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D06" w:rsidRPr="0077683C" w:rsidRDefault="00CE7D06" w:rsidP="00CE7D06">
      <w:pPr>
        <w:pStyle w:val="aa"/>
        <w:ind w:right="-7" w:firstLine="567"/>
        <w:jc w:val="right"/>
        <w:rPr>
          <w:rFonts w:ascii="Arial Armenian" w:hAnsi="Arial Armenian" w:cs="Sylfaen"/>
          <w:i/>
          <w:sz w:val="18"/>
        </w:rPr>
      </w:pPr>
      <w:r w:rsidRPr="0077683C">
        <w:rPr>
          <w:rFonts w:ascii="Arial Armenian" w:hAnsi="Arial Armenian" w:cs="Sylfaen"/>
          <w:i/>
          <w:sz w:val="18"/>
        </w:rPr>
        <w:t xml:space="preserve">                                                                                            </w:t>
      </w:r>
    </w:p>
    <w:p w:rsidR="00CE7D06" w:rsidRPr="00A340ED" w:rsidRDefault="00CE7D06" w:rsidP="00CE7D06">
      <w:pPr>
        <w:pStyle w:val="aa"/>
        <w:spacing w:after="0" w:line="480" w:lineRule="auto"/>
        <w:ind w:firstLine="567"/>
        <w:jc w:val="right"/>
        <w:rPr>
          <w:rFonts w:ascii="Arial Unicode" w:hAnsi="Arial Unicode" w:cs="Sylfaen"/>
          <w:i/>
          <w:sz w:val="16"/>
        </w:rPr>
      </w:pPr>
      <w:r w:rsidRPr="00A340ED">
        <w:rPr>
          <w:rFonts w:ascii="Arial Unicode" w:hAnsi="Arial Unicode" w:cs="Arial"/>
          <w:i/>
          <w:sz w:val="16"/>
        </w:rPr>
        <w:t>Հավելված</w:t>
      </w:r>
      <w:r w:rsidRPr="00A340ED">
        <w:rPr>
          <w:rFonts w:ascii="Arial Unicode" w:hAnsi="Arial Unicode" w:cs="Sylfaen"/>
          <w:i/>
          <w:sz w:val="16"/>
        </w:rPr>
        <w:t xml:space="preserve"> N 7 </w:t>
      </w:r>
    </w:p>
    <w:p w:rsidR="00CE7D06" w:rsidRPr="00A340ED" w:rsidRDefault="00CE7D06" w:rsidP="00CE7D06">
      <w:pPr>
        <w:pStyle w:val="aa"/>
        <w:spacing w:after="0" w:line="480" w:lineRule="auto"/>
        <w:ind w:firstLine="567"/>
        <w:jc w:val="right"/>
        <w:rPr>
          <w:rFonts w:ascii="Arial Unicode" w:hAnsi="Arial Unicode" w:cs="Sylfaen"/>
          <w:i/>
          <w:sz w:val="16"/>
        </w:rPr>
      </w:pPr>
      <w:r w:rsidRPr="00A340ED">
        <w:rPr>
          <w:rFonts w:ascii="Arial Unicode" w:hAnsi="Arial Unicode" w:cs="Arial"/>
          <w:i/>
          <w:sz w:val="16"/>
        </w:rPr>
        <w:t>ՀՀ</w:t>
      </w:r>
      <w:r w:rsidRPr="00A340ED">
        <w:rPr>
          <w:rFonts w:ascii="Arial Unicode" w:hAnsi="Arial Unicode" w:cs="Sylfaen"/>
          <w:i/>
          <w:sz w:val="16"/>
        </w:rPr>
        <w:t xml:space="preserve"> </w:t>
      </w:r>
      <w:r w:rsidRPr="00A340ED">
        <w:rPr>
          <w:rFonts w:ascii="Arial Unicode" w:hAnsi="Arial Unicode" w:cs="Arial"/>
          <w:i/>
          <w:sz w:val="16"/>
        </w:rPr>
        <w:t>ֆինանսների</w:t>
      </w:r>
      <w:r w:rsidRPr="00A340ED">
        <w:rPr>
          <w:rFonts w:ascii="Arial Unicode" w:hAnsi="Arial Unicode" w:cs="Sylfaen"/>
          <w:i/>
          <w:sz w:val="16"/>
        </w:rPr>
        <w:t xml:space="preserve"> </w:t>
      </w:r>
      <w:r w:rsidRPr="00A340ED">
        <w:rPr>
          <w:rFonts w:ascii="Arial Unicode" w:hAnsi="Arial Unicode" w:cs="Arial"/>
          <w:i/>
          <w:sz w:val="16"/>
        </w:rPr>
        <w:t>նախարարի</w:t>
      </w:r>
      <w:r w:rsidRPr="00A340ED">
        <w:rPr>
          <w:rFonts w:ascii="Arial Unicode" w:hAnsi="Arial Unicode" w:cs="Sylfaen"/>
          <w:i/>
          <w:sz w:val="16"/>
        </w:rPr>
        <w:t xml:space="preserve"> 20</w:t>
      </w:r>
      <w:r w:rsidRPr="00A340ED">
        <w:rPr>
          <w:rFonts w:ascii="Arial Unicode" w:hAnsi="Arial Unicode" w:cs="Sylfaen"/>
          <w:i/>
          <w:sz w:val="16"/>
          <w:lang w:val="hy-AM"/>
        </w:rPr>
        <w:t>20</w:t>
      </w:r>
      <w:r w:rsidRPr="00A340ED">
        <w:rPr>
          <w:rFonts w:ascii="Arial Unicode" w:hAnsi="Arial Unicode" w:cs="Sylfaen"/>
          <w:i/>
          <w:sz w:val="16"/>
        </w:rPr>
        <w:t xml:space="preserve"> </w:t>
      </w:r>
      <w:r w:rsidRPr="00A340ED">
        <w:rPr>
          <w:rFonts w:ascii="Arial Unicode" w:hAnsi="Arial Unicode" w:cs="Arial"/>
          <w:i/>
          <w:sz w:val="16"/>
        </w:rPr>
        <w:t>թվականի</w:t>
      </w:r>
      <w:r w:rsidRPr="00A340ED">
        <w:rPr>
          <w:rFonts w:ascii="Arial Unicode" w:hAnsi="Arial Unicode" w:cs="Sylfaen"/>
          <w:i/>
          <w:sz w:val="16"/>
        </w:rPr>
        <w:t xml:space="preserve"> </w:t>
      </w:r>
    </w:p>
    <w:p w:rsidR="00CE7D06" w:rsidRPr="00A340ED" w:rsidRDefault="00CE7D06" w:rsidP="00CE7D06">
      <w:pPr>
        <w:pStyle w:val="aa"/>
        <w:spacing w:after="0"/>
        <w:ind w:right="-7" w:firstLine="567"/>
        <w:jc w:val="right"/>
        <w:rPr>
          <w:rFonts w:ascii="Arial Unicode" w:hAnsi="Arial Unicode" w:cs="Sylfaen"/>
          <w:i/>
          <w:sz w:val="18"/>
          <w:szCs w:val="20"/>
          <w:lang w:val="af-ZA" w:eastAsia="ru-RU"/>
        </w:rPr>
      </w:pPr>
      <w:r w:rsidRPr="00A340ED">
        <w:rPr>
          <w:rFonts w:ascii="Arial Unicode" w:hAnsi="Arial Unicode" w:cs="Arial"/>
          <w:i/>
          <w:sz w:val="16"/>
          <w:lang w:val="hy-AM"/>
        </w:rPr>
        <w:t>հունիսի</w:t>
      </w:r>
      <w:r w:rsidRPr="00A340ED">
        <w:rPr>
          <w:rFonts w:ascii="Arial Unicode" w:hAnsi="Arial Unicode" w:cs="Sylfaen"/>
          <w:i/>
          <w:sz w:val="16"/>
          <w:lang w:val="hy-AM"/>
        </w:rPr>
        <w:t xml:space="preserve"> 2-</w:t>
      </w:r>
      <w:r w:rsidRPr="00A340ED">
        <w:rPr>
          <w:rFonts w:ascii="Arial Unicode" w:hAnsi="Arial Unicode" w:cs="Arial"/>
          <w:i/>
          <w:sz w:val="16"/>
          <w:lang w:val="hy-AM"/>
        </w:rPr>
        <w:t>ի</w:t>
      </w:r>
      <w:r w:rsidRPr="00A340ED">
        <w:rPr>
          <w:rFonts w:ascii="Arial Unicode" w:hAnsi="Arial Unicode" w:cs="Sylfaen"/>
          <w:i/>
          <w:sz w:val="16"/>
          <w:lang w:val="hy-AM"/>
        </w:rPr>
        <w:t xml:space="preserve"> </w:t>
      </w:r>
      <w:r w:rsidRPr="00A340ED">
        <w:rPr>
          <w:rFonts w:ascii="Arial Unicode" w:hAnsi="Arial Unicode" w:cs="Sylfaen"/>
          <w:i/>
          <w:sz w:val="16"/>
        </w:rPr>
        <w:t xml:space="preserve">N </w:t>
      </w:r>
      <w:r w:rsidRPr="00A340ED">
        <w:rPr>
          <w:rFonts w:ascii="Arial Unicode" w:hAnsi="Arial Unicode" w:cs="Sylfaen"/>
          <w:i/>
          <w:sz w:val="16"/>
          <w:lang w:val="hy-AM"/>
        </w:rPr>
        <w:t xml:space="preserve"> 154</w:t>
      </w:r>
      <w:r w:rsidRPr="00A340ED">
        <w:rPr>
          <w:rFonts w:ascii="Arial Unicode" w:hAnsi="Arial Unicode" w:cs="Sylfaen"/>
          <w:i/>
          <w:sz w:val="16"/>
        </w:rPr>
        <w:t>-</w:t>
      </w:r>
      <w:r w:rsidRPr="00A340ED">
        <w:rPr>
          <w:rFonts w:ascii="Arial Unicode" w:hAnsi="Arial Unicode" w:cs="Arial"/>
          <w:i/>
          <w:sz w:val="16"/>
        </w:rPr>
        <w:t>Ա</w:t>
      </w:r>
      <w:r w:rsidRPr="00A340ED">
        <w:rPr>
          <w:rFonts w:ascii="Arial Unicode" w:hAnsi="Arial Unicode" w:cs="Sylfaen"/>
          <w:i/>
          <w:sz w:val="16"/>
        </w:rPr>
        <w:t xml:space="preserve">  </w:t>
      </w:r>
      <w:r w:rsidRPr="00A340ED">
        <w:rPr>
          <w:rFonts w:ascii="Arial Unicode" w:hAnsi="Arial Unicode" w:cs="Arial"/>
          <w:i/>
          <w:sz w:val="16"/>
        </w:rPr>
        <w:t>հրամանի</w:t>
      </w:r>
      <w:r w:rsidRPr="00A340ED">
        <w:rPr>
          <w:rFonts w:ascii="Arial Unicode" w:hAnsi="Arial Unicode" w:cs="Sylfaen"/>
          <w:i/>
          <w:sz w:val="16"/>
        </w:rPr>
        <w:t xml:space="preserve">    </w:t>
      </w:r>
    </w:p>
    <w:p w:rsidR="00CE7D06" w:rsidRPr="00A340ED" w:rsidRDefault="00CE7D06" w:rsidP="00CE7D06">
      <w:pPr>
        <w:pStyle w:val="aa"/>
        <w:spacing w:after="0"/>
        <w:ind w:right="-7" w:firstLine="567"/>
        <w:jc w:val="right"/>
        <w:rPr>
          <w:rFonts w:ascii="Arial Unicode" w:hAnsi="Arial Unicode" w:cs="Sylfaen"/>
          <w:i/>
          <w:sz w:val="18"/>
          <w:szCs w:val="20"/>
          <w:lang w:val="af-ZA" w:eastAsia="ru-RU"/>
        </w:rPr>
      </w:pPr>
      <w:r w:rsidRPr="00A340ED">
        <w:rPr>
          <w:rFonts w:ascii="Arial Unicode" w:hAnsi="Arial Unicode" w:cs="Sylfaen"/>
          <w:i/>
          <w:sz w:val="16"/>
        </w:rPr>
        <w:t xml:space="preserve">    </w:t>
      </w:r>
    </w:p>
    <w:p w:rsidR="00CE7D06" w:rsidRPr="00A340ED" w:rsidRDefault="00CE7D06" w:rsidP="00CE7D06">
      <w:pPr>
        <w:pStyle w:val="aa"/>
        <w:spacing w:after="0"/>
        <w:ind w:right="-7" w:firstLine="567"/>
        <w:jc w:val="right"/>
        <w:rPr>
          <w:rFonts w:ascii="Arial Unicode" w:hAnsi="Arial Unicode" w:cs="Sylfaen"/>
          <w:i/>
          <w:sz w:val="18"/>
          <w:szCs w:val="20"/>
          <w:lang w:val="af-ZA" w:eastAsia="ru-RU"/>
        </w:rPr>
      </w:pPr>
      <w:r w:rsidRPr="00A340ED">
        <w:rPr>
          <w:rFonts w:ascii="Arial Unicode" w:hAnsi="Arial Unicode" w:cs="Sylfaen"/>
          <w:i/>
          <w:sz w:val="18"/>
          <w:szCs w:val="20"/>
          <w:lang w:val="af-ZA" w:eastAsia="ru-RU"/>
        </w:rPr>
        <w:tab/>
      </w:r>
    </w:p>
    <w:p w:rsidR="00CE7D06" w:rsidRPr="00A340ED" w:rsidRDefault="00CE7D06" w:rsidP="00CE7D06">
      <w:pPr>
        <w:pStyle w:val="aa"/>
        <w:spacing w:after="0"/>
        <w:ind w:right="-7" w:firstLine="567"/>
        <w:jc w:val="right"/>
        <w:rPr>
          <w:rFonts w:ascii="Arial Unicode" w:hAnsi="Arial Unicode" w:cs="Sylfaen"/>
          <w:i/>
          <w:u w:val="single"/>
          <w:lang w:val="af-ZA" w:eastAsia="ru-RU"/>
        </w:rPr>
      </w:pPr>
    </w:p>
    <w:p w:rsidR="00CE7D06" w:rsidRPr="00A340ED" w:rsidRDefault="00CE7D06" w:rsidP="00CE7D06">
      <w:pPr>
        <w:pStyle w:val="a3"/>
        <w:spacing w:line="240" w:lineRule="auto"/>
        <w:jc w:val="center"/>
        <w:rPr>
          <w:rFonts w:ascii="Arial Unicode" w:hAnsi="Arial Unicode"/>
          <w:i w:val="0"/>
          <w:lang w:val="af-ZA"/>
        </w:rPr>
      </w:pPr>
      <w:r w:rsidRPr="00A340ED">
        <w:rPr>
          <w:rFonts w:ascii="Arial Unicode" w:hAnsi="Arial Unicode" w:cs="Arial"/>
          <w:i w:val="0"/>
          <w:lang w:val="af-ZA"/>
        </w:rPr>
        <w:t>ՀԱՅՏԱՐԱՐՈՒԹՅՈՒՆ</w:t>
      </w:r>
    </w:p>
    <w:p w:rsidR="00CE7D06" w:rsidRPr="00A340ED" w:rsidRDefault="00CE7D06" w:rsidP="00CE7D06">
      <w:pPr>
        <w:pStyle w:val="a3"/>
        <w:spacing w:line="240" w:lineRule="auto"/>
        <w:jc w:val="center"/>
        <w:rPr>
          <w:rFonts w:ascii="Arial Unicode" w:hAnsi="Arial Unicode"/>
          <w:i w:val="0"/>
          <w:lang w:val="af-ZA"/>
        </w:rPr>
      </w:pPr>
      <w:r w:rsidRPr="00A340ED">
        <w:rPr>
          <w:rFonts w:ascii="Arial Unicode" w:hAnsi="Arial Unicode" w:cs="Arial"/>
          <w:i w:val="0"/>
          <w:lang w:val="ru-RU"/>
        </w:rPr>
        <w:t>ՀՐԱՏԱՊՈՒԹՅԱՆ</w:t>
      </w:r>
      <w:r w:rsidRPr="00A340ED">
        <w:rPr>
          <w:rFonts w:ascii="Arial Unicode" w:hAnsi="Arial Unicode"/>
          <w:i w:val="0"/>
          <w:lang w:val="af-ZA"/>
        </w:rPr>
        <w:t xml:space="preserve"> </w:t>
      </w:r>
      <w:r w:rsidRPr="00A340ED">
        <w:rPr>
          <w:rFonts w:ascii="Arial Unicode" w:hAnsi="Arial Unicode" w:cs="Arial"/>
          <w:i w:val="0"/>
          <w:lang w:val="ru-RU"/>
        </w:rPr>
        <w:t>ՀԻՄՔՈՎ</w:t>
      </w:r>
      <w:r w:rsidRPr="00A340ED">
        <w:rPr>
          <w:rFonts w:ascii="Arial Unicode" w:hAnsi="Arial Unicode"/>
          <w:i w:val="0"/>
          <w:lang w:val="af-ZA"/>
        </w:rPr>
        <w:t xml:space="preserve"> </w:t>
      </w:r>
      <w:r w:rsidRPr="00A340ED">
        <w:rPr>
          <w:rFonts w:ascii="Arial Unicode" w:hAnsi="Arial Unicode" w:cs="Arial"/>
          <w:i w:val="0"/>
          <w:lang w:val="ru-RU"/>
        </w:rPr>
        <w:t>ՊԱՅՄԱՆԱՎՈՐՎԱԾ</w:t>
      </w:r>
      <w:r w:rsidRPr="00A340ED">
        <w:rPr>
          <w:rFonts w:ascii="Arial Unicode" w:hAnsi="Arial Unicode"/>
          <w:i w:val="0"/>
          <w:lang w:val="af-ZA"/>
        </w:rPr>
        <w:t xml:space="preserve"> </w:t>
      </w:r>
      <w:r w:rsidRPr="00A340ED">
        <w:rPr>
          <w:rFonts w:ascii="Arial Unicode" w:hAnsi="Arial Unicode" w:cs="Arial"/>
          <w:i w:val="0"/>
          <w:lang w:val="ru-RU"/>
        </w:rPr>
        <w:t>ՄԵԿ</w:t>
      </w:r>
      <w:r w:rsidRPr="00A340ED">
        <w:rPr>
          <w:rFonts w:ascii="Arial Unicode" w:hAnsi="Arial Unicode"/>
          <w:i w:val="0"/>
          <w:lang w:val="af-ZA"/>
        </w:rPr>
        <w:t xml:space="preserve"> </w:t>
      </w:r>
      <w:r w:rsidRPr="00A340ED">
        <w:rPr>
          <w:rFonts w:ascii="Arial Unicode" w:hAnsi="Arial Unicode" w:cs="Arial"/>
          <w:i w:val="0"/>
          <w:lang w:val="ru-RU"/>
        </w:rPr>
        <w:t>ԱՆՁԻՑ</w:t>
      </w:r>
      <w:r w:rsidRPr="00A340ED">
        <w:rPr>
          <w:rFonts w:ascii="Arial Unicode" w:hAnsi="Arial Unicode"/>
          <w:i w:val="0"/>
          <w:lang w:val="af-ZA"/>
        </w:rPr>
        <w:t xml:space="preserve"> </w:t>
      </w:r>
      <w:r w:rsidRPr="00A340ED">
        <w:rPr>
          <w:rFonts w:ascii="Arial Unicode" w:hAnsi="Arial Unicode" w:cs="Arial"/>
          <w:i w:val="0"/>
          <w:lang w:val="ru-RU"/>
        </w:rPr>
        <w:t>ԳՆՄԱՆ</w:t>
      </w:r>
      <w:r w:rsidRPr="00A340ED">
        <w:rPr>
          <w:rFonts w:ascii="Arial Unicode" w:hAnsi="Arial Unicode"/>
          <w:i w:val="0"/>
          <w:lang w:val="af-ZA"/>
        </w:rPr>
        <w:t xml:space="preserve"> </w:t>
      </w:r>
      <w:r w:rsidRPr="00A340ED">
        <w:rPr>
          <w:rFonts w:ascii="Arial Unicode" w:hAnsi="Arial Unicode" w:cs="Arial"/>
          <w:i w:val="0"/>
          <w:lang w:val="ru-RU"/>
        </w:rPr>
        <w:t>ԸՆԹԱՑԱԿԱՐԳԻ</w:t>
      </w:r>
      <w:r w:rsidRPr="00A340ED">
        <w:rPr>
          <w:rFonts w:ascii="Arial Unicode" w:hAnsi="Arial Unicode"/>
          <w:i w:val="0"/>
          <w:lang w:val="af-ZA"/>
        </w:rPr>
        <w:t xml:space="preserve"> </w:t>
      </w:r>
      <w:r w:rsidRPr="00A340ED">
        <w:rPr>
          <w:rFonts w:ascii="Arial Unicode" w:hAnsi="Arial Unicode" w:cs="Arial"/>
          <w:i w:val="0"/>
          <w:lang w:val="af-ZA"/>
        </w:rPr>
        <w:t>ՄԱՍԻՆ</w:t>
      </w:r>
    </w:p>
    <w:p w:rsidR="00CE7D06" w:rsidRPr="00A340ED" w:rsidRDefault="00CE7D06" w:rsidP="00CE7D06">
      <w:pPr>
        <w:pStyle w:val="a3"/>
        <w:spacing w:line="240" w:lineRule="auto"/>
        <w:jc w:val="center"/>
        <w:rPr>
          <w:rFonts w:ascii="Arial Unicode" w:hAnsi="Arial Unicode"/>
          <w:i w:val="0"/>
          <w:lang w:val="af-ZA"/>
        </w:rPr>
      </w:pPr>
    </w:p>
    <w:p w:rsidR="003469D6" w:rsidRPr="00A340ED" w:rsidRDefault="003469D6" w:rsidP="003469D6">
      <w:pPr>
        <w:pStyle w:val="a3"/>
        <w:spacing w:line="240" w:lineRule="auto"/>
        <w:jc w:val="center"/>
        <w:rPr>
          <w:rFonts w:ascii="Arial Unicode" w:hAnsi="Arial Unicode"/>
          <w:i w:val="0"/>
          <w:lang w:val="af-ZA"/>
        </w:rPr>
      </w:pPr>
      <w:r w:rsidRPr="00A340ED">
        <w:rPr>
          <w:rFonts w:ascii="Arial Unicode" w:hAnsi="Arial Unicode" w:cs="Arial"/>
          <w:i w:val="0"/>
          <w:lang w:val="af-ZA"/>
        </w:rPr>
        <w:t>Հայտարարության</w:t>
      </w:r>
      <w:r w:rsidRPr="00A340ED">
        <w:rPr>
          <w:rFonts w:ascii="Arial Unicode" w:hAnsi="Arial Unicode"/>
          <w:i w:val="0"/>
          <w:lang w:val="af-ZA"/>
        </w:rPr>
        <w:t xml:space="preserve"> </w:t>
      </w: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տեքստը</w:t>
      </w:r>
      <w:r w:rsidRPr="00A340ED">
        <w:rPr>
          <w:rFonts w:ascii="Arial Unicode" w:hAnsi="Arial Unicode"/>
          <w:i w:val="0"/>
          <w:lang w:val="af-ZA"/>
        </w:rPr>
        <w:t xml:space="preserve"> </w:t>
      </w:r>
      <w:r w:rsidRPr="00A340ED">
        <w:rPr>
          <w:rFonts w:ascii="Arial Unicode" w:hAnsi="Arial Unicode" w:cs="Arial"/>
          <w:i w:val="0"/>
          <w:lang w:val="af-ZA"/>
        </w:rPr>
        <w:t>հաստատված</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գնահատող</w:t>
      </w:r>
      <w:r w:rsidRPr="00A340ED">
        <w:rPr>
          <w:rFonts w:ascii="Arial Unicode" w:hAnsi="Arial Unicode"/>
          <w:i w:val="0"/>
          <w:lang w:val="af-ZA"/>
        </w:rPr>
        <w:t xml:space="preserve"> </w:t>
      </w:r>
      <w:r w:rsidRPr="00A340ED">
        <w:rPr>
          <w:rFonts w:ascii="Arial Unicode" w:hAnsi="Arial Unicode" w:cs="Arial"/>
          <w:i w:val="0"/>
          <w:lang w:val="af-ZA"/>
        </w:rPr>
        <w:t>հանձնաժողովի</w:t>
      </w:r>
    </w:p>
    <w:p w:rsidR="003469D6" w:rsidRPr="00A340ED" w:rsidRDefault="003469D6" w:rsidP="003469D6">
      <w:pPr>
        <w:jc w:val="center"/>
        <w:rPr>
          <w:rFonts w:ascii="Arial Unicode" w:hAnsi="Arial Unicode"/>
          <w:sz w:val="20"/>
          <w:szCs w:val="20"/>
          <w:lang w:val="af-ZA"/>
        </w:rPr>
      </w:pPr>
      <w:r w:rsidRPr="00A340ED">
        <w:rPr>
          <w:rFonts w:ascii="Arial Unicode" w:hAnsi="Arial Unicode"/>
          <w:sz w:val="20"/>
          <w:szCs w:val="20"/>
          <w:lang w:val="af-ZA"/>
        </w:rPr>
        <w:t>2020</w:t>
      </w:r>
      <w:r w:rsidR="00202BBA">
        <w:rPr>
          <w:rFonts w:ascii="Arial Unicode" w:hAnsi="Arial Unicode"/>
          <w:sz w:val="20"/>
          <w:szCs w:val="20"/>
          <w:lang w:val="af-ZA"/>
        </w:rPr>
        <w:t xml:space="preserve"> </w:t>
      </w:r>
      <w:r w:rsidRPr="00A340ED">
        <w:rPr>
          <w:rFonts w:ascii="Arial Unicode" w:hAnsi="Arial Unicode" w:cs="Arial"/>
          <w:sz w:val="20"/>
          <w:szCs w:val="20"/>
          <w:lang w:val="af-ZA"/>
        </w:rPr>
        <w:t>թվականի</w:t>
      </w:r>
      <w:r w:rsidRPr="00A340ED">
        <w:rPr>
          <w:rFonts w:ascii="Arial Unicode" w:hAnsi="Arial Unicode"/>
          <w:sz w:val="20"/>
          <w:szCs w:val="20"/>
          <w:lang w:val="af-ZA"/>
        </w:rPr>
        <w:t xml:space="preserve"> </w:t>
      </w:r>
      <w:r w:rsidRPr="00A340ED">
        <w:rPr>
          <w:rFonts w:ascii="Arial Unicode" w:hAnsi="Arial Unicode" w:cs="Arial LatArm"/>
          <w:sz w:val="20"/>
          <w:szCs w:val="20"/>
          <w:lang w:val="af-ZA"/>
        </w:rPr>
        <w:t>«</w:t>
      </w:r>
      <w:r w:rsidR="00910EC5" w:rsidRPr="00A340ED">
        <w:rPr>
          <w:rFonts w:ascii="Arial Unicode" w:hAnsi="Arial Unicode" w:cs="Arial"/>
          <w:sz w:val="20"/>
          <w:szCs w:val="20"/>
          <w:lang w:val="ru-RU"/>
        </w:rPr>
        <w:t>նոյեմբերի</w:t>
      </w:r>
      <w:r w:rsidR="00910EC5" w:rsidRPr="00A340ED">
        <w:rPr>
          <w:rFonts w:ascii="Arial Unicode" w:hAnsi="Arial Unicode" w:cs="Arial"/>
          <w:sz w:val="20"/>
          <w:szCs w:val="20"/>
          <w:lang w:val="af-ZA"/>
        </w:rPr>
        <w:t xml:space="preserve"> 2</w:t>
      </w:r>
      <w:r w:rsidR="00A340ED">
        <w:rPr>
          <w:rFonts w:ascii="Sylfaen" w:hAnsi="Sylfaen" w:cs="Arial"/>
          <w:sz w:val="20"/>
          <w:szCs w:val="20"/>
          <w:lang w:val="hy-AM"/>
        </w:rPr>
        <w:t>6</w:t>
      </w:r>
      <w:r w:rsidR="00910EC5" w:rsidRPr="00A340ED">
        <w:rPr>
          <w:rFonts w:ascii="Arial Unicode" w:hAnsi="Arial Unicode" w:cs="Arial"/>
          <w:sz w:val="20"/>
          <w:szCs w:val="20"/>
          <w:lang w:val="af-ZA"/>
        </w:rPr>
        <w:t>-</w:t>
      </w:r>
      <w:r w:rsidR="00910EC5" w:rsidRPr="00A340ED">
        <w:rPr>
          <w:rFonts w:ascii="Arial Unicode" w:hAnsi="Arial Unicode" w:cs="Arial"/>
          <w:sz w:val="20"/>
          <w:szCs w:val="20"/>
          <w:lang w:val="ru-RU"/>
        </w:rPr>
        <w:t>ի</w:t>
      </w:r>
      <w:r w:rsidR="00910EC5" w:rsidRPr="00A340ED">
        <w:rPr>
          <w:rFonts w:ascii="Arial Unicode" w:hAnsi="Arial Unicode"/>
          <w:sz w:val="20"/>
          <w:szCs w:val="20"/>
          <w:lang w:val="af-ZA"/>
        </w:rPr>
        <w:t xml:space="preserve">  1</w:t>
      </w:r>
      <w:r w:rsidRPr="00A340ED">
        <w:rPr>
          <w:rFonts w:ascii="Arial Unicode" w:hAnsi="Arial Unicode"/>
          <w:sz w:val="20"/>
          <w:szCs w:val="20"/>
          <w:lang w:val="af-ZA"/>
        </w:rPr>
        <w:t xml:space="preserve"> </w:t>
      </w:r>
      <w:r w:rsidRPr="00A340ED">
        <w:rPr>
          <w:rFonts w:ascii="Arial Unicode" w:hAnsi="Arial Unicode" w:cs="Arial"/>
          <w:sz w:val="20"/>
          <w:szCs w:val="20"/>
          <w:lang w:val="af-ZA"/>
        </w:rPr>
        <w:t>որոշմամբ</w:t>
      </w:r>
      <w:r w:rsidRPr="00A340ED">
        <w:rPr>
          <w:rFonts w:ascii="Arial Unicode" w:hAnsi="Arial Unicode"/>
          <w:sz w:val="20"/>
          <w:szCs w:val="20"/>
          <w:lang w:val="af-ZA"/>
        </w:rPr>
        <w:t xml:space="preserve"> </w:t>
      </w:r>
      <w:r w:rsidRPr="00A340ED">
        <w:rPr>
          <w:rFonts w:ascii="Arial Unicode" w:hAnsi="Arial Unicode" w:cs="Arial"/>
          <w:sz w:val="20"/>
          <w:szCs w:val="20"/>
          <w:lang w:val="af-ZA"/>
        </w:rPr>
        <w:t>և</w:t>
      </w:r>
      <w:r w:rsidRPr="00A340ED">
        <w:rPr>
          <w:rFonts w:ascii="Arial Unicode" w:hAnsi="Arial Unicode"/>
          <w:sz w:val="20"/>
          <w:szCs w:val="20"/>
          <w:lang w:val="af-ZA"/>
        </w:rPr>
        <w:t xml:space="preserve"> </w:t>
      </w:r>
      <w:r w:rsidRPr="00A340ED">
        <w:rPr>
          <w:rFonts w:ascii="Arial Unicode" w:hAnsi="Arial Unicode" w:cs="Arial"/>
          <w:sz w:val="20"/>
          <w:szCs w:val="20"/>
          <w:lang w:val="af-ZA"/>
        </w:rPr>
        <w:t>հրապարակվում</w:t>
      </w:r>
      <w:r w:rsidRPr="00A340ED">
        <w:rPr>
          <w:rFonts w:ascii="Arial Unicode" w:hAnsi="Arial Unicode"/>
          <w:sz w:val="20"/>
          <w:szCs w:val="20"/>
          <w:lang w:val="af-ZA"/>
        </w:rPr>
        <w:t xml:space="preserve"> </w:t>
      </w:r>
      <w:r w:rsidRPr="00A340ED">
        <w:rPr>
          <w:rFonts w:ascii="Arial Unicode" w:hAnsi="Arial Unicode" w:cs="Arial"/>
          <w:sz w:val="20"/>
          <w:szCs w:val="20"/>
          <w:lang w:val="af-ZA"/>
        </w:rPr>
        <w:t>է</w:t>
      </w:r>
    </w:p>
    <w:p w:rsidR="003469D6" w:rsidRPr="00A340ED" w:rsidRDefault="003469D6" w:rsidP="003469D6">
      <w:pPr>
        <w:pStyle w:val="a3"/>
        <w:spacing w:line="240" w:lineRule="auto"/>
        <w:jc w:val="center"/>
        <w:rPr>
          <w:rFonts w:ascii="Arial Unicode" w:hAnsi="Arial Unicode"/>
          <w:i w:val="0"/>
          <w:lang w:val="af-ZA"/>
        </w:rPr>
      </w:pPr>
      <w:r w:rsidRPr="00A340ED">
        <w:rPr>
          <w:rFonts w:ascii="Arial Unicode" w:hAnsi="Arial Unicode"/>
          <w:i w:val="0"/>
          <w:lang w:val="af-ZA"/>
        </w:rPr>
        <w:t>«</w:t>
      </w:r>
      <w:r w:rsidRPr="00A340ED">
        <w:rPr>
          <w:rFonts w:ascii="Arial Unicode" w:hAnsi="Arial Unicode" w:cs="Arial"/>
          <w:i w:val="0"/>
          <w:lang w:val="af-ZA"/>
        </w:rPr>
        <w:t>Գնումների</w:t>
      </w:r>
      <w:r w:rsidRPr="00A340ED">
        <w:rPr>
          <w:rFonts w:ascii="Arial Unicode" w:hAnsi="Arial Unicode"/>
          <w:i w:val="0"/>
          <w:lang w:val="af-ZA"/>
        </w:rPr>
        <w:t xml:space="preserve"> </w:t>
      </w:r>
      <w:r w:rsidRPr="00A340ED">
        <w:rPr>
          <w:rFonts w:ascii="Arial Unicode" w:hAnsi="Arial Unicode" w:cs="Arial"/>
          <w:i w:val="0"/>
          <w:lang w:val="af-ZA"/>
        </w:rPr>
        <w:t>մասին</w:t>
      </w:r>
      <w:r w:rsidRPr="00A340ED">
        <w:rPr>
          <w:rFonts w:ascii="Arial Unicode" w:hAnsi="Arial Unicode" w:cs="Arial LatArm"/>
          <w:i w:val="0"/>
          <w:lang w:val="af-ZA"/>
        </w:rPr>
        <w:t>»</w:t>
      </w:r>
      <w:r w:rsidRPr="00A340ED">
        <w:rPr>
          <w:rFonts w:ascii="Arial Unicode" w:hAnsi="Arial Unicode"/>
          <w:i w:val="0"/>
          <w:lang w:val="af-ZA"/>
        </w:rPr>
        <w:t xml:space="preserve"> </w:t>
      </w:r>
      <w:r w:rsidRPr="00A340ED">
        <w:rPr>
          <w:rFonts w:ascii="Arial Unicode" w:hAnsi="Arial Unicode" w:cs="Arial"/>
          <w:i w:val="0"/>
          <w:lang w:val="af-ZA"/>
        </w:rPr>
        <w:t>ՀՀ</w:t>
      </w:r>
      <w:r w:rsidRPr="00A340ED">
        <w:rPr>
          <w:rFonts w:ascii="Arial Unicode" w:hAnsi="Arial Unicode"/>
          <w:i w:val="0"/>
          <w:lang w:val="af-ZA"/>
        </w:rPr>
        <w:t xml:space="preserve"> </w:t>
      </w:r>
      <w:r w:rsidRPr="00A340ED">
        <w:rPr>
          <w:rFonts w:ascii="Arial Unicode" w:hAnsi="Arial Unicode" w:cs="Arial"/>
          <w:i w:val="0"/>
          <w:lang w:val="af-ZA"/>
        </w:rPr>
        <w:t>օրենքի</w:t>
      </w:r>
      <w:r w:rsidRPr="00A340ED">
        <w:rPr>
          <w:rFonts w:ascii="Arial Unicode" w:hAnsi="Arial Unicode"/>
          <w:i w:val="0"/>
          <w:lang w:val="af-ZA"/>
        </w:rPr>
        <w:t xml:space="preserve"> 27-</w:t>
      </w:r>
      <w:r w:rsidRPr="00A340ED">
        <w:rPr>
          <w:rFonts w:ascii="Arial Unicode" w:hAnsi="Arial Unicode" w:cs="Arial"/>
          <w:i w:val="0"/>
          <w:lang w:val="af-ZA"/>
        </w:rPr>
        <w:t>րդ</w:t>
      </w:r>
      <w:r w:rsidRPr="00A340ED">
        <w:rPr>
          <w:rFonts w:ascii="Arial Unicode" w:hAnsi="Arial Unicode"/>
          <w:i w:val="0"/>
          <w:lang w:val="af-ZA"/>
        </w:rPr>
        <w:t xml:space="preserve"> </w:t>
      </w:r>
      <w:r w:rsidRPr="00A340ED">
        <w:rPr>
          <w:rFonts w:ascii="Arial Unicode" w:hAnsi="Arial Unicode" w:cs="Arial"/>
          <w:i w:val="0"/>
          <w:lang w:val="af-ZA"/>
        </w:rPr>
        <w:t>հոդվածի</w:t>
      </w:r>
      <w:r w:rsidRPr="00A340ED">
        <w:rPr>
          <w:rFonts w:ascii="Arial Unicode" w:hAnsi="Arial Unicode"/>
          <w:i w:val="0"/>
          <w:lang w:val="af-ZA"/>
        </w:rPr>
        <w:t xml:space="preserve"> </w:t>
      </w:r>
      <w:r w:rsidRPr="00A340ED">
        <w:rPr>
          <w:rFonts w:ascii="Arial Unicode" w:hAnsi="Arial Unicode" w:cs="Arial"/>
          <w:i w:val="0"/>
          <w:lang w:val="af-ZA"/>
        </w:rPr>
        <w:t>համաձայն</w:t>
      </w:r>
    </w:p>
    <w:p w:rsidR="00CE7D06" w:rsidRPr="00A340ED" w:rsidRDefault="00CE7D06" w:rsidP="00CE7D06">
      <w:pPr>
        <w:pStyle w:val="a3"/>
        <w:spacing w:line="240" w:lineRule="auto"/>
        <w:jc w:val="center"/>
        <w:rPr>
          <w:rFonts w:ascii="Arial Unicode" w:hAnsi="Arial Unicode"/>
          <w:i w:val="0"/>
          <w:lang w:val="af-ZA"/>
        </w:rPr>
      </w:pPr>
    </w:p>
    <w:p w:rsidR="00CE7D06" w:rsidRPr="00A340ED" w:rsidRDefault="00CE7D06" w:rsidP="00CE7D06">
      <w:pPr>
        <w:pStyle w:val="a3"/>
        <w:spacing w:line="240" w:lineRule="auto"/>
        <w:jc w:val="center"/>
        <w:rPr>
          <w:rFonts w:ascii="Arial Unicode" w:hAnsi="Arial Unicode"/>
          <w:i w:val="0"/>
          <w:lang w:val="af-ZA"/>
        </w:rPr>
      </w:pPr>
      <w:r w:rsidRPr="00A340ED">
        <w:rPr>
          <w:rFonts w:ascii="Arial Unicode" w:hAnsi="Arial Unicode" w:cs="Arial"/>
          <w:i w:val="0"/>
          <w:lang w:val="af-ZA"/>
        </w:rPr>
        <w:t>Ընթացակարգի</w:t>
      </w:r>
      <w:r w:rsidRPr="00A340ED">
        <w:rPr>
          <w:rFonts w:ascii="Arial Unicode" w:hAnsi="Arial Unicode"/>
          <w:i w:val="0"/>
          <w:lang w:val="af-ZA"/>
        </w:rPr>
        <w:t xml:space="preserve"> </w:t>
      </w:r>
      <w:r w:rsidRPr="00A340ED">
        <w:rPr>
          <w:rFonts w:ascii="Arial Unicode" w:hAnsi="Arial Unicode" w:cs="Arial"/>
          <w:i w:val="0"/>
          <w:lang w:val="af-ZA"/>
        </w:rPr>
        <w:t>ծածկագիրը</w:t>
      </w:r>
      <w:r w:rsidRPr="00A340ED">
        <w:rPr>
          <w:rFonts w:ascii="Arial Unicode" w:hAnsi="Arial Unicode"/>
          <w:i w:val="0"/>
          <w:lang w:val="af-ZA"/>
        </w:rPr>
        <w:t xml:space="preserve">`  </w:t>
      </w:r>
      <w:r w:rsidRPr="00A340ED">
        <w:rPr>
          <w:rFonts w:ascii="Arial Unicode" w:hAnsi="Arial Unicode" w:cs="Arial"/>
          <w:i w:val="0"/>
          <w:lang w:val="af-ZA"/>
        </w:rPr>
        <w:t>Ա</w:t>
      </w:r>
      <w:r w:rsidR="0077683C" w:rsidRPr="00A340ED">
        <w:rPr>
          <w:rFonts w:ascii="Sylfaen" w:hAnsi="Sylfaen" w:cs="Arial"/>
          <w:i w:val="0"/>
          <w:lang w:val="hy-AM"/>
        </w:rPr>
        <w:t>Գ2</w:t>
      </w:r>
      <w:r w:rsidRPr="00A340ED">
        <w:rPr>
          <w:rFonts w:ascii="Arial Unicode" w:hAnsi="Arial Unicode" w:cs="Arial"/>
          <w:i w:val="0"/>
          <w:lang w:val="af-ZA"/>
        </w:rPr>
        <w:t>Մ</w:t>
      </w:r>
      <w:r w:rsidR="00910EC5" w:rsidRPr="00A340ED">
        <w:rPr>
          <w:rFonts w:ascii="Arial Unicode" w:hAnsi="Arial Unicode" w:cs="Arial"/>
          <w:i w:val="0"/>
          <w:lang w:val="af-ZA"/>
        </w:rPr>
        <w:t xml:space="preserve">Դ </w:t>
      </w:r>
      <w:r w:rsidRPr="00A340ED">
        <w:rPr>
          <w:rFonts w:ascii="Arial Unicode" w:hAnsi="Arial Unicode"/>
          <w:i w:val="0"/>
          <w:lang w:val="af-ZA"/>
        </w:rPr>
        <w:t>-</w:t>
      </w:r>
      <w:r w:rsidRPr="00A340ED">
        <w:rPr>
          <w:rFonts w:ascii="Arial Unicode" w:hAnsi="Arial Unicode" w:cs="Arial"/>
          <w:i w:val="0"/>
          <w:lang w:val="ru-RU"/>
        </w:rPr>
        <w:t>ՀՄԱ</w:t>
      </w:r>
      <w:r w:rsidRPr="00A340ED">
        <w:rPr>
          <w:rFonts w:ascii="Arial Unicode" w:hAnsi="Arial Unicode" w:cs="Arial"/>
          <w:i w:val="0"/>
          <w:lang w:val="af-ZA"/>
        </w:rPr>
        <w:t>Ա</w:t>
      </w:r>
      <w:r w:rsidRPr="00A340ED">
        <w:rPr>
          <w:rFonts w:ascii="Arial Unicode" w:hAnsi="Arial Unicode" w:cs="Arial"/>
          <w:i w:val="0"/>
          <w:lang w:val="ru-RU"/>
        </w:rPr>
        <w:t>Պ</w:t>
      </w:r>
      <w:r w:rsidRPr="00A340ED">
        <w:rPr>
          <w:rFonts w:ascii="Arial Unicode" w:hAnsi="Arial Unicode" w:cs="Arial"/>
          <w:i w:val="0"/>
          <w:lang w:val="af-ZA"/>
        </w:rPr>
        <w:t>ՁԲ</w:t>
      </w:r>
      <w:r w:rsidR="00BB5F2B">
        <w:rPr>
          <w:rFonts w:ascii="Arial Unicode" w:hAnsi="Arial Unicode"/>
          <w:i w:val="0"/>
          <w:lang w:val="af-ZA"/>
        </w:rPr>
        <w:t>-2</w:t>
      </w:r>
      <w:r w:rsidR="00BB5F2B" w:rsidRPr="00137D5B">
        <w:rPr>
          <w:rFonts w:ascii="Arial Unicode" w:hAnsi="Arial Unicode"/>
          <w:i w:val="0"/>
          <w:lang w:val="af-ZA"/>
        </w:rPr>
        <w:t>1</w:t>
      </w:r>
      <w:r w:rsidR="00B51E5C" w:rsidRPr="00A340ED">
        <w:rPr>
          <w:rFonts w:ascii="Arial Unicode" w:hAnsi="Arial Unicode"/>
          <w:i w:val="0"/>
          <w:lang w:val="af-ZA"/>
        </w:rPr>
        <w:t>/</w:t>
      </w:r>
      <w:r w:rsidR="00BB5F2B" w:rsidRPr="00137D5B">
        <w:rPr>
          <w:rFonts w:ascii="Arial Unicode" w:hAnsi="Arial Unicode"/>
          <w:i w:val="0"/>
          <w:lang w:val="af-ZA"/>
        </w:rPr>
        <w:t>1</w:t>
      </w:r>
      <w:r w:rsidRPr="00A340ED">
        <w:rPr>
          <w:rFonts w:ascii="Arial Unicode" w:hAnsi="Arial Unicode"/>
          <w:i w:val="0"/>
          <w:u w:val="single"/>
          <w:lang w:val="af-ZA"/>
        </w:rPr>
        <w:t xml:space="preserve">     </w:t>
      </w:r>
    </w:p>
    <w:p w:rsidR="00CE7D06" w:rsidRPr="00A340ED" w:rsidRDefault="00CE7D06" w:rsidP="00CE7D06">
      <w:pPr>
        <w:pStyle w:val="a3"/>
        <w:spacing w:line="240" w:lineRule="auto"/>
        <w:rPr>
          <w:rFonts w:ascii="Arial Unicode" w:hAnsi="Arial Unicode"/>
          <w:i w:val="0"/>
          <w:lang w:val="af-ZA"/>
        </w:rPr>
      </w:pPr>
    </w:p>
    <w:p w:rsidR="00CE7D06" w:rsidRPr="00A340ED" w:rsidRDefault="00CE7D06" w:rsidP="00CE7D06">
      <w:pPr>
        <w:pStyle w:val="a3"/>
        <w:spacing w:line="240" w:lineRule="auto"/>
        <w:ind w:firstLine="708"/>
        <w:jc w:val="left"/>
        <w:rPr>
          <w:rFonts w:ascii="Arial Unicode" w:hAnsi="Arial Unicode"/>
          <w:i w:val="0"/>
          <w:lang w:val="af-ZA"/>
        </w:rPr>
      </w:pPr>
      <w:r w:rsidRPr="00A340ED">
        <w:rPr>
          <w:rFonts w:ascii="Arial Unicode" w:hAnsi="Arial Unicode" w:cs="Arial"/>
          <w:i w:val="0"/>
          <w:lang w:val="af-ZA"/>
        </w:rPr>
        <w:t>Պատվիրատուն</w:t>
      </w:r>
      <w:r w:rsidRPr="00A340ED">
        <w:rPr>
          <w:rFonts w:ascii="Arial Unicode" w:hAnsi="Arial Unicode"/>
          <w:i w:val="0"/>
          <w:lang w:val="af-ZA"/>
        </w:rPr>
        <w:t xml:space="preserve">` </w:t>
      </w:r>
      <w:r w:rsidRPr="00A340ED">
        <w:rPr>
          <w:rFonts w:ascii="Arial Unicode" w:hAnsi="Arial Unicode"/>
          <w:lang w:val="hy-AM"/>
        </w:rPr>
        <w:t>&lt;&lt;</w:t>
      </w:r>
      <w:r w:rsidRPr="00A340ED">
        <w:rPr>
          <w:rFonts w:ascii="Arial Unicode" w:hAnsi="Arial Unicode" w:cs="Arial"/>
          <w:lang w:val="hy-AM"/>
        </w:rPr>
        <w:t>Արարատ</w:t>
      </w:r>
      <w:r w:rsidRPr="00A340ED">
        <w:rPr>
          <w:rFonts w:ascii="Arial Unicode" w:hAnsi="Arial Unicode"/>
          <w:lang w:val="hy-AM"/>
        </w:rPr>
        <w:t xml:space="preserve"> </w:t>
      </w:r>
      <w:r w:rsidR="0077683C" w:rsidRPr="00A340ED">
        <w:rPr>
          <w:rFonts w:ascii="Sylfaen" w:hAnsi="Sylfaen" w:cs="Arial"/>
          <w:lang w:val="hy-AM"/>
        </w:rPr>
        <w:t>գյուղի հ</w:t>
      </w:r>
      <w:r w:rsidR="0077683C" w:rsidRPr="00A340ED">
        <w:rPr>
          <w:rFonts w:ascii="MS Mincho" w:eastAsia="MS Mincho" w:hAnsi="MS Mincho" w:cs="MS Mincho"/>
          <w:lang w:val="hy-AM"/>
        </w:rPr>
        <w:t>․2</w:t>
      </w:r>
      <w:r w:rsidRPr="00A340ED">
        <w:rPr>
          <w:rFonts w:ascii="Arial Unicode" w:hAnsi="Arial Unicode"/>
          <w:lang w:val="af-ZA"/>
        </w:rPr>
        <w:t xml:space="preserve"> </w:t>
      </w:r>
      <w:r w:rsidR="00910EC5" w:rsidRPr="00A340ED">
        <w:rPr>
          <w:rFonts w:ascii="Arial Unicode" w:hAnsi="Arial Unicode" w:cs="Arial"/>
          <w:lang w:val="hy-AM"/>
        </w:rPr>
        <w:t>միջն.</w:t>
      </w:r>
      <w:r w:rsidR="00910EC5" w:rsidRPr="00A340ED">
        <w:rPr>
          <w:rFonts w:ascii="Arial Unicode" w:hAnsi="Arial Unicode" w:cs="Arial"/>
          <w:lang w:val="en-US"/>
        </w:rPr>
        <w:t>դպրոց</w:t>
      </w:r>
      <w:r w:rsidRPr="00A340ED">
        <w:rPr>
          <w:rFonts w:ascii="Arial Unicode" w:hAnsi="Arial Unicode"/>
          <w:lang w:val="hy-AM"/>
        </w:rPr>
        <w:t xml:space="preserve">&gt;&gt; </w:t>
      </w:r>
      <w:r w:rsidR="00910EC5" w:rsidRPr="00A340ED">
        <w:rPr>
          <w:rFonts w:ascii="Arial Unicode" w:hAnsi="Arial Unicode" w:cs="Arial"/>
          <w:lang w:val="en-US"/>
        </w:rPr>
        <w:t>Պ</w:t>
      </w:r>
      <w:r w:rsidRPr="00A340ED">
        <w:rPr>
          <w:rFonts w:ascii="Arial Unicode" w:hAnsi="Arial Unicode" w:cs="Arial"/>
          <w:lang w:val="hy-AM"/>
        </w:rPr>
        <w:t>ՈԱԿ</w:t>
      </w:r>
      <w:r w:rsidRPr="00A340ED">
        <w:rPr>
          <w:rFonts w:ascii="Arial Unicode" w:hAnsi="Arial Unicode"/>
          <w:i w:val="0"/>
          <w:lang w:val="af-ZA"/>
        </w:rPr>
        <w:t xml:space="preserve">, </w:t>
      </w:r>
      <w:r w:rsidRPr="00A340ED">
        <w:rPr>
          <w:rFonts w:ascii="Arial Unicode" w:hAnsi="Arial Unicode" w:cs="Arial"/>
          <w:i w:val="0"/>
          <w:lang w:val="af-ZA"/>
        </w:rPr>
        <w:t>որը</w:t>
      </w:r>
      <w:r w:rsidRPr="00A340ED">
        <w:rPr>
          <w:rFonts w:ascii="Arial Unicode" w:hAnsi="Arial Unicode"/>
          <w:i w:val="0"/>
          <w:lang w:val="af-ZA"/>
        </w:rPr>
        <w:t xml:space="preserve"> </w:t>
      </w:r>
      <w:r w:rsidRPr="00A340ED">
        <w:rPr>
          <w:rFonts w:ascii="Arial Unicode" w:hAnsi="Arial Unicode" w:cs="Arial"/>
          <w:i w:val="0"/>
          <w:lang w:val="af-ZA"/>
        </w:rPr>
        <w:t>գտնվում</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lang w:val="af-ZA"/>
        </w:rPr>
        <w:t xml:space="preserve">  </w:t>
      </w:r>
      <w:r w:rsidR="0077683C" w:rsidRPr="00A340ED">
        <w:rPr>
          <w:rFonts w:ascii="Sylfaen" w:hAnsi="Sylfaen" w:cs="Arial"/>
          <w:lang w:val="hy-AM"/>
        </w:rPr>
        <w:t>գ</w:t>
      </w:r>
      <w:r w:rsidR="0077683C" w:rsidRPr="00A340ED">
        <w:rPr>
          <w:rFonts w:ascii="MS Mincho" w:eastAsia="MS Mincho" w:hAnsi="MS Mincho" w:cs="MS Mincho"/>
          <w:lang w:val="hy-AM"/>
        </w:rPr>
        <w:t>․</w:t>
      </w:r>
      <w:r w:rsidRPr="00A340ED">
        <w:rPr>
          <w:rFonts w:ascii="Arial Unicode" w:hAnsi="Arial Unicode"/>
          <w:lang w:val="af-ZA"/>
        </w:rPr>
        <w:t xml:space="preserve"> </w:t>
      </w:r>
      <w:r w:rsidRPr="00A340ED">
        <w:rPr>
          <w:rFonts w:ascii="Arial Unicode" w:hAnsi="Arial Unicode" w:cs="Arial"/>
          <w:lang w:val="af-ZA"/>
        </w:rPr>
        <w:t>Արարատ</w:t>
      </w:r>
      <w:r w:rsidRPr="00A340ED">
        <w:rPr>
          <w:rFonts w:ascii="Arial Unicode" w:hAnsi="Arial Unicode"/>
          <w:lang w:val="af-ZA"/>
        </w:rPr>
        <w:t xml:space="preserve"> </w:t>
      </w:r>
      <w:r w:rsidR="0077683C" w:rsidRPr="00A340ED">
        <w:rPr>
          <w:rFonts w:ascii="Sylfaen" w:hAnsi="Sylfaen" w:cs="Arial"/>
          <w:lang w:val="hy-AM"/>
        </w:rPr>
        <w:t>Իսակովի 2</w:t>
      </w:r>
      <w:r w:rsidR="00910EC5" w:rsidRPr="00A340ED">
        <w:rPr>
          <w:rFonts w:ascii="Arial Unicode" w:hAnsi="Arial Unicode" w:cs="Arial"/>
          <w:lang w:val="af-ZA"/>
        </w:rPr>
        <w:t xml:space="preserve"> </w:t>
      </w:r>
      <w:r w:rsidRPr="00A340ED">
        <w:rPr>
          <w:rFonts w:ascii="Arial Unicode" w:hAnsi="Arial Unicode"/>
          <w:lang w:val="af-ZA"/>
        </w:rPr>
        <w:t xml:space="preserve">  </w:t>
      </w:r>
      <w:r w:rsidRPr="00A340ED">
        <w:rPr>
          <w:rFonts w:ascii="Arial Unicode" w:hAnsi="Arial Unicode" w:cs="Arial"/>
          <w:i w:val="0"/>
          <w:lang w:val="af-ZA"/>
        </w:rPr>
        <w:t>հասցեում</w:t>
      </w:r>
      <w:r w:rsidRPr="00A340ED">
        <w:rPr>
          <w:rFonts w:ascii="Arial Unicode" w:hAnsi="Arial Unicode"/>
          <w:i w:val="0"/>
          <w:lang w:val="af-ZA"/>
        </w:rPr>
        <w:t>,</w:t>
      </w:r>
      <w:r w:rsidRPr="00A340ED">
        <w:rPr>
          <w:rFonts w:ascii="Arial Unicode" w:hAnsi="Arial Unicode"/>
          <w:i w:val="0"/>
          <w:sz w:val="16"/>
          <w:szCs w:val="16"/>
          <w:lang w:val="af-ZA"/>
        </w:rPr>
        <w:t xml:space="preserve"> </w:t>
      </w:r>
      <w:r w:rsidRPr="00A340ED">
        <w:rPr>
          <w:rFonts w:ascii="Arial Unicode" w:hAnsi="Arial Unicode" w:cs="Arial"/>
          <w:i w:val="0"/>
          <w:lang w:val="af-ZA"/>
        </w:rPr>
        <w:t>հայտարարում</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bCs/>
          <w:i w:val="0"/>
          <w:lang w:val="af-ZA"/>
        </w:rPr>
        <w:t>հրատապ</w:t>
      </w:r>
      <w:r w:rsidRPr="00A340ED">
        <w:rPr>
          <w:rFonts w:ascii="Arial Unicode" w:hAnsi="Arial Unicode"/>
          <w:bCs/>
          <w:i w:val="0"/>
          <w:lang w:val="af-ZA"/>
        </w:rPr>
        <w:t xml:space="preserve"> </w:t>
      </w:r>
      <w:r w:rsidRPr="00A340ED">
        <w:rPr>
          <w:rFonts w:ascii="Arial Unicode" w:hAnsi="Arial Unicode" w:cs="Arial"/>
          <w:bCs/>
          <w:i w:val="0"/>
          <w:lang w:val="af-ZA"/>
        </w:rPr>
        <w:t>մեկ</w:t>
      </w:r>
      <w:r w:rsidRPr="00A340ED">
        <w:rPr>
          <w:rFonts w:ascii="Arial Unicode" w:hAnsi="Arial Unicode"/>
          <w:bCs/>
          <w:i w:val="0"/>
          <w:lang w:val="af-ZA"/>
        </w:rPr>
        <w:t xml:space="preserve"> </w:t>
      </w:r>
      <w:r w:rsidRPr="00A340ED">
        <w:rPr>
          <w:rFonts w:ascii="Arial Unicode" w:hAnsi="Arial Unicode" w:cs="Arial"/>
          <w:bCs/>
          <w:i w:val="0"/>
          <w:lang w:val="af-ZA"/>
        </w:rPr>
        <w:t>անձից</w:t>
      </w:r>
      <w:r w:rsidRPr="00A340ED">
        <w:rPr>
          <w:rFonts w:ascii="Arial Unicode" w:hAnsi="Arial Unicode"/>
          <w:bCs/>
          <w:i w:val="0"/>
          <w:lang w:val="af-ZA"/>
        </w:rPr>
        <w:t xml:space="preserve"> </w:t>
      </w:r>
      <w:r w:rsidRPr="00A340ED">
        <w:rPr>
          <w:rFonts w:ascii="Arial Unicode" w:hAnsi="Arial Unicode" w:cs="Arial"/>
          <w:bCs/>
          <w:i w:val="0"/>
          <w:lang w:val="af-ZA"/>
        </w:rPr>
        <w:t>գն</w:t>
      </w:r>
      <w:r w:rsidRPr="00A340ED">
        <w:rPr>
          <w:rFonts w:ascii="Arial Unicode" w:hAnsi="Arial Unicode" w:cs="Arial"/>
          <w:bCs/>
          <w:i w:val="0"/>
          <w:lang w:val="hy-AM"/>
        </w:rPr>
        <w:t>ման</w:t>
      </w:r>
      <w:r w:rsidRPr="00A340ED">
        <w:rPr>
          <w:rFonts w:ascii="Arial Unicode" w:hAnsi="Arial Unicode" w:cs="Times Armenian"/>
          <w:i w:val="0"/>
          <w:lang w:val="af-ZA"/>
        </w:rPr>
        <w:t xml:space="preserve"> </w:t>
      </w:r>
      <w:r w:rsidRPr="00A340ED">
        <w:rPr>
          <w:rFonts w:ascii="Arial Unicode" w:hAnsi="Arial Unicode" w:cs="Arial"/>
          <w:i w:val="0"/>
          <w:lang w:val="hy-AM"/>
        </w:rPr>
        <w:t>ընթացակարգ</w:t>
      </w:r>
      <w:r w:rsidRPr="00A340ED">
        <w:rPr>
          <w:rFonts w:ascii="Arial Unicode" w:hAnsi="Arial Unicode"/>
          <w:i w:val="0"/>
          <w:lang w:val="af-ZA"/>
        </w:rPr>
        <w:t xml:space="preserve">, </w:t>
      </w:r>
      <w:r w:rsidRPr="00A340ED">
        <w:rPr>
          <w:rFonts w:ascii="Arial Unicode" w:hAnsi="Arial Unicode" w:cs="Arial"/>
          <w:i w:val="0"/>
          <w:lang w:val="af-ZA"/>
        </w:rPr>
        <w:t>որն</w:t>
      </w:r>
      <w:r w:rsidRPr="00A340ED">
        <w:rPr>
          <w:rFonts w:ascii="Arial Unicode" w:hAnsi="Arial Unicode"/>
          <w:i w:val="0"/>
          <w:lang w:val="af-ZA"/>
        </w:rPr>
        <w:t xml:space="preserve"> </w:t>
      </w:r>
      <w:r w:rsidRPr="00A340ED">
        <w:rPr>
          <w:rFonts w:ascii="Arial Unicode" w:hAnsi="Arial Unicode" w:cs="Arial"/>
          <w:i w:val="0"/>
          <w:lang w:val="af-ZA"/>
        </w:rPr>
        <w:t>իրականացվում</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մեկ</w:t>
      </w:r>
      <w:r w:rsidRPr="00A340ED">
        <w:rPr>
          <w:rFonts w:ascii="Arial Unicode" w:hAnsi="Arial Unicode"/>
          <w:i w:val="0"/>
          <w:lang w:val="af-ZA"/>
        </w:rPr>
        <w:t xml:space="preserve"> </w:t>
      </w:r>
      <w:r w:rsidRPr="00A340ED">
        <w:rPr>
          <w:rFonts w:ascii="Arial Unicode" w:hAnsi="Arial Unicode" w:cs="Arial"/>
          <w:i w:val="0"/>
          <w:lang w:val="af-ZA"/>
        </w:rPr>
        <w:t>փուլով</w:t>
      </w:r>
      <w:r w:rsidRPr="00A340ED">
        <w:rPr>
          <w:rFonts w:ascii="Arial Unicode" w:hAnsi="Arial Unicode"/>
          <w:i w:val="0"/>
          <w:lang w:val="af-ZA"/>
        </w:rPr>
        <w:t>:</w:t>
      </w:r>
    </w:p>
    <w:p w:rsidR="00CE7D06" w:rsidRPr="00A340ED" w:rsidRDefault="00CE7D06" w:rsidP="00CE7D06">
      <w:pPr>
        <w:pStyle w:val="a3"/>
        <w:spacing w:line="240" w:lineRule="auto"/>
        <w:ind w:firstLine="0"/>
        <w:rPr>
          <w:rFonts w:ascii="Arial Unicode" w:hAnsi="Arial Unicode"/>
          <w:i w:val="0"/>
          <w:lang w:val="af-ZA"/>
        </w:rPr>
      </w:pPr>
      <w:r w:rsidRPr="00A340ED">
        <w:rPr>
          <w:rFonts w:ascii="Arial Unicode" w:hAnsi="Arial Unicode"/>
          <w:i w:val="0"/>
          <w:lang w:val="af-ZA"/>
        </w:rPr>
        <w:tab/>
      </w:r>
      <w:bookmarkStart w:id="0" w:name="_Hlk23167417"/>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ընթացակարգի</w:t>
      </w:r>
      <w:bookmarkEnd w:id="0"/>
      <w:r w:rsidRPr="00A340ED">
        <w:rPr>
          <w:rFonts w:ascii="Arial Unicode" w:hAnsi="Arial Unicode"/>
          <w:i w:val="0"/>
          <w:lang w:val="af-ZA"/>
        </w:rPr>
        <w:t xml:space="preserve"> </w:t>
      </w:r>
      <w:r w:rsidRPr="00A340ED">
        <w:rPr>
          <w:rFonts w:ascii="Arial Unicode" w:hAnsi="Arial Unicode" w:cs="Arial"/>
          <w:i w:val="0"/>
          <w:lang w:val="af-ZA"/>
        </w:rPr>
        <w:t>արդյունքում</w:t>
      </w:r>
      <w:r w:rsidRPr="00A340ED">
        <w:rPr>
          <w:rFonts w:ascii="Arial Unicode" w:hAnsi="Arial Unicode"/>
          <w:i w:val="0"/>
          <w:lang w:val="af-ZA"/>
        </w:rPr>
        <w:t xml:space="preserve"> </w:t>
      </w:r>
      <w:r w:rsidRPr="00A340ED">
        <w:rPr>
          <w:rFonts w:ascii="Arial Unicode" w:hAnsi="Arial Unicode" w:cs="Arial"/>
          <w:i w:val="0"/>
          <w:lang w:val="hy-AM"/>
        </w:rPr>
        <w:t>ընտրված</w:t>
      </w:r>
      <w:r w:rsidRPr="00A340ED">
        <w:rPr>
          <w:rFonts w:ascii="Arial Unicode" w:hAnsi="Arial Unicode"/>
          <w:i w:val="0"/>
          <w:lang w:val="af-ZA"/>
        </w:rPr>
        <w:t xml:space="preserve"> </w:t>
      </w:r>
      <w:r w:rsidRPr="00A340ED">
        <w:rPr>
          <w:rFonts w:ascii="Arial Unicode" w:hAnsi="Arial Unicode" w:cs="Arial"/>
          <w:i w:val="0"/>
          <w:lang w:val="af-ZA"/>
        </w:rPr>
        <w:t>մասնակցին</w:t>
      </w:r>
      <w:r w:rsidRPr="00A340ED">
        <w:rPr>
          <w:rFonts w:ascii="Arial Unicode" w:hAnsi="Arial Unicode"/>
          <w:i w:val="0"/>
          <w:lang w:val="af-ZA"/>
        </w:rPr>
        <w:t xml:space="preserve"> </w:t>
      </w:r>
      <w:r w:rsidRPr="00A340ED">
        <w:rPr>
          <w:rFonts w:ascii="Arial Unicode" w:hAnsi="Arial Unicode" w:cs="Arial"/>
          <w:i w:val="0"/>
          <w:lang w:val="af-ZA"/>
        </w:rPr>
        <w:t>սահմանված</w:t>
      </w:r>
      <w:r w:rsidRPr="00A340ED">
        <w:rPr>
          <w:rFonts w:ascii="Arial Unicode" w:hAnsi="Arial Unicode"/>
          <w:i w:val="0"/>
          <w:lang w:val="af-ZA"/>
        </w:rPr>
        <w:t xml:space="preserve"> </w:t>
      </w:r>
      <w:r w:rsidRPr="00A340ED">
        <w:rPr>
          <w:rFonts w:ascii="Arial Unicode" w:hAnsi="Arial Unicode" w:cs="Arial"/>
          <w:i w:val="0"/>
          <w:lang w:val="af-ZA"/>
        </w:rPr>
        <w:t>կարգով</w:t>
      </w:r>
      <w:r w:rsidRPr="00A340ED">
        <w:rPr>
          <w:rFonts w:ascii="Arial Unicode" w:hAnsi="Arial Unicode"/>
          <w:i w:val="0"/>
          <w:lang w:val="af-ZA"/>
        </w:rPr>
        <w:t xml:space="preserve"> </w:t>
      </w:r>
      <w:r w:rsidRPr="00A340ED">
        <w:rPr>
          <w:rFonts w:ascii="Arial Unicode" w:hAnsi="Arial Unicode" w:cs="Arial"/>
          <w:i w:val="0"/>
          <w:lang w:val="af-ZA"/>
        </w:rPr>
        <w:t>կառաջարկվի</w:t>
      </w:r>
      <w:r w:rsidRPr="00A340ED">
        <w:rPr>
          <w:rFonts w:ascii="Arial Unicode" w:hAnsi="Arial Unicode"/>
          <w:i w:val="0"/>
          <w:lang w:val="af-ZA"/>
        </w:rPr>
        <w:t xml:space="preserve"> </w:t>
      </w:r>
      <w:r w:rsidRPr="00A340ED">
        <w:rPr>
          <w:rFonts w:ascii="Arial Unicode" w:hAnsi="Arial Unicode" w:cs="Arial"/>
          <w:i w:val="0"/>
          <w:lang w:val="af-ZA"/>
        </w:rPr>
        <w:t>կնքել</w:t>
      </w:r>
      <w:r w:rsidRPr="00A340ED">
        <w:rPr>
          <w:rFonts w:ascii="Arial Unicode" w:hAnsi="Arial Unicode"/>
          <w:i w:val="0"/>
          <w:lang w:val="af-ZA"/>
        </w:rPr>
        <w:t xml:space="preserve"> </w:t>
      </w:r>
      <w:r w:rsidR="00F10BF7" w:rsidRPr="00A340ED">
        <w:rPr>
          <w:rFonts w:ascii="Arial Unicode" w:hAnsi="Arial Unicode" w:cs="Arial"/>
          <w:i w:val="0"/>
          <w:lang w:val="af-ZA"/>
        </w:rPr>
        <w:t>սննդի ծանրոց(</w:t>
      </w:r>
      <w:r w:rsidR="00F10BF7" w:rsidRPr="00A340ED">
        <w:rPr>
          <w:rFonts w:ascii="Arial Unicode" w:hAnsi="Arial Unicode"/>
          <w:i w:val="0"/>
          <w:lang w:val="af-ZA"/>
        </w:rPr>
        <w:t>չոր սնունդ</w:t>
      </w:r>
      <w:r w:rsidR="00F10BF7" w:rsidRPr="00A340ED">
        <w:rPr>
          <w:rFonts w:ascii="Arial Unicode" w:hAnsi="Arial Unicode" w:cs="Arial"/>
          <w:i w:val="0"/>
          <w:lang w:val="af-ZA"/>
        </w:rPr>
        <w:t>)</w:t>
      </w:r>
      <w:r w:rsidRPr="00A340ED">
        <w:rPr>
          <w:rFonts w:ascii="Arial Unicode" w:hAnsi="Arial Unicode"/>
          <w:i w:val="0"/>
          <w:lang w:val="af-ZA"/>
        </w:rPr>
        <w:t xml:space="preserve">    </w:t>
      </w:r>
      <w:r w:rsidRPr="00A340ED">
        <w:rPr>
          <w:rFonts w:ascii="Arial Unicode" w:hAnsi="Arial Unicode" w:cs="Arial"/>
          <w:i w:val="0"/>
          <w:lang w:val="af-ZA"/>
        </w:rPr>
        <w:t>մատակարարման</w:t>
      </w:r>
      <w:r w:rsidRPr="00A340ED">
        <w:rPr>
          <w:rFonts w:ascii="Arial Unicode" w:hAnsi="Arial Unicode"/>
          <w:i w:val="0"/>
          <w:lang w:val="af-ZA"/>
        </w:rPr>
        <w:t xml:space="preserve"> </w:t>
      </w:r>
      <w:r w:rsidRPr="00A340ED">
        <w:rPr>
          <w:rFonts w:ascii="Arial Unicode" w:hAnsi="Arial Unicode" w:cs="Arial"/>
          <w:i w:val="0"/>
          <w:lang w:val="af-ZA"/>
        </w:rPr>
        <w:t>պայմանագիր</w:t>
      </w:r>
      <w:r w:rsidRPr="00A340ED">
        <w:rPr>
          <w:rFonts w:ascii="Arial Unicode" w:hAnsi="Arial Unicode"/>
          <w:i w:val="0"/>
          <w:lang w:val="af-ZA"/>
        </w:rPr>
        <w:t xml:space="preserve"> (</w:t>
      </w:r>
      <w:r w:rsidRPr="00A340ED">
        <w:rPr>
          <w:rFonts w:ascii="Arial Unicode" w:hAnsi="Arial Unicode" w:cs="Arial"/>
          <w:i w:val="0"/>
          <w:lang w:val="af-ZA"/>
        </w:rPr>
        <w:t>այսուհետ</w:t>
      </w:r>
      <w:r w:rsidRPr="00A340ED">
        <w:rPr>
          <w:rFonts w:ascii="Arial Unicode" w:hAnsi="Arial Unicode"/>
          <w:i w:val="0"/>
          <w:lang w:val="af-ZA"/>
        </w:rPr>
        <w:t xml:space="preserve">` </w:t>
      </w:r>
      <w:r w:rsidRPr="00A340ED">
        <w:rPr>
          <w:rFonts w:ascii="Arial Unicode" w:hAnsi="Arial Unicode" w:cs="Arial"/>
          <w:i w:val="0"/>
          <w:lang w:val="af-ZA"/>
        </w:rPr>
        <w:t>պայմանագիր</w:t>
      </w:r>
      <w:r w:rsidRPr="00A340ED">
        <w:rPr>
          <w:rFonts w:ascii="Arial Unicode" w:hAnsi="Arial Unicode"/>
          <w:i w:val="0"/>
          <w:lang w:val="af-ZA"/>
        </w:rPr>
        <w:t>)</w:t>
      </w:r>
      <w:r w:rsidRPr="00A340ED">
        <w:rPr>
          <w:rFonts w:ascii="Arial Unicode" w:hAnsi="Arial Unicode" w:cs="Arial"/>
          <w:i w:val="0"/>
          <w:lang w:val="af-ZA"/>
        </w:rPr>
        <w:t>։</w:t>
      </w:r>
      <w:r w:rsidRPr="00A340ED">
        <w:rPr>
          <w:rFonts w:ascii="Arial Unicode" w:hAnsi="Arial Unicode"/>
          <w:i w:val="0"/>
          <w:lang w:val="af-ZA"/>
        </w:rPr>
        <w:t xml:space="preserve"> </w:t>
      </w:r>
    </w:p>
    <w:p w:rsidR="00CE7D06" w:rsidRPr="00A340ED" w:rsidRDefault="00CE7D06" w:rsidP="00CE7D06">
      <w:pPr>
        <w:pStyle w:val="a3"/>
        <w:spacing w:line="240" w:lineRule="auto"/>
        <w:ind w:firstLine="0"/>
        <w:rPr>
          <w:rFonts w:ascii="Arial Unicode" w:hAnsi="Arial Unicode"/>
          <w:i w:val="0"/>
          <w:lang w:val="af-ZA"/>
        </w:rPr>
      </w:pPr>
      <w:r w:rsidRPr="00A340ED">
        <w:rPr>
          <w:rFonts w:ascii="Arial Unicode" w:hAnsi="Arial Unicode"/>
          <w:i w:val="0"/>
          <w:lang w:val="af-ZA"/>
        </w:rPr>
        <w:tab/>
      </w:r>
      <w:r w:rsidRPr="00A340ED">
        <w:rPr>
          <w:rFonts w:ascii="Arial Unicode" w:hAnsi="Arial Unicode" w:cs="Arial"/>
          <w:i w:val="0"/>
          <w:sz w:val="16"/>
          <w:szCs w:val="16"/>
          <w:lang w:val="af-ZA"/>
        </w:rPr>
        <w:t>ապրանքի</w:t>
      </w:r>
      <w:r w:rsidRPr="00A340ED">
        <w:rPr>
          <w:rFonts w:ascii="Arial Unicode" w:hAnsi="Arial Unicode"/>
          <w:i w:val="0"/>
          <w:sz w:val="16"/>
          <w:szCs w:val="16"/>
          <w:lang w:val="af-ZA"/>
        </w:rPr>
        <w:t xml:space="preserve"> </w:t>
      </w:r>
      <w:r w:rsidRPr="00A340ED">
        <w:rPr>
          <w:rFonts w:ascii="Arial Unicode" w:hAnsi="Arial Unicode" w:cs="Arial"/>
          <w:i w:val="0"/>
          <w:sz w:val="16"/>
          <w:szCs w:val="16"/>
          <w:lang w:val="af-ZA"/>
        </w:rPr>
        <w:t>անվանումը</w:t>
      </w:r>
    </w:p>
    <w:p w:rsidR="00CE7D06" w:rsidRPr="00A340ED" w:rsidRDefault="00CE7D06" w:rsidP="00CE7D06">
      <w:pPr>
        <w:pStyle w:val="a3"/>
        <w:spacing w:line="240" w:lineRule="auto"/>
        <w:ind w:firstLine="0"/>
        <w:rPr>
          <w:rFonts w:ascii="Arial Unicode" w:hAnsi="Arial Unicode"/>
          <w:i w:val="0"/>
          <w:lang w:val="af-ZA"/>
        </w:rPr>
      </w:pPr>
      <w:r w:rsidRPr="00A340ED">
        <w:rPr>
          <w:rFonts w:ascii="Arial Unicode" w:hAnsi="Arial Unicode"/>
          <w:i w:val="0"/>
          <w:lang w:val="af-ZA"/>
        </w:rPr>
        <w:tab/>
        <w:t>«</w:t>
      </w:r>
      <w:r w:rsidRPr="00A340ED">
        <w:rPr>
          <w:rFonts w:ascii="Arial Unicode" w:hAnsi="Arial Unicode" w:cs="Arial"/>
          <w:i w:val="0"/>
          <w:lang w:val="af-ZA"/>
        </w:rPr>
        <w:t>Գնումների</w:t>
      </w:r>
      <w:r w:rsidRPr="00A340ED">
        <w:rPr>
          <w:rFonts w:ascii="Arial Unicode" w:hAnsi="Arial Unicode"/>
          <w:i w:val="0"/>
          <w:lang w:val="af-ZA"/>
        </w:rPr>
        <w:t xml:space="preserve"> </w:t>
      </w:r>
      <w:r w:rsidRPr="00A340ED">
        <w:rPr>
          <w:rFonts w:ascii="Arial Unicode" w:hAnsi="Arial Unicode" w:cs="Arial"/>
          <w:i w:val="0"/>
          <w:lang w:val="af-ZA"/>
        </w:rPr>
        <w:t>մասին</w:t>
      </w:r>
      <w:r w:rsidRPr="00A340ED">
        <w:rPr>
          <w:rFonts w:ascii="Arial Unicode" w:hAnsi="Arial Unicode" w:cs="Arial LatArm"/>
          <w:i w:val="0"/>
          <w:lang w:val="af-ZA"/>
        </w:rPr>
        <w:t>»</w:t>
      </w:r>
      <w:r w:rsidRPr="00A340ED">
        <w:rPr>
          <w:rFonts w:ascii="Arial Unicode" w:hAnsi="Arial Unicode"/>
          <w:i w:val="0"/>
          <w:lang w:val="af-ZA"/>
        </w:rPr>
        <w:t xml:space="preserve"> </w:t>
      </w:r>
      <w:r w:rsidRPr="00A340ED">
        <w:rPr>
          <w:rFonts w:ascii="Arial Unicode" w:hAnsi="Arial Unicode" w:cs="Arial"/>
          <w:i w:val="0"/>
          <w:lang w:val="af-ZA"/>
        </w:rPr>
        <w:t>ՀՀ</w:t>
      </w:r>
      <w:r w:rsidRPr="00A340ED">
        <w:rPr>
          <w:rFonts w:ascii="Arial Unicode" w:hAnsi="Arial Unicode"/>
          <w:i w:val="0"/>
          <w:lang w:val="af-ZA"/>
        </w:rPr>
        <w:t xml:space="preserve"> </w:t>
      </w:r>
      <w:r w:rsidRPr="00A340ED">
        <w:rPr>
          <w:rFonts w:ascii="Arial Unicode" w:hAnsi="Arial Unicode" w:cs="Arial"/>
          <w:i w:val="0"/>
          <w:lang w:val="af-ZA"/>
        </w:rPr>
        <w:t>օրենքի</w:t>
      </w:r>
      <w:r w:rsidRPr="00A340ED">
        <w:rPr>
          <w:rFonts w:ascii="Arial Unicode" w:hAnsi="Arial Unicode"/>
          <w:i w:val="0"/>
          <w:lang w:val="af-ZA"/>
        </w:rPr>
        <w:t xml:space="preserve"> 7-</w:t>
      </w:r>
      <w:r w:rsidRPr="00A340ED">
        <w:rPr>
          <w:rFonts w:ascii="Arial Unicode" w:hAnsi="Arial Unicode" w:cs="Arial"/>
          <w:i w:val="0"/>
          <w:lang w:val="af-ZA"/>
        </w:rPr>
        <w:t>րդ</w:t>
      </w:r>
      <w:r w:rsidRPr="00A340ED">
        <w:rPr>
          <w:rFonts w:ascii="Arial Unicode" w:hAnsi="Arial Unicode"/>
          <w:i w:val="0"/>
          <w:lang w:val="af-ZA"/>
        </w:rPr>
        <w:t xml:space="preserve"> </w:t>
      </w:r>
      <w:r w:rsidRPr="00A340ED">
        <w:rPr>
          <w:rFonts w:ascii="Arial Unicode" w:hAnsi="Arial Unicode" w:cs="Arial"/>
          <w:i w:val="0"/>
          <w:lang w:val="af-ZA"/>
        </w:rPr>
        <w:t>հոդվածի</w:t>
      </w:r>
      <w:r w:rsidRPr="00A340ED">
        <w:rPr>
          <w:rFonts w:ascii="Arial Unicode" w:hAnsi="Arial Unicode"/>
          <w:i w:val="0"/>
          <w:lang w:val="af-ZA"/>
        </w:rPr>
        <w:t xml:space="preserve"> </w:t>
      </w:r>
      <w:r w:rsidRPr="00A340ED">
        <w:rPr>
          <w:rFonts w:ascii="Arial Unicode" w:hAnsi="Arial Unicode" w:cs="Arial"/>
          <w:i w:val="0"/>
          <w:lang w:val="af-ZA"/>
        </w:rPr>
        <w:t>համաձայն</w:t>
      </w:r>
      <w:r w:rsidRPr="00A340ED">
        <w:rPr>
          <w:rFonts w:ascii="Arial Unicode" w:hAnsi="Arial Unicode"/>
          <w:i w:val="0"/>
          <w:lang w:val="af-ZA"/>
        </w:rPr>
        <w:t xml:space="preserve">` </w:t>
      </w:r>
      <w:r w:rsidRPr="00A340ED">
        <w:rPr>
          <w:rFonts w:ascii="Arial Unicode" w:hAnsi="Arial Unicode" w:cs="Arial"/>
          <w:i w:val="0"/>
          <w:lang w:val="af-ZA"/>
        </w:rPr>
        <w:t>ցանկացած</w:t>
      </w:r>
      <w:r w:rsidRPr="00A340ED">
        <w:rPr>
          <w:rFonts w:ascii="Arial Unicode" w:hAnsi="Arial Unicode"/>
          <w:i w:val="0"/>
          <w:lang w:val="af-ZA"/>
        </w:rPr>
        <w:t xml:space="preserve"> </w:t>
      </w:r>
      <w:r w:rsidRPr="00A340ED">
        <w:rPr>
          <w:rFonts w:ascii="Arial Unicode" w:hAnsi="Arial Unicode" w:cs="Arial"/>
          <w:i w:val="0"/>
          <w:lang w:val="af-ZA"/>
        </w:rPr>
        <w:t>անձ</w:t>
      </w:r>
      <w:r w:rsidRPr="00A340ED">
        <w:rPr>
          <w:rFonts w:ascii="Arial Unicode" w:hAnsi="Arial Unicode"/>
          <w:i w:val="0"/>
          <w:lang w:val="af-ZA"/>
        </w:rPr>
        <w:t xml:space="preserve">, </w:t>
      </w:r>
      <w:r w:rsidRPr="00A340ED">
        <w:rPr>
          <w:rFonts w:ascii="Arial Unicode" w:hAnsi="Arial Unicode" w:cs="Arial"/>
          <w:i w:val="0"/>
          <w:lang w:val="af-ZA"/>
        </w:rPr>
        <w:t>անկախ</w:t>
      </w:r>
      <w:r w:rsidRPr="00A340ED">
        <w:rPr>
          <w:rFonts w:ascii="Arial Unicode" w:hAnsi="Arial Unicode"/>
          <w:i w:val="0"/>
          <w:lang w:val="af-ZA"/>
        </w:rPr>
        <w:t xml:space="preserve"> </w:t>
      </w:r>
      <w:r w:rsidRPr="00A340ED">
        <w:rPr>
          <w:rFonts w:ascii="Arial Unicode" w:hAnsi="Arial Unicode" w:cs="Arial"/>
          <w:i w:val="0"/>
          <w:lang w:val="af-ZA"/>
        </w:rPr>
        <w:t>նրա</w:t>
      </w:r>
      <w:r w:rsidRPr="00A340ED">
        <w:rPr>
          <w:rFonts w:ascii="Arial Unicode" w:hAnsi="Arial Unicode"/>
          <w:i w:val="0"/>
          <w:lang w:val="af-ZA"/>
        </w:rPr>
        <w:t xml:space="preserve"> </w:t>
      </w:r>
      <w:r w:rsidRPr="00A340ED">
        <w:rPr>
          <w:rFonts w:ascii="Arial Unicode" w:hAnsi="Arial Unicode" w:cs="Arial"/>
          <w:i w:val="0"/>
          <w:lang w:val="af-ZA"/>
        </w:rPr>
        <w:t>օտարերկրյա</w:t>
      </w:r>
      <w:r w:rsidRPr="00A340ED">
        <w:rPr>
          <w:rFonts w:ascii="Arial Unicode" w:hAnsi="Arial Unicode"/>
          <w:i w:val="0"/>
          <w:lang w:val="af-ZA"/>
        </w:rPr>
        <w:t xml:space="preserve"> </w:t>
      </w:r>
      <w:r w:rsidRPr="00A340ED">
        <w:rPr>
          <w:rFonts w:ascii="Arial Unicode" w:hAnsi="Arial Unicode" w:cs="Arial"/>
          <w:i w:val="0"/>
          <w:lang w:val="af-ZA"/>
        </w:rPr>
        <w:t>ֆիզիկական</w:t>
      </w:r>
      <w:r w:rsidRPr="00A340ED">
        <w:rPr>
          <w:rFonts w:ascii="Arial Unicode" w:hAnsi="Arial Unicode"/>
          <w:i w:val="0"/>
          <w:lang w:val="af-ZA"/>
        </w:rPr>
        <w:t xml:space="preserve"> </w:t>
      </w:r>
      <w:r w:rsidRPr="00A340ED">
        <w:rPr>
          <w:rFonts w:ascii="Arial Unicode" w:hAnsi="Arial Unicode" w:cs="Arial"/>
          <w:i w:val="0"/>
          <w:lang w:val="af-ZA"/>
        </w:rPr>
        <w:t>անձ</w:t>
      </w:r>
      <w:r w:rsidRPr="00A340ED">
        <w:rPr>
          <w:rFonts w:ascii="Arial Unicode" w:hAnsi="Arial Unicode"/>
          <w:i w:val="0"/>
          <w:lang w:val="af-ZA"/>
        </w:rPr>
        <w:t xml:space="preserve">, </w:t>
      </w:r>
      <w:r w:rsidRPr="00A340ED">
        <w:rPr>
          <w:rFonts w:ascii="Arial Unicode" w:hAnsi="Arial Unicode" w:cs="Arial"/>
          <w:i w:val="0"/>
          <w:lang w:val="af-ZA"/>
        </w:rPr>
        <w:t>կազմակերպություն</w:t>
      </w:r>
      <w:r w:rsidRPr="00A340ED">
        <w:rPr>
          <w:rFonts w:ascii="Arial Unicode" w:hAnsi="Arial Unicode"/>
          <w:i w:val="0"/>
          <w:lang w:val="af-ZA"/>
        </w:rPr>
        <w:t xml:space="preserve"> </w:t>
      </w:r>
      <w:r w:rsidRPr="00A340ED">
        <w:rPr>
          <w:rFonts w:ascii="Arial Unicode" w:hAnsi="Arial Unicode" w:cs="Arial"/>
          <w:i w:val="0"/>
          <w:lang w:val="af-ZA"/>
        </w:rPr>
        <w:t>կամ</w:t>
      </w:r>
      <w:r w:rsidRPr="00A340ED">
        <w:rPr>
          <w:rFonts w:ascii="Arial Unicode" w:hAnsi="Arial Unicode"/>
          <w:i w:val="0"/>
          <w:lang w:val="af-ZA"/>
        </w:rPr>
        <w:t xml:space="preserve"> </w:t>
      </w:r>
      <w:r w:rsidRPr="00A340ED">
        <w:rPr>
          <w:rFonts w:ascii="Arial Unicode" w:hAnsi="Arial Unicode" w:cs="Arial"/>
          <w:i w:val="0"/>
          <w:lang w:val="af-ZA"/>
        </w:rPr>
        <w:t>քաղաքացիություն</w:t>
      </w:r>
      <w:r w:rsidRPr="00A340ED">
        <w:rPr>
          <w:rFonts w:ascii="Arial Unicode" w:hAnsi="Arial Unicode"/>
          <w:i w:val="0"/>
          <w:lang w:val="af-ZA"/>
        </w:rPr>
        <w:t xml:space="preserve"> </w:t>
      </w:r>
      <w:r w:rsidRPr="00A340ED">
        <w:rPr>
          <w:rFonts w:ascii="Arial Unicode" w:hAnsi="Arial Unicode" w:cs="Arial"/>
          <w:i w:val="0"/>
          <w:lang w:val="af-ZA"/>
        </w:rPr>
        <w:t>չունեցող</w:t>
      </w:r>
      <w:r w:rsidRPr="00A340ED">
        <w:rPr>
          <w:rFonts w:ascii="Arial Unicode" w:hAnsi="Arial Unicode"/>
          <w:i w:val="0"/>
          <w:lang w:val="af-ZA"/>
        </w:rPr>
        <w:t xml:space="preserve"> </w:t>
      </w:r>
      <w:r w:rsidRPr="00A340ED">
        <w:rPr>
          <w:rFonts w:ascii="Arial Unicode" w:hAnsi="Arial Unicode" w:cs="Arial"/>
          <w:i w:val="0"/>
          <w:lang w:val="af-ZA"/>
        </w:rPr>
        <w:t>անձ</w:t>
      </w:r>
      <w:r w:rsidRPr="00A340ED">
        <w:rPr>
          <w:rFonts w:ascii="Arial Unicode" w:hAnsi="Arial Unicode"/>
          <w:i w:val="0"/>
          <w:lang w:val="af-ZA"/>
        </w:rPr>
        <w:t xml:space="preserve"> </w:t>
      </w:r>
      <w:r w:rsidRPr="00A340ED">
        <w:rPr>
          <w:rFonts w:ascii="Arial Unicode" w:hAnsi="Arial Unicode" w:cs="Arial"/>
          <w:i w:val="0"/>
          <w:lang w:val="af-ZA"/>
        </w:rPr>
        <w:t>լինելու</w:t>
      </w:r>
      <w:r w:rsidRPr="00A340ED">
        <w:rPr>
          <w:rFonts w:ascii="Arial Unicode" w:hAnsi="Arial Unicode"/>
          <w:i w:val="0"/>
          <w:lang w:val="af-ZA"/>
        </w:rPr>
        <w:t xml:space="preserve"> </w:t>
      </w:r>
      <w:r w:rsidRPr="00A340ED">
        <w:rPr>
          <w:rFonts w:ascii="Arial Unicode" w:hAnsi="Arial Unicode" w:cs="Arial"/>
          <w:i w:val="0"/>
          <w:lang w:val="af-ZA"/>
        </w:rPr>
        <w:t>հանգամանքից</w:t>
      </w:r>
      <w:r w:rsidRPr="00A340ED">
        <w:rPr>
          <w:rFonts w:ascii="Arial Unicode" w:hAnsi="Arial Unicode"/>
          <w:i w:val="0"/>
          <w:lang w:val="af-ZA"/>
        </w:rPr>
        <w:t xml:space="preserve">, </w:t>
      </w:r>
      <w:r w:rsidRPr="00A340ED">
        <w:rPr>
          <w:rFonts w:ascii="Arial Unicode" w:hAnsi="Arial Unicode" w:cs="Arial"/>
          <w:i w:val="0"/>
          <w:lang w:val="af-ZA"/>
        </w:rPr>
        <w:t>ունի</w:t>
      </w:r>
      <w:r w:rsidRPr="00A340ED">
        <w:rPr>
          <w:rFonts w:ascii="Arial Unicode" w:hAnsi="Arial Unicode"/>
          <w:i w:val="0"/>
          <w:lang w:val="af-ZA"/>
        </w:rPr>
        <w:t xml:space="preserve"> </w:t>
      </w: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ընթացակարգին</w:t>
      </w:r>
      <w:r w:rsidRPr="00A340ED">
        <w:rPr>
          <w:rFonts w:ascii="Arial Unicode" w:hAnsi="Arial Unicode"/>
          <w:i w:val="0"/>
          <w:lang w:val="af-ZA"/>
        </w:rPr>
        <w:t xml:space="preserve"> </w:t>
      </w:r>
      <w:r w:rsidRPr="00A340ED">
        <w:rPr>
          <w:rFonts w:ascii="Arial Unicode" w:hAnsi="Arial Unicode" w:cs="Arial"/>
          <w:i w:val="0"/>
          <w:lang w:val="af-ZA"/>
        </w:rPr>
        <w:t>մասնակցելու</w:t>
      </w:r>
      <w:r w:rsidRPr="00A340ED">
        <w:rPr>
          <w:rFonts w:ascii="Arial Unicode" w:hAnsi="Arial Unicode"/>
          <w:i w:val="0"/>
          <w:lang w:val="af-ZA"/>
        </w:rPr>
        <w:t xml:space="preserve"> </w:t>
      </w:r>
      <w:r w:rsidRPr="00A340ED">
        <w:rPr>
          <w:rFonts w:ascii="Arial Unicode" w:hAnsi="Arial Unicode" w:cs="Arial"/>
          <w:i w:val="0"/>
          <w:lang w:val="af-ZA"/>
        </w:rPr>
        <w:t>հավասար</w:t>
      </w:r>
      <w:r w:rsidRPr="00A340ED">
        <w:rPr>
          <w:rFonts w:ascii="Arial Unicode" w:hAnsi="Arial Unicode"/>
          <w:i w:val="0"/>
          <w:lang w:val="af-ZA"/>
        </w:rPr>
        <w:t xml:space="preserve"> </w:t>
      </w:r>
      <w:r w:rsidRPr="00A340ED">
        <w:rPr>
          <w:rFonts w:ascii="Arial Unicode" w:hAnsi="Arial Unicode" w:cs="Arial"/>
          <w:i w:val="0"/>
          <w:lang w:val="af-ZA"/>
        </w:rPr>
        <w:t>իրավունք</w:t>
      </w:r>
      <w:r w:rsidRPr="00A340ED">
        <w:rPr>
          <w:rFonts w:ascii="Arial Unicode" w:hAnsi="Arial Unicode"/>
          <w:i w:val="0"/>
          <w:lang w:val="af-ZA"/>
        </w:rPr>
        <w:t>:</w:t>
      </w:r>
    </w:p>
    <w:p w:rsidR="00CE7D06" w:rsidRPr="00A340ED" w:rsidRDefault="00CE7D06" w:rsidP="00CE7D06">
      <w:pPr>
        <w:ind w:firstLine="720"/>
        <w:jc w:val="both"/>
        <w:rPr>
          <w:rFonts w:ascii="Arial Unicode" w:hAnsi="Arial Unicode"/>
          <w:sz w:val="20"/>
          <w:szCs w:val="20"/>
          <w:lang w:val="af-ZA"/>
        </w:rPr>
      </w:pPr>
      <w:r w:rsidRPr="00A340ED">
        <w:rPr>
          <w:rFonts w:ascii="Arial Unicode" w:hAnsi="Arial Unicode" w:cs="Arial"/>
          <w:sz w:val="20"/>
          <w:szCs w:val="20"/>
          <w:lang w:val="af-ZA"/>
        </w:rPr>
        <w:t>Սույն</w:t>
      </w:r>
      <w:r w:rsidRPr="00A340ED">
        <w:rPr>
          <w:rFonts w:ascii="Arial Unicode" w:hAnsi="Arial Unicode"/>
          <w:sz w:val="20"/>
          <w:szCs w:val="20"/>
          <w:lang w:val="af-ZA"/>
        </w:rPr>
        <w:t xml:space="preserve"> </w:t>
      </w:r>
      <w:r w:rsidRPr="00A340ED">
        <w:rPr>
          <w:rFonts w:ascii="Arial Unicode" w:hAnsi="Arial Unicode" w:cs="Arial"/>
          <w:sz w:val="20"/>
          <w:szCs w:val="20"/>
          <w:lang w:val="af-ZA"/>
        </w:rPr>
        <w:t>ընթացակարգին</w:t>
      </w:r>
      <w:r w:rsidRPr="00A340ED">
        <w:rPr>
          <w:rFonts w:ascii="Arial Unicode" w:hAnsi="Arial Unicode"/>
          <w:sz w:val="20"/>
          <w:szCs w:val="20"/>
          <w:lang w:val="af-ZA"/>
        </w:rPr>
        <w:t xml:space="preserve"> </w:t>
      </w:r>
      <w:r w:rsidRPr="00A340ED">
        <w:rPr>
          <w:rFonts w:ascii="Arial Unicode" w:hAnsi="Arial Unicode" w:cs="Arial"/>
          <w:sz w:val="20"/>
          <w:szCs w:val="20"/>
          <w:lang w:val="af-ZA"/>
        </w:rPr>
        <w:t>մասնակցելու</w:t>
      </w:r>
      <w:r w:rsidRPr="00A340ED">
        <w:rPr>
          <w:rFonts w:ascii="Arial Unicode" w:hAnsi="Arial Unicode"/>
          <w:sz w:val="20"/>
          <w:szCs w:val="20"/>
          <w:lang w:val="af-ZA"/>
        </w:rPr>
        <w:t xml:space="preserve"> </w:t>
      </w:r>
      <w:r w:rsidRPr="00A340ED">
        <w:rPr>
          <w:rFonts w:ascii="Arial Unicode" w:hAnsi="Arial Unicode" w:cs="Arial"/>
          <w:sz w:val="20"/>
          <w:szCs w:val="20"/>
          <w:lang w:val="af-ZA"/>
        </w:rPr>
        <w:t>իրավունք</w:t>
      </w:r>
      <w:r w:rsidRPr="00A340ED">
        <w:rPr>
          <w:rFonts w:ascii="Arial Unicode" w:hAnsi="Arial Unicode"/>
          <w:sz w:val="20"/>
          <w:szCs w:val="20"/>
          <w:lang w:val="af-ZA"/>
        </w:rPr>
        <w:t xml:space="preserve"> </w:t>
      </w:r>
      <w:r w:rsidRPr="00A340ED">
        <w:rPr>
          <w:rFonts w:ascii="Arial Unicode" w:hAnsi="Arial Unicode" w:cs="Arial"/>
          <w:sz w:val="20"/>
          <w:szCs w:val="20"/>
          <w:lang w:val="af-ZA"/>
        </w:rPr>
        <w:t>չունեցող</w:t>
      </w:r>
      <w:r w:rsidRPr="00A340ED">
        <w:rPr>
          <w:rFonts w:ascii="Arial Unicode" w:hAnsi="Arial Unicode"/>
          <w:sz w:val="20"/>
          <w:szCs w:val="20"/>
          <w:lang w:val="af-ZA"/>
        </w:rPr>
        <w:t xml:space="preserve"> </w:t>
      </w:r>
      <w:r w:rsidRPr="00A340ED">
        <w:rPr>
          <w:rFonts w:ascii="Arial Unicode" w:hAnsi="Arial Unicode" w:cs="Arial"/>
          <w:sz w:val="20"/>
          <w:szCs w:val="20"/>
          <w:lang w:val="af-ZA"/>
        </w:rPr>
        <w:t>անձանց</w:t>
      </w:r>
      <w:r w:rsidRPr="00A340ED">
        <w:rPr>
          <w:rFonts w:ascii="Arial Unicode" w:hAnsi="Arial Unicode"/>
          <w:sz w:val="20"/>
          <w:szCs w:val="20"/>
          <w:lang w:val="af-ZA"/>
        </w:rPr>
        <w:t xml:space="preserve">, </w:t>
      </w:r>
      <w:r w:rsidRPr="00A340ED">
        <w:rPr>
          <w:rFonts w:ascii="Arial Unicode" w:hAnsi="Arial Unicode" w:cs="Arial"/>
          <w:sz w:val="20"/>
          <w:szCs w:val="20"/>
          <w:lang w:val="af-ZA"/>
        </w:rPr>
        <w:t>ինչպես</w:t>
      </w:r>
      <w:r w:rsidRPr="00A340ED">
        <w:rPr>
          <w:rFonts w:ascii="Arial Unicode" w:hAnsi="Arial Unicode"/>
          <w:sz w:val="20"/>
          <w:szCs w:val="20"/>
          <w:lang w:val="af-ZA"/>
        </w:rPr>
        <w:t xml:space="preserve"> </w:t>
      </w:r>
      <w:r w:rsidRPr="00A340ED">
        <w:rPr>
          <w:rFonts w:ascii="Arial Unicode" w:hAnsi="Arial Unicode" w:cs="Arial"/>
          <w:sz w:val="20"/>
          <w:szCs w:val="20"/>
          <w:lang w:val="af-ZA"/>
        </w:rPr>
        <w:t>նաև</w:t>
      </w:r>
      <w:r w:rsidRPr="00A340ED">
        <w:rPr>
          <w:rFonts w:ascii="Arial Unicode" w:hAnsi="Arial Unicode"/>
          <w:sz w:val="20"/>
          <w:szCs w:val="20"/>
          <w:lang w:val="af-ZA"/>
        </w:rPr>
        <w:t xml:space="preserve"> </w:t>
      </w:r>
      <w:r w:rsidRPr="00A340ED">
        <w:rPr>
          <w:rFonts w:ascii="Arial Unicode" w:hAnsi="Arial Unicode" w:cs="Arial"/>
          <w:sz w:val="20"/>
          <w:szCs w:val="20"/>
          <w:lang w:val="af-ZA"/>
        </w:rPr>
        <w:t>մասնակիցներին</w:t>
      </w:r>
      <w:r w:rsidRPr="00A340ED">
        <w:rPr>
          <w:rFonts w:ascii="Arial Unicode" w:hAnsi="Arial Unicode"/>
          <w:sz w:val="20"/>
          <w:szCs w:val="20"/>
          <w:lang w:val="af-ZA"/>
        </w:rPr>
        <w:t xml:space="preserve"> </w:t>
      </w:r>
      <w:r w:rsidRPr="00A340ED">
        <w:rPr>
          <w:rFonts w:ascii="Arial Unicode" w:hAnsi="Arial Unicode" w:cs="Arial"/>
          <w:sz w:val="20"/>
          <w:szCs w:val="20"/>
          <w:lang w:val="af-ZA"/>
        </w:rPr>
        <w:t>ներկայացվող</w:t>
      </w:r>
      <w:r w:rsidRPr="00A340ED">
        <w:rPr>
          <w:rFonts w:ascii="Arial Unicode" w:hAnsi="Arial Unicode"/>
          <w:sz w:val="20"/>
          <w:szCs w:val="20"/>
          <w:lang w:val="af-ZA"/>
        </w:rPr>
        <w:t xml:space="preserve"> </w:t>
      </w:r>
      <w:r w:rsidRPr="00A340ED">
        <w:rPr>
          <w:rFonts w:ascii="Arial Unicode" w:hAnsi="Arial Unicode" w:cs="Arial"/>
          <w:sz w:val="20"/>
          <w:szCs w:val="20"/>
          <w:lang w:val="af-ZA"/>
        </w:rPr>
        <w:t>պայմանները</w:t>
      </w:r>
      <w:r w:rsidRPr="00A340ED">
        <w:rPr>
          <w:rFonts w:ascii="Arial Unicode" w:hAnsi="Arial Unicode"/>
          <w:sz w:val="20"/>
          <w:szCs w:val="20"/>
          <w:lang w:val="af-ZA"/>
        </w:rPr>
        <w:t xml:space="preserve"> </w:t>
      </w:r>
      <w:r w:rsidRPr="00A340ED">
        <w:rPr>
          <w:rFonts w:ascii="Arial Unicode" w:hAnsi="Arial Unicode" w:cs="Arial"/>
          <w:sz w:val="20"/>
          <w:szCs w:val="20"/>
          <w:lang w:val="af-ZA"/>
        </w:rPr>
        <w:t>սահմանված</w:t>
      </w:r>
      <w:r w:rsidRPr="00A340ED">
        <w:rPr>
          <w:rFonts w:ascii="Arial Unicode" w:hAnsi="Arial Unicode"/>
          <w:sz w:val="20"/>
          <w:szCs w:val="20"/>
          <w:lang w:val="af-ZA"/>
        </w:rPr>
        <w:t xml:space="preserve"> </w:t>
      </w:r>
      <w:r w:rsidRPr="00A340ED">
        <w:rPr>
          <w:rFonts w:ascii="Arial Unicode" w:hAnsi="Arial Unicode" w:cs="Arial"/>
          <w:sz w:val="20"/>
          <w:szCs w:val="20"/>
          <w:lang w:val="af-ZA"/>
        </w:rPr>
        <w:t>են</w:t>
      </w:r>
      <w:r w:rsidRPr="00A340ED">
        <w:rPr>
          <w:rFonts w:ascii="Arial Unicode" w:hAnsi="Arial Unicode"/>
          <w:sz w:val="20"/>
          <w:szCs w:val="20"/>
          <w:lang w:val="af-ZA"/>
        </w:rPr>
        <w:t xml:space="preserve"> </w:t>
      </w:r>
      <w:r w:rsidRPr="00A340ED">
        <w:rPr>
          <w:rFonts w:ascii="Arial Unicode" w:hAnsi="Arial Unicode" w:cs="Arial"/>
          <w:sz w:val="20"/>
          <w:szCs w:val="20"/>
          <w:lang w:val="af-ZA"/>
        </w:rPr>
        <w:t>սույն</w:t>
      </w:r>
      <w:r w:rsidRPr="00A340ED">
        <w:rPr>
          <w:rFonts w:ascii="Arial Unicode" w:hAnsi="Arial Unicode"/>
          <w:sz w:val="20"/>
          <w:szCs w:val="20"/>
          <w:lang w:val="af-ZA"/>
        </w:rPr>
        <w:t xml:space="preserve"> </w:t>
      </w:r>
      <w:r w:rsidRPr="00A340ED">
        <w:rPr>
          <w:rFonts w:ascii="Arial Unicode" w:hAnsi="Arial Unicode" w:cs="Arial"/>
          <w:sz w:val="20"/>
          <w:szCs w:val="20"/>
          <w:lang w:val="af-ZA"/>
        </w:rPr>
        <w:t>ընթացակարգի</w:t>
      </w:r>
      <w:r w:rsidRPr="00A340ED">
        <w:rPr>
          <w:rFonts w:ascii="Arial Unicode" w:hAnsi="Arial Unicode"/>
          <w:sz w:val="20"/>
          <w:szCs w:val="20"/>
          <w:lang w:val="af-ZA"/>
        </w:rPr>
        <w:t xml:space="preserve"> </w:t>
      </w:r>
      <w:r w:rsidRPr="00A340ED">
        <w:rPr>
          <w:rFonts w:ascii="Arial Unicode" w:hAnsi="Arial Unicode" w:cs="Arial"/>
          <w:sz w:val="20"/>
          <w:szCs w:val="20"/>
          <w:lang w:val="af-ZA"/>
        </w:rPr>
        <w:t>հրավերով</w:t>
      </w:r>
      <w:r w:rsidRPr="00A340ED">
        <w:rPr>
          <w:rFonts w:ascii="Arial Unicode" w:hAnsi="Arial Unicode"/>
          <w:sz w:val="20"/>
          <w:szCs w:val="20"/>
          <w:lang w:val="af-ZA"/>
        </w:rPr>
        <w:t>:</w:t>
      </w:r>
    </w:p>
    <w:p w:rsidR="00CE7D06" w:rsidRPr="00A340ED" w:rsidRDefault="00CE7D06" w:rsidP="00CE7D06">
      <w:pPr>
        <w:pStyle w:val="a3"/>
        <w:spacing w:line="240" w:lineRule="auto"/>
        <w:rPr>
          <w:rFonts w:ascii="Arial Unicode" w:hAnsi="Arial Unicode"/>
          <w:i w:val="0"/>
          <w:lang w:val="af-ZA"/>
        </w:rPr>
      </w:pPr>
      <w:r w:rsidRPr="00A340ED">
        <w:rPr>
          <w:rFonts w:ascii="Arial Unicode" w:hAnsi="Arial Unicode" w:cs="Arial"/>
          <w:i w:val="0"/>
          <w:lang w:val="af-ZA"/>
        </w:rPr>
        <w:t>Ընտրված</w:t>
      </w:r>
      <w:r w:rsidRPr="00A340ED">
        <w:rPr>
          <w:rFonts w:ascii="Arial Unicode" w:hAnsi="Arial Unicode"/>
          <w:i w:val="0"/>
          <w:lang w:val="af-ZA"/>
        </w:rPr>
        <w:t xml:space="preserve"> </w:t>
      </w:r>
      <w:r w:rsidRPr="00A340ED">
        <w:rPr>
          <w:rFonts w:ascii="Arial Unicode" w:hAnsi="Arial Unicode" w:cs="Arial"/>
          <w:i w:val="0"/>
          <w:lang w:val="af-ZA"/>
        </w:rPr>
        <w:t>մասնակիցը</w:t>
      </w:r>
      <w:r w:rsidRPr="00A340ED">
        <w:rPr>
          <w:rFonts w:ascii="Arial Unicode" w:hAnsi="Arial Unicode"/>
          <w:i w:val="0"/>
          <w:lang w:val="af-ZA"/>
        </w:rPr>
        <w:t xml:space="preserve"> </w:t>
      </w:r>
      <w:r w:rsidRPr="00A340ED">
        <w:rPr>
          <w:rFonts w:ascii="Arial Unicode" w:hAnsi="Arial Unicode" w:cs="Arial"/>
          <w:i w:val="0"/>
          <w:lang w:val="af-ZA"/>
        </w:rPr>
        <w:t>որոշվում</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bookmarkStart w:id="1" w:name="_Hlk23167512"/>
      <w:r w:rsidRPr="00A340ED">
        <w:rPr>
          <w:rFonts w:ascii="Arial Unicode" w:hAnsi="Arial Unicode" w:cs="Arial"/>
          <w:i w:val="0"/>
          <w:lang w:val="af-ZA"/>
        </w:rPr>
        <w:t>ոչ</w:t>
      </w:r>
      <w:r w:rsidRPr="00A340ED">
        <w:rPr>
          <w:rFonts w:ascii="Arial Unicode" w:hAnsi="Arial Unicode"/>
          <w:i w:val="0"/>
          <w:lang w:val="af-ZA"/>
        </w:rPr>
        <w:t xml:space="preserve"> </w:t>
      </w:r>
      <w:r w:rsidRPr="00A340ED">
        <w:rPr>
          <w:rFonts w:ascii="Arial Unicode" w:hAnsi="Arial Unicode" w:cs="Arial"/>
          <w:i w:val="0"/>
          <w:lang w:val="af-ZA"/>
        </w:rPr>
        <w:t>գնային</w:t>
      </w:r>
      <w:r w:rsidRPr="00A340ED">
        <w:rPr>
          <w:rFonts w:ascii="Arial Unicode" w:hAnsi="Arial Unicode"/>
          <w:i w:val="0"/>
          <w:lang w:val="af-ZA"/>
        </w:rPr>
        <w:t xml:space="preserve"> </w:t>
      </w:r>
      <w:r w:rsidRPr="00A340ED">
        <w:rPr>
          <w:rFonts w:ascii="Arial Unicode" w:hAnsi="Arial Unicode" w:cs="Arial"/>
          <w:i w:val="0"/>
          <w:lang w:val="af-ZA"/>
        </w:rPr>
        <w:t>պայմաններով</w:t>
      </w:r>
      <w:r w:rsidRPr="00A340ED">
        <w:rPr>
          <w:rFonts w:ascii="Arial Unicode" w:hAnsi="Arial Unicode"/>
          <w:i w:val="0"/>
          <w:lang w:val="af-ZA"/>
        </w:rPr>
        <w:t xml:space="preserve"> </w:t>
      </w:r>
      <w:r w:rsidRPr="00A340ED">
        <w:rPr>
          <w:rFonts w:ascii="Arial Unicode" w:hAnsi="Arial Unicode" w:cs="Arial"/>
          <w:i w:val="0"/>
          <w:lang w:val="af-ZA"/>
        </w:rPr>
        <w:t>բավարար</w:t>
      </w:r>
      <w:r w:rsidRPr="00A340ED">
        <w:rPr>
          <w:rFonts w:ascii="Arial Unicode" w:hAnsi="Arial Unicode"/>
          <w:i w:val="0"/>
          <w:lang w:val="af-ZA"/>
        </w:rPr>
        <w:t xml:space="preserve"> </w:t>
      </w:r>
      <w:r w:rsidRPr="00A340ED">
        <w:rPr>
          <w:rFonts w:ascii="Arial Unicode" w:hAnsi="Arial Unicode" w:cs="Arial"/>
          <w:i w:val="0"/>
          <w:lang w:val="af-ZA"/>
        </w:rPr>
        <w:t>գնահատված</w:t>
      </w:r>
      <w:r w:rsidRPr="00A340ED">
        <w:rPr>
          <w:rFonts w:ascii="Arial Unicode" w:hAnsi="Arial Unicode"/>
          <w:i w:val="0"/>
          <w:lang w:val="af-ZA"/>
        </w:rPr>
        <w:t xml:space="preserve"> </w:t>
      </w:r>
      <w:bookmarkEnd w:id="1"/>
      <w:r w:rsidRPr="00A340ED">
        <w:rPr>
          <w:rFonts w:ascii="Arial Unicode" w:hAnsi="Arial Unicode" w:cs="Arial"/>
          <w:i w:val="0"/>
          <w:lang w:val="af-ZA"/>
        </w:rPr>
        <w:t>հայտեր</w:t>
      </w:r>
      <w:r w:rsidRPr="00A340ED">
        <w:rPr>
          <w:rFonts w:ascii="Arial Unicode" w:hAnsi="Arial Unicode"/>
          <w:i w:val="0"/>
          <w:lang w:val="af-ZA"/>
        </w:rPr>
        <w:t xml:space="preserve"> </w:t>
      </w:r>
      <w:r w:rsidRPr="00A340ED">
        <w:rPr>
          <w:rFonts w:ascii="Arial Unicode" w:hAnsi="Arial Unicode" w:cs="Arial"/>
          <w:i w:val="0"/>
          <w:lang w:val="af-ZA"/>
        </w:rPr>
        <w:t>ներկայացրած</w:t>
      </w:r>
      <w:r w:rsidRPr="00A340ED">
        <w:rPr>
          <w:rFonts w:ascii="Arial Unicode" w:hAnsi="Arial Unicode"/>
          <w:i w:val="0"/>
          <w:lang w:val="af-ZA"/>
        </w:rPr>
        <w:t xml:space="preserve"> </w:t>
      </w:r>
      <w:r w:rsidRPr="00A340ED">
        <w:rPr>
          <w:rFonts w:ascii="Arial Unicode" w:hAnsi="Arial Unicode" w:cs="Arial"/>
          <w:i w:val="0"/>
          <w:lang w:val="af-ZA"/>
        </w:rPr>
        <w:t>մասնակիցների</w:t>
      </w:r>
      <w:r w:rsidRPr="00A340ED">
        <w:rPr>
          <w:rFonts w:ascii="Arial Unicode" w:hAnsi="Arial Unicode"/>
          <w:i w:val="0"/>
          <w:lang w:val="af-ZA"/>
        </w:rPr>
        <w:t xml:space="preserve"> </w:t>
      </w:r>
      <w:r w:rsidRPr="00A340ED">
        <w:rPr>
          <w:rFonts w:ascii="Arial Unicode" w:hAnsi="Arial Unicode" w:cs="Arial"/>
          <w:i w:val="0"/>
          <w:lang w:val="af-ZA"/>
        </w:rPr>
        <w:t>թվից</w:t>
      </w:r>
      <w:r w:rsidRPr="00A340ED">
        <w:rPr>
          <w:rFonts w:ascii="Arial Unicode" w:hAnsi="Arial Unicode"/>
          <w:i w:val="0"/>
          <w:lang w:val="af-ZA"/>
        </w:rPr>
        <w:t xml:space="preserve">` </w:t>
      </w:r>
      <w:r w:rsidRPr="00A340ED">
        <w:rPr>
          <w:rFonts w:ascii="Arial Unicode" w:hAnsi="Arial Unicode" w:cs="Arial"/>
          <w:i w:val="0"/>
          <w:lang w:val="af-ZA"/>
        </w:rPr>
        <w:t>նվազագույն</w:t>
      </w:r>
      <w:r w:rsidRPr="00A340ED">
        <w:rPr>
          <w:rFonts w:ascii="Arial Unicode" w:hAnsi="Arial Unicode"/>
          <w:i w:val="0"/>
          <w:lang w:val="af-ZA"/>
        </w:rPr>
        <w:t xml:space="preserve"> </w:t>
      </w:r>
      <w:r w:rsidRPr="00A340ED">
        <w:rPr>
          <w:rFonts w:ascii="Arial Unicode" w:hAnsi="Arial Unicode" w:cs="Arial"/>
          <w:i w:val="0"/>
          <w:lang w:val="af-ZA"/>
        </w:rPr>
        <w:t>գնային</w:t>
      </w:r>
      <w:r w:rsidRPr="00A340ED">
        <w:rPr>
          <w:rFonts w:ascii="Arial Unicode" w:hAnsi="Arial Unicode"/>
          <w:i w:val="0"/>
          <w:lang w:val="af-ZA"/>
        </w:rPr>
        <w:t xml:space="preserve"> </w:t>
      </w:r>
      <w:r w:rsidRPr="00A340ED">
        <w:rPr>
          <w:rFonts w:ascii="Arial Unicode" w:hAnsi="Arial Unicode" w:cs="Arial"/>
          <w:i w:val="0"/>
          <w:lang w:val="af-ZA"/>
        </w:rPr>
        <w:t>առաջարկ</w:t>
      </w:r>
      <w:r w:rsidRPr="00A340ED">
        <w:rPr>
          <w:rFonts w:ascii="Arial Unicode" w:hAnsi="Arial Unicode"/>
          <w:i w:val="0"/>
          <w:lang w:val="af-ZA"/>
        </w:rPr>
        <w:t xml:space="preserve"> </w:t>
      </w:r>
      <w:r w:rsidRPr="00A340ED">
        <w:rPr>
          <w:rFonts w:ascii="Arial Unicode" w:hAnsi="Arial Unicode" w:cs="Arial"/>
          <w:i w:val="0"/>
          <w:lang w:val="af-ZA"/>
        </w:rPr>
        <w:t>ներկայացրած</w:t>
      </w:r>
      <w:r w:rsidRPr="00A340ED">
        <w:rPr>
          <w:rFonts w:ascii="Arial Unicode" w:hAnsi="Arial Unicode"/>
          <w:i w:val="0"/>
          <w:lang w:val="af-ZA"/>
        </w:rPr>
        <w:t xml:space="preserve"> </w:t>
      </w:r>
      <w:r w:rsidRPr="00A340ED">
        <w:rPr>
          <w:rFonts w:ascii="Arial Unicode" w:hAnsi="Arial Unicode" w:cs="Arial"/>
          <w:i w:val="0"/>
          <w:lang w:val="af-ZA"/>
        </w:rPr>
        <w:t>մասնակցին</w:t>
      </w:r>
      <w:r w:rsidRPr="00A340ED">
        <w:rPr>
          <w:rFonts w:ascii="Arial Unicode" w:hAnsi="Arial Unicode"/>
          <w:i w:val="0"/>
          <w:lang w:val="af-ZA"/>
        </w:rPr>
        <w:t xml:space="preserve"> </w:t>
      </w:r>
      <w:r w:rsidRPr="00A340ED">
        <w:rPr>
          <w:rFonts w:ascii="Arial Unicode" w:hAnsi="Arial Unicode" w:cs="Arial"/>
          <w:i w:val="0"/>
          <w:lang w:val="af-ZA"/>
        </w:rPr>
        <w:t>նախապատվություն</w:t>
      </w:r>
      <w:r w:rsidRPr="00A340ED">
        <w:rPr>
          <w:rFonts w:ascii="Arial Unicode" w:hAnsi="Arial Unicode"/>
          <w:i w:val="0"/>
          <w:lang w:val="af-ZA"/>
        </w:rPr>
        <w:t xml:space="preserve"> </w:t>
      </w:r>
      <w:r w:rsidRPr="00A340ED">
        <w:rPr>
          <w:rFonts w:ascii="Arial Unicode" w:hAnsi="Arial Unicode" w:cs="Arial"/>
          <w:i w:val="0"/>
          <w:lang w:val="af-ZA"/>
        </w:rPr>
        <w:t>տալու</w:t>
      </w:r>
      <w:r w:rsidRPr="00A340ED">
        <w:rPr>
          <w:rFonts w:ascii="Arial Unicode" w:hAnsi="Arial Unicode"/>
          <w:i w:val="0"/>
          <w:lang w:val="af-ZA"/>
        </w:rPr>
        <w:t xml:space="preserve"> </w:t>
      </w:r>
      <w:r w:rsidRPr="00A340ED">
        <w:rPr>
          <w:rFonts w:ascii="Arial Unicode" w:hAnsi="Arial Unicode" w:cs="Arial"/>
          <w:i w:val="0"/>
          <w:lang w:val="af-ZA"/>
        </w:rPr>
        <w:t>սկզբունքով։</w:t>
      </w:r>
      <w:r w:rsidRPr="00A340ED">
        <w:rPr>
          <w:rFonts w:ascii="Arial Unicode" w:hAnsi="Arial Unicode"/>
          <w:i w:val="0"/>
          <w:lang w:val="af-ZA"/>
        </w:rPr>
        <w:t xml:space="preserve"> </w:t>
      </w:r>
    </w:p>
    <w:p w:rsidR="00CE7D06" w:rsidRPr="00A340ED" w:rsidRDefault="00CE7D06" w:rsidP="00CE7D06">
      <w:pPr>
        <w:pStyle w:val="a3"/>
        <w:spacing w:line="240" w:lineRule="auto"/>
        <w:rPr>
          <w:rFonts w:ascii="Arial Unicode" w:hAnsi="Arial Unicode"/>
          <w:i w:val="0"/>
          <w:lang w:val="af-ZA"/>
        </w:rPr>
      </w:pPr>
      <w:r w:rsidRPr="00A340ED">
        <w:rPr>
          <w:rFonts w:ascii="Arial Unicode" w:hAnsi="Arial Unicode" w:cs="Arial"/>
          <w:i w:val="0"/>
          <w:lang w:val="af-ZA"/>
        </w:rPr>
        <w:t>Ընթացակարգի</w:t>
      </w:r>
      <w:r w:rsidRPr="00A340ED">
        <w:rPr>
          <w:rFonts w:ascii="Arial Unicode" w:hAnsi="Arial Unicode"/>
          <w:i w:val="0"/>
          <w:lang w:val="af-ZA"/>
        </w:rPr>
        <w:t xml:space="preserve"> </w:t>
      </w:r>
      <w:r w:rsidRPr="00A340ED">
        <w:rPr>
          <w:rFonts w:ascii="Arial Unicode" w:hAnsi="Arial Unicode" w:cs="Arial"/>
          <w:i w:val="0"/>
          <w:lang w:val="af-ZA"/>
        </w:rPr>
        <w:t>հրավերը</w:t>
      </w:r>
      <w:r w:rsidRPr="00A340ED">
        <w:rPr>
          <w:rFonts w:ascii="Arial Unicode" w:hAnsi="Arial Unicode"/>
          <w:i w:val="0"/>
          <w:lang w:val="af-ZA"/>
        </w:rPr>
        <w:t xml:space="preserve"> </w:t>
      </w:r>
      <w:r w:rsidRPr="00A340ED">
        <w:rPr>
          <w:rFonts w:ascii="Arial Unicode" w:hAnsi="Arial Unicode" w:cs="Arial"/>
          <w:i w:val="0"/>
          <w:lang w:val="af-ZA"/>
        </w:rPr>
        <w:t>թղթային</w:t>
      </w:r>
      <w:r w:rsidRPr="00A340ED">
        <w:rPr>
          <w:rFonts w:ascii="Arial Unicode" w:hAnsi="Arial Unicode"/>
          <w:i w:val="0"/>
          <w:lang w:val="af-ZA"/>
        </w:rPr>
        <w:t xml:space="preserve"> </w:t>
      </w:r>
      <w:r w:rsidRPr="00A340ED">
        <w:rPr>
          <w:rFonts w:ascii="Arial Unicode" w:hAnsi="Arial Unicode" w:cs="Arial"/>
          <w:i w:val="0"/>
          <w:lang w:val="af-ZA"/>
        </w:rPr>
        <w:t>ստանալու</w:t>
      </w:r>
      <w:r w:rsidRPr="00A340ED">
        <w:rPr>
          <w:rFonts w:ascii="Arial Unicode" w:hAnsi="Arial Unicode"/>
          <w:i w:val="0"/>
          <w:lang w:val="af-ZA"/>
        </w:rPr>
        <w:t xml:space="preserve"> </w:t>
      </w:r>
      <w:r w:rsidRPr="00A340ED">
        <w:rPr>
          <w:rFonts w:ascii="Arial Unicode" w:hAnsi="Arial Unicode" w:cs="Arial"/>
          <w:i w:val="0"/>
          <w:lang w:val="af-ZA"/>
        </w:rPr>
        <w:t>համար</w:t>
      </w:r>
      <w:r w:rsidRPr="00A340ED">
        <w:rPr>
          <w:rFonts w:ascii="Arial Unicode" w:hAnsi="Arial Unicode"/>
          <w:i w:val="0"/>
          <w:lang w:val="af-ZA"/>
        </w:rPr>
        <w:t xml:space="preserve"> </w:t>
      </w:r>
      <w:r w:rsidRPr="00A340ED">
        <w:rPr>
          <w:rFonts w:ascii="Arial Unicode" w:hAnsi="Arial Unicode" w:cs="Arial"/>
          <w:i w:val="0"/>
          <w:lang w:val="af-ZA"/>
        </w:rPr>
        <w:t>անհրաժեշտ</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դիմել</w:t>
      </w:r>
      <w:r w:rsidRPr="00A340ED">
        <w:rPr>
          <w:rFonts w:ascii="Arial Unicode" w:hAnsi="Arial Unicode"/>
          <w:i w:val="0"/>
          <w:lang w:val="af-ZA"/>
        </w:rPr>
        <w:t xml:space="preserve"> </w:t>
      </w:r>
      <w:r w:rsidRPr="00A340ED">
        <w:rPr>
          <w:rFonts w:ascii="Arial Unicode" w:hAnsi="Arial Unicode" w:cs="Arial"/>
          <w:i w:val="0"/>
          <w:lang w:val="af-ZA"/>
        </w:rPr>
        <w:t>պատվիրատուին</w:t>
      </w:r>
      <w:r w:rsidRPr="00A340ED">
        <w:rPr>
          <w:rFonts w:ascii="Arial Unicode" w:hAnsi="Arial Unicode"/>
          <w:i w:val="0"/>
          <w:lang w:val="af-ZA"/>
        </w:rPr>
        <w:t xml:space="preserve">, </w:t>
      </w:r>
      <w:r w:rsidRPr="00A340ED">
        <w:rPr>
          <w:rFonts w:ascii="Arial Unicode" w:hAnsi="Arial Unicode" w:cs="Arial"/>
          <w:i w:val="0"/>
          <w:lang w:val="af-ZA"/>
        </w:rPr>
        <w:t>մինչև</w:t>
      </w:r>
      <w:r w:rsidRPr="00A340ED">
        <w:rPr>
          <w:rFonts w:ascii="Arial Unicode" w:hAnsi="Arial Unicode"/>
          <w:i w:val="0"/>
          <w:lang w:val="af-ZA"/>
        </w:rPr>
        <w:t xml:space="preserve"> </w:t>
      </w: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հայտարարության</w:t>
      </w:r>
      <w:r w:rsidRPr="00A340ED">
        <w:rPr>
          <w:rFonts w:ascii="Arial Unicode" w:hAnsi="Arial Unicode"/>
          <w:i w:val="0"/>
          <w:lang w:val="af-ZA"/>
        </w:rPr>
        <w:t xml:space="preserve"> </w:t>
      </w:r>
      <w:r w:rsidRPr="00A340ED">
        <w:rPr>
          <w:rFonts w:ascii="Arial Unicode" w:hAnsi="Arial Unicode" w:cs="Arial"/>
          <w:i w:val="0"/>
          <w:lang w:val="af-ZA"/>
        </w:rPr>
        <w:t>հրապարակման</w:t>
      </w:r>
      <w:r w:rsidRPr="00A340ED">
        <w:rPr>
          <w:rFonts w:ascii="Arial Unicode" w:hAnsi="Arial Unicode"/>
          <w:i w:val="0"/>
          <w:lang w:val="af-ZA"/>
        </w:rPr>
        <w:t xml:space="preserve"> </w:t>
      </w:r>
      <w:r w:rsidRPr="00A340ED">
        <w:rPr>
          <w:rFonts w:ascii="Arial Unicode" w:hAnsi="Arial Unicode" w:cs="Arial"/>
          <w:i w:val="0"/>
          <w:lang w:val="af-ZA"/>
        </w:rPr>
        <w:t>օրվանից</w:t>
      </w:r>
      <w:r w:rsidRPr="00A340ED">
        <w:rPr>
          <w:rFonts w:ascii="Arial Unicode" w:hAnsi="Arial Unicode"/>
          <w:i w:val="0"/>
          <w:lang w:val="af-ZA"/>
        </w:rPr>
        <w:t xml:space="preserve"> </w:t>
      </w:r>
      <w:r w:rsidRPr="00A340ED">
        <w:rPr>
          <w:rFonts w:ascii="Arial Unicode" w:hAnsi="Arial Unicode" w:cs="Arial"/>
          <w:i w:val="0"/>
          <w:lang w:val="af-ZA"/>
        </w:rPr>
        <w:t>հաշված</w:t>
      </w:r>
      <w:r w:rsidRPr="00A340ED">
        <w:rPr>
          <w:rFonts w:ascii="Arial Unicode" w:hAnsi="Arial Unicode"/>
          <w:i w:val="0"/>
          <w:lang w:val="af-ZA"/>
        </w:rPr>
        <w:t xml:space="preserve">` </w:t>
      </w:r>
      <w:r w:rsidR="00910EC5" w:rsidRPr="00A340ED">
        <w:rPr>
          <w:rFonts w:ascii="Arial Unicode" w:hAnsi="Arial Unicode"/>
          <w:i w:val="0"/>
          <w:u w:val="single"/>
          <w:lang w:val="af-ZA"/>
        </w:rPr>
        <w:t>6</w:t>
      </w:r>
      <w:r w:rsidRPr="00A340ED">
        <w:rPr>
          <w:rFonts w:ascii="Arial Unicode" w:hAnsi="Arial Unicode"/>
          <w:i w:val="0"/>
          <w:lang w:val="af-ZA"/>
        </w:rPr>
        <w:t>-</w:t>
      </w:r>
      <w:r w:rsidRPr="00A340ED">
        <w:rPr>
          <w:rFonts w:ascii="Arial Unicode" w:hAnsi="Arial Unicode" w:cs="Arial"/>
          <w:i w:val="0"/>
          <w:lang w:val="af-ZA"/>
        </w:rPr>
        <w:t>րդ</w:t>
      </w:r>
      <w:r w:rsidRPr="00A340ED">
        <w:rPr>
          <w:rFonts w:ascii="Arial Unicode" w:hAnsi="Arial Unicode"/>
          <w:i w:val="0"/>
          <w:lang w:val="af-ZA"/>
        </w:rPr>
        <w:t xml:space="preserve"> </w:t>
      </w:r>
      <w:r w:rsidRPr="00A340ED">
        <w:rPr>
          <w:rFonts w:ascii="Arial Unicode" w:hAnsi="Arial Unicode" w:cs="Arial"/>
          <w:i w:val="0"/>
          <w:lang w:val="af-ZA"/>
        </w:rPr>
        <w:t>օրը</w:t>
      </w:r>
      <w:r w:rsidRPr="00A340ED">
        <w:rPr>
          <w:rFonts w:ascii="Arial Unicode" w:hAnsi="Arial Unicode"/>
          <w:i w:val="0"/>
          <w:lang w:val="af-ZA"/>
        </w:rPr>
        <w:t xml:space="preserve"> </w:t>
      </w:r>
      <w:r w:rsidRPr="00A340ED">
        <w:rPr>
          <w:rFonts w:ascii="Arial Unicode" w:hAnsi="Arial Unicode" w:cs="Arial"/>
          <w:i w:val="0"/>
          <w:lang w:val="af-ZA"/>
        </w:rPr>
        <w:t>ժամը</w:t>
      </w:r>
      <w:r w:rsidR="00910EC5" w:rsidRPr="00A340ED">
        <w:rPr>
          <w:rFonts w:ascii="Arial Unicode" w:hAnsi="Arial Unicode"/>
          <w:i w:val="0"/>
          <w:lang w:val="af-ZA"/>
        </w:rPr>
        <w:t xml:space="preserve"> 12</w:t>
      </w:r>
      <w:r w:rsidRPr="00A340ED">
        <w:rPr>
          <w:rFonts w:ascii="Arial Unicode" w:hAnsi="Arial Unicode"/>
          <w:i w:val="0"/>
          <w:lang w:val="af-ZA"/>
        </w:rPr>
        <w:t>-</w:t>
      </w:r>
      <w:r w:rsidRPr="00A340ED">
        <w:rPr>
          <w:rFonts w:ascii="Arial Unicode" w:hAnsi="Arial Unicode" w:cs="Arial"/>
          <w:i w:val="0"/>
          <w:lang w:val="af-ZA"/>
        </w:rPr>
        <w:t>ը։</w:t>
      </w:r>
      <w:r w:rsidRPr="00A340ED">
        <w:rPr>
          <w:rFonts w:ascii="Arial Unicode" w:hAnsi="Arial Unicode"/>
          <w:i w:val="0"/>
          <w:lang w:val="af-ZA"/>
        </w:rPr>
        <w:t xml:space="preserve"> </w:t>
      </w:r>
      <w:r w:rsidRPr="00A340ED">
        <w:rPr>
          <w:rFonts w:ascii="Arial Unicode" w:hAnsi="Arial Unicode" w:cs="Arial"/>
          <w:i w:val="0"/>
          <w:lang w:val="af-ZA"/>
        </w:rPr>
        <w:t>Ընդ</w:t>
      </w:r>
      <w:r w:rsidRPr="00A340ED">
        <w:rPr>
          <w:rFonts w:ascii="Arial Unicode" w:hAnsi="Arial Unicode"/>
          <w:i w:val="0"/>
          <w:lang w:val="af-ZA"/>
        </w:rPr>
        <w:t xml:space="preserve"> </w:t>
      </w:r>
      <w:r w:rsidRPr="00A340ED">
        <w:rPr>
          <w:rFonts w:ascii="Arial Unicode" w:hAnsi="Arial Unicode" w:cs="Arial"/>
          <w:i w:val="0"/>
          <w:lang w:val="af-ZA"/>
        </w:rPr>
        <w:t>որում</w:t>
      </w:r>
      <w:r w:rsidRPr="00A340ED">
        <w:rPr>
          <w:rFonts w:ascii="Arial Unicode" w:hAnsi="Arial Unicode"/>
          <w:i w:val="0"/>
          <w:lang w:val="af-ZA"/>
        </w:rPr>
        <w:t xml:space="preserve">, </w:t>
      </w:r>
      <w:r w:rsidRPr="00A340ED">
        <w:rPr>
          <w:rFonts w:ascii="Arial Unicode" w:hAnsi="Arial Unicode" w:cs="Arial"/>
          <w:i w:val="0"/>
          <w:lang w:val="af-ZA"/>
        </w:rPr>
        <w:t>թղթային</w:t>
      </w:r>
      <w:r w:rsidRPr="00A340ED">
        <w:rPr>
          <w:rFonts w:ascii="Arial Unicode" w:hAnsi="Arial Unicode"/>
          <w:i w:val="0"/>
          <w:lang w:val="af-ZA"/>
        </w:rPr>
        <w:t xml:space="preserve"> </w:t>
      </w:r>
      <w:r w:rsidRPr="00A340ED">
        <w:rPr>
          <w:rFonts w:ascii="Arial Unicode" w:hAnsi="Arial Unicode" w:cs="Arial"/>
          <w:i w:val="0"/>
          <w:lang w:val="af-ZA"/>
        </w:rPr>
        <w:t>ձևով</w:t>
      </w:r>
      <w:r w:rsidRPr="00A340ED">
        <w:rPr>
          <w:rFonts w:ascii="Arial Unicode" w:hAnsi="Arial Unicode"/>
          <w:i w:val="0"/>
          <w:lang w:val="af-ZA"/>
        </w:rPr>
        <w:t xml:space="preserve"> </w:t>
      </w:r>
      <w:r w:rsidRPr="00A340ED">
        <w:rPr>
          <w:rFonts w:ascii="Arial Unicode" w:hAnsi="Arial Unicode" w:cs="Arial"/>
          <w:i w:val="0"/>
          <w:lang w:val="af-ZA"/>
        </w:rPr>
        <w:t>հրավեր</w:t>
      </w:r>
      <w:r w:rsidRPr="00A340ED">
        <w:rPr>
          <w:rFonts w:ascii="Arial Unicode" w:hAnsi="Arial Unicode"/>
          <w:i w:val="0"/>
          <w:lang w:val="af-ZA"/>
        </w:rPr>
        <w:t xml:space="preserve"> </w:t>
      </w:r>
      <w:r w:rsidRPr="00A340ED">
        <w:rPr>
          <w:rFonts w:ascii="Arial Unicode" w:hAnsi="Arial Unicode" w:cs="Arial"/>
          <w:i w:val="0"/>
          <w:lang w:val="af-ZA"/>
        </w:rPr>
        <w:t>ստանալու</w:t>
      </w:r>
      <w:r w:rsidRPr="00A340ED">
        <w:rPr>
          <w:rFonts w:ascii="Arial Unicode" w:hAnsi="Arial Unicode"/>
          <w:i w:val="0"/>
          <w:lang w:val="af-ZA"/>
        </w:rPr>
        <w:t xml:space="preserve"> </w:t>
      </w:r>
      <w:r w:rsidRPr="00A340ED">
        <w:rPr>
          <w:rFonts w:ascii="Arial Unicode" w:hAnsi="Arial Unicode" w:cs="Arial"/>
          <w:i w:val="0"/>
          <w:lang w:val="af-ZA"/>
        </w:rPr>
        <w:t>համար</w:t>
      </w:r>
      <w:r w:rsidRPr="00A340ED">
        <w:rPr>
          <w:rFonts w:ascii="Arial Unicode" w:hAnsi="Arial Unicode"/>
          <w:i w:val="0"/>
          <w:lang w:val="af-ZA"/>
        </w:rPr>
        <w:t xml:space="preserve"> </w:t>
      </w:r>
      <w:r w:rsidRPr="00A340ED">
        <w:rPr>
          <w:rFonts w:ascii="Arial Unicode" w:hAnsi="Arial Unicode" w:cs="Arial"/>
          <w:i w:val="0"/>
          <w:lang w:val="af-ZA"/>
        </w:rPr>
        <w:t>պատվիրատուին</w:t>
      </w:r>
      <w:r w:rsidRPr="00A340ED">
        <w:rPr>
          <w:rFonts w:ascii="Arial Unicode" w:hAnsi="Arial Unicode"/>
          <w:i w:val="0"/>
          <w:lang w:val="af-ZA"/>
        </w:rPr>
        <w:t xml:space="preserve"> </w:t>
      </w:r>
      <w:r w:rsidRPr="00A340ED">
        <w:rPr>
          <w:rFonts w:ascii="Arial Unicode" w:hAnsi="Arial Unicode" w:cs="Arial"/>
          <w:i w:val="0"/>
          <w:lang w:val="af-ZA"/>
        </w:rPr>
        <w:t>պետք</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ներկայացնել</w:t>
      </w:r>
      <w:r w:rsidRPr="00A340ED">
        <w:rPr>
          <w:rFonts w:ascii="Arial Unicode" w:hAnsi="Arial Unicode"/>
          <w:i w:val="0"/>
          <w:lang w:val="af-ZA"/>
        </w:rPr>
        <w:t xml:space="preserve"> </w:t>
      </w:r>
      <w:r w:rsidRPr="00A340ED">
        <w:rPr>
          <w:rFonts w:ascii="Arial Unicode" w:hAnsi="Arial Unicode" w:cs="Arial"/>
          <w:i w:val="0"/>
          <w:lang w:val="af-ZA"/>
        </w:rPr>
        <w:t>գրավոր</w:t>
      </w:r>
      <w:r w:rsidRPr="00A340ED">
        <w:rPr>
          <w:rFonts w:ascii="Arial Unicode" w:hAnsi="Arial Unicode"/>
          <w:i w:val="0"/>
          <w:lang w:val="af-ZA"/>
        </w:rPr>
        <w:t xml:space="preserve"> </w:t>
      </w:r>
      <w:r w:rsidRPr="00A340ED">
        <w:rPr>
          <w:rFonts w:ascii="Arial Unicode" w:hAnsi="Arial Unicode" w:cs="Arial"/>
          <w:i w:val="0"/>
          <w:lang w:val="af-ZA"/>
        </w:rPr>
        <w:t>դիմում։</w:t>
      </w:r>
      <w:r w:rsidRPr="00A340ED">
        <w:rPr>
          <w:rFonts w:ascii="Arial Unicode" w:hAnsi="Arial Unicode"/>
          <w:i w:val="0"/>
          <w:lang w:val="af-ZA"/>
        </w:rPr>
        <w:t xml:space="preserve"> </w:t>
      </w:r>
      <w:r w:rsidRPr="00A340ED">
        <w:rPr>
          <w:rFonts w:ascii="Arial Unicode" w:hAnsi="Arial Unicode" w:cs="Arial"/>
          <w:i w:val="0"/>
          <w:lang w:val="af-ZA"/>
        </w:rPr>
        <w:t>Էլեկտրոնային</w:t>
      </w:r>
      <w:r w:rsidRPr="00A340ED">
        <w:rPr>
          <w:rFonts w:ascii="Arial Unicode" w:hAnsi="Arial Unicode"/>
          <w:i w:val="0"/>
          <w:lang w:val="af-ZA"/>
        </w:rPr>
        <w:t xml:space="preserve"> </w:t>
      </w:r>
      <w:r w:rsidRPr="00A340ED">
        <w:rPr>
          <w:rFonts w:ascii="Arial Unicode" w:hAnsi="Arial Unicode" w:cs="Arial"/>
          <w:i w:val="0"/>
          <w:lang w:val="af-ZA"/>
        </w:rPr>
        <w:t>ձևով</w:t>
      </w:r>
      <w:r w:rsidRPr="00A340ED">
        <w:rPr>
          <w:rFonts w:ascii="Arial Unicode" w:hAnsi="Arial Unicode"/>
          <w:i w:val="0"/>
          <w:lang w:val="af-ZA"/>
        </w:rPr>
        <w:t xml:space="preserve"> </w:t>
      </w:r>
      <w:r w:rsidRPr="00A340ED">
        <w:rPr>
          <w:rFonts w:ascii="Arial Unicode" w:hAnsi="Arial Unicode" w:cs="Arial"/>
          <w:i w:val="0"/>
          <w:lang w:val="af-ZA"/>
        </w:rPr>
        <w:t>հրավեր</w:t>
      </w:r>
      <w:r w:rsidRPr="00A340ED">
        <w:rPr>
          <w:rFonts w:ascii="Arial Unicode" w:hAnsi="Arial Unicode"/>
          <w:i w:val="0"/>
          <w:lang w:val="af-ZA"/>
        </w:rPr>
        <w:t xml:space="preserve"> </w:t>
      </w:r>
      <w:r w:rsidRPr="00A340ED">
        <w:rPr>
          <w:rFonts w:ascii="Arial Unicode" w:hAnsi="Arial Unicode" w:cs="Arial"/>
          <w:i w:val="0"/>
          <w:lang w:val="af-ZA"/>
        </w:rPr>
        <w:t>տրամադրելու</w:t>
      </w:r>
      <w:r w:rsidRPr="00A340ED">
        <w:rPr>
          <w:rFonts w:ascii="Arial Unicode" w:hAnsi="Arial Unicode"/>
          <w:i w:val="0"/>
          <w:lang w:val="af-ZA"/>
        </w:rPr>
        <w:t xml:space="preserve"> </w:t>
      </w:r>
      <w:r w:rsidRPr="00A340ED">
        <w:rPr>
          <w:rFonts w:ascii="Arial Unicode" w:hAnsi="Arial Unicode" w:cs="Arial"/>
          <w:i w:val="0"/>
          <w:lang w:val="af-ZA"/>
        </w:rPr>
        <w:t>պահանջի</w:t>
      </w:r>
      <w:r w:rsidRPr="00A340ED">
        <w:rPr>
          <w:rFonts w:ascii="Arial Unicode" w:hAnsi="Arial Unicode"/>
          <w:i w:val="0"/>
          <w:lang w:val="af-ZA"/>
        </w:rPr>
        <w:t xml:space="preserve"> </w:t>
      </w:r>
      <w:r w:rsidRPr="00A340ED">
        <w:rPr>
          <w:rFonts w:ascii="Arial Unicode" w:hAnsi="Arial Unicode" w:cs="Arial"/>
          <w:i w:val="0"/>
          <w:lang w:val="af-ZA"/>
        </w:rPr>
        <w:t>դեպքում</w:t>
      </w:r>
      <w:r w:rsidRPr="00A340ED">
        <w:rPr>
          <w:rFonts w:ascii="Arial Unicode" w:hAnsi="Arial Unicode"/>
          <w:i w:val="0"/>
          <w:lang w:val="af-ZA"/>
        </w:rPr>
        <w:t xml:space="preserve"> </w:t>
      </w:r>
      <w:r w:rsidRPr="00A340ED">
        <w:rPr>
          <w:rFonts w:ascii="Arial Unicode" w:hAnsi="Arial Unicode" w:cs="Arial"/>
          <w:i w:val="0"/>
          <w:lang w:val="af-ZA"/>
        </w:rPr>
        <w:t>պատվիրատուն</w:t>
      </w:r>
      <w:r w:rsidRPr="00A340ED">
        <w:rPr>
          <w:rFonts w:ascii="Arial Unicode" w:hAnsi="Arial Unicode"/>
          <w:i w:val="0"/>
          <w:lang w:val="af-ZA"/>
        </w:rPr>
        <w:t xml:space="preserve"> </w:t>
      </w:r>
      <w:r w:rsidRPr="00A340ED">
        <w:rPr>
          <w:rFonts w:ascii="Arial Unicode" w:hAnsi="Arial Unicode" w:cs="Arial"/>
          <w:i w:val="0"/>
          <w:lang w:val="af-ZA"/>
        </w:rPr>
        <w:t>անվճար</w:t>
      </w:r>
      <w:r w:rsidRPr="00A340ED">
        <w:rPr>
          <w:rFonts w:ascii="Arial Unicode" w:hAnsi="Arial Unicode"/>
          <w:i w:val="0"/>
          <w:lang w:val="af-ZA"/>
        </w:rPr>
        <w:t xml:space="preserve"> </w:t>
      </w:r>
      <w:r w:rsidRPr="00A340ED">
        <w:rPr>
          <w:rFonts w:ascii="Arial Unicode" w:hAnsi="Arial Unicode" w:cs="Arial"/>
          <w:i w:val="0"/>
          <w:lang w:val="af-ZA"/>
        </w:rPr>
        <w:t>ապահովում</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հրավերի</w:t>
      </w:r>
      <w:r w:rsidRPr="00A340ED">
        <w:rPr>
          <w:rFonts w:ascii="Arial Unicode" w:hAnsi="Arial Unicode"/>
          <w:i w:val="0"/>
          <w:lang w:val="af-ZA"/>
        </w:rPr>
        <w:t xml:space="preserve">` </w:t>
      </w:r>
      <w:r w:rsidRPr="00A340ED">
        <w:rPr>
          <w:rFonts w:ascii="Arial Unicode" w:hAnsi="Arial Unicode" w:cs="Arial"/>
          <w:i w:val="0"/>
          <w:lang w:val="af-ZA"/>
        </w:rPr>
        <w:t>էլեկտրոնային</w:t>
      </w:r>
      <w:r w:rsidRPr="00A340ED">
        <w:rPr>
          <w:rFonts w:ascii="Arial Unicode" w:hAnsi="Arial Unicode"/>
          <w:i w:val="0"/>
          <w:lang w:val="af-ZA"/>
        </w:rPr>
        <w:t xml:space="preserve"> </w:t>
      </w:r>
      <w:r w:rsidRPr="00A340ED">
        <w:rPr>
          <w:rFonts w:ascii="Arial Unicode" w:hAnsi="Arial Unicode" w:cs="Arial"/>
          <w:i w:val="0"/>
          <w:lang w:val="af-ZA"/>
        </w:rPr>
        <w:t>ձևով</w:t>
      </w:r>
      <w:r w:rsidRPr="00A340ED">
        <w:rPr>
          <w:rFonts w:ascii="Arial Unicode" w:hAnsi="Arial Unicode"/>
          <w:i w:val="0"/>
          <w:lang w:val="af-ZA"/>
        </w:rPr>
        <w:t xml:space="preserve"> </w:t>
      </w:r>
      <w:r w:rsidRPr="00A340ED">
        <w:rPr>
          <w:rFonts w:ascii="Arial Unicode" w:hAnsi="Arial Unicode" w:cs="Arial"/>
          <w:i w:val="0"/>
          <w:lang w:val="af-ZA"/>
        </w:rPr>
        <w:t>տրամադրումը</w:t>
      </w:r>
      <w:r w:rsidRPr="00A340ED">
        <w:rPr>
          <w:rFonts w:ascii="Arial Unicode" w:hAnsi="Arial Unicode"/>
          <w:i w:val="0"/>
          <w:lang w:val="af-ZA"/>
        </w:rPr>
        <w:t xml:space="preserve"> </w:t>
      </w:r>
      <w:r w:rsidRPr="00A340ED">
        <w:rPr>
          <w:rFonts w:ascii="Arial Unicode" w:hAnsi="Arial Unicode" w:cs="Arial"/>
          <w:i w:val="0"/>
          <w:lang w:val="af-ZA"/>
        </w:rPr>
        <w:t>դիմումը</w:t>
      </w:r>
      <w:r w:rsidRPr="00A340ED">
        <w:rPr>
          <w:rFonts w:ascii="Arial Unicode" w:hAnsi="Arial Unicode"/>
          <w:i w:val="0"/>
          <w:lang w:val="af-ZA"/>
        </w:rPr>
        <w:t xml:space="preserve"> </w:t>
      </w:r>
      <w:r w:rsidRPr="00A340ED">
        <w:rPr>
          <w:rFonts w:ascii="Arial Unicode" w:hAnsi="Arial Unicode" w:cs="Arial"/>
          <w:i w:val="0"/>
          <w:lang w:val="af-ZA"/>
        </w:rPr>
        <w:t>ստանալու</w:t>
      </w:r>
      <w:r w:rsidRPr="00A340ED">
        <w:rPr>
          <w:rFonts w:ascii="Arial Unicode" w:hAnsi="Arial Unicode"/>
          <w:i w:val="0"/>
          <w:lang w:val="af-ZA"/>
        </w:rPr>
        <w:t xml:space="preserve"> </w:t>
      </w:r>
      <w:r w:rsidRPr="00A340ED">
        <w:rPr>
          <w:rFonts w:ascii="Arial Unicode" w:hAnsi="Arial Unicode" w:cs="Arial"/>
          <w:i w:val="0"/>
          <w:lang w:val="af-ZA"/>
        </w:rPr>
        <w:t>օրվան</w:t>
      </w:r>
      <w:r w:rsidRPr="00A340ED">
        <w:rPr>
          <w:rFonts w:ascii="Arial Unicode" w:hAnsi="Arial Unicode"/>
          <w:i w:val="0"/>
          <w:lang w:val="af-ZA"/>
        </w:rPr>
        <w:t xml:space="preserve"> </w:t>
      </w:r>
      <w:r w:rsidRPr="00A340ED">
        <w:rPr>
          <w:rFonts w:ascii="Arial Unicode" w:hAnsi="Arial Unicode" w:cs="Arial"/>
          <w:i w:val="0"/>
          <w:lang w:val="af-ZA"/>
        </w:rPr>
        <w:t>հաջորդող</w:t>
      </w:r>
      <w:r w:rsidRPr="00A340ED">
        <w:rPr>
          <w:rFonts w:ascii="Arial Unicode" w:hAnsi="Arial Unicode"/>
          <w:i w:val="0"/>
          <w:lang w:val="af-ZA"/>
        </w:rPr>
        <w:t xml:space="preserve"> </w:t>
      </w:r>
      <w:r w:rsidRPr="00A340ED">
        <w:rPr>
          <w:rFonts w:ascii="Arial Unicode" w:hAnsi="Arial Unicode" w:cs="Arial"/>
          <w:i w:val="0"/>
          <w:lang w:val="af-ZA"/>
        </w:rPr>
        <w:t>աշխատանքային</w:t>
      </w:r>
      <w:r w:rsidRPr="00A340ED">
        <w:rPr>
          <w:rFonts w:ascii="Arial Unicode" w:hAnsi="Arial Unicode"/>
          <w:i w:val="0"/>
          <w:lang w:val="af-ZA"/>
        </w:rPr>
        <w:t xml:space="preserve"> </w:t>
      </w:r>
      <w:r w:rsidRPr="00A340ED">
        <w:rPr>
          <w:rFonts w:ascii="Arial Unicode" w:hAnsi="Arial Unicode" w:cs="Arial"/>
          <w:i w:val="0"/>
          <w:lang w:val="af-ZA"/>
        </w:rPr>
        <w:t>օրվա</w:t>
      </w:r>
      <w:r w:rsidRPr="00A340ED">
        <w:rPr>
          <w:rFonts w:ascii="Arial Unicode" w:hAnsi="Arial Unicode"/>
          <w:i w:val="0"/>
          <w:lang w:val="af-ZA"/>
        </w:rPr>
        <w:t xml:space="preserve"> </w:t>
      </w:r>
      <w:r w:rsidRPr="00A340ED">
        <w:rPr>
          <w:rFonts w:ascii="Arial Unicode" w:hAnsi="Arial Unicode" w:cs="Arial"/>
          <w:i w:val="0"/>
          <w:lang w:val="af-ZA"/>
        </w:rPr>
        <w:t>ընթացքում։</w:t>
      </w:r>
      <w:r w:rsidRPr="00A340ED">
        <w:rPr>
          <w:rFonts w:ascii="Arial Unicode" w:hAnsi="Arial Unicode"/>
          <w:i w:val="0"/>
          <w:lang w:val="af-ZA"/>
        </w:rPr>
        <w:t xml:space="preserve"> </w:t>
      </w:r>
    </w:p>
    <w:p w:rsidR="00CE7D06" w:rsidRPr="00A340ED" w:rsidRDefault="00CE7D06" w:rsidP="00CE7D06">
      <w:pPr>
        <w:pStyle w:val="a3"/>
        <w:spacing w:line="240" w:lineRule="auto"/>
        <w:rPr>
          <w:rFonts w:ascii="Arial Unicode" w:hAnsi="Arial Unicode"/>
          <w:i w:val="0"/>
          <w:lang w:val="af-ZA"/>
        </w:rPr>
      </w:pPr>
      <w:r w:rsidRPr="00A340ED">
        <w:rPr>
          <w:rFonts w:ascii="Arial Unicode" w:hAnsi="Arial Unicode" w:cs="Arial"/>
          <w:i w:val="0"/>
          <w:lang w:val="af-ZA"/>
        </w:rPr>
        <w:t>Հրավեր</w:t>
      </w:r>
      <w:r w:rsidRPr="00A340ED">
        <w:rPr>
          <w:rFonts w:ascii="Arial Unicode" w:hAnsi="Arial Unicode"/>
          <w:i w:val="0"/>
          <w:lang w:val="af-ZA"/>
        </w:rPr>
        <w:t xml:space="preserve"> </w:t>
      </w:r>
      <w:r w:rsidRPr="00A340ED">
        <w:rPr>
          <w:rFonts w:ascii="Arial Unicode" w:hAnsi="Arial Unicode" w:cs="Arial"/>
          <w:i w:val="0"/>
          <w:lang w:val="af-ZA"/>
        </w:rPr>
        <w:t>չստանալը</w:t>
      </w:r>
      <w:r w:rsidRPr="00A340ED">
        <w:rPr>
          <w:rFonts w:ascii="Arial Unicode" w:hAnsi="Arial Unicode"/>
          <w:i w:val="0"/>
          <w:lang w:val="af-ZA"/>
        </w:rPr>
        <w:t xml:space="preserve"> </w:t>
      </w:r>
      <w:r w:rsidRPr="00A340ED">
        <w:rPr>
          <w:rFonts w:ascii="Arial Unicode" w:hAnsi="Arial Unicode" w:cs="Arial"/>
          <w:i w:val="0"/>
          <w:lang w:val="af-ZA"/>
        </w:rPr>
        <w:t>չի</w:t>
      </w:r>
      <w:r w:rsidRPr="00A340ED">
        <w:rPr>
          <w:rFonts w:ascii="Arial Unicode" w:hAnsi="Arial Unicode"/>
          <w:i w:val="0"/>
          <w:lang w:val="af-ZA"/>
        </w:rPr>
        <w:t xml:space="preserve"> </w:t>
      </w:r>
      <w:r w:rsidRPr="00A340ED">
        <w:rPr>
          <w:rFonts w:ascii="Arial Unicode" w:hAnsi="Arial Unicode" w:cs="Arial"/>
          <w:i w:val="0"/>
          <w:lang w:val="af-ZA"/>
        </w:rPr>
        <w:t>սահմանափակում</w:t>
      </w:r>
      <w:r w:rsidRPr="00A340ED">
        <w:rPr>
          <w:rFonts w:ascii="Arial Unicode" w:hAnsi="Arial Unicode"/>
          <w:i w:val="0"/>
          <w:lang w:val="af-ZA"/>
        </w:rPr>
        <w:t xml:space="preserve"> </w:t>
      </w:r>
      <w:r w:rsidRPr="00A340ED">
        <w:rPr>
          <w:rFonts w:ascii="Arial Unicode" w:hAnsi="Arial Unicode" w:cs="Arial"/>
          <w:i w:val="0"/>
          <w:lang w:val="af-ZA"/>
        </w:rPr>
        <w:t>մասնակցի</w:t>
      </w:r>
      <w:r w:rsidRPr="00A340ED">
        <w:rPr>
          <w:rFonts w:ascii="Arial Unicode" w:hAnsi="Arial Unicode"/>
          <w:i w:val="0"/>
          <w:lang w:val="af-ZA"/>
        </w:rPr>
        <w:t xml:space="preserve">` </w:t>
      </w: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ընթացակարգին</w:t>
      </w:r>
      <w:r w:rsidRPr="00A340ED">
        <w:rPr>
          <w:rFonts w:ascii="Arial Unicode" w:hAnsi="Arial Unicode"/>
          <w:i w:val="0"/>
          <w:lang w:val="af-ZA"/>
        </w:rPr>
        <w:t xml:space="preserve"> </w:t>
      </w:r>
      <w:r w:rsidRPr="00A340ED">
        <w:rPr>
          <w:rFonts w:ascii="Arial Unicode" w:hAnsi="Arial Unicode" w:cs="Arial"/>
          <w:i w:val="0"/>
          <w:lang w:val="af-ZA"/>
        </w:rPr>
        <w:t>մասնակցելու</w:t>
      </w:r>
      <w:r w:rsidRPr="00A340ED">
        <w:rPr>
          <w:rFonts w:ascii="Arial Unicode" w:hAnsi="Arial Unicode"/>
          <w:i w:val="0"/>
          <w:lang w:val="af-ZA"/>
        </w:rPr>
        <w:t xml:space="preserve"> </w:t>
      </w:r>
      <w:r w:rsidRPr="00A340ED">
        <w:rPr>
          <w:rFonts w:ascii="Arial Unicode" w:hAnsi="Arial Unicode" w:cs="Arial"/>
          <w:i w:val="0"/>
          <w:lang w:val="af-ZA"/>
        </w:rPr>
        <w:t>իրավունքը։</w:t>
      </w:r>
      <w:r w:rsidRPr="00A340ED">
        <w:rPr>
          <w:rFonts w:ascii="Arial Unicode" w:hAnsi="Arial Unicode"/>
          <w:i w:val="0"/>
          <w:lang w:val="af-ZA"/>
        </w:rPr>
        <w:t xml:space="preserve"> </w:t>
      </w:r>
    </w:p>
    <w:p w:rsidR="00CE7D06" w:rsidRPr="00A340ED" w:rsidRDefault="00CE7D06" w:rsidP="00CE7D06">
      <w:pPr>
        <w:pStyle w:val="a3"/>
        <w:spacing w:line="240" w:lineRule="auto"/>
        <w:rPr>
          <w:rFonts w:ascii="Arial Unicode" w:hAnsi="Arial Unicode"/>
          <w:i w:val="0"/>
          <w:lang w:val="af-ZA"/>
        </w:rPr>
      </w:pP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ընթացակարգին</w:t>
      </w:r>
      <w:r w:rsidRPr="00A340ED">
        <w:rPr>
          <w:rFonts w:ascii="Arial Unicode" w:hAnsi="Arial Unicode"/>
          <w:i w:val="0"/>
          <w:lang w:val="af-ZA"/>
        </w:rPr>
        <w:t xml:space="preserve"> </w:t>
      </w:r>
      <w:r w:rsidRPr="00A340ED">
        <w:rPr>
          <w:rFonts w:ascii="Arial Unicode" w:hAnsi="Arial Unicode" w:cs="Arial"/>
          <w:i w:val="0"/>
          <w:lang w:val="af-ZA"/>
        </w:rPr>
        <w:t>մասնակցության</w:t>
      </w:r>
      <w:r w:rsidRPr="00A340ED">
        <w:rPr>
          <w:rFonts w:ascii="Arial Unicode" w:hAnsi="Arial Unicode"/>
          <w:i w:val="0"/>
          <w:lang w:val="af-ZA"/>
        </w:rPr>
        <w:t xml:space="preserve"> </w:t>
      </w:r>
      <w:r w:rsidRPr="00A340ED">
        <w:rPr>
          <w:rFonts w:ascii="Arial Unicode" w:hAnsi="Arial Unicode" w:cs="Arial"/>
          <w:i w:val="0"/>
          <w:lang w:val="af-ZA"/>
        </w:rPr>
        <w:t>հայտերն</w:t>
      </w:r>
      <w:r w:rsidRPr="00A340ED">
        <w:rPr>
          <w:rFonts w:ascii="Arial Unicode" w:hAnsi="Arial Unicode"/>
          <w:i w:val="0"/>
          <w:lang w:val="af-ZA"/>
        </w:rPr>
        <w:t xml:space="preserve"> </w:t>
      </w:r>
      <w:r w:rsidRPr="00A340ED">
        <w:rPr>
          <w:rFonts w:ascii="Arial Unicode" w:hAnsi="Arial Unicode" w:cs="Arial"/>
          <w:i w:val="0"/>
          <w:lang w:val="af-ZA"/>
        </w:rPr>
        <w:t>անհրաժեշտ</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0077683C" w:rsidRPr="00A340ED">
        <w:rPr>
          <w:rFonts w:ascii="Sylfaen" w:hAnsi="Sylfaen" w:cs="Arial"/>
          <w:lang w:val="hy-AM"/>
        </w:rPr>
        <w:t>գ</w:t>
      </w:r>
      <w:r w:rsidR="0077683C" w:rsidRPr="00A340ED">
        <w:rPr>
          <w:rFonts w:ascii="MS Mincho" w:eastAsia="MS Mincho" w:hAnsi="MS Mincho" w:cs="MS Mincho"/>
          <w:lang w:val="hy-AM"/>
        </w:rPr>
        <w:t>․</w:t>
      </w:r>
      <w:r w:rsidR="0077683C" w:rsidRPr="00A340ED">
        <w:rPr>
          <w:rFonts w:ascii="Arial Unicode" w:hAnsi="Arial Unicode"/>
          <w:lang w:val="af-ZA"/>
        </w:rPr>
        <w:t xml:space="preserve"> </w:t>
      </w:r>
      <w:r w:rsidR="0077683C" w:rsidRPr="00A340ED">
        <w:rPr>
          <w:rFonts w:ascii="Arial Unicode" w:hAnsi="Arial Unicode" w:cs="Arial"/>
          <w:lang w:val="af-ZA"/>
        </w:rPr>
        <w:t>Արարատ</w:t>
      </w:r>
      <w:r w:rsidR="0077683C" w:rsidRPr="00A340ED">
        <w:rPr>
          <w:rFonts w:ascii="Arial Unicode" w:hAnsi="Arial Unicode"/>
          <w:lang w:val="af-ZA"/>
        </w:rPr>
        <w:t xml:space="preserve"> </w:t>
      </w:r>
      <w:r w:rsidR="0077683C" w:rsidRPr="00A340ED">
        <w:rPr>
          <w:rFonts w:ascii="Sylfaen" w:hAnsi="Sylfaen" w:cs="Arial"/>
          <w:lang w:val="hy-AM"/>
        </w:rPr>
        <w:t>Իսակովի 2</w:t>
      </w:r>
      <w:r w:rsidR="0077683C" w:rsidRPr="00A340ED">
        <w:rPr>
          <w:rFonts w:ascii="Arial Unicode" w:hAnsi="Arial Unicode" w:cs="Arial"/>
          <w:lang w:val="af-ZA"/>
        </w:rPr>
        <w:t xml:space="preserve"> </w:t>
      </w:r>
      <w:r w:rsidRPr="00A340ED">
        <w:rPr>
          <w:rFonts w:ascii="Arial Unicode" w:hAnsi="Arial Unicode" w:cs="Arial"/>
          <w:lang w:val="af-ZA"/>
        </w:rPr>
        <w:t>հասցեով</w:t>
      </w:r>
      <w:r w:rsidRPr="00A340ED">
        <w:rPr>
          <w:rFonts w:ascii="Arial Unicode" w:hAnsi="Arial Unicode"/>
          <w:i w:val="0"/>
          <w:lang w:val="af-ZA"/>
        </w:rPr>
        <w:t xml:space="preserve"> </w:t>
      </w:r>
      <w:r w:rsidRPr="00A340ED">
        <w:rPr>
          <w:rFonts w:ascii="Arial Unicode" w:hAnsi="Arial Unicode" w:cs="Arial"/>
          <w:i w:val="0"/>
          <w:lang w:val="af-ZA"/>
        </w:rPr>
        <w:t>հասցեով</w:t>
      </w:r>
      <w:r w:rsidRPr="00A340ED">
        <w:rPr>
          <w:rFonts w:ascii="Arial Unicode" w:hAnsi="Arial Unicode"/>
          <w:i w:val="0"/>
          <w:lang w:val="af-ZA"/>
        </w:rPr>
        <w:t xml:space="preserve">, </w:t>
      </w:r>
      <w:r w:rsidRPr="00A340ED">
        <w:rPr>
          <w:rFonts w:ascii="Arial Unicode" w:hAnsi="Arial Unicode" w:cs="Arial"/>
          <w:i w:val="0"/>
          <w:lang w:val="af-ZA"/>
        </w:rPr>
        <w:t>փաստաթղթային</w:t>
      </w:r>
      <w:r w:rsidRPr="00A340ED">
        <w:rPr>
          <w:rFonts w:ascii="Arial Unicode" w:hAnsi="Arial Unicode"/>
          <w:i w:val="0"/>
          <w:lang w:val="af-ZA"/>
        </w:rPr>
        <w:t xml:space="preserve"> </w:t>
      </w:r>
      <w:r w:rsidRPr="00A340ED">
        <w:rPr>
          <w:rFonts w:ascii="Arial Unicode" w:hAnsi="Arial Unicode" w:cs="Arial"/>
          <w:i w:val="0"/>
          <w:lang w:val="af-ZA"/>
        </w:rPr>
        <w:t>ձևով</w:t>
      </w:r>
      <w:r w:rsidRPr="00A340ED">
        <w:rPr>
          <w:rFonts w:ascii="Arial Unicode" w:hAnsi="Arial Unicode"/>
          <w:i w:val="0"/>
          <w:lang w:val="af-ZA" w:eastAsia="ru-RU"/>
        </w:rPr>
        <w:t xml:space="preserve"> </w:t>
      </w:r>
      <w:r w:rsidRPr="00A340ED">
        <w:rPr>
          <w:rFonts w:ascii="Arial Unicode" w:hAnsi="Arial Unicode" w:cs="Arial"/>
          <w:i w:val="0"/>
          <w:lang w:val="af-ZA"/>
        </w:rPr>
        <w:t>մինչև</w:t>
      </w:r>
      <w:r w:rsidRPr="00A340ED">
        <w:rPr>
          <w:rFonts w:ascii="Arial Unicode" w:hAnsi="Arial Unicode"/>
          <w:i w:val="0"/>
          <w:lang w:val="af-ZA"/>
        </w:rPr>
        <w:t xml:space="preserve"> </w:t>
      </w: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հայտարարության</w:t>
      </w:r>
      <w:r w:rsidRPr="00A340ED">
        <w:rPr>
          <w:rFonts w:ascii="Arial Unicode" w:hAnsi="Arial Unicode"/>
          <w:i w:val="0"/>
          <w:lang w:val="af-ZA"/>
        </w:rPr>
        <w:t xml:space="preserve"> </w:t>
      </w:r>
      <w:r w:rsidRPr="00A340ED">
        <w:rPr>
          <w:rFonts w:ascii="Arial Unicode" w:hAnsi="Arial Unicode" w:cs="Arial"/>
          <w:i w:val="0"/>
          <w:lang w:val="af-ZA"/>
        </w:rPr>
        <w:t>հրապարակման</w:t>
      </w:r>
      <w:r w:rsidRPr="00A340ED">
        <w:rPr>
          <w:rFonts w:ascii="Arial Unicode" w:hAnsi="Arial Unicode"/>
          <w:i w:val="0"/>
          <w:lang w:val="af-ZA"/>
        </w:rPr>
        <w:t xml:space="preserve"> </w:t>
      </w:r>
      <w:r w:rsidRPr="00A340ED">
        <w:rPr>
          <w:rFonts w:ascii="Arial Unicode" w:hAnsi="Arial Unicode" w:cs="Arial"/>
          <w:i w:val="0"/>
          <w:lang w:val="af-ZA"/>
        </w:rPr>
        <w:t>օրվանից</w:t>
      </w:r>
      <w:r w:rsidRPr="00A340ED">
        <w:rPr>
          <w:rFonts w:ascii="Arial Unicode" w:hAnsi="Arial Unicode"/>
          <w:i w:val="0"/>
          <w:lang w:val="af-ZA"/>
        </w:rPr>
        <w:t xml:space="preserve"> </w:t>
      </w:r>
      <w:r w:rsidRPr="00A340ED">
        <w:rPr>
          <w:rFonts w:ascii="Arial Unicode" w:hAnsi="Arial Unicode" w:cs="Arial"/>
          <w:i w:val="0"/>
          <w:lang w:val="af-ZA"/>
        </w:rPr>
        <w:t>հաշված</w:t>
      </w:r>
      <w:r w:rsidRPr="00A340ED">
        <w:rPr>
          <w:rFonts w:ascii="Arial Unicode" w:hAnsi="Arial Unicode"/>
          <w:i w:val="0"/>
          <w:lang w:val="af-ZA"/>
        </w:rPr>
        <w:t xml:space="preserve"> </w:t>
      </w:r>
      <w:r w:rsidR="00910EC5" w:rsidRPr="00A340ED">
        <w:rPr>
          <w:rFonts w:ascii="Arial Unicode" w:hAnsi="Arial Unicode"/>
          <w:i w:val="0"/>
          <w:u w:val="single"/>
          <w:lang w:val="af-ZA"/>
        </w:rPr>
        <w:t xml:space="preserve">7 </w:t>
      </w:r>
      <w:r w:rsidRPr="00A340ED">
        <w:rPr>
          <w:rFonts w:ascii="Arial Unicode" w:hAnsi="Arial Unicode"/>
          <w:i w:val="0"/>
          <w:lang w:val="af-ZA"/>
        </w:rPr>
        <w:t>-</w:t>
      </w:r>
      <w:r w:rsidRPr="00A340ED">
        <w:rPr>
          <w:rFonts w:ascii="Arial Unicode" w:hAnsi="Arial Unicode" w:cs="Arial"/>
          <w:i w:val="0"/>
          <w:lang w:val="af-ZA"/>
        </w:rPr>
        <w:t>րդ</w:t>
      </w:r>
      <w:r w:rsidRPr="00A340ED">
        <w:rPr>
          <w:rFonts w:ascii="Arial Unicode" w:hAnsi="Arial Unicode"/>
          <w:i w:val="0"/>
          <w:lang w:val="af-ZA"/>
        </w:rPr>
        <w:t xml:space="preserve"> </w:t>
      </w:r>
      <w:r w:rsidRPr="00A340ED">
        <w:rPr>
          <w:rFonts w:ascii="Arial Unicode" w:hAnsi="Arial Unicode" w:cs="Arial"/>
          <w:i w:val="0"/>
          <w:lang w:val="af-ZA"/>
        </w:rPr>
        <w:t>օրվա</w:t>
      </w:r>
      <w:r w:rsidRPr="00A340ED">
        <w:rPr>
          <w:rFonts w:ascii="Arial Unicode" w:hAnsi="Arial Unicode"/>
          <w:i w:val="0"/>
          <w:lang w:val="af-ZA"/>
        </w:rPr>
        <w:t xml:space="preserve"> </w:t>
      </w:r>
      <w:r w:rsidRPr="00A340ED">
        <w:rPr>
          <w:rFonts w:ascii="Arial Unicode" w:hAnsi="Arial Unicode" w:cs="Arial"/>
          <w:i w:val="0"/>
          <w:lang w:val="af-ZA"/>
        </w:rPr>
        <w:t>ժամը</w:t>
      </w:r>
      <w:r w:rsidRPr="00A340ED">
        <w:rPr>
          <w:rFonts w:ascii="Arial Unicode" w:hAnsi="Arial Unicode"/>
          <w:i w:val="0"/>
          <w:lang w:val="af-ZA"/>
        </w:rPr>
        <w:t xml:space="preserve"> </w:t>
      </w:r>
      <w:r w:rsidR="00910EC5" w:rsidRPr="00A340ED">
        <w:rPr>
          <w:rFonts w:ascii="Arial Unicode" w:hAnsi="Arial Unicode"/>
          <w:i w:val="0"/>
          <w:u w:val="single"/>
          <w:lang w:val="af-ZA"/>
        </w:rPr>
        <w:t xml:space="preserve">  12</w:t>
      </w:r>
      <w:r w:rsidRPr="00A340ED">
        <w:rPr>
          <w:rFonts w:ascii="Arial Unicode" w:hAnsi="Arial Unicode"/>
          <w:i w:val="0"/>
          <w:u w:val="single"/>
          <w:lang w:val="af-ZA"/>
        </w:rPr>
        <w:t xml:space="preserve">  </w:t>
      </w:r>
      <w:r w:rsidRPr="00A340ED">
        <w:rPr>
          <w:rFonts w:ascii="Arial Unicode" w:hAnsi="Arial Unicode"/>
          <w:i w:val="0"/>
          <w:lang w:val="af-ZA"/>
        </w:rPr>
        <w:t>-</w:t>
      </w:r>
      <w:r w:rsidRPr="00A340ED">
        <w:rPr>
          <w:rFonts w:ascii="Arial Unicode" w:hAnsi="Arial Unicode" w:cs="Arial"/>
          <w:i w:val="0"/>
          <w:lang w:val="af-ZA"/>
        </w:rPr>
        <w:t>ը</w:t>
      </w:r>
      <w:r w:rsidRPr="00A340ED">
        <w:rPr>
          <w:rFonts w:ascii="Arial Unicode" w:hAnsi="Arial Unicode"/>
          <w:i w:val="0"/>
          <w:lang w:val="af-ZA"/>
        </w:rPr>
        <w:t xml:space="preserve">: </w:t>
      </w:r>
      <w:r w:rsidRPr="00A340ED">
        <w:rPr>
          <w:rFonts w:ascii="Arial Unicode" w:hAnsi="Arial Unicode" w:cs="Arial"/>
          <w:i w:val="0"/>
          <w:lang w:val="af-ZA"/>
        </w:rPr>
        <w:t>Հայտերը</w:t>
      </w:r>
      <w:r w:rsidRPr="00A340ED">
        <w:rPr>
          <w:rFonts w:ascii="Arial Unicode" w:hAnsi="Arial Unicode"/>
          <w:i w:val="0"/>
          <w:lang w:val="af-ZA"/>
        </w:rPr>
        <w:t xml:space="preserve">, </w:t>
      </w:r>
      <w:r w:rsidRPr="00A340ED">
        <w:rPr>
          <w:rFonts w:ascii="Arial Unicode" w:hAnsi="Arial Unicode" w:cs="Arial"/>
          <w:i w:val="0"/>
          <w:lang w:val="af-ZA"/>
        </w:rPr>
        <w:t>հայերենից</w:t>
      </w:r>
      <w:r w:rsidRPr="00A340ED">
        <w:rPr>
          <w:rFonts w:ascii="Arial Unicode" w:hAnsi="Arial Unicode"/>
          <w:i w:val="0"/>
          <w:lang w:val="af-ZA"/>
        </w:rPr>
        <w:t xml:space="preserve"> </w:t>
      </w:r>
      <w:r w:rsidRPr="00A340ED">
        <w:rPr>
          <w:rFonts w:ascii="Arial Unicode" w:hAnsi="Arial Unicode" w:cs="Arial"/>
          <w:i w:val="0"/>
          <w:lang w:val="af-ZA"/>
        </w:rPr>
        <w:t>բացի</w:t>
      </w:r>
      <w:r w:rsidRPr="00A340ED">
        <w:rPr>
          <w:rFonts w:ascii="Arial Unicode" w:hAnsi="Arial Unicode"/>
          <w:i w:val="0"/>
          <w:lang w:val="af-ZA"/>
        </w:rPr>
        <w:t xml:space="preserve">, </w:t>
      </w:r>
      <w:r w:rsidRPr="00A340ED">
        <w:rPr>
          <w:rFonts w:ascii="Arial Unicode" w:hAnsi="Arial Unicode" w:cs="Arial"/>
          <w:i w:val="0"/>
          <w:lang w:val="af-ZA"/>
        </w:rPr>
        <w:t>կարող</w:t>
      </w:r>
      <w:r w:rsidRPr="00A340ED">
        <w:rPr>
          <w:rFonts w:ascii="Arial Unicode" w:hAnsi="Arial Unicode"/>
          <w:i w:val="0"/>
          <w:lang w:val="af-ZA"/>
        </w:rPr>
        <w:t xml:space="preserve"> </w:t>
      </w:r>
      <w:r w:rsidRPr="00A340ED">
        <w:rPr>
          <w:rFonts w:ascii="Arial Unicode" w:hAnsi="Arial Unicode" w:cs="Arial"/>
          <w:i w:val="0"/>
          <w:lang w:val="af-ZA"/>
        </w:rPr>
        <w:t>են</w:t>
      </w:r>
      <w:r w:rsidRPr="00A340ED">
        <w:rPr>
          <w:rFonts w:ascii="Arial Unicode" w:hAnsi="Arial Unicode"/>
          <w:i w:val="0"/>
          <w:lang w:val="af-ZA"/>
        </w:rPr>
        <w:t xml:space="preserve"> </w:t>
      </w:r>
      <w:r w:rsidRPr="00A340ED">
        <w:rPr>
          <w:rFonts w:ascii="Arial Unicode" w:hAnsi="Arial Unicode" w:cs="Arial"/>
          <w:i w:val="0"/>
          <w:lang w:val="af-ZA"/>
        </w:rPr>
        <w:t>ներկայացվել</w:t>
      </w:r>
      <w:r w:rsidRPr="00A340ED">
        <w:rPr>
          <w:rFonts w:ascii="Arial Unicode" w:hAnsi="Arial Unicode"/>
          <w:i w:val="0"/>
          <w:lang w:val="af-ZA"/>
        </w:rPr>
        <w:t xml:space="preserve"> </w:t>
      </w:r>
      <w:r w:rsidRPr="00A340ED">
        <w:rPr>
          <w:rFonts w:ascii="Arial Unicode" w:hAnsi="Arial Unicode" w:cs="Arial"/>
          <w:i w:val="0"/>
          <w:lang w:val="af-ZA"/>
        </w:rPr>
        <w:t>նաև</w:t>
      </w:r>
      <w:r w:rsidRPr="00A340ED">
        <w:rPr>
          <w:rFonts w:ascii="Arial Unicode" w:hAnsi="Arial Unicode"/>
          <w:i w:val="0"/>
          <w:lang w:val="af-ZA"/>
        </w:rPr>
        <w:t xml:space="preserve"> </w:t>
      </w:r>
      <w:r w:rsidRPr="00A340ED">
        <w:rPr>
          <w:rFonts w:ascii="Arial Unicode" w:hAnsi="Arial Unicode" w:cs="Arial"/>
          <w:i w:val="0"/>
          <w:lang w:val="af-ZA"/>
        </w:rPr>
        <w:t>անգլերեն</w:t>
      </w:r>
      <w:r w:rsidRPr="00A340ED">
        <w:rPr>
          <w:rFonts w:ascii="Arial Unicode" w:hAnsi="Arial Unicode"/>
          <w:i w:val="0"/>
          <w:lang w:val="af-ZA"/>
        </w:rPr>
        <w:t xml:space="preserve"> </w:t>
      </w:r>
      <w:r w:rsidRPr="00A340ED">
        <w:rPr>
          <w:rFonts w:ascii="Arial Unicode" w:hAnsi="Arial Unicode" w:cs="Arial"/>
          <w:i w:val="0"/>
          <w:lang w:val="af-ZA"/>
        </w:rPr>
        <w:t>կամ</w:t>
      </w:r>
      <w:r w:rsidRPr="00A340ED">
        <w:rPr>
          <w:rFonts w:ascii="Arial Unicode" w:hAnsi="Arial Unicode"/>
          <w:i w:val="0"/>
          <w:lang w:val="af-ZA"/>
        </w:rPr>
        <w:t xml:space="preserve"> </w:t>
      </w:r>
      <w:r w:rsidRPr="00A340ED">
        <w:rPr>
          <w:rFonts w:ascii="Arial Unicode" w:hAnsi="Arial Unicode" w:cs="Arial"/>
          <w:i w:val="0"/>
          <w:lang w:val="af-ZA"/>
        </w:rPr>
        <w:t>ռուսերեն</w:t>
      </w:r>
      <w:r w:rsidRPr="00A340ED">
        <w:rPr>
          <w:rFonts w:ascii="Arial Unicode" w:hAnsi="Arial Unicode"/>
          <w:i w:val="0"/>
          <w:lang w:val="af-ZA"/>
        </w:rPr>
        <w:t xml:space="preserve">: </w:t>
      </w:r>
    </w:p>
    <w:p w:rsidR="00CE7D06" w:rsidRPr="00A340ED" w:rsidRDefault="00CE7D06" w:rsidP="00CE7D06">
      <w:pPr>
        <w:pStyle w:val="a3"/>
        <w:spacing w:line="240" w:lineRule="auto"/>
        <w:ind w:firstLine="708"/>
        <w:rPr>
          <w:rFonts w:ascii="Arial Unicode" w:hAnsi="Arial Unicode"/>
          <w:i w:val="0"/>
          <w:lang w:val="af-ZA"/>
        </w:rPr>
      </w:pPr>
      <w:r w:rsidRPr="00A340ED">
        <w:rPr>
          <w:rFonts w:ascii="Arial Unicode" w:hAnsi="Arial Unicode" w:cs="Arial"/>
          <w:i w:val="0"/>
          <w:lang w:val="af-ZA"/>
        </w:rPr>
        <w:t>Հայտերի</w:t>
      </w:r>
      <w:r w:rsidRPr="00A340ED">
        <w:rPr>
          <w:rFonts w:ascii="Arial Unicode" w:hAnsi="Arial Unicode"/>
          <w:i w:val="0"/>
          <w:lang w:val="af-ZA"/>
        </w:rPr>
        <w:t xml:space="preserve"> </w:t>
      </w:r>
      <w:r w:rsidRPr="00A340ED">
        <w:rPr>
          <w:rFonts w:ascii="Arial Unicode" w:hAnsi="Arial Unicode" w:cs="Arial"/>
          <w:i w:val="0"/>
          <w:lang w:val="af-ZA"/>
        </w:rPr>
        <w:t>բացումը</w:t>
      </w:r>
      <w:r w:rsidRPr="00A340ED">
        <w:rPr>
          <w:rFonts w:ascii="Arial Unicode" w:hAnsi="Arial Unicode"/>
          <w:i w:val="0"/>
          <w:lang w:val="af-ZA"/>
        </w:rPr>
        <w:t xml:space="preserve"> </w:t>
      </w:r>
      <w:r w:rsidRPr="00A340ED">
        <w:rPr>
          <w:rFonts w:ascii="Arial Unicode" w:hAnsi="Arial Unicode" w:cs="Arial"/>
          <w:i w:val="0"/>
          <w:lang w:val="af-ZA"/>
        </w:rPr>
        <w:t>տեղի</w:t>
      </w:r>
      <w:r w:rsidRPr="00A340ED">
        <w:rPr>
          <w:rFonts w:ascii="Arial Unicode" w:hAnsi="Arial Unicode"/>
          <w:i w:val="0"/>
          <w:lang w:val="af-ZA"/>
        </w:rPr>
        <w:t xml:space="preserve"> </w:t>
      </w:r>
      <w:r w:rsidRPr="00A340ED">
        <w:rPr>
          <w:rFonts w:ascii="Arial Unicode" w:hAnsi="Arial Unicode" w:cs="Arial"/>
          <w:i w:val="0"/>
          <w:lang w:val="af-ZA"/>
        </w:rPr>
        <w:t>կունենա</w:t>
      </w:r>
      <w:r w:rsidRPr="00A340ED">
        <w:rPr>
          <w:rFonts w:ascii="Arial Unicode" w:hAnsi="Arial Unicode"/>
          <w:i w:val="0"/>
          <w:lang w:val="af-ZA"/>
        </w:rPr>
        <w:t xml:space="preserve"> </w:t>
      </w:r>
      <w:r w:rsidR="0077683C" w:rsidRPr="00A340ED">
        <w:rPr>
          <w:rFonts w:ascii="Sylfaen" w:hAnsi="Sylfaen" w:cs="Arial"/>
          <w:lang w:val="hy-AM"/>
        </w:rPr>
        <w:t>գ</w:t>
      </w:r>
      <w:r w:rsidR="0077683C" w:rsidRPr="00A340ED">
        <w:rPr>
          <w:rFonts w:ascii="MS Mincho" w:eastAsia="MS Mincho" w:hAnsi="MS Mincho" w:cs="MS Mincho"/>
          <w:lang w:val="hy-AM"/>
        </w:rPr>
        <w:t>․</w:t>
      </w:r>
      <w:r w:rsidR="0077683C" w:rsidRPr="00A340ED">
        <w:rPr>
          <w:rFonts w:ascii="Arial Unicode" w:hAnsi="Arial Unicode"/>
          <w:lang w:val="af-ZA"/>
        </w:rPr>
        <w:t xml:space="preserve"> </w:t>
      </w:r>
      <w:r w:rsidR="0077683C" w:rsidRPr="00A340ED">
        <w:rPr>
          <w:rFonts w:ascii="Arial Unicode" w:hAnsi="Arial Unicode" w:cs="Arial"/>
          <w:lang w:val="af-ZA"/>
        </w:rPr>
        <w:t>Արարատ</w:t>
      </w:r>
      <w:r w:rsidR="0077683C" w:rsidRPr="00A340ED">
        <w:rPr>
          <w:rFonts w:ascii="Arial Unicode" w:hAnsi="Arial Unicode"/>
          <w:lang w:val="af-ZA"/>
        </w:rPr>
        <w:t xml:space="preserve"> </w:t>
      </w:r>
      <w:r w:rsidR="0077683C" w:rsidRPr="00A340ED">
        <w:rPr>
          <w:rFonts w:ascii="Sylfaen" w:hAnsi="Sylfaen" w:cs="Arial"/>
          <w:lang w:val="hy-AM"/>
        </w:rPr>
        <w:t>Իսակովի 2</w:t>
      </w:r>
      <w:r w:rsidR="0077683C" w:rsidRPr="00A340ED">
        <w:rPr>
          <w:rFonts w:ascii="Arial Unicode" w:hAnsi="Arial Unicode" w:cs="Arial"/>
          <w:lang w:val="af-ZA"/>
        </w:rPr>
        <w:t xml:space="preserve"> </w:t>
      </w:r>
      <w:r w:rsidRPr="00A340ED">
        <w:rPr>
          <w:rFonts w:ascii="Arial Unicode" w:hAnsi="Arial Unicode" w:cs="Arial"/>
          <w:i w:val="0"/>
          <w:lang w:val="af-ZA"/>
        </w:rPr>
        <w:t>հասցեում</w:t>
      </w:r>
      <w:r w:rsidRPr="00A340ED">
        <w:rPr>
          <w:rFonts w:ascii="Arial Unicode" w:hAnsi="Arial Unicode"/>
          <w:i w:val="0"/>
          <w:lang w:val="af-ZA"/>
        </w:rPr>
        <w:t xml:space="preserve">,   </w:t>
      </w:r>
      <w:r w:rsidR="00BB5F2B">
        <w:rPr>
          <w:rFonts w:ascii="Arial Unicode" w:hAnsi="Arial Unicode" w:cs="Arial"/>
          <w:i w:val="0"/>
          <w:lang w:val="af-ZA"/>
        </w:rPr>
        <w:t>2021</w:t>
      </w:r>
      <w:r w:rsidR="00910EC5" w:rsidRPr="00A340ED">
        <w:rPr>
          <w:rFonts w:ascii="Arial Unicode" w:hAnsi="Arial Unicode" w:cs="Arial"/>
          <w:i w:val="0"/>
          <w:lang w:val="af-ZA"/>
        </w:rPr>
        <w:t>թ-ի</w:t>
      </w:r>
      <w:r w:rsidRPr="00A340ED">
        <w:rPr>
          <w:rFonts w:ascii="Arial Unicode" w:hAnsi="Arial Unicode"/>
          <w:i w:val="0"/>
          <w:lang w:val="af-ZA"/>
        </w:rPr>
        <w:t xml:space="preserve">  </w:t>
      </w:r>
      <w:r w:rsidR="00BB5F2B">
        <w:rPr>
          <w:rFonts w:ascii="Sylfaen" w:hAnsi="Sylfaen" w:cs="Arial LatArm"/>
          <w:i w:val="0"/>
          <w:lang w:val="hy-AM"/>
        </w:rPr>
        <w:t>Մայիսի</w:t>
      </w:r>
      <w:r w:rsidRPr="00A340ED">
        <w:rPr>
          <w:rFonts w:ascii="Arial Unicode" w:hAnsi="Arial Unicode"/>
          <w:i w:val="0"/>
          <w:lang w:val="af-ZA"/>
        </w:rPr>
        <w:t xml:space="preserve"> </w:t>
      </w:r>
      <w:r w:rsidR="00137D5B">
        <w:rPr>
          <w:rFonts w:ascii="Sylfaen" w:hAnsi="Sylfaen" w:cs="Arial LatArm"/>
          <w:i w:val="0"/>
          <w:lang w:val="hy-AM"/>
        </w:rPr>
        <w:t>1</w:t>
      </w:r>
      <w:r w:rsidR="00137D5B" w:rsidRPr="00137D5B">
        <w:rPr>
          <w:rFonts w:ascii="Sylfaen" w:hAnsi="Sylfaen" w:cs="Arial LatArm"/>
          <w:i w:val="0"/>
          <w:lang w:val="af-ZA"/>
        </w:rPr>
        <w:t>3</w:t>
      </w:r>
      <w:r w:rsidRPr="00A340ED">
        <w:rPr>
          <w:rFonts w:ascii="Arial Unicode" w:hAnsi="Arial Unicode"/>
          <w:i w:val="0"/>
          <w:lang w:val="af-ZA"/>
        </w:rPr>
        <w:t xml:space="preserve"> -</w:t>
      </w:r>
      <w:r w:rsidRPr="00A340ED">
        <w:rPr>
          <w:rFonts w:ascii="Arial Unicode" w:hAnsi="Arial Unicode" w:cs="Arial"/>
          <w:i w:val="0"/>
          <w:lang w:val="af-ZA"/>
        </w:rPr>
        <w:t>ին</w:t>
      </w:r>
      <w:r w:rsidRPr="00A340ED">
        <w:rPr>
          <w:rFonts w:ascii="Arial Unicode" w:hAnsi="Arial Unicode"/>
          <w:i w:val="0"/>
          <w:lang w:val="af-ZA"/>
        </w:rPr>
        <w:t xml:space="preserve"> </w:t>
      </w:r>
      <w:r w:rsidRPr="00A340ED">
        <w:rPr>
          <w:rFonts w:ascii="Arial Unicode" w:hAnsi="Arial Unicode" w:cs="Arial"/>
          <w:i w:val="0"/>
          <w:lang w:val="af-ZA"/>
        </w:rPr>
        <w:t>ժամը</w:t>
      </w:r>
      <w:r w:rsidRPr="00A340ED">
        <w:rPr>
          <w:rFonts w:ascii="Arial Unicode" w:hAnsi="Arial Unicode"/>
          <w:i w:val="0"/>
          <w:lang w:val="af-ZA"/>
        </w:rPr>
        <w:t xml:space="preserve">  </w:t>
      </w:r>
      <w:r w:rsidR="00910EC5" w:rsidRPr="00A340ED">
        <w:rPr>
          <w:rFonts w:ascii="Arial Unicode" w:hAnsi="Arial Unicode"/>
          <w:i w:val="0"/>
          <w:u w:val="single"/>
          <w:lang w:val="af-ZA"/>
        </w:rPr>
        <w:t>_12</w:t>
      </w:r>
      <w:r w:rsidRPr="00A340ED">
        <w:rPr>
          <w:rFonts w:ascii="Arial Unicode" w:hAnsi="Arial Unicode"/>
          <w:i w:val="0"/>
          <w:u w:val="single"/>
          <w:lang w:val="af-ZA"/>
        </w:rPr>
        <w:t>_</w:t>
      </w:r>
      <w:r w:rsidRPr="00A340ED">
        <w:rPr>
          <w:rFonts w:ascii="Arial Unicode" w:hAnsi="Arial Unicode"/>
          <w:i w:val="0"/>
          <w:lang w:val="af-ZA"/>
        </w:rPr>
        <w:t>-</w:t>
      </w:r>
      <w:r w:rsidRPr="00A340ED">
        <w:rPr>
          <w:rFonts w:ascii="Arial Unicode" w:hAnsi="Arial Unicode" w:cs="Arial"/>
          <w:i w:val="0"/>
          <w:lang w:val="af-ZA"/>
        </w:rPr>
        <w:t>ին։</w:t>
      </w:r>
      <w:r w:rsidRPr="00A340ED">
        <w:rPr>
          <w:rFonts w:ascii="Arial Unicode" w:hAnsi="Arial Unicode"/>
          <w:i w:val="0"/>
          <w:lang w:val="af-ZA"/>
        </w:rPr>
        <w:t xml:space="preserve">   </w:t>
      </w:r>
    </w:p>
    <w:p w:rsidR="00CE7D06" w:rsidRPr="00A340ED" w:rsidRDefault="00CE7D06" w:rsidP="00CE7D06">
      <w:pPr>
        <w:pStyle w:val="a3"/>
        <w:spacing w:line="240" w:lineRule="auto"/>
        <w:ind w:firstLine="0"/>
        <w:rPr>
          <w:rFonts w:ascii="Arial Unicode" w:hAnsi="Arial Unicode"/>
          <w:i w:val="0"/>
          <w:lang w:val="af-ZA"/>
        </w:rPr>
      </w:pP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ընթացակարգի</w:t>
      </w:r>
      <w:r w:rsidRPr="00A340ED">
        <w:rPr>
          <w:rFonts w:ascii="Arial Unicode" w:hAnsi="Arial Unicode"/>
          <w:i w:val="0"/>
          <w:lang w:val="af-ZA"/>
        </w:rPr>
        <w:t xml:space="preserve"> </w:t>
      </w:r>
      <w:r w:rsidRPr="00A340ED">
        <w:rPr>
          <w:rFonts w:ascii="Arial Unicode" w:hAnsi="Arial Unicode" w:cs="Arial"/>
          <w:i w:val="0"/>
          <w:lang w:val="af-ZA"/>
        </w:rPr>
        <w:t>վերաբերյալ</w:t>
      </w:r>
      <w:r w:rsidRPr="00A340ED">
        <w:rPr>
          <w:rFonts w:ascii="Arial Unicode" w:hAnsi="Arial Unicode"/>
          <w:i w:val="0"/>
          <w:lang w:val="af-ZA"/>
        </w:rPr>
        <w:t xml:space="preserve"> </w:t>
      </w:r>
      <w:r w:rsidRPr="00A340ED">
        <w:rPr>
          <w:rFonts w:ascii="Arial Unicode" w:hAnsi="Arial Unicode" w:cs="Arial"/>
          <w:i w:val="0"/>
          <w:lang w:val="af-ZA"/>
        </w:rPr>
        <w:t>բողոքները</w:t>
      </w:r>
      <w:r w:rsidRPr="00A340ED">
        <w:rPr>
          <w:rFonts w:ascii="Arial Unicode" w:hAnsi="Arial Unicode"/>
          <w:i w:val="0"/>
          <w:lang w:val="af-ZA"/>
        </w:rPr>
        <w:t xml:space="preserve"> </w:t>
      </w:r>
      <w:r w:rsidRPr="00A340ED">
        <w:rPr>
          <w:rFonts w:ascii="Arial Unicode" w:hAnsi="Arial Unicode" w:cs="Arial"/>
          <w:i w:val="0"/>
          <w:lang w:val="af-ZA"/>
        </w:rPr>
        <w:t>պետք</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ներկայացնել</w:t>
      </w:r>
      <w:r w:rsidRPr="00A340ED">
        <w:rPr>
          <w:rFonts w:ascii="Arial Unicode" w:hAnsi="Arial Unicode"/>
          <w:i w:val="0"/>
          <w:lang w:val="af-ZA"/>
        </w:rPr>
        <w:t xml:space="preserve"> </w:t>
      </w:r>
      <w:r w:rsidRPr="00A340ED">
        <w:rPr>
          <w:rFonts w:ascii="Arial Unicode" w:hAnsi="Arial Unicode" w:cs="Arial"/>
          <w:i w:val="0"/>
          <w:lang w:val="af-ZA"/>
        </w:rPr>
        <w:t>գնումների</w:t>
      </w:r>
      <w:r w:rsidRPr="00A340ED">
        <w:rPr>
          <w:rFonts w:ascii="Arial Unicode" w:hAnsi="Arial Unicode"/>
          <w:i w:val="0"/>
          <w:lang w:val="af-ZA"/>
        </w:rPr>
        <w:t xml:space="preserve"> </w:t>
      </w:r>
      <w:r w:rsidRPr="00A340ED">
        <w:rPr>
          <w:rFonts w:ascii="Arial Unicode" w:hAnsi="Arial Unicode" w:cs="Arial"/>
          <w:i w:val="0"/>
          <w:lang w:val="af-ZA"/>
        </w:rPr>
        <w:t>հետ</w:t>
      </w:r>
      <w:r w:rsidRPr="00A340ED">
        <w:rPr>
          <w:rFonts w:ascii="Arial Unicode" w:hAnsi="Arial Unicode"/>
          <w:i w:val="0"/>
          <w:lang w:val="af-ZA"/>
        </w:rPr>
        <w:t xml:space="preserve"> </w:t>
      </w:r>
      <w:r w:rsidRPr="00A340ED">
        <w:rPr>
          <w:rFonts w:ascii="Arial Unicode" w:hAnsi="Arial Unicode" w:cs="Arial"/>
          <w:i w:val="0"/>
          <w:lang w:val="af-ZA"/>
        </w:rPr>
        <w:t>կապված</w:t>
      </w:r>
      <w:r w:rsidRPr="00A340ED">
        <w:rPr>
          <w:rFonts w:ascii="Arial Unicode" w:hAnsi="Arial Unicode"/>
          <w:i w:val="0"/>
          <w:lang w:val="af-ZA"/>
        </w:rPr>
        <w:t xml:space="preserve"> </w:t>
      </w:r>
      <w:r w:rsidRPr="00A340ED">
        <w:rPr>
          <w:rFonts w:ascii="Arial Unicode" w:hAnsi="Arial Unicode" w:cs="Arial"/>
          <w:i w:val="0"/>
          <w:lang w:val="af-ZA"/>
        </w:rPr>
        <w:t>բողոքներ</w:t>
      </w:r>
      <w:r w:rsidRPr="00A340ED">
        <w:rPr>
          <w:rFonts w:ascii="Arial Unicode" w:hAnsi="Arial Unicode"/>
          <w:i w:val="0"/>
          <w:lang w:val="af-ZA"/>
        </w:rPr>
        <w:t xml:space="preserve"> </w:t>
      </w:r>
      <w:r w:rsidRPr="00A340ED">
        <w:rPr>
          <w:rFonts w:ascii="Arial Unicode" w:hAnsi="Arial Unicode" w:cs="Arial"/>
          <w:i w:val="0"/>
          <w:lang w:val="af-ZA"/>
        </w:rPr>
        <w:t>քննող</w:t>
      </w:r>
      <w:r w:rsidRPr="00A340ED">
        <w:rPr>
          <w:rFonts w:ascii="Arial Unicode" w:hAnsi="Arial Unicode"/>
          <w:i w:val="0"/>
          <w:lang w:val="af-ZA"/>
        </w:rPr>
        <w:t xml:space="preserve"> </w:t>
      </w:r>
      <w:r w:rsidRPr="00A340ED">
        <w:rPr>
          <w:rFonts w:ascii="Arial Unicode" w:hAnsi="Arial Unicode" w:cs="Arial"/>
          <w:i w:val="0"/>
          <w:lang w:val="af-ZA"/>
        </w:rPr>
        <w:t>անձին</w:t>
      </w:r>
      <w:r w:rsidRPr="00A340ED">
        <w:rPr>
          <w:rFonts w:ascii="Arial Unicode" w:hAnsi="Arial Unicode"/>
          <w:i w:val="0"/>
          <w:lang w:val="af-ZA"/>
        </w:rPr>
        <w:t xml:space="preserve">` </w:t>
      </w:r>
      <w:r w:rsidRPr="00A340ED">
        <w:rPr>
          <w:rFonts w:ascii="Arial Unicode" w:hAnsi="Arial Unicode" w:cs="Arial"/>
          <w:i w:val="0"/>
          <w:lang w:val="af-ZA"/>
        </w:rPr>
        <w:t>ք</w:t>
      </w:r>
      <w:r w:rsidRPr="00A340ED">
        <w:rPr>
          <w:rFonts w:ascii="Arial Unicode" w:hAnsi="Arial Unicode"/>
          <w:i w:val="0"/>
          <w:lang w:val="af-ZA"/>
        </w:rPr>
        <w:t xml:space="preserve">. </w:t>
      </w:r>
      <w:r w:rsidRPr="00A340ED">
        <w:rPr>
          <w:rFonts w:ascii="Arial Unicode" w:hAnsi="Arial Unicode" w:cs="Arial"/>
          <w:i w:val="0"/>
          <w:lang w:val="af-ZA"/>
        </w:rPr>
        <w:t>Երևան</w:t>
      </w:r>
      <w:r w:rsidRPr="00A340ED">
        <w:rPr>
          <w:rFonts w:ascii="Arial Unicode" w:hAnsi="Arial Unicode"/>
          <w:i w:val="0"/>
          <w:lang w:val="af-ZA"/>
        </w:rPr>
        <w:t xml:space="preserve">, </w:t>
      </w:r>
      <w:r w:rsidRPr="00A340ED">
        <w:rPr>
          <w:rFonts w:ascii="Arial Unicode" w:hAnsi="Arial Unicode" w:cs="Arial"/>
          <w:i w:val="0"/>
          <w:lang w:val="af-ZA"/>
        </w:rPr>
        <w:t>Մելիք</w:t>
      </w:r>
      <w:r w:rsidRPr="00A340ED">
        <w:rPr>
          <w:rFonts w:ascii="Arial Unicode" w:hAnsi="Arial Unicode"/>
          <w:i w:val="0"/>
          <w:lang w:val="af-ZA"/>
        </w:rPr>
        <w:t>-</w:t>
      </w:r>
      <w:r w:rsidRPr="00A340ED">
        <w:rPr>
          <w:rFonts w:ascii="Arial Unicode" w:hAnsi="Arial Unicode" w:cs="Arial"/>
          <w:i w:val="0"/>
          <w:lang w:val="af-ZA"/>
        </w:rPr>
        <w:t>Ադամյան</w:t>
      </w:r>
      <w:r w:rsidRPr="00A340ED">
        <w:rPr>
          <w:rFonts w:ascii="Arial Unicode" w:hAnsi="Arial Unicode"/>
          <w:i w:val="0"/>
          <w:lang w:val="af-ZA"/>
        </w:rPr>
        <w:t xml:space="preserve"> </w:t>
      </w:r>
      <w:r w:rsidRPr="00A340ED">
        <w:rPr>
          <w:rFonts w:ascii="Arial Unicode" w:hAnsi="Arial Unicode" w:cs="Arial"/>
          <w:i w:val="0"/>
          <w:lang w:val="af-ZA"/>
        </w:rPr>
        <w:t>փող</w:t>
      </w:r>
      <w:r w:rsidRPr="00A340ED">
        <w:rPr>
          <w:rFonts w:ascii="Arial Unicode" w:hAnsi="Arial Unicode"/>
          <w:i w:val="0"/>
          <w:lang w:val="af-ZA"/>
        </w:rPr>
        <w:t xml:space="preserve">. 1  </w:t>
      </w:r>
      <w:r w:rsidRPr="00A340ED">
        <w:rPr>
          <w:rFonts w:ascii="Arial Unicode" w:hAnsi="Arial Unicode" w:cs="Arial"/>
          <w:i w:val="0"/>
          <w:lang w:val="af-ZA"/>
        </w:rPr>
        <w:t>հասցեով։</w:t>
      </w:r>
      <w:r w:rsidRPr="00A340ED">
        <w:rPr>
          <w:rFonts w:ascii="Arial Unicode" w:hAnsi="Arial Unicode"/>
          <w:i w:val="0"/>
          <w:lang w:val="af-ZA"/>
        </w:rPr>
        <w:t xml:space="preserve"> </w:t>
      </w:r>
      <w:r w:rsidRPr="00A340ED">
        <w:rPr>
          <w:rFonts w:ascii="Arial Unicode" w:hAnsi="Arial Unicode" w:cs="Arial"/>
          <w:i w:val="0"/>
          <w:lang w:val="af-ZA"/>
        </w:rPr>
        <w:t>Բողոքարկումն</w:t>
      </w:r>
      <w:r w:rsidRPr="00A340ED">
        <w:rPr>
          <w:rFonts w:ascii="Arial Unicode" w:hAnsi="Arial Unicode"/>
          <w:i w:val="0"/>
          <w:lang w:val="af-ZA"/>
        </w:rPr>
        <w:t xml:space="preserve"> </w:t>
      </w:r>
      <w:r w:rsidRPr="00A340ED">
        <w:rPr>
          <w:rFonts w:ascii="Arial Unicode" w:hAnsi="Arial Unicode" w:cs="Arial"/>
          <w:i w:val="0"/>
          <w:lang w:val="af-ZA"/>
        </w:rPr>
        <w:t>իրականացվում</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մրցույթի</w:t>
      </w:r>
      <w:r w:rsidRPr="00A340ED">
        <w:rPr>
          <w:rFonts w:ascii="Arial Unicode" w:hAnsi="Arial Unicode"/>
          <w:i w:val="0"/>
          <w:lang w:val="af-ZA"/>
        </w:rPr>
        <w:t xml:space="preserve"> </w:t>
      </w:r>
      <w:r w:rsidRPr="00A340ED">
        <w:rPr>
          <w:rFonts w:ascii="Arial Unicode" w:hAnsi="Arial Unicode" w:cs="Arial"/>
          <w:i w:val="0"/>
          <w:lang w:val="af-ZA"/>
        </w:rPr>
        <w:t>հրավերով</w:t>
      </w:r>
      <w:r w:rsidRPr="00A340ED">
        <w:rPr>
          <w:rFonts w:ascii="Arial Unicode" w:hAnsi="Arial Unicode"/>
          <w:i w:val="0"/>
          <w:lang w:val="af-ZA"/>
        </w:rPr>
        <w:t xml:space="preserve"> </w:t>
      </w:r>
      <w:r w:rsidRPr="00A340ED">
        <w:rPr>
          <w:rFonts w:ascii="Arial Unicode" w:hAnsi="Arial Unicode" w:cs="Arial"/>
          <w:i w:val="0"/>
          <w:lang w:val="af-ZA"/>
        </w:rPr>
        <w:t>սահմանված</w:t>
      </w:r>
      <w:r w:rsidRPr="00A340ED">
        <w:rPr>
          <w:rFonts w:ascii="Arial Unicode" w:hAnsi="Arial Unicode"/>
          <w:i w:val="0"/>
          <w:lang w:val="af-ZA"/>
        </w:rPr>
        <w:t xml:space="preserve"> </w:t>
      </w:r>
      <w:r w:rsidRPr="00A340ED">
        <w:rPr>
          <w:rFonts w:ascii="Arial Unicode" w:hAnsi="Arial Unicode" w:cs="Arial"/>
          <w:i w:val="0"/>
          <w:lang w:val="af-ZA"/>
        </w:rPr>
        <w:t>կարգով։</w:t>
      </w:r>
      <w:r w:rsidRPr="00A340ED">
        <w:rPr>
          <w:rFonts w:ascii="Arial Unicode" w:hAnsi="Arial Unicode"/>
          <w:i w:val="0"/>
          <w:lang w:val="af-ZA"/>
        </w:rPr>
        <w:t xml:space="preserve"> </w:t>
      </w:r>
      <w:r w:rsidRPr="00A340ED">
        <w:rPr>
          <w:rFonts w:ascii="Arial Unicode" w:hAnsi="Arial Unicode" w:cs="Arial"/>
          <w:i w:val="0"/>
          <w:lang w:val="af-ZA"/>
        </w:rPr>
        <w:t>Բողոքը</w:t>
      </w:r>
      <w:r w:rsidRPr="00A340ED">
        <w:rPr>
          <w:rFonts w:ascii="Arial Unicode" w:hAnsi="Arial Unicode"/>
          <w:i w:val="0"/>
          <w:lang w:val="af-ZA"/>
        </w:rPr>
        <w:t xml:space="preserve"> </w:t>
      </w:r>
      <w:r w:rsidRPr="00A340ED">
        <w:rPr>
          <w:rFonts w:ascii="Arial Unicode" w:hAnsi="Arial Unicode" w:cs="Arial"/>
          <w:i w:val="0"/>
          <w:lang w:val="af-ZA"/>
        </w:rPr>
        <w:t>ներկայացնելու</w:t>
      </w:r>
      <w:r w:rsidRPr="00A340ED">
        <w:rPr>
          <w:rFonts w:ascii="Arial Unicode" w:hAnsi="Arial Unicode"/>
          <w:i w:val="0"/>
          <w:lang w:val="af-ZA"/>
        </w:rPr>
        <w:t xml:space="preserve"> </w:t>
      </w:r>
      <w:r w:rsidRPr="00A340ED">
        <w:rPr>
          <w:rFonts w:ascii="Arial Unicode" w:hAnsi="Arial Unicode" w:cs="Arial"/>
          <w:i w:val="0"/>
          <w:lang w:val="af-ZA"/>
        </w:rPr>
        <w:t>համար</w:t>
      </w:r>
      <w:r w:rsidRPr="00A340ED">
        <w:rPr>
          <w:rFonts w:ascii="Arial Unicode" w:hAnsi="Arial Unicode"/>
          <w:i w:val="0"/>
          <w:lang w:val="af-ZA"/>
        </w:rPr>
        <w:t xml:space="preserve"> </w:t>
      </w:r>
      <w:r w:rsidRPr="00A340ED">
        <w:rPr>
          <w:rFonts w:ascii="Arial Unicode" w:hAnsi="Arial Unicode" w:cs="Arial"/>
          <w:i w:val="0"/>
          <w:lang w:val="af-ZA"/>
        </w:rPr>
        <w:t>պահանջվում</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վճար</w:t>
      </w:r>
      <w:r w:rsidRPr="00A340ED">
        <w:rPr>
          <w:rFonts w:ascii="Arial Unicode" w:hAnsi="Arial Unicode"/>
          <w:i w:val="0"/>
          <w:lang w:val="af-ZA"/>
        </w:rPr>
        <w:t>` 30 000 (</w:t>
      </w:r>
      <w:r w:rsidRPr="00A340ED">
        <w:rPr>
          <w:rFonts w:ascii="Arial Unicode" w:hAnsi="Arial Unicode" w:cs="Arial"/>
          <w:i w:val="0"/>
          <w:lang w:val="af-ZA"/>
        </w:rPr>
        <w:t>երեսուն</w:t>
      </w:r>
      <w:r w:rsidRPr="00A340ED">
        <w:rPr>
          <w:rFonts w:ascii="Arial Unicode" w:hAnsi="Arial Unicode"/>
          <w:i w:val="0"/>
          <w:lang w:val="af-ZA"/>
        </w:rPr>
        <w:t xml:space="preserve"> </w:t>
      </w:r>
      <w:r w:rsidRPr="00A340ED">
        <w:rPr>
          <w:rFonts w:ascii="Arial Unicode" w:hAnsi="Arial Unicode" w:cs="Arial"/>
          <w:i w:val="0"/>
          <w:lang w:val="af-ZA"/>
        </w:rPr>
        <w:t>հազար</w:t>
      </w:r>
      <w:r w:rsidRPr="00A340ED">
        <w:rPr>
          <w:rFonts w:ascii="Arial Unicode" w:hAnsi="Arial Unicode"/>
          <w:i w:val="0"/>
          <w:lang w:val="af-ZA"/>
        </w:rPr>
        <w:t xml:space="preserve">) </w:t>
      </w:r>
      <w:r w:rsidRPr="00A340ED">
        <w:rPr>
          <w:rFonts w:ascii="Arial Unicode" w:hAnsi="Arial Unicode" w:cs="Arial"/>
          <w:i w:val="0"/>
          <w:lang w:val="af-ZA"/>
        </w:rPr>
        <w:t>ՀՀ</w:t>
      </w:r>
      <w:r w:rsidRPr="00A340ED">
        <w:rPr>
          <w:rFonts w:ascii="Arial Unicode" w:hAnsi="Arial Unicode"/>
          <w:i w:val="0"/>
          <w:lang w:val="af-ZA"/>
        </w:rPr>
        <w:t xml:space="preserve"> </w:t>
      </w:r>
      <w:r w:rsidRPr="00A340ED">
        <w:rPr>
          <w:rFonts w:ascii="Arial Unicode" w:hAnsi="Arial Unicode" w:cs="Arial"/>
          <w:i w:val="0"/>
          <w:lang w:val="af-ZA"/>
        </w:rPr>
        <w:t>դրամի</w:t>
      </w:r>
      <w:r w:rsidRPr="00A340ED">
        <w:rPr>
          <w:rFonts w:ascii="Arial Unicode" w:hAnsi="Arial Unicode"/>
          <w:i w:val="0"/>
          <w:lang w:val="af-ZA"/>
        </w:rPr>
        <w:t xml:space="preserve"> </w:t>
      </w:r>
      <w:r w:rsidRPr="00A340ED">
        <w:rPr>
          <w:rFonts w:ascii="Arial Unicode" w:hAnsi="Arial Unicode" w:cs="Arial"/>
          <w:i w:val="0"/>
          <w:lang w:val="af-ZA"/>
        </w:rPr>
        <w:t>չափով</w:t>
      </w:r>
      <w:r w:rsidRPr="00A340ED">
        <w:rPr>
          <w:rFonts w:ascii="Arial Unicode" w:hAnsi="Arial Unicode"/>
          <w:i w:val="0"/>
          <w:lang w:val="af-ZA"/>
        </w:rPr>
        <w:t xml:space="preserve">, </w:t>
      </w:r>
      <w:r w:rsidRPr="00A340ED">
        <w:rPr>
          <w:rFonts w:ascii="Arial Unicode" w:hAnsi="Arial Unicode" w:cs="Arial"/>
          <w:i w:val="0"/>
          <w:lang w:val="af-ZA"/>
        </w:rPr>
        <w:t>որը</w:t>
      </w:r>
      <w:r w:rsidRPr="00A340ED">
        <w:rPr>
          <w:rFonts w:ascii="Arial Unicode" w:hAnsi="Arial Unicode"/>
          <w:i w:val="0"/>
          <w:lang w:val="af-ZA"/>
        </w:rPr>
        <w:t xml:space="preserve"> </w:t>
      </w:r>
      <w:r w:rsidRPr="00A340ED">
        <w:rPr>
          <w:rFonts w:ascii="Arial Unicode" w:hAnsi="Arial Unicode" w:cs="Arial"/>
          <w:i w:val="0"/>
          <w:lang w:val="af-ZA"/>
        </w:rPr>
        <w:t>պետք</w:t>
      </w:r>
      <w:r w:rsidRPr="00A340ED">
        <w:rPr>
          <w:rFonts w:ascii="Arial Unicode" w:hAnsi="Arial Unicode"/>
          <w:i w:val="0"/>
          <w:lang w:val="af-ZA"/>
        </w:rPr>
        <w:t xml:space="preserve"> </w:t>
      </w:r>
      <w:r w:rsidRPr="00A340ED">
        <w:rPr>
          <w:rFonts w:ascii="Arial Unicode" w:hAnsi="Arial Unicode" w:cs="Arial"/>
          <w:i w:val="0"/>
          <w:lang w:val="af-ZA"/>
        </w:rPr>
        <w:t>է</w:t>
      </w:r>
      <w:r w:rsidRPr="00A340ED">
        <w:rPr>
          <w:rFonts w:ascii="Arial Unicode" w:hAnsi="Arial Unicode"/>
          <w:i w:val="0"/>
          <w:lang w:val="af-ZA"/>
        </w:rPr>
        <w:t xml:space="preserve"> </w:t>
      </w:r>
      <w:r w:rsidRPr="00A340ED">
        <w:rPr>
          <w:rFonts w:ascii="Arial Unicode" w:hAnsi="Arial Unicode" w:cs="Arial"/>
          <w:i w:val="0"/>
          <w:lang w:val="af-ZA"/>
        </w:rPr>
        <w:t>փոխանցվի</w:t>
      </w:r>
      <w:r w:rsidRPr="00A340ED">
        <w:rPr>
          <w:rFonts w:ascii="Arial Unicode" w:hAnsi="Arial Unicode"/>
          <w:i w:val="0"/>
          <w:lang w:val="af-ZA"/>
        </w:rPr>
        <w:t xml:space="preserve"> </w:t>
      </w:r>
      <w:r w:rsidRPr="00A340ED">
        <w:rPr>
          <w:rFonts w:ascii="Arial Unicode" w:hAnsi="Arial Unicode" w:cs="Arial"/>
          <w:i w:val="0"/>
          <w:lang w:val="af-ZA"/>
        </w:rPr>
        <w:t>Հայաստանի</w:t>
      </w:r>
      <w:r w:rsidRPr="00A340ED">
        <w:rPr>
          <w:rFonts w:ascii="Arial Unicode" w:hAnsi="Arial Unicode"/>
          <w:i w:val="0"/>
          <w:lang w:val="af-ZA"/>
        </w:rPr>
        <w:t xml:space="preserve"> </w:t>
      </w:r>
      <w:r w:rsidRPr="00A340ED">
        <w:rPr>
          <w:rFonts w:ascii="Arial Unicode" w:hAnsi="Arial Unicode" w:cs="Arial"/>
          <w:i w:val="0"/>
          <w:lang w:val="af-ZA"/>
        </w:rPr>
        <w:t>Հանրապետության</w:t>
      </w:r>
      <w:r w:rsidRPr="00A340ED">
        <w:rPr>
          <w:rFonts w:ascii="Arial Unicode" w:hAnsi="Arial Unicode"/>
          <w:i w:val="0"/>
          <w:lang w:val="af-ZA"/>
        </w:rPr>
        <w:t xml:space="preserve"> </w:t>
      </w:r>
      <w:r w:rsidRPr="00A340ED">
        <w:rPr>
          <w:rFonts w:ascii="Arial Unicode" w:hAnsi="Arial Unicode" w:cs="Arial"/>
          <w:i w:val="0"/>
          <w:lang w:val="af-ZA"/>
        </w:rPr>
        <w:t>ֆինանսների</w:t>
      </w:r>
      <w:r w:rsidRPr="00A340ED">
        <w:rPr>
          <w:rFonts w:ascii="Arial Unicode" w:hAnsi="Arial Unicode"/>
          <w:i w:val="0"/>
          <w:lang w:val="af-ZA"/>
        </w:rPr>
        <w:t xml:space="preserve"> </w:t>
      </w:r>
      <w:r w:rsidRPr="00A340ED">
        <w:rPr>
          <w:rFonts w:ascii="Arial Unicode" w:hAnsi="Arial Unicode" w:cs="Arial"/>
          <w:i w:val="0"/>
          <w:lang w:val="af-ZA"/>
        </w:rPr>
        <w:t>նախարարության</w:t>
      </w:r>
      <w:r w:rsidRPr="00A340ED">
        <w:rPr>
          <w:rFonts w:ascii="Arial Unicode" w:hAnsi="Arial Unicode"/>
          <w:i w:val="0"/>
          <w:lang w:val="af-ZA"/>
        </w:rPr>
        <w:t xml:space="preserve"> </w:t>
      </w:r>
      <w:r w:rsidRPr="00A340ED">
        <w:rPr>
          <w:rFonts w:ascii="Arial Unicode" w:hAnsi="Arial Unicode" w:cs="Arial"/>
          <w:i w:val="0"/>
          <w:lang w:val="af-ZA"/>
        </w:rPr>
        <w:t>անվամբ</w:t>
      </w:r>
      <w:r w:rsidRPr="00A340ED">
        <w:rPr>
          <w:rFonts w:ascii="Arial Unicode" w:hAnsi="Arial Unicode"/>
          <w:i w:val="0"/>
          <w:lang w:val="af-ZA"/>
        </w:rPr>
        <w:t xml:space="preserve"> </w:t>
      </w:r>
      <w:r w:rsidRPr="00A340ED">
        <w:rPr>
          <w:rFonts w:ascii="Arial Unicode" w:hAnsi="Arial Unicode" w:cs="Arial"/>
          <w:i w:val="0"/>
          <w:lang w:val="af-ZA"/>
        </w:rPr>
        <w:t>բացված</w:t>
      </w:r>
      <w:r w:rsidRPr="00A340ED">
        <w:rPr>
          <w:rFonts w:ascii="Arial Unicode" w:hAnsi="Arial Unicode"/>
          <w:i w:val="0"/>
          <w:lang w:val="af-ZA"/>
        </w:rPr>
        <w:t xml:space="preserve"> </w:t>
      </w:r>
      <w:r w:rsidRPr="00A340ED">
        <w:rPr>
          <w:rFonts w:ascii="Arial Unicode" w:hAnsi="Arial Unicode" w:cs="Arial LatArm"/>
          <w:i w:val="0"/>
          <w:lang w:val="af-ZA"/>
        </w:rPr>
        <w:t>«</w:t>
      </w:r>
      <w:r w:rsidRPr="00A340ED">
        <w:rPr>
          <w:rFonts w:ascii="Arial Unicode" w:hAnsi="Arial Unicode"/>
          <w:i w:val="0"/>
          <w:lang w:val="af-ZA"/>
        </w:rPr>
        <w:t>900008000482</w:t>
      </w:r>
      <w:r w:rsidRPr="00A340ED">
        <w:rPr>
          <w:rFonts w:ascii="Arial Unicode" w:hAnsi="Arial Unicode" w:cs="Arial LatArm"/>
          <w:i w:val="0"/>
          <w:lang w:val="af-ZA"/>
        </w:rPr>
        <w:t>»</w:t>
      </w:r>
      <w:r w:rsidRPr="00A340ED">
        <w:rPr>
          <w:rFonts w:ascii="Arial Unicode" w:hAnsi="Arial Unicode"/>
          <w:i w:val="0"/>
          <w:lang w:val="af-ZA"/>
        </w:rPr>
        <w:t xml:space="preserve"> </w:t>
      </w:r>
      <w:r w:rsidRPr="00A340ED">
        <w:rPr>
          <w:rFonts w:ascii="Arial Unicode" w:hAnsi="Arial Unicode" w:cs="Arial"/>
          <w:i w:val="0"/>
          <w:lang w:val="af-ZA"/>
        </w:rPr>
        <w:t>գանձապետական</w:t>
      </w:r>
      <w:r w:rsidRPr="00A340ED">
        <w:rPr>
          <w:rFonts w:ascii="Arial Unicode" w:hAnsi="Arial Unicode"/>
          <w:i w:val="0"/>
          <w:lang w:val="af-ZA"/>
        </w:rPr>
        <w:t xml:space="preserve"> </w:t>
      </w:r>
      <w:r w:rsidRPr="00A340ED">
        <w:rPr>
          <w:rFonts w:ascii="Arial Unicode" w:hAnsi="Arial Unicode" w:cs="Arial"/>
          <w:i w:val="0"/>
          <w:lang w:val="af-ZA"/>
        </w:rPr>
        <w:t>հաշվեհամարին</w:t>
      </w:r>
      <w:r w:rsidRPr="00A340ED">
        <w:rPr>
          <w:rFonts w:ascii="Arial Unicode" w:hAnsi="Arial Unicode"/>
          <w:i w:val="0"/>
          <w:lang w:val="af-ZA"/>
        </w:rPr>
        <w:t xml:space="preserve">: </w:t>
      </w:r>
    </w:p>
    <w:p w:rsidR="00CE7D06" w:rsidRPr="00A340ED" w:rsidRDefault="00CE7D06" w:rsidP="00CE7D06">
      <w:pPr>
        <w:pStyle w:val="a3"/>
        <w:tabs>
          <w:tab w:val="left" w:pos="142"/>
        </w:tabs>
        <w:spacing w:line="240" w:lineRule="auto"/>
        <w:ind w:left="142" w:firstLine="0"/>
        <w:rPr>
          <w:rFonts w:ascii="Arial Unicode" w:hAnsi="Arial Unicode"/>
          <w:b/>
          <w:i w:val="0"/>
          <w:lang w:val="af-ZA"/>
        </w:rPr>
      </w:pPr>
      <w:r w:rsidRPr="00A340ED">
        <w:rPr>
          <w:rFonts w:ascii="Arial Unicode" w:hAnsi="Arial Unicode" w:cs="Arial"/>
          <w:i w:val="0"/>
          <w:lang w:val="af-ZA"/>
        </w:rPr>
        <w:t>Սույն</w:t>
      </w:r>
      <w:r w:rsidRPr="00A340ED">
        <w:rPr>
          <w:rFonts w:ascii="Arial Unicode" w:hAnsi="Arial Unicode"/>
          <w:i w:val="0"/>
          <w:lang w:val="af-ZA"/>
        </w:rPr>
        <w:t xml:space="preserve"> </w:t>
      </w:r>
      <w:r w:rsidRPr="00A340ED">
        <w:rPr>
          <w:rFonts w:ascii="Arial Unicode" w:hAnsi="Arial Unicode" w:cs="Arial"/>
          <w:i w:val="0"/>
          <w:lang w:val="af-ZA"/>
        </w:rPr>
        <w:t>հայտարարության</w:t>
      </w:r>
      <w:r w:rsidRPr="00A340ED">
        <w:rPr>
          <w:rFonts w:ascii="Arial Unicode" w:hAnsi="Arial Unicode"/>
          <w:i w:val="0"/>
          <w:lang w:val="af-ZA"/>
        </w:rPr>
        <w:t xml:space="preserve"> </w:t>
      </w:r>
      <w:r w:rsidRPr="00A340ED">
        <w:rPr>
          <w:rFonts w:ascii="Arial Unicode" w:hAnsi="Arial Unicode" w:cs="Arial"/>
          <w:i w:val="0"/>
          <w:lang w:val="af-ZA"/>
        </w:rPr>
        <w:t>հետ</w:t>
      </w:r>
      <w:r w:rsidRPr="00A340ED">
        <w:rPr>
          <w:rFonts w:ascii="Arial Unicode" w:hAnsi="Arial Unicode"/>
          <w:i w:val="0"/>
          <w:lang w:val="af-ZA"/>
        </w:rPr>
        <w:t xml:space="preserve"> </w:t>
      </w:r>
      <w:r w:rsidRPr="00A340ED">
        <w:rPr>
          <w:rFonts w:ascii="Arial Unicode" w:hAnsi="Arial Unicode" w:cs="Arial"/>
          <w:i w:val="0"/>
          <w:lang w:val="af-ZA"/>
        </w:rPr>
        <w:t>կապված</w:t>
      </w:r>
      <w:r w:rsidRPr="00A340ED">
        <w:rPr>
          <w:rFonts w:ascii="Arial Unicode" w:hAnsi="Arial Unicode"/>
          <w:i w:val="0"/>
          <w:lang w:val="af-ZA"/>
        </w:rPr>
        <w:t xml:space="preserve"> </w:t>
      </w:r>
      <w:r w:rsidRPr="00A340ED">
        <w:rPr>
          <w:rFonts w:ascii="Arial Unicode" w:hAnsi="Arial Unicode" w:cs="Arial"/>
          <w:i w:val="0"/>
          <w:lang w:val="af-ZA"/>
        </w:rPr>
        <w:t>լրացուցիչ</w:t>
      </w:r>
      <w:r w:rsidRPr="00A340ED">
        <w:rPr>
          <w:rFonts w:ascii="Arial Unicode" w:hAnsi="Arial Unicode"/>
          <w:i w:val="0"/>
          <w:lang w:val="af-ZA"/>
        </w:rPr>
        <w:t xml:space="preserve"> </w:t>
      </w:r>
      <w:r w:rsidRPr="00A340ED">
        <w:rPr>
          <w:rFonts w:ascii="Arial Unicode" w:hAnsi="Arial Unicode" w:cs="Arial"/>
          <w:i w:val="0"/>
          <w:lang w:val="af-ZA"/>
        </w:rPr>
        <w:t>տեղեկություններ</w:t>
      </w:r>
      <w:r w:rsidRPr="00A340ED">
        <w:rPr>
          <w:rFonts w:ascii="Arial Unicode" w:hAnsi="Arial Unicode"/>
          <w:i w:val="0"/>
          <w:lang w:val="af-ZA"/>
        </w:rPr>
        <w:t xml:space="preserve"> </w:t>
      </w:r>
      <w:r w:rsidRPr="00A340ED">
        <w:rPr>
          <w:rFonts w:ascii="Arial Unicode" w:hAnsi="Arial Unicode" w:cs="Arial"/>
          <w:i w:val="0"/>
          <w:lang w:val="af-ZA"/>
        </w:rPr>
        <w:t>ստանալու</w:t>
      </w:r>
      <w:r w:rsidRPr="00A340ED">
        <w:rPr>
          <w:rFonts w:ascii="Arial Unicode" w:hAnsi="Arial Unicode"/>
          <w:i w:val="0"/>
          <w:lang w:val="af-ZA"/>
        </w:rPr>
        <w:t xml:space="preserve"> </w:t>
      </w:r>
      <w:r w:rsidRPr="00A340ED">
        <w:rPr>
          <w:rFonts w:ascii="Arial Unicode" w:hAnsi="Arial Unicode" w:cs="Arial"/>
          <w:i w:val="0"/>
          <w:lang w:val="af-ZA"/>
        </w:rPr>
        <w:t>համար</w:t>
      </w:r>
      <w:r w:rsidRPr="00A340ED">
        <w:rPr>
          <w:rFonts w:ascii="Arial Unicode" w:hAnsi="Arial Unicode"/>
          <w:i w:val="0"/>
          <w:lang w:val="af-ZA"/>
        </w:rPr>
        <w:t xml:space="preserve"> </w:t>
      </w:r>
      <w:r w:rsidRPr="00A340ED">
        <w:rPr>
          <w:rFonts w:ascii="Arial Unicode" w:hAnsi="Arial Unicode" w:cs="Arial"/>
          <w:i w:val="0"/>
          <w:lang w:val="af-ZA"/>
        </w:rPr>
        <w:t>կարող</w:t>
      </w:r>
      <w:r w:rsidRPr="00A340ED">
        <w:rPr>
          <w:rFonts w:ascii="Arial Unicode" w:hAnsi="Arial Unicode"/>
          <w:i w:val="0"/>
          <w:lang w:val="af-ZA"/>
        </w:rPr>
        <w:t xml:space="preserve"> </w:t>
      </w:r>
      <w:r w:rsidRPr="00A340ED">
        <w:rPr>
          <w:rFonts w:ascii="Arial Unicode" w:hAnsi="Arial Unicode" w:cs="Arial"/>
          <w:i w:val="0"/>
          <w:lang w:val="af-ZA"/>
        </w:rPr>
        <w:t>եք</w:t>
      </w:r>
      <w:r w:rsidRPr="00A340ED">
        <w:rPr>
          <w:rFonts w:ascii="Arial Unicode" w:hAnsi="Arial Unicode"/>
          <w:i w:val="0"/>
          <w:lang w:val="af-ZA"/>
        </w:rPr>
        <w:t xml:space="preserve"> </w:t>
      </w:r>
      <w:r w:rsidRPr="00A340ED">
        <w:rPr>
          <w:rFonts w:ascii="Arial Unicode" w:hAnsi="Arial Unicode" w:cs="Arial"/>
          <w:i w:val="0"/>
          <w:lang w:val="af-ZA"/>
        </w:rPr>
        <w:t>դիմել</w:t>
      </w:r>
      <w:r w:rsidRPr="00A340ED">
        <w:rPr>
          <w:rFonts w:ascii="Arial Unicode" w:hAnsi="Arial Unicode"/>
          <w:i w:val="0"/>
          <w:lang w:val="af-ZA"/>
        </w:rPr>
        <w:t xml:space="preserve"> </w:t>
      </w:r>
      <w:r w:rsidRPr="00A340ED">
        <w:rPr>
          <w:rFonts w:ascii="Arial Unicode" w:hAnsi="Arial Unicode" w:cs="Arial"/>
          <w:i w:val="0"/>
          <w:lang w:val="af-ZA"/>
        </w:rPr>
        <w:t>գնահատող</w:t>
      </w:r>
      <w:r w:rsidRPr="00A340ED">
        <w:rPr>
          <w:rFonts w:ascii="Arial Unicode" w:hAnsi="Arial Unicode"/>
          <w:i w:val="0"/>
          <w:lang w:val="af-ZA"/>
        </w:rPr>
        <w:t xml:space="preserve"> </w:t>
      </w:r>
      <w:r w:rsidRPr="00A340ED">
        <w:rPr>
          <w:rFonts w:ascii="Arial Unicode" w:hAnsi="Arial Unicode" w:cs="Arial"/>
          <w:i w:val="0"/>
          <w:lang w:val="af-ZA"/>
        </w:rPr>
        <w:t>հանձնաժողովի</w:t>
      </w:r>
      <w:r w:rsidRPr="00A340ED">
        <w:rPr>
          <w:rFonts w:ascii="Arial Unicode" w:hAnsi="Arial Unicode"/>
          <w:i w:val="0"/>
          <w:lang w:val="af-ZA"/>
        </w:rPr>
        <w:t xml:space="preserve"> </w:t>
      </w:r>
      <w:r w:rsidRPr="00A340ED">
        <w:rPr>
          <w:rFonts w:ascii="Arial Unicode" w:hAnsi="Arial Unicode" w:cs="Arial"/>
          <w:i w:val="0"/>
          <w:lang w:val="af-ZA"/>
        </w:rPr>
        <w:t>քարտուղար</w:t>
      </w:r>
      <w:r w:rsidRPr="00A340ED">
        <w:rPr>
          <w:rFonts w:ascii="Arial Unicode" w:hAnsi="Arial Unicode"/>
          <w:i w:val="0"/>
          <w:lang w:val="af-ZA"/>
        </w:rPr>
        <w:t xml:space="preserve"> </w:t>
      </w:r>
      <w:r w:rsidRPr="00A340ED">
        <w:rPr>
          <w:rFonts w:ascii="Arial Unicode" w:hAnsi="Arial Unicode"/>
          <w:b/>
          <w:i w:val="0"/>
          <w:lang w:val="af-ZA"/>
        </w:rPr>
        <w:t xml:space="preserve">` </w:t>
      </w:r>
      <w:r w:rsidR="0077683C" w:rsidRPr="00A340ED">
        <w:rPr>
          <w:rFonts w:ascii="Sylfaen" w:hAnsi="Sylfaen" w:cs="Arial"/>
          <w:b/>
          <w:i w:val="0"/>
          <w:lang w:val="hy-AM"/>
        </w:rPr>
        <w:t>Հռիփսիկ Կարապետյան</w:t>
      </w:r>
      <w:r w:rsidRPr="00A340ED">
        <w:rPr>
          <w:rFonts w:ascii="Arial Unicode" w:hAnsi="Arial Unicode"/>
          <w:b/>
          <w:i w:val="0"/>
          <w:lang w:val="af-ZA"/>
        </w:rPr>
        <w:t>:</w:t>
      </w:r>
    </w:p>
    <w:p w:rsidR="00CE7D06" w:rsidRPr="00A340ED" w:rsidRDefault="00CE7D06" w:rsidP="00CE7D06">
      <w:pPr>
        <w:pStyle w:val="a3"/>
        <w:tabs>
          <w:tab w:val="left" w:pos="142"/>
        </w:tabs>
        <w:spacing w:line="240" w:lineRule="auto"/>
        <w:ind w:left="142" w:firstLine="0"/>
        <w:rPr>
          <w:rFonts w:ascii="Arial Unicode" w:hAnsi="Arial Unicode"/>
          <w:b/>
          <w:i w:val="0"/>
          <w:lang w:val="af-ZA"/>
        </w:rPr>
      </w:pPr>
      <w:r w:rsidRPr="00A340ED">
        <w:rPr>
          <w:rFonts w:ascii="Arial Unicode" w:hAnsi="Arial Unicode"/>
          <w:b/>
          <w:i w:val="0"/>
          <w:lang w:val="af-ZA"/>
        </w:rPr>
        <w:tab/>
      </w:r>
      <w:r w:rsidRPr="00A340ED">
        <w:rPr>
          <w:rFonts w:ascii="Arial Unicode" w:hAnsi="Arial Unicode"/>
          <w:b/>
          <w:i w:val="0"/>
          <w:lang w:val="af-ZA"/>
        </w:rPr>
        <w:tab/>
      </w:r>
      <w:r w:rsidRPr="00A340ED">
        <w:rPr>
          <w:rFonts w:ascii="Arial Unicode" w:hAnsi="Arial Unicode"/>
          <w:b/>
          <w:i w:val="0"/>
          <w:lang w:val="af-ZA"/>
        </w:rPr>
        <w:tab/>
      </w:r>
      <w:r w:rsidRPr="00A340ED">
        <w:rPr>
          <w:rFonts w:ascii="Arial Unicode" w:hAnsi="Arial Unicode"/>
          <w:b/>
          <w:i w:val="0"/>
          <w:lang w:val="af-ZA"/>
        </w:rPr>
        <w:tab/>
      </w:r>
      <w:r w:rsidRPr="00A340ED">
        <w:rPr>
          <w:rFonts w:ascii="Arial Unicode" w:hAnsi="Arial Unicode"/>
          <w:b/>
          <w:i w:val="0"/>
          <w:lang w:val="af-ZA"/>
        </w:rPr>
        <w:tab/>
        <w:t xml:space="preserve">             </w:t>
      </w:r>
    </w:p>
    <w:p w:rsidR="00CE7D06" w:rsidRPr="00A340ED" w:rsidRDefault="00CE7D06" w:rsidP="00CE7D06">
      <w:pPr>
        <w:pStyle w:val="a3"/>
        <w:tabs>
          <w:tab w:val="left" w:pos="142"/>
        </w:tabs>
        <w:spacing w:line="240" w:lineRule="auto"/>
        <w:ind w:left="142" w:firstLine="0"/>
        <w:rPr>
          <w:rFonts w:ascii="Arial Unicode" w:hAnsi="Arial Unicode" w:cs="Arial"/>
          <w:b/>
          <w:i w:val="0"/>
          <w:u w:val="single"/>
          <w:lang w:val="af-ZA"/>
        </w:rPr>
      </w:pPr>
      <w:r w:rsidRPr="00A340ED">
        <w:rPr>
          <w:rFonts w:ascii="Arial Unicode" w:hAnsi="Arial Unicode"/>
          <w:b/>
          <w:i w:val="0"/>
          <w:lang w:val="af-ZA"/>
        </w:rPr>
        <w:t xml:space="preserve">                                      </w:t>
      </w:r>
      <w:r w:rsidRPr="00A340ED">
        <w:rPr>
          <w:rFonts w:ascii="Arial Unicode" w:hAnsi="Arial Unicode" w:cs="Arial"/>
          <w:b/>
          <w:i w:val="0"/>
          <w:lang w:val="af-ZA"/>
        </w:rPr>
        <w:t>Հեռախոս՝</w:t>
      </w:r>
      <w:r w:rsidR="00910EC5" w:rsidRPr="00A340ED">
        <w:rPr>
          <w:rFonts w:ascii="Arial Unicode" w:hAnsi="Arial Unicode"/>
          <w:b/>
          <w:i w:val="0"/>
          <w:lang w:val="af-ZA"/>
        </w:rPr>
        <w:t xml:space="preserve"> &lt;&lt;</w:t>
      </w:r>
      <w:r w:rsidR="0077683C" w:rsidRPr="00A340ED">
        <w:rPr>
          <w:rFonts w:ascii="Sylfaen" w:hAnsi="Sylfaen"/>
          <w:b/>
          <w:i w:val="0"/>
          <w:lang w:val="hy-AM"/>
        </w:rPr>
        <w:t>094-34-90-89</w:t>
      </w:r>
      <w:r w:rsidRPr="00A340ED">
        <w:rPr>
          <w:rFonts w:ascii="Arial Unicode" w:hAnsi="Arial Unicode"/>
          <w:b/>
          <w:i w:val="0"/>
          <w:lang w:val="af-ZA"/>
        </w:rPr>
        <w:t>&gt;</w:t>
      </w:r>
      <w:r w:rsidR="00910EC5" w:rsidRPr="00A340ED">
        <w:rPr>
          <w:rFonts w:ascii="Arial Unicode" w:hAnsi="Arial Unicode" w:cs="Arial"/>
          <w:b/>
          <w:i w:val="0"/>
          <w:lang w:val="af-ZA"/>
        </w:rPr>
        <w:t>&gt;</w:t>
      </w:r>
    </w:p>
    <w:p w:rsidR="00CE7D06" w:rsidRPr="00A340ED" w:rsidRDefault="00CE7D06" w:rsidP="00CE7D06">
      <w:pPr>
        <w:pStyle w:val="a3"/>
        <w:tabs>
          <w:tab w:val="left" w:pos="142"/>
        </w:tabs>
        <w:spacing w:line="240" w:lineRule="auto"/>
        <w:ind w:left="142" w:firstLine="0"/>
        <w:rPr>
          <w:rFonts w:ascii="Arial Unicode" w:hAnsi="Arial Unicode"/>
          <w:b/>
          <w:i w:val="0"/>
          <w:lang w:val="af-ZA"/>
        </w:rPr>
      </w:pPr>
    </w:p>
    <w:p w:rsidR="00CE7D06" w:rsidRPr="00A340ED" w:rsidRDefault="00CE7D06" w:rsidP="00CE7D06">
      <w:pPr>
        <w:pStyle w:val="23"/>
        <w:tabs>
          <w:tab w:val="left" w:pos="142"/>
        </w:tabs>
        <w:ind w:left="142" w:firstLine="0"/>
        <w:rPr>
          <w:rFonts w:ascii="Arial Unicode" w:hAnsi="Arial Unicode"/>
          <w:b/>
          <w:i/>
        </w:rPr>
      </w:pPr>
      <w:r w:rsidRPr="00A340ED">
        <w:rPr>
          <w:rFonts w:ascii="Arial Unicode" w:hAnsi="Arial Unicode"/>
          <w:b/>
          <w:i/>
        </w:rPr>
        <w:t xml:space="preserve">                                        </w:t>
      </w:r>
      <w:r w:rsidRPr="00A340ED">
        <w:rPr>
          <w:rFonts w:ascii="Arial Unicode" w:hAnsi="Arial Unicode" w:cs="Arial"/>
          <w:b/>
          <w:i/>
        </w:rPr>
        <w:t>Էլ</w:t>
      </w:r>
      <w:r w:rsidRPr="00A340ED">
        <w:rPr>
          <w:rFonts w:ascii="Arial Unicode" w:hAnsi="Arial Unicode"/>
          <w:b/>
          <w:i/>
        </w:rPr>
        <w:t xml:space="preserve">. </w:t>
      </w:r>
      <w:r w:rsidRPr="00A340ED">
        <w:rPr>
          <w:rFonts w:ascii="Arial Unicode" w:hAnsi="Arial Unicode" w:cs="Arial"/>
          <w:b/>
          <w:i/>
        </w:rPr>
        <w:t>Փոստ՝</w:t>
      </w:r>
      <w:r w:rsidR="00910EC5" w:rsidRPr="00A340ED">
        <w:rPr>
          <w:rFonts w:ascii="Arial Unicode" w:hAnsi="Arial Unicode"/>
          <w:b/>
          <w:i/>
        </w:rPr>
        <w:t>&lt;&lt;</w:t>
      </w:r>
      <w:r w:rsidR="0077683C" w:rsidRPr="00A340ED">
        <w:rPr>
          <w:rFonts w:ascii="Arial Unicode" w:hAnsi="Arial Unicode"/>
          <w:b/>
          <w:i/>
        </w:rPr>
        <w:t>ararat2md@schools.am</w:t>
      </w:r>
      <w:r w:rsidRPr="00A340ED">
        <w:rPr>
          <w:rFonts w:ascii="Arial Unicode" w:hAnsi="Arial Unicode"/>
          <w:b/>
          <w:i/>
        </w:rPr>
        <w:t>&gt;&gt;,</w:t>
      </w:r>
    </w:p>
    <w:p w:rsidR="00CE7D06" w:rsidRPr="00A340ED" w:rsidRDefault="00CE7D06" w:rsidP="00CE7D06">
      <w:pPr>
        <w:pStyle w:val="a3"/>
        <w:spacing w:line="240" w:lineRule="auto"/>
        <w:rPr>
          <w:rFonts w:ascii="Arial Unicode" w:hAnsi="Arial Unicode"/>
          <w:i w:val="0"/>
          <w:lang w:val="af-ZA"/>
        </w:rPr>
      </w:pPr>
    </w:p>
    <w:p w:rsidR="00CE7D06" w:rsidRPr="00A340ED" w:rsidRDefault="00CE7D06" w:rsidP="00CE7D06">
      <w:pPr>
        <w:pStyle w:val="aa"/>
        <w:ind w:right="-7" w:firstLine="567"/>
        <w:jc w:val="right"/>
        <w:rPr>
          <w:rFonts w:ascii="Arial Unicode" w:hAnsi="Arial Unicode" w:cs="Sylfaen"/>
          <w:i/>
          <w:sz w:val="22"/>
          <w:lang w:val="af-ZA"/>
        </w:rPr>
      </w:pPr>
      <w:r w:rsidRPr="00A340ED">
        <w:rPr>
          <w:rFonts w:ascii="Arial Unicode" w:hAnsi="Arial Unicode" w:cs="Arial"/>
          <w:lang w:val="af-ZA"/>
        </w:rPr>
        <w:t>Պատվիրատու</w:t>
      </w:r>
      <w:r w:rsidRPr="00A340ED">
        <w:rPr>
          <w:rFonts w:ascii="Arial Unicode" w:hAnsi="Arial Unicode" w:cs="Arial"/>
          <w:lang w:val="ru-RU"/>
        </w:rPr>
        <w:t>՝</w:t>
      </w:r>
      <w:r w:rsidRPr="00A340ED">
        <w:rPr>
          <w:rFonts w:ascii="Arial Unicode" w:hAnsi="Arial Unicode"/>
          <w:lang w:val="af-ZA"/>
        </w:rPr>
        <w:t xml:space="preserve"> </w:t>
      </w:r>
      <w:r w:rsidRPr="00A340ED">
        <w:rPr>
          <w:rFonts w:ascii="Arial Unicode" w:hAnsi="Arial Unicode"/>
          <w:lang w:val="hy-AM"/>
        </w:rPr>
        <w:t>&lt;&lt;</w:t>
      </w:r>
      <w:r w:rsidR="00487450" w:rsidRPr="00A340ED">
        <w:rPr>
          <w:rFonts w:ascii="Arial Unicode" w:hAnsi="Arial Unicode" w:cs="Arial"/>
          <w:lang w:val="hy-AM"/>
        </w:rPr>
        <w:t xml:space="preserve"> Արարատ</w:t>
      </w:r>
      <w:r w:rsidR="00487450" w:rsidRPr="00A340ED">
        <w:rPr>
          <w:rFonts w:ascii="Arial Unicode" w:hAnsi="Arial Unicode"/>
          <w:lang w:val="hy-AM"/>
        </w:rPr>
        <w:t xml:space="preserve"> </w:t>
      </w:r>
      <w:r w:rsidR="00487450" w:rsidRPr="00A340ED">
        <w:rPr>
          <w:rFonts w:ascii="Sylfaen" w:hAnsi="Sylfaen" w:cs="Arial"/>
          <w:lang w:val="hy-AM"/>
        </w:rPr>
        <w:t>գյուղի հ</w:t>
      </w:r>
      <w:r w:rsidR="00487450" w:rsidRPr="00A340ED">
        <w:rPr>
          <w:rFonts w:ascii="MS Mincho" w:eastAsia="MS Mincho" w:hAnsi="MS Mincho" w:cs="MS Mincho"/>
          <w:lang w:val="hy-AM"/>
        </w:rPr>
        <w:t>․2</w:t>
      </w:r>
      <w:r w:rsidR="00487450" w:rsidRPr="00A340ED">
        <w:rPr>
          <w:rFonts w:ascii="Arial Unicode" w:hAnsi="Arial Unicode"/>
          <w:lang w:val="af-ZA"/>
        </w:rPr>
        <w:t xml:space="preserve"> </w:t>
      </w:r>
      <w:r w:rsidR="00487450" w:rsidRPr="00A340ED">
        <w:rPr>
          <w:rFonts w:ascii="Arial Unicode" w:hAnsi="Arial Unicode" w:cs="Arial"/>
          <w:lang w:val="hy-AM"/>
        </w:rPr>
        <w:t>միջն.</w:t>
      </w:r>
      <w:r w:rsidR="00487450" w:rsidRPr="00A340ED">
        <w:rPr>
          <w:rFonts w:ascii="Arial Unicode" w:hAnsi="Arial Unicode" w:cs="Arial"/>
        </w:rPr>
        <w:t>դպրոց</w:t>
      </w:r>
      <w:r w:rsidR="00487450" w:rsidRPr="00A340ED">
        <w:rPr>
          <w:rFonts w:ascii="Arial Unicode" w:hAnsi="Arial Unicode"/>
          <w:lang w:val="hy-AM"/>
        </w:rPr>
        <w:t xml:space="preserve"> </w:t>
      </w:r>
      <w:r w:rsidRPr="00A340ED">
        <w:rPr>
          <w:rFonts w:ascii="Arial Unicode" w:hAnsi="Arial Unicode"/>
          <w:lang w:val="hy-AM"/>
        </w:rPr>
        <w:t xml:space="preserve">&gt;&gt; </w:t>
      </w:r>
      <w:r w:rsidR="00910EC5" w:rsidRPr="00A340ED">
        <w:rPr>
          <w:rFonts w:ascii="Arial Unicode" w:hAnsi="Arial Unicode" w:cs="Arial"/>
        </w:rPr>
        <w:t>Պ</w:t>
      </w:r>
      <w:r w:rsidRPr="00A340ED">
        <w:rPr>
          <w:rFonts w:ascii="Arial Unicode" w:hAnsi="Arial Unicode" w:cs="Arial"/>
          <w:lang w:val="hy-AM"/>
        </w:rPr>
        <w:t>ՈԱԿ</w:t>
      </w:r>
      <w:r w:rsidRPr="00A340ED">
        <w:rPr>
          <w:rFonts w:ascii="Arial Unicode" w:hAnsi="Arial Unicode"/>
          <w:lang w:val="af-ZA"/>
        </w:rPr>
        <w:tab/>
      </w:r>
    </w:p>
    <w:p w:rsidR="00CE7D06" w:rsidRPr="00A340ED" w:rsidRDefault="00CE7D06" w:rsidP="00CE7D06">
      <w:pPr>
        <w:pStyle w:val="aa"/>
        <w:ind w:right="-7" w:firstLine="567"/>
        <w:jc w:val="right"/>
        <w:rPr>
          <w:rFonts w:ascii="Arial Armenian" w:hAnsi="Arial Armenian" w:cs="Sylfaen"/>
          <w:i/>
          <w:sz w:val="22"/>
          <w:lang w:val="af-ZA"/>
        </w:rPr>
      </w:pPr>
    </w:p>
    <w:p w:rsidR="00CE7D06" w:rsidRPr="00A340ED" w:rsidRDefault="00CE7D06" w:rsidP="00CE7D06">
      <w:pPr>
        <w:pStyle w:val="aa"/>
        <w:ind w:right="-7" w:firstLine="567"/>
        <w:jc w:val="right"/>
        <w:rPr>
          <w:rFonts w:ascii="Arial Armenian" w:hAnsi="Arial Armenian" w:cs="Sylfaen"/>
          <w:i/>
          <w:sz w:val="22"/>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Default="002C456E" w:rsidP="00CE7D06">
      <w:pPr>
        <w:pStyle w:val="aa"/>
        <w:spacing w:after="0"/>
        <w:ind w:firstLine="567"/>
        <w:jc w:val="right"/>
        <w:rPr>
          <w:rFonts w:ascii="Sylfaen" w:hAnsi="Sylfaen" w:cs="Arial"/>
          <w:i/>
          <w:sz w:val="20"/>
          <w:szCs w:val="20"/>
          <w:lang w:val="hy-AM"/>
        </w:rPr>
      </w:pPr>
    </w:p>
    <w:p w:rsidR="00A340ED" w:rsidRPr="00A340ED" w:rsidRDefault="00A340ED" w:rsidP="00CE7D06">
      <w:pPr>
        <w:pStyle w:val="aa"/>
        <w:spacing w:after="0"/>
        <w:ind w:firstLine="567"/>
        <w:jc w:val="right"/>
        <w:rPr>
          <w:rFonts w:ascii="Sylfaen" w:hAnsi="Sylfaen" w:cs="Arial"/>
          <w:i/>
          <w:sz w:val="20"/>
          <w:szCs w:val="20"/>
          <w:lang w:val="hy-AM"/>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D02B37" w:rsidRPr="00A340ED" w:rsidRDefault="00D02B37" w:rsidP="00D02B37">
      <w:pPr>
        <w:jc w:val="both"/>
        <w:rPr>
          <w:rFonts w:ascii="Arial Armenian" w:hAnsi="Arial Armenian"/>
          <w:sz w:val="22"/>
          <w:szCs w:val="22"/>
          <w:lang w:val="af-ZA"/>
        </w:rPr>
      </w:pPr>
    </w:p>
    <w:p w:rsidR="00C832CE" w:rsidRPr="00A340ED" w:rsidRDefault="00C832CE" w:rsidP="00C832CE">
      <w:pPr>
        <w:pStyle w:val="aa"/>
        <w:ind w:right="-7" w:firstLine="567"/>
        <w:jc w:val="center"/>
        <w:rPr>
          <w:rFonts w:ascii="Arial Armenian" w:hAnsi="Arial Armenian" w:cs="Sylfaen"/>
          <w:i/>
          <w:sz w:val="20"/>
          <w:szCs w:val="20"/>
          <w:lang w:val="af-ZA"/>
        </w:rPr>
      </w:pPr>
      <w:r w:rsidRPr="00A340ED">
        <w:rPr>
          <w:rFonts w:ascii="Arial Armenian" w:hAnsi="Arial Armenian" w:cs="Sylfaen"/>
          <w:i/>
          <w:sz w:val="20"/>
          <w:szCs w:val="20"/>
          <w:lang w:val="af-ZA"/>
        </w:rPr>
        <w:t>NOTICE</w:t>
      </w:r>
    </w:p>
    <w:p w:rsidR="00C832CE" w:rsidRPr="00A340ED" w:rsidRDefault="00C832CE" w:rsidP="00C832CE">
      <w:pPr>
        <w:pStyle w:val="aa"/>
        <w:ind w:right="-7" w:firstLine="567"/>
        <w:jc w:val="center"/>
        <w:rPr>
          <w:rFonts w:ascii="Arial Armenian" w:hAnsi="Arial Armenian" w:cs="Sylfaen"/>
          <w:i/>
          <w:sz w:val="20"/>
          <w:szCs w:val="20"/>
          <w:lang w:val="af-ZA"/>
        </w:rPr>
      </w:pPr>
      <w:r w:rsidRPr="00A340ED">
        <w:rPr>
          <w:rFonts w:ascii="Arial Armenian" w:hAnsi="Arial Armenian" w:cs="Sylfaen"/>
          <w:i/>
          <w:sz w:val="20"/>
          <w:szCs w:val="20"/>
          <w:lang w:val="af-ZA"/>
        </w:rPr>
        <w:t>ON PRICE QUOTATION</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This text of the notice is approved by decision of the Price Quotation Commission N1  of 1</w:t>
      </w:r>
      <w:r w:rsidRPr="00A340ED">
        <w:rPr>
          <w:rFonts w:ascii="Arial Armenian" w:hAnsi="Arial Armenian" w:cs="Sylfaen"/>
          <w:sz w:val="20"/>
          <w:szCs w:val="20"/>
        </w:rPr>
        <w:t>0</w:t>
      </w:r>
      <w:r w:rsidRPr="00A340ED">
        <w:rPr>
          <w:rFonts w:ascii="Arial Armenian" w:hAnsi="Arial Armenian" w:cs="Sylfaen"/>
          <w:sz w:val="20"/>
          <w:szCs w:val="20"/>
          <w:lang w:val="af-ZA"/>
        </w:rPr>
        <w:t xml:space="preserve"> </w:t>
      </w:r>
      <w:r w:rsidRPr="00A340ED">
        <w:rPr>
          <w:rFonts w:ascii="Arial Armenian" w:hAnsi="Arial Armenian" w:cs="Sylfaen"/>
          <w:sz w:val="20"/>
          <w:szCs w:val="20"/>
        </w:rPr>
        <w:t>dect</w:t>
      </w:r>
      <w:r w:rsidRPr="00A340ED">
        <w:rPr>
          <w:rFonts w:ascii="Arial Armenian" w:hAnsi="Arial Armenian" w:cs="Sylfaen"/>
          <w:sz w:val="20"/>
          <w:szCs w:val="20"/>
          <w:lang w:val="af-ZA"/>
        </w:rPr>
        <w:t>ember of 2019 and is published pursuant to Article 2</w:t>
      </w:r>
      <w:r w:rsidR="00487450" w:rsidRPr="00A340ED">
        <w:rPr>
          <w:rFonts w:ascii="Arial Armenian" w:hAnsi="Arial Armenian" w:cs="Sylfaen"/>
          <w:sz w:val="20"/>
          <w:szCs w:val="20"/>
          <w:lang w:val="af-ZA"/>
        </w:rPr>
        <w:t>4</w:t>
      </w:r>
      <w:r w:rsidRPr="00A340ED">
        <w:rPr>
          <w:rFonts w:ascii="Arial Armenian" w:hAnsi="Arial Armenian" w:cs="Sylfaen"/>
          <w:sz w:val="20"/>
          <w:szCs w:val="20"/>
          <w:lang w:val="af-ZA"/>
        </w:rPr>
        <w:t xml:space="preserve"> of the Law of the Republic of Armenia "On procurement"</w:t>
      </w:r>
    </w:p>
    <w:p w:rsidR="00C832CE" w:rsidRPr="00A340ED" w:rsidRDefault="00C832CE" w:rsidP="00C832CE">
      <w:pPr>
        <w:pStyle w:val="aa"/>
        <w:ind w:right="-7" w:firstLine="567"/>
        <w:jc w:val="center"/>
        <w:rPr>
          <w:rFonts w:ascii="Arial Armenian" w:hAnsi="Arial Armenian" w:cs="Sylfaen"/>
          <w:sz w:val="20"/>
          <w:szCs w:val="20"/>
        </w:rPr>
      </w:pPr>
      <w:r w:rsidRPr="00A340ED">
        <w:rPr>
          <w:rFonts w:ascii="Arial Armenian" w:hAnsi="Arial Armenian" w:cs="Sylfaen"/>
          <w:sz w:val="20"/>
          <w:szCs w:val="20"/>
          <w:lang w:val="af-ZA"/>
        </w:rPr>
        <w:t xml:space="preserve">Code of the price quotation   </w:t>
      </w:r>
      <w:r w:rsidR="00487450" w:rsidRPr="00A340ED">
        <w:rPr>
          <w:rFonts w:ascii="Arial Armenian" w:hAnsi="Arial Armenian"/>
          <w:i/>
          <w:sz w:val="20"/>
          <w:szCs w:val="20"/>
        </w:rPr>
        <w:t>AG2</w:t>
      </w:r>
      <w:r w:rsidR="00B51E5C" w:rsidRPr="00A340ED">
        <w:rPr>
          <w:rFonts w:ascii="Arial Armenian" w:hAnsi="Arial Armenian"/>
          <w:i/>
          <w:sz w:val="20"/>
          <w:szCs w:val="20"/>
        </w:rPr>
        <w:t>MD-HMA</w:t>
      </w:r>
      <w:r w:rsidR="00BB5F2B">
        <w:rPr>
          <w:rFonts w:ascii="Arial Armenian" w:hAnsi="Arial Armenian"/>
          <w:i/>
          <w:sz w:val="20"/>
          <w:szCs w:val="20"/>
        </w:rPr>
        <w:t>APDzB-21/1</w:t>
      </w:r>
    </w:p>
    <w:p w:rsidR="00C832CE" w:rsidRPr="00A340ED" w:rsidRDefault="00C832CE" w:rsidP="00C832CE">
      <w:pPr>
        <w:pStyle w:val="a3"/>
        <w:spacing w:line="240" w:lineRule="auto"/>
        <w:ind w:firstLine="567"/>
        <w:rPr>
          <w:rFonts w:ascii="Arial Armenian" w:hAnsi="Arial Armenian"/>
          <w:i w:val="0"/>
          <w:lang w:val="en-US"/>
        </w:rPr>
      </w:pPr>
      <w:r w:rsidRPr="00A340ED">
        <w:rPr>
          <w:rFonts w:ascii="Arial Armenian" w:hAnsi="Arial Armenian"/>
          <w:i w:val="0"/>
        </w:rPr>
        <w:t>The customer: "Secondary Schoo</w:t>
      </w:r>
      <w:r w:rsidR="00B51E5C" w:rsidRPr="00A340ED">
        <w:rPr>
          <w:rFonts w:ascii="Arial Armenian" w:hAnsi="Arial Armenian"/>
          <w:i w:val="0"/>
        </w:rPr>
        <w:t>l N</w:t>
      </w:r>
      <w:r w:rsidR="00487450" w:rsidRPr="00A340ED">
        <w:rPr>
          <w:rFonts w:ascii="Arial Armenian" w:hAnsi="Arial Armenian"/>
          <w:i w:val="0"/>
        </w:rPr>
        <w:t>2</w:t>
      </w:r>
      <w:r w:rsidR="00B51E5C" w:rsidRPr="00A340ED">
        <w:rPr>
          <w:rFonts w:ascii="Arial Armenian" w:hAnsi="Arial Armenian"/>
          <w:i w:val="0"/>
        </w:rPr>
        <w:t xml:space="preserve"> of Ararat </w:t>
      </w:r>
      <w:r w:rsidR="00487450" w:rsidRPr="00A340ED">
        <w:rPr>
          <w:rFonts w:ascii="Arial Armenian" w:hAnsi="Arial Armenian"/>
          <w:i w:val="0"/>
        </w:rPr>
        <w:t>village"</w:t>
      </w:r>
      <w:r w:rsidR="00B51E5C" w:rsidRPr="00A340ED">
        <w:rPr>
          <w:rFonts w:ascii="Arial Armenian" w:hAnsi="Arial Armenian"/>
          <w:i w:val="0"/>
        </w:rPr>
        <w:t xml:space="preserve"> </w:t>
      </w:r>
      <w:r w:rsidRPr="00A340ED">
        <w:rPr>
          <w:rFonts w:ascii="Arial Armenian" w:hAnsi="Arial Armenian"/>
          <w:i w:val="0"/>
        </w:rPr>
        <w:t xml:space="preserve">, Ararat Marz </w:t>
      </w:r>
      <w:r w:rsidRPr="00A340ED">
        <w:rPr>
          <w:rFonts w:ascii="Arial Armenian" w:hAnsi="Arial Armenian"/>
          <w:i w:val="0"/>
          <w:lang w:val="en-US"/>
        </w:rPr>
        <w:t>RA</w:t>
      </w:r>
      <w:r w:rsidRPr="00A340ED">
        <w:rPr>
          <w:rFonts w:ascii="Arial Armenian" w:hAnsi="Arial Armenian"/>
          <w:i w:val="0"/>
        </w:rPr>
        <w:t>, SNCO, which is located</w:t>
      </w:r>
      <w:r w:rsidR="00B51E5C" w:rsidRPr="00A340ED">
        <w:rPr>
          <w:rFonts w:ascii="Arial Armenian" w:hAnsi="Arial Armenian"/>
          <w:i w:val="0"/>
        </w:rPr>
        <w:t xml:space="preserve"> in Ararat marz of RA. Ararat </w:t>
      </w:r>
      <w:r w:rsidR="00487450" w:rsidRPr="00A340ED">
        <w:rPr>
          <w:rFonts w:ascii="Arial Armenian" w:hAnsi="Arial Armenian"/>
          <w:i w:val="0"/>
        </w:rPr>
        <w:t>village, Isakovi 2</w:t>
      </w:r>
      <w:r w:rsidR="00B51E5C" w:rsidRPr="00A340ED">
        <w:rPr>
          <w:rFonts w:ascii="Arial Armenian" w:hAnsi="Arial Armenian"/>
          <w:i w:val="0"/>
        </w:rPr>
        <w:t xml:space="preserve">, </w:t>
      </w:r>
      <w:r w:rsidRPr="00A340ED">
        <w:rPr>
          <w:rFonts w:ascii="Arial Armenian" w:hAnsi="Arial Armenian"/>
          <w:i w:val="0"/>
        </w:rPr>
        <w:t xml:space="preserve"> announces a quotation, which is implemented in one stage.</w:t>
      </w:r>
    </w:p>
    <w:p w:rsidR="00C832CE" w:rsidRPr="00A340ED" w:rsidRDefault="00C832CE" w:rsidP="00C832CE">
      <w:pPr>
        <w:pStyle w:val="aa"/>
        <w:ind w:right="-7" w:firstLine="567"/>
        <w:jc w:val="both"/>
        <w:rPr>
          <w:rFonts w:ascii="Arial Armenian" w:hAnsi="Arial Armenian"/>
          <w:i/>
          <w:sz w:val="20"/>
          <w:szCs w:val="20"/>
        </w:rPr>
      </w:pPr>
      <w:r w:rsidRPr="00A340ED">
        <w:rPr>
          <w:rFonts w:ascii="Arial Armenian" w:hAnsi="Arial Armenian"/>
          <w:sz w:val="22"/>
          <w:szCs w:val="22"/>
        </w:rPr>
        <w:t xml:space="preserve">Selected Participant will be asked to sign a </w:t>
      </w:r>
      <w:r w:rsidRPr="00A340ED">
        <w:rPr>
          <w:rFonts w:ascii="Arial Armenian" w:hAnsi="Arial Armenian"/>
          <w:b/>
          <w:sz w:val="22"/>
          <w:szCs w:val="22"/>
          <w:u w:val="single"/>
        </w:rPr>
        <w:t>“</w:t>
      </w:r>
      <w:r w:rsidRPr="00A340ED">
        <w:rPr>
          <w:rFonts w:ascii="Arial Armenian" w:hAnsi="Arial Armenian"/>
          <w:b/>
          <w:u w:val="single"/>
        </w:rPr>
        <w:t xml:space="preserve">Dry food </w:t>
      </w:r>
      <w:bookmarkStart w:id="2" w:name="_GoBack"/>
      <w:bookmarkEnd w:id="2"/>
      <w:r w:rsidRPr="00A340ED">
        <w:rPr>
          <w:rFonts w:ascii="Arial Armenian" w:hAnsi="Arial Armenian"/>
          <w:b/>
          <w:u w:val="single"/>
        </w:rPr>
        <w:t>packaging</w:t>
      </w:r>
      <w:r w:rsidRPr="00A340ED">
        <w:rPr>
          <w:rFonts w:ascii="Arial Armenian" w:hAnsi="Arial Armenian"/>
          <w:b/>
          <w:sz w:val="22"/>
          <w:szCs w:val="22"/>
          <w:u w:val="single"/>
        </w:rPr>
        <w:t>”</w:t>
      </w:r>
      <w:r w:rsidRPr="00A340ED">
        <w:rPr>
          <w:rFonts w:ascii="Arial Armenian" w:hAnsi="Arial Armenian"/>
          <w:sz w:val="22"/>
          <w:szCs w:val="22"/>
        </w:rPr>
        <w:t xml:space="preserve"> purchase contract (hereinafter referred to as the </w:t>
      </w:r>
      <w:r w:rsidRPr="00A340ED">
        <w:rPr>
          <w:rFonts w:ascii="Arial Armenian" w:hAnsi="Arial Armenian"/>
          <w:b/>
          <w:sz w:val="22"/>
          <w:szCs w:val="22"/>
        </w:rPr>
        <w:t>Contract</w:t>
      </w:r>
      <w:r w:rsidRPr="00A340ED">
        <w:rPr>
          <w:rFonts w:ascii="Arial Armenian" w:hAnsi="Arial Armenian"/>
          <w:sz w:val="22"/>
          <w:szCs w:val="22"/>
        </w:rPr>
        <w:t>) in the manner prescribed by the quotation request.</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The selected bidder will be asked to sign a contract for the supply of foodstuff (hereinafter referred to as the contract).                                         </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Pursuant to Article 7 of the Law of the Republic of Armenia "On procurement", any person, irrespective of the fact of being a foreign natural person, an organisation or a stateless person, shall have equal right to participate in this price quotation.</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The qualification criteria for the persons ineligible to participate in the price quotation, as well as for bidders, and the documents to be submitted for the evaluation of those criteria shall be established by the invitation for this procedure.</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For receiving the hard copy of the invitation for the price quotation, it is necessary to apply to the contracting authority by </w:t>
      </w:r>
      <w:r w:rsidR="00B51E5C" w:rsidRPr="00A340ED">
        <w:rPr>
          <w:rFonts w:ascii="Arial Armenian" w:hAnsi="Arial Armenian" w:cs="Sylfaen"/>
          <w:sz w:val="20"/>
          <w:szCs w:val="20"/>
        </w:rPr>
        <w:t>12</w:t>
      </w:r>
      <w:r w:rsidRPr="00A340ED">
        <w:rPr>
          <w:rFonts w:ascii="Arial Armenian" w:hAnsi="Arial Armenian" w:cs="Sylfaen"/>
          <w:sz w:val="20"/>
          <w:szCs w:val="20"/>
          <w:lang w:val="af-ZA"/>
        </w:rPr>
        <w:t>:</w:t>
      </w:r>
      <w:r w:rsidRPr="00A340ED">
        <w:rPr>
          <w:rFonts w:ascii="Arial Armenian" w:hAnsi="Arial Armenian" w:cs="Sylfaen"/>
          <w:sz w:val="20"/>
          <w:szCs w:val="20"/>
        </w:rPr>
        <w:t>0</w:t>
      </w:r>
      <w:r w:rsidRPr="00A340ED">
        <w:rPr>
          <w:rFonts w:ascii="Arial Armenian" w:hAnsi="Arial Armenian" w:cs="Sylfaen"/>
          <w:sz w:val="20"/>
          <w:szCs w:val="20"/>
          <w:lang w:val="af-ZA"/>
        </w:rPr>
        <w:t>0 o'clock of the 7-th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Failure to receive the invitation shall not limit the bidder's right to participate in this procedure. </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The bids for the price quotation must be submitted to the following address: </w:t>
      </w:r>
      <w:r w:rsidR="00487450" w:rsidRPr="00A340ED">
        <w:rPr>
          <w:rFonts w:ascii="Arial Armenian" w:hAnsi="Arial Armenian"/>
          <w:i/>
        </w:rPr>
        <w:t>in Ararat marz of RA. Ararat village, Isakovi 2,</w:t>
      </w:r>
      <w:r w:rsidRPr="00A340ED">
        <w:rPr>
          <w:rFonts w:ascii="Arial Armenian" w:hAnsi="Arial Armenian" w:cs="Sylfaen"/>
          <w:sz w:val="20"/>
          <w:szCs w:val="20"/>
          <w:lang w:val="af-ZA"/>
        </w:rPr>
        <w:t xml:space="preserve"> at the school's in hard copy, by </w:t>
      </w:r>
      <w:r w:rsidR="00C40F9A" w:rsidRPr="00A340ED">
        <w:rPr>
          <w:rFonts w:ascii="Arial Armenian" w:hAnsi="Arial Armenian" w:cs="Sylfaen"/>
          <w:sz w:val="20"/>
          <w:szCs w:val="20"/>
        </w:rPr>
        <w:t>12</w:t>
      </w:r>
      <w:r w:rsidRPr="00A340ED">
        <w:rPr>
          <w:rFonts w:ascii="Arial Armenian" w:hAnsi="Arial Armenian" w:cs="Sylfaen"/>
          <w:sz w:val="20"/>
          <w:szCs w:val="20"/>
          <w:lang w:val="af-ZA"/>
        </w:rPr>
        <w:t>:</w:t>
      </w:r>
      <w:r w:rsidRPr="00A340ED">
        <w:rPr>
          <w:rFonts w:ascii="Arial Armenian" w:hAnsi="Arial Armenian" w:cs="Sylfaen"/>
          <w:sz w:val="20"/>
          <w:szCs w:val="20"/>
        </w:rPr>
        <w:t>0</w:t>
      </w:r>
      <w:r w:rsidRPr="00A340ED">
        <w:rPr>
          <w:rFonts w:ascii="Arial Armenian" w:hAnsi="Arial Armenian" w:cs="Sylfaen"/>
          <w:sz w:val="20"/>
          <w:szCs w:val="20"/>
          <w:lang w:val="af-ZA"/>
        </w:rPr>
        <w:t xml:space="preserve">0 o'clock of the 7-th day from the date of publication of this notice.  The bids may, in addition to Armenian, also be submitted in English or Russian. </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The bid opening will take place at the following </w:t>
      </w:r>
      <w:r w:rsidR="00C40F9A" w:rsidRPr="00A340ED">
        <w:rPr>
          <w:rFonts w:ascii="Arial Armenian" w:hAnsi="Arial Armenian" w:cs="Sylfaen"/>
          <w:sz w:val="20"/>
          <w:szCs w:val="20"/>
          <w:lang w:val="af-ZA"/>
        </w:rPr>
        <w:t xml:space="preserve">address: </w:t>
      </w:r>
      <w:r w:rsidR="00487450" w:rsidRPr="00A340ED">
        <w:rPr>
          <w:rFonts w:ascii="Arial Armenian" w:hAnsi="Arial Armenian"/>
          <w:i/>
        </w:rPr>
        <w:t>in Ararat marz of RA. Ararat village, Isakovi 2,</w:t>
      </w:r>
      <w:r w:rsidRPr="00A340ED">
        <w:rPr>
          <w:rFonts w:ascii="Arial Armenian" w:hAnsi="Arial Armenian" w:cs="Sylfaen"/>
          <w:sz w:val="20"/>
          <w:szCs w:val="20"/>
          <w:lang w:val="af-ZA"/>
        </w:rPr>
        <w:t xml:space="preserve">,on </w:t>
      </w:r>
      <w:r w:rsidR="00137D5B">
        <w:rPr>
          <w:rFonts w:ascii="Sylfaen" w:hAnsi="Sylfaen" w:cs="Sylfaen"/>
          <w:sz w:val="20"/>
          <w:szCs w:val="20"/>
          <w:lang w:val="hy-AM"/>
        </w:rPr>
        <w:t>13</w:t>
      </w:r>
      <w:r w:rsidR="00BB5F2B">
        <w:rPr>
          <w:rFonts w:ascii="Sylfaen" w:hAnsi="Sylfaen" w:cs="Sylfaen"/>
          <w:sz w:val="20"/>
          <w:szCs w:val="20"/>
          <w:lang w:val="hy-AM"/>
        </w:rPr>
        <w:t xml:space="preserve"> </w:t>
      </w:r>
      <w:r w:rsidR="00BB5F2B">
        <w:rPr>
          <w:rFonts w:ascii="Sylfaen" w:hAnsi="Sylfaen" w:cs="Sylfaen"/>
          <w:sz w:val="20"/>
          <w:szCs w:val="20"/>
        </w:rPr>
        <w:t>may</w:t>
      </w:r>
      <w:r w:rsidRPr="00A340ED">
        <w:rPr>
          <w:rFonts w:ascii="Arial Armenian" w:hAnsi="Arial Armenian" w:cs="Sylfaen"/>
          <w:sz w:val="20"/>
          <w:szCs w:val="20"/>
          <w:lang w:val="af-ZA"/>
        </w:rPr>
        <w:t xml:space="preserve"> 20</w:t>
      </w:r>
      <w:r w:rsidR="00BB5F2B">
        <w:rPr>
          <w:rFonts w:ascii="Arial Armenian" w:hAnsi="Arial Armenian" w:cs="Sylfaen"/>
          <w:sz w:val="20"/>
          <w:szCs w:val="20"/>
          <w:lang w:val="hy-AM"/>
        </w:rPr>
        <w:t>21</w:t>
      </w:r>
      <w:r w:rsidRPr="00A340ED">
        <w:rPr>
          <w:rFonts w:ascii="Arial Armenian" w:hAnsi="Arial Armenian" w:cs="Sylfaen"/>
          <w:sz w:val="20"/>
          <w:szCs w:val="20"/>
          <w:lang w:val="af-ZA"/>
        </w:rPr>
        <w:t xml:space="preserve">, at </w:t>
      </w:r>
      <w:r w:rsidR="00C40F9A" w:rsidRPr="00A340ED">
        <w:rPr>
          <w:rFonts w:ascii="Arial Armenian" w:hAnsi="Arial Armenian" w:cs="Sylfaen"/>
          <w:sz w:val="20"/>
          <w:szCs w:val="20"/>
        </w:rPr>
        <w:t>12</w:t>
      </w:r>
      <w:r w:rsidRPr="00A340ED">
        <w:rPr>
          <w:rFonts w:ascii="Arial Armenian" w:hAnsi="Arial Armenian" w:cs="Sylfaen"/>
          <w:sz w:val="20"/>
          <w:szCs w:val="20"/>
          <w:lang w:val="af-ZA"/>
        </w:rPr>
        <w:t>:</w:t>
      </w:r>
      <w:r w:rsidRPr="00A340ED">
        <w:rPr>
          <w:rFonts w:ascii="Arial Armenian" w:hAnsi="Arial Armenian" w:cs="Sylfaen"/>
          <w:sz w:val="20"/>
          <w:szCs w:val="20"/>
        </w:rPr>
        <w:t>0</w:t>
      </w:r>
      <w:r w:rsidRPr="00A340ED">
        <w:rPr>
          <w:rFonts w:ascii="Arial Armenian" w:hAnsi="Arial Armenian" w:cs="Sylfaen"/>
          <w:sz w:val="20"/>
          <w:szCs w:val="20"/>
          <w:lang w:val="af-ZA"/>
        </w:rPr>
        <w:t xml:space="preserve">0 o'clock. </w:t>
      </w:r>
    </w:p>
    <w:p w:rsidR="00C832CE" w:rsidRPr="00A340ED" w:rsidRDefault="00C832CE" w:rsidP="00C832CE">
      <w:pPr>
        <w:pStyle w:val="aa"/>
        <w:ind w:right="-7"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832CE" w:rsidRPr="00A340ED" w:rsidRDefault="00C832CE" w:rsidP="00C832CE">
      <w:pPr>
        <w:pStyle w:val="a3"/>
        <w:spacing w:line="240" w:lineRule="auto"/>
        <w:ind w:firstLine="0"/>
        <w:rPr>
          <w:rFonts w:ascii="Arial Armenian" w:hAnsi="Arial Armenian"/>
          <w:i w:val="0"/>
        </w:rPr>
      </w:pPr>
      <w:r w:rsidRPr="00A340ED">
        <w:rPr>
          <w:rFonts w:ascii="Arial Armenian" w:hAnsi="Arial Armenian" w:cs="Sylfaen"/>
          <w:lang w:val="af-ZA"/>
        </w:rPr>
        <w:t xml:space="preserve">For receiving additional information concerning this notice, you may apply to, </w:t>
      </w:r>
      <w:r w:rsidR="00487450" w:rsidRPr="00A340ED">
        <w:rPr>
          <w:rFonts w:ascii="Arial Armenian" w:hAnsi="Arial Armenian"/>
          <w:i w:val="0"/>
          <w:lang w:val="af-ZA"/>
        </w:rPr>
        <w:t>H. Karapetyan</w:t>
      </w:r>
      <w:r w:rsidRPr="00A340ED">
        <w:rPr>
          <w:rFonts w:ascii="Arial Armenian" w:hAnsi="Arial Armenian"/>
          <w:i w:val="0"/>
        </w:rPr>
        <w:t>, Secretary of the Evaluation Commission.</w:t>
      </w:r>
    </w:p>
    <w:p w:rsidR="00C832CE" w:rsidRPr="00A340ED" w:rsidRDefault="00C832CE" w:rsidP="00C832CE">
      <w:pPr>
        <w:pStyle w:val="a3"/>
        <w:spacing w:line="240" w:lineRule="auto"/>
        <w:ind w:firstLine="360"/>
        <w:rPr>
          <w:rFonts w:ascii="Arial Armenian" w:hAnsi="Arial Armenian"/>
          <w:i w:val="0"/>
          <w:u w:val="single"/>
          <w:lang w:val="en-US"/>
        </w:rPr>
      </w:pPr>
      <w:r w:rsidRPr="00A340ED">
        <w:rPr>
          <w:rFonts w:ascii="Arial Armenian" w:hAnsi="Arial Armenian"/>
          <w:i w:val="0"/>
        </w:rPr>
        <w:t>Telephone</w:t>
      </w:r>
      <w:r w:rsidRPr="00A340ED">
        <w:rPr>
          <w:rFonts w:ascii="Arial Armenian" w:hAnsi="Arial Armenian"/>
          <w:i w:val="0"/>
          <w:lang w:val="en-US"/>
        </w:rPr>
        <w:t xml:space="preserve"> </w:t>
      </w:r>
      <w:r w:rsidR="00487450" w:rsidRPr="00A340ED">
        <w:rPr>
          <w:rFonts w:ascii="Arial Armenian" w:hAnsi="Arial Armenian"/>
          <w:i w:val="0"/>
          <w:color w:val="000000"/>
          <w:u w:val="single"/>
          <w:lang w:val="af-ZA"/>
        </w:rPr>
        <w:t>094-34-90-89</w:t>
      </w:r>
    </w:p>
    <w:p w:rsidR="00C832CE" w:rsidRPr="00A340ED" w:rsidRDefault="00C832CE" w:rsidP="00C832CE">
      <w:pPr>
        <w:pStyle w:val="a3"/>
        <w:spacing w:after="160" w:line="240" w:lineRule="auto"/>
        <w:ind w:firstLine="360"/>
        <w:rPr>
          <w:rFonts w:ascii="Arial Armenian" w:hAnsi="Arial Armenian"/>
          <w:i w:val="0"/>
          <w:lang w:val="en-US"/>
        </w:rPr>
      </w:pPr>
      <w:r w:rsidRPr="00A340ED">
        <w:rPr>
          <w:rFonts w:ascii="Arial Armenian" w:hAnsi="Arial Armenian"/>
          <w:i w:val="0"/>
        </w:rPr>
        <w:t xml:space="preserve">E-mail: </w:t>
      </w:r>
      <w:r w:rsidR="00487450" w:rsidRPr="00A340ED">
        <w:rPr>
          <w:rFonts w:ascii="Arial Unicode" w:hAnsi="Arial Unicode"/>
          <w:b/>
          <w:i w:val="0"/>
        </w:rPr>
        <w:t>&lt;&lt;ararat2md@schools.am&gt;&gt;,</w:t>
      </w:r>
    </w:p>
    <w:p w:rsidR="00C832CE" w:rsidRPr="00A340ED" w:rsidRDefault="00C832CE" w:rsidP="00C832CE">
      <w:pPr>
        <w:pStyle w:val="aa"/>
        <w:ind w:right="-7" w:firstLine="567"/>
        <w:jc w:val="both"/>
        <w:rPr>
          <w:rFonts w:ascii="Arial Armenian" w:hAnsi="Arial Armenian" w:cs="Sylfaen"/>
          <w:sz w:val="20"/>
          <w:szCs w:val="20"/>
        </w:rPr>
      </w:pPr>
      <w:r w:rsidRPr="00A340ED">
        <w:rPr>
          <w:rFonts w:ascii="Arial Armenian" w:hAnsi="Arial Armenian"/>
          <w:i/>
          <w:sz w:val="20"/>
          <w:szCs w:val="20"/>
        </w:rPr>
        <w:t xml:space="preserve">Contracting authority: </w:t>
      </w:r>
      <w:r w:rsidR="00487450" w:rsidRPr="00A340ED">
        <w:rPr>
          <w:rFonts w:ascii="Arial Armenian" w:hAnsi="Arial Armenian"/>
          <w:i/>
        </w:rPr>
        <w:t xml:space="preserve">"Secondary School N2 of Ararat village" </w:t>
      </w:r>
      <w:r w:rsidR="00C40F9A" w:rsidRPr="00A340ED">
        <w:rPr>
          <w:rFonts w:ascii="Arial Armenian" w:hAnsi="Arial Armenian"/>
          <w:i/>
          <w:sz w:val="20"/>
          <w:szCs w:val="20"/>
        </w:rPr>
        <w:t xml:space="preserve">of Ararat </w:t>
      </w:r>
      <w:r w:rsidR="00487450" w:rsidRPr="00A340ED">
        <w:rPr>
          <w:rFonts w:ascii="Arial Armenian" w:hAnsi="Arial Armenian"/>
          <w:i/>
          <w:sz w:val="20"/>
          <w:szCs w:val="20"/>
        </w:rPr>
        <w:t>village</w:t>
      </w:r>
      <w:r w:rsidRPr="00A340ED">
        <w:rPr>
          <w:rFonts w:ascii="Arial Armenian" w:hAnsi="Arial Armenian"/>
          <w:i/>
          <w:sz w:val="20"/>
          <w:szCs w:val="20"/>
        </w:rPr>
        <w:t>, Ararat Marz RA, SNCO the name</w:t>
      </w:r>
    </w:p>
    <w:p w:rsidR="00D02B37" w:rsidRPr="00A340ED" w:rsidRDefault="00D02B37" w:rsidP="00D02B37">
      <w:pPr>
        <w:spacing w:after="160"/>
        <w:ind w:left="567" w:right="565"/>
        <w:contextualSpacing/>
        <w:jc w:val="center"/>
        <w:rPr>
          <w:rFonts w:ascii="Arial Armenian" w:hAnsi="Arial Armenian"/>
        </w:rPr>
      </w:pPr>
    </w:p>
    <w:p w:rsidR="00D02B37" w:rsidRPr="00A340ED" w:rsidRDefault="00D02B37" w:rsidP="00D02B37">
      <w:pPr>
        <w:spacing w:after="160"/>
        <w:ind w:left="567" w:right="565"/>
        <w:contextualSpacing/>
        <w:jc w:val="center"/>
        <w:rPr>
          <w:rFonts w:ascii="Arial Armenian" w:hAnsi="Arial Armenian"/>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487450" w:rsidRPr="00A340ED" w:rsidRDefault="00487450" w:rsidP="00CE7D06">
      <w:pPr>
        <w:pStyle w:val="aa"/>
        <w:spacing w:after="0"/>
        <w:ind w:firstLine="567"/>
        <w:jc w:val="right"/>
        <w:rPr>
          <w:rFonts w:ascii="Arial Armenian" w:hAnsi="Arial Armenian" w:cs="Arial"/>
          <w:i/>
          <w:sz w:val="20"/>
          <w:szCs w:val="20"/>
          <w:lang w:val="af-ZA"/>
        </w:rPr>
      </w:pPr>
    </w:p>
    <w:p w:rsidR="00487450" w:rsidRPr="00A340ED" w:rsidRDefault="00487450" w:rsidP="00CE7D06">
      <w:pPr>
        <w:pStyle w:val="aa"/>
        <w:spacing w:after="0"/>
        <w:ind w:firstLine="567"/>
        <w:jc w:val="right"/>
        <w:rPr>
          <w:rFonts w:ascii="Arial Armenian" w:hAnsi="Arial Armenian" w:cs="Arial"/>
          <w:i/>
          <w:sz w:val="20"/>
          <w:szCs w:val="20"/>
          <w:lang w:val="af-ZA"/>
        </w:rPr>
      </w:pPr>
    </w:p>
    <w:p w:rsidR="00487450" w:rsidRPr="00A340ED" w:rsidRDefault="00487450"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Armenian" w:hAnsi="Arial Armenian" w:cs="Arial"/>
          <w:i/>
          <w:sz w:val="20"/>
          <w:szCs w:val="20"/>
          <w:lang w:val="af-ZA"/>
        </w:rPr>
      </w:pPr>
    </w:p>
    <w:p w:rsidR="00202BBA" w:rsidRPr="006B258B" w:rsidRDefault="00202BBA" w:rsidP="00202BBA">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lastRenderedPageBreak/>
        <w:t xml:space="preserve">Приложение № </w:t>
      </w:r>
      <w:r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202BBA" w:rsidRPr="00D45C73" w:rsidRDefault="00202BBA" w:rsidP="00202BBA">
      <w:pPr>
        <w:spacing w:after="160"/>
        <w:ind w:firstLine="720"/>
        <w:jc w:val="center"/>
        <w:rPr>
          <w:rFonts w:ascii="GHEA Grapalat" w:hAnsi="GHEA Grapalat"/>
          <w:sz w:val="20"/>
          <w:szCs w:val="20"/>
          <w:lang w:val="af-ZA"/>
        </w:rPr>
      </w:pPr>
    </w:p>
    <w:p w:rsidR="00202BBA" w:rsidRPr="006B258B" w:rsidRDefault="00202BBA" w:rsidP="00202BBA">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202BBA" w:rsidRPr="0018201B" w:rsidRDefault="00202BBA" w:rsidP="00202BBA">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утвержден решением </w:t>
      </w:r>
      <w:r w:rsidRPr="006B258B">
        <w:rPr>
          <w:rFonts w:ascii="GHEA Grapalat" w:hAnsi="GHEA Grapalat"/>
          <w:sz w:val="20"/>
          <w:szCs w:val="20"/>
        </w:rPr>
        <w:t>N</w:t>
      </w:r>
      <w:r w:rsidRPr="00065381">
        <w:rPr>
          <w:rFonts w:ascii="GHEA Grapalat" w:hAnsi="GHEA Grapalat"/>
          <w:sz w:val="20"/>
          <w:szCs w:val="20"/>
          <w:lang w:val="ru-RU"/>
        </w:rPr>
        <w:t xml:space="preserve"> 1 </w:t>
      </w:r>
      <w:r w:rsidRPr="006B258B">
        <w:rPr>
          <w:rFonts w:ascii="GHEA Grapalat" w:hAnsi="GHEA Grapalat"/>
          <w:sz w:val="20"/>
          <w:szCs w:val="20"/>
          <w:lang w:val="ru-RU"/>
        </w:rPr>
        <w:t xml:space="preserve">Комиссии </w:t>
      </w:r>
    </w:p>
    <w:p w:rsidR="00202BBA" w:rsidRPr="00B7063D" w:rsidRDefault="00202BBA" w:rsidP="00202BBA">
      <w:pPr>
        <w:ind w:left="142" w:right="139"/>
        <w:jc w:val="center"/>
        <w:rPr>
          <w:rFonts w:ascii="GHEA Grapalat" w:hAnsi="GHEA Grapalat"/>
          <w:sz w:val="20"/>
          <w:szCs w:val="20"/>
          <w:lang w:val="ru-RU"/>
        </w:rPr>
      </w:pPr>
      <w:r w:rsidRPr="00B7063D">
        <w:rPr>
          <w:rFonts w:ascii="GHEA Grapalat" w:hAnsi="GHEA Grapalat"/>
          <w:sz w:val="20"/>
          <w:szCs w:val="20"/>
          <w:lang w:val="ru-RU"/>
        </w:rPr>
        <w:t xml:space="preserve">по запросе котировок от </w:t>
      </w:r>
      <w:r w:rsidRPr="00202BBA">
        <w:rPr>
          <w:rFonts w:ascii="GHEA Grapalat" w:hAnsi="GHEA Grapalat"/>
          <w:sz w:val="20"/>
          <w:szCs w:val="20"/>
          <w:lang w:val="ru-RU"/>
        </w:rPr>
        <w:t>26</w:t>
      </w:r>
      <w:r>
        <w:rPr>
          <w:rFonts w:ascii="GHEA Grapalat" w:hAnsi="GHEA Grapalat"/>
          <w:sz w:val="20"/>
          <w:szCs w:val="20"/>
          <w:lang w:val="ru-RU"/>
        </w:rPr>
        <w:t xml:space="preserve"> ночбря</w:t>
      </w:r>
      <w:r w:rsidRPr="00B7063D">
        <w:rPr>
          <w:rFonts w:ascii="GHEA Grapalat" w:hAnsi="GHEA Grapalat"/>
          <w:sz w:val="20"/>
          <w:szCs w:val="20"/>
          <w:lang w:val="ru-RU"/>
        </w:rPr>
        <w:t xml:space="preserve"> </w:t>
      </w:r>
      <w:r>
        <w:rPr>
          <w:rFonts w:ascii="GHEA Grapalat" w:hAnsi="GHEA Grapalat"/>
          <w:sz w:val="20"/>
          <w:szCs w:val="20"/>
          <w:lang w:val="ru-RU"/>
        </w:rPr>
        <w:t>декбая 20</w:t>
      </w:r>
      <w:r w:rsidRPr="00202BBA">
        <w:rPr>
          <w:rFonts w:ascii="GHEA Grapalat" w:hAnsi="GHEA Grapalat"/>
          <w:sz w:val="20"/>
          <w:szCs w:val="20"/>
          <w:lang w:val="ru-RU"/>
        </w:rPr>
        <w:t>20</w:t>
      </w:r>
      <w:r w:rsidRPr="00B7063D">
        <w:rPr>
          <w:rFonts w:ascii="GHEA Grapalat" w:hAnsi="GHEA Grapalat"/>
          <w:sz w:val="20"/>
          <w:szCs w:val="20"/>
          <w:lang w:val="ru-RU"/>
        </w:rPr>
        <w:t xml:space="preserve">  года </w:t>
      </w:r>
    </w:p>
    <w:p w:rsidR="00202BBA" w:rsidRPr="00202BBA" w:rsidRDefault="00202BBA" w:rsidP="00202BBA">
      <w:pPr>
        <w:ind w:firstLine="720"/>
        <w:jc w:val="center"/>
        <w:rPr>
          <w:rFonts w:ascii="GHEA Grapalat" w:hAnsi="GHEA Grapalat"/>
          <w:sz w:val="20"/>
          <w:szCs w:val="20"/>
          <w:lang w:val="ru-RU"/>
        </w:rPr>
      </w:pPr>
      <w:r w:rsidRPr="00B7063D">
        <w:rPr>
          <w:rFonts w:ascii="GHEA Grapalat" w:hAnsi="GHEA Grapalat"/>
          <w:sz w:val="20"/>
          <w:szCs w:val="20"/>
          <w:lang w:val="ru-RU"/>
        </w:rPr>
        <w:t xml:space="preserve">Код запроса котировок  </w:t>
      </w:r>
      <w:r>
        <w:rPr>
          <w:rFonts w:ascii="GHEA Grapalat" w:hAnsi="GHEA Grapalat"/>
          <w:sz w:val="20"/>
          <w:szCs w:val="20"/>
          <w:lang w:val="ru-RU"/>
        </w:rPr>
        <w:t>АГ2МД-ГМАПДзБ-</w:t>
      </w:r>
      <w:r w:rsidR="00BB5F2B">
        <w:rPr>
          <w:rFonts w:ascii="GHEA Grapalat" w:hAnsi="GHEA Grapalat"/>
          <w:sz w:val="20"/>
          <w:szCs w:val="20"/>
          <w:lang w:val="ru-RU"/>
        </w:rPr>
        <w:t>21/1</w:t>
      </w:r>
    </w:p>
    <w:p w:rsidR="00202BBA" w:rsidRPr="009D5A14" w:rsidRDefault="00202BBA" w:rsidP="00202BBA">
      <w:pPr>
        <w:pStyle w:val="a3"/>
        <w:spacing w:line="240" w:lineRule="auto"/>
        <w:ind w:firstLine="0"/>
        <w:rPr>
          <w:rFonts w:ascii="GHEA Grapalat" w:hAnsi="GHEA Grapalat"/>
          <w:i w:val="0"/>
          <w:color w:val="0D0D0D"/>
          <w:szCs w:val="18"/>
          <w:lang w:val="ru-RU"/>
        </w:rPr>
      </w:pPr>
    </w:p>
    <w:p w:rsidR="00202BBA" w:rsidRPr="009D5A14" w:rsidRDefault="00202BBA" w:rsidP="00202BBA">
      <w:pPr>
        <w:pStyle w:val="a3"/>
        <w:spacing w:line="240" w:lineRule="auto"/>
        <w:ind w:firstLine="709"/>
        <w:jc w:val="left"/>
        <w:rPr>
          <w:rFonts w:ascii="GHEA Grapalat" w:hAnsi="GHEA Grapalat"/>
          <w:i w:val="0"/>
          <w:color w:val="0D0D0D"/>
          <w:szCs w:val="18"/>
          <w:lang w:val="ru-RU"/>
        </w:rPr>
      </w:pPr>
      <w:r w:rsidRPr="009D5A14">
        <w:rPr>
          <w:rFonts w:ascii="GHEA Grapalat" w:hAnsi="GHEA Grapalat"/>
          <w:i w:val="0"/>
          <w:color w:val="0D0D0D"/>
          <w:szCs w:val="18"/>
          <w:lang w:val="ru-RU"/>
        </w:rPr>
        <w:t>Заказчик №2 средняя школа села Арарат (Государственная Некоммерческая Организация), находящаяся по адресу: Араратская область, село Арарат, Исакова 2,</w:t>
      </w:r>
    </w:p>
    <w:p w:rsidR="00202BBA" w:rsidRPr="009D5A14" w:rsidRDefault="00202BBA" w:rsidP="00202BBA">
      <w:pPr>
        <w:pStyle w:val="a3"/>
        <w:tabs>
          <w:tab w:val="left" w:pos="7230"/>
        </w:tabs>
        <w:spacing w:line="240" w:lineRule="auto"/>
        <w:ind w:left="1985" w:firstLine="14"/>
        <w:rPr>
          <w:rFonts w:ascii="GHEA Grapalat" w:hAnsi="GHEA Grapalat"/>
          <w:i w:val="0"/>
          <w:color w:val="0D0D0D"/>
          <w:szCs w:val="18"/>
          <w:lang w:val="ru-RU"/>
        </w:rPr>
      </w:pPr>
      <w:r w:rsidRPr="009D5A14">
        <w:rPr>
          <w:rFonts w:ascii="GHEA Grapalat" w:hAnsi="GHEA Grapalat"/>
          <w:i w:val="0"/>
          <w:color w:val="0D0D0D"/>
          <w:szCs w:val="18"/>
          <w:lang w:val="ru-RU"/>
        </w:rPr>
        <w:tab/>
      </w:r>
    </w:p>
    <w:p w:rsidR="00202BBA" w:rsidRPr="009D5A14" w:rsidRDefault="00202BBA" w:rsidP="00202BBA">
      <w:pPr>
        <w:pStyle w:val="a3"/>
        <w:spacing w:line="240" w:lineRule="auto"/>
        <w:ind w:firstLine="0"/>
        <w:rPr>
          <w:rFonts w:ascii="GHEA Grapalat" w:hAnsi="GHEA Grapalat"/>
          <w:i w:val="0"/>
          <w:color w:val="0D0D0D"/>
          <w:szCs w:val="18"/>
          <w:lang w:val="ru-RU"/>
        </w:rPr>
      </w:pPr>
      <w:r w:rsidRPr="009D5A14">
        <w:rPr>
          <w:rFonts w:ascii="GHEA Grapalat" w:hAnsi="GHEA Grapalat"/>
          <w:i w:val="0"/>
          <w:color w:val="0D0D0D"/>
          <w:szCs w:val="18"/>
          <w:lang w:val="ru-RU"/>
        </w:rPr>
        <w:t>объявляет запрос котировок, который проводится одним этапом.</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Участнику, отобранному по итогам запроса котировок, в установленном порядке будет предложено заключить договор на поставку пищевых продуктов  (далее — договор).</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202BBA" w:rsidRPr="009D5A14" w:rsidRDefault="00202BBA" w:rsidP="00202BBA">
      <w:pPr>
        <w:ind w:firstLine="567"/>
        <w:jc w:val="both"/>
        <w:rPr>
          <w:rFonts w:ascii="GHEA Grapalat" w:hAnsi="GHEA Grapalat"/>
          <w:color w:val="0D0D0D"/>
          <w:sz w:val="20"/>
          <w:szCs w:val="18"/>
          <w:lang w:val="ru-RU"/>
        </w:rPr>
      </w:pPr>
      <w:r w:rsidRPr="009D5A14">
        <w:rPr>
          <w:rFonts w:ascii="GHEA Grapalat" w:hAnsi="GHEA Grapalat"/>
          <w:color w:val="0D0D0D"/>
          <w:sz w:val="20"/>
          <w:szCs w:val="18"/>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Для получения приглашения на запрос котировок в документарной форме необходимо обратиться к заказчику до 1</w:t>
      </w:r>
      <w:r>
        <w:rPr>
          <w:rFonts w:ascii="GHEA Grapalat" w:hAnsi="GHEA Grapalat"/>
          <w:i w:val="0"/>
          <w:color w:val="0D0D0D"/>
          <w:szCs w:val="18"/>
          <w:lang w:val="ru-RU"/>
        </w:rPr>
        <w:t>4</w:t>
      </w:r>
      <w:r>
        <w:rPr>
          <w:rFonts w:ascii="GHEA Grapalat" w:hAnsi="GHEA Grapalat"/>
          <w:i w:val="0"/>
          <w:color w:val="0D0D0D"/>
          <w:szCs w:val="18"/>
          <w:vertAlign w:val="superscript"/>
          <w:lang w:val="ru-RU"/>
        </w:rPr>
        <w:t>3</w:t>
      </w:r>
      <w:r w:rsidRPr="009D5A14">
        <w:rPr>
          <w:rFonts w:ascii="GHEA Grapalat" w:hAnsi="GHEA Grapalat"/>
          <w:i w:val="0"/>
          <w:color w:val="0D0D0D"/>
          <w:szCs w:val="18"/>
          <w:vertAlign w:val="superscript"/>
          <w:lang w:val="ru-RU"/>
        </w:rPr>
        <w:t>0</w:t>
      </w:r>
      <w:r w:rsidRPr="009D5A14">
        <w:rPr>
          <w:rFonts w:ascii="GHEA Grapalat" w:hAnsi="GHEA Grapalat"/>
          <w:i w:val="0"/>
          <w:color w:val="0D0D0D"/>
          <w:szCs w:val="18"/>
          <w:lang w:val="ru-RU"/>
        </w:rPr>
        <w:t xml:space="preserve">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 первый рабочий день, следующий за получением такого требования. 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 xml:space="preserve">Неполучение приглашения не ограничивает права участника на участие в настоящей процедуре. </w:t>
      </w:r>
    </w:p>
    <w:p w:rsidR="00202BBA" w:rsidRPr="009D5A14" w:rsidRDefault="00202BBA" w:rsidP="00202BBA">
      <w:pPr>
        <w:pStyle w:val="a3"/>
        <w:spacing w:line="240" w:lineRule="auto"/>
        <w:ind w:firstLine="709"/>
        <w:jc w:val="left"/>
        <w:rPr>
          <w:rFonts w:ascii="GHEA Grapalat" w:hAnsi="GHEA Grapalat"/>
          <w:i w:val="0"/>
          <w:color w:val="0D0D0D"/>
          <w:szCs w:val="18"/>
          <w:lang w:val="ru-RU"/>
        </w:rPr>
      </w:pPr>
      <w:r w:rsidRPr="009D5A14">
        <w:rPr>
          <w:rFonts w:ascii="GHEA Grapalat" w:hAnsi="GHEA Grapalat"/>
          <w:i w:val="0"/>
          <w:color w:val="0D0D0D"/>
          <w:szCs w:val="18"/>
          <w:lang w:val="ru-RU"/>
        </w:rPr>
        <w:t xml:space="preserve">Заявки на запрос котировок необходимо подать по адресу: Араратская область, село Арарат, Исакова 2, №2 средняя школа села Арарат (Государственная Некоммерческая Организация) </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 xml:space="preserve">в документарной форме, до </w:t>
      </w:r>
      <w:r>
        <w:rPr>
          <w:rFonts w:ascii="GHEA Grapalat" w:hAnsi="GHEA Grapalat"/>
          <w:i w:val="0"/>
          <w:color w:val="0D0D0D"/>
          <w:szCs w:val="18"/>
          <w:lang w:val="ru-RU"/>
        </w:rPr>
        <w:t>12:00</w:t>
      </w:r>
      <w:r w:rsidRPr="009D5A14">
        <w:rPr>
          <w:rFonts w:ascii="GHEA Grapalat" w:hAnsi="GHEA Grapalat"/>
          <w:i w:val="0"/>
          <w:color w:val="0D0D0D"/>
          <w:szCs w:val="18"/>
          <w:lang w:val="ru-RU"/>
        </w:rPr>
        <w:t xml:space="preserve"> часов 7 дня с даты опубликования настоящего объявления.  Заявки могут быть поданы кроме армянского также на английском или русском языке. </w:t>
      </w:r>
    </w:p>
    <w:p w:rsidR="00202BBA" w:rsidRPr="009D5A14" w:rsidRDefault="00202BBA" w:rsidP="00202BBA">
      <w:pPr>
        <w:pStyle w:val="a3"/>
        <w:spacing w:line="240" w:lineRule="auto"/>
        <w:ind w:firstLine="709"/>
        <w:jc w:val="left"/>
        <w:rPr>
          <w:rFonts w:ascii="GHEA Grapalat" w:hAnsi="GHEA Grapalat"/>
          <w:i w:val="0"/>
          <w:color w:val="0D0D0D"/>
          <w:szCs w:val="18"/>
          <w:lang w:val="ru-RU"/>
        </w:rPr>
      </w:pPr>
      <w:r w:rsidRPr="009D5A14">
        <w:rPr>
          <w:rFonts w:ascii="GHEA Grapalat" w:hAnsi="GHEA Grapalat"/>
          <w:i w:val="0"/>
          <w:color w:val="0D0D0D"/>
          <w:szCs w:val="18"/>
          <w:lang w:val="ru-RU"/>
        </w:rPr>
        <w:t>Вскрытие заявок будет проводиться по адресу: Араратская область, село Арарат, Исакова 2, №2 средняя школа села Арарат (Государственная Некоммерческая Организация)</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 xml:space="preserve">, в </w:t>
      </w:r>
      <w:r>
        <w:rPr>
          <w:rFonts w:ascii="GHEA Grapalat" w:hAnsi="GHEA Grapalat"/>
          <w:i w:val="0"/>
          <w:color w:val="0D0D0D"/>
          <w:szCs w:val="18"/>
          <w:lang w:val="ru-RU"/>
        </w:rPr>
        <w:t>12:00</w:t>
      </w:r>
      <w:r w:rsidRPr="009D5A14">
        <w:rPr>
          <w:rFonts w:ascii="GHEA Grapalat" w:hAnsi="GHEA Grapalat"/>
          <w:i w:val="0"/>
          <w:color w:val="0D0D0D"/>
          <w:szCs w:val="18"/>
          <w:lang w:val="ru-RU"/>
        </w:rPr>
        <w:t xml:space="preserve"> часов, "</w:t>
      </w:r>
      <w:r w:rsidR="00137D5B">
        <w:rPr>
          <w:rFonts w:ascii="GHEA Grapalat" w:hAnsi="GHEA Grapalat"/>
          <w:i w:val="0"/>
          <w:color w:val="0D0D0D"/>
          <w:szCs w:val="18"/>
          <w:lang w:val="ru-RU"/>
        </w:rPr>
        <w:t>13</w:t>
      </w:r>
      <w:r w:rsidRPr="009D5A14">
        <w:rPr>
          <w:rFonts w:ascii="GHEA Grapalat" w:hAnsi="GHEA Grapalat"/>
          <w:i w:val="0"/>
          <w:color w:val="0D0D0D"/>
          <w:szCs w:val="18"/>
          <w:lang w:val="ru-RU"/>
        </w:rPr>
        <w:t>" "</w:t>
      </w:r>
      <w:r w:rsidR="00137D5B" w:rsidRPr="00137D5B">
        <w:rPr>
          <w:rFonts w:ascii="GHEA Grapalat" w:hAnsi="GHEA Grapalat"/>
          <w:i w:val="0"/>
          <w:color w:val="0D0D0D"/>
          <w:szCs w:val="18"/>
          <w:lang w:val="ru-RU"/>
        </w:rPr>
        <w:t>мая</w:t>
      </w:r>
      <w:r w:rsidRPr="009D5A14">
        <w:rPr>
          <w:rFonts w:ascii="GHEA Grapalat" w:hAnsi="GHEA Grapalat"/>
          <w:i w:val="0"/>
          <w:color w:val="0D0D0D"/>
          <w:szCs w:val="18"/>
          <w:lang w:val="ru-RU"/>
        </w:rPr>
        <w:t>" "20</w:t>
      </w:r>
      <w:r w:rsidR="00BB5F2B">
        <w:rPr>
          <w:rFonts w:ascii="GHEA Grapalat" w:hAnsi="GHEA Grapalat"/>
          <w:i w:val="0"/>
          <w:color w:val="0D0D0D"/>
          <w:szCs w:val="18"/>
          <w:lang w:val="ru-RU"/>
        </w:rPr>
        <w:t>21</w:t>
      </w:r>
      <w:r w:rsidRPr="009D5A14">
        <w:rPr>
          <w:rFonts w:ascii="GHEA Grapalat" w:hAnsi="GHEA Grapalat"/>
          <w:i w:val="0"/>
          <w:color w:val="0D0D0D"/>
          <w:szCs w:val="18"/>
          <w:lang w:val="ru-RU"/>
        </w:rPr>
        <w:t xml:space="preserve">". </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202BBA" w:rsidRPr="009D5A14" w:rsidRDefault="00202BBA" w:rsidP="00202BBA">
      <w:pPr>
        <w:pStyle w:val="a3"/>
        <w:spacing w:line="240" w:lineRule="auto"/>
        <w:ind w:firstLine="567"/>
        <w:rPr>
          <w:rFonts w:ascii="GHEA Grapalat" w:hAnsi="GHEA Grapalat"/>
          <w:i w:val="0"/>
          <w:color w:val="0D0D0D"/>
          <w:szCs w:val="18"/>
          <w:lang w:val="ru-RU"/>
        </w:rPr>
      </w:pPr>
      <w:r w:rsidRPr="009D5A14">
        <w:rPr>
          <w:rFonts w:ascii="GHEA Grapalat" w:hAnsi="GHEA Grapalat"/>
          <w:i w:val="0"/>
          <w:color w:val="0D0D0D"/>
          <w:szCs w:val="18"/>
          <w:lang w:val="ru-RU"/>
        </w:rPr>
        <w:t xml:space="preserve">Для получения дополнительной информации, связанной с настоящим объявлением, можно обратиться к секретарю Оценочной комиссии </w:t>
      </w:r>
      <w:r w:rsidRPr="009D5A14">
        <w:rPr>
          <w:rFonts w:ascii="GHEA Grapalat" w:hAnsi="GHEA Grapalat"/>
          <w:i w:val="0"/>
          <w:color w:val="0D0D0D"/>
          <w:szCs w:val="18"/>
          <w:u w:val="single"/>
          <w:lang w:val="ru-RU"/>
        </w:rPr>
        <w:t xml:space="preserve"> *Рипсик Карапетян.</w:t>
      </w:r>
    </w:p>
    <w:p w:rsidR="00202BBA" w:rsidRPr="009D5A14" w:rsidRDefault="00202BBA" w:rsidP="00202BBA">
      <w:pPr>
        <w:pStyle w:val="a3"/>
        <w:spacing w:line="240" w:lineRule="auto"/>
        <w:ind w:firstLine="0"/>
        <w:rPr>
          <w:rFonts w:ascii="GHEA Grapalat" w:hAnsi="GHEA Grapalat"/>
          <w:i w:val="0"/>
          <w:color w:val="0D0D0D"/>
          <w:szCs w:val="18"/>
          <w:u w:val="single"/>
          <w:lang w:val="ru-RU"/>
        </w:rPr>
      </w:pPr>
      <w:r w:rsidRPr="009D5A14">
        <w:rPr>
          <w:rFonts w:ascii="GHEA Grapalat" w:hAnsi="GHEA Grapalat"/>
          <w:i w:val="0"/>
          <w:color w:val="0D0D0D"/>
          <w:szCs w:val="18"/>
          <w:lang w:val="ru-RU"/>
        </w:rPr>
        <w:t xml:space="preserve">Телефон  </w:t>
      </w:r>
      <w:r w:rsidRPr="009D5A14">
        <w:rPr>
          <w:rFonts w:ascii="GHEA Grapalat" w:hAnsi="GHEA Grapalat"/>
          <w:i w:val="0"/>
          <w:color w:val="0D0D0D"/>
          <w:szCs w:val="18"/>
          <w:u w:val="single"/>
          <w:lang w:val="ru-RU"/>
        </w:rPr>
        <w:t>094 34 90 89</w:t>
      </w:r>
    </w:p>
    <w:p w:rsidR="00202BBA" w:rsidRPr="009D5A14" w:rsidRDefault="00202BBA" w:rsidP="00202BBA">
      <w:pPr>
        <w:pStyle w:val="a3"/>
        <w:spacing w:line="240" w:lineRule="auto"/>
        <w:ind w:firstLine="0"/>
        <w:rPr>
          <w:rFonts w:ascii="GHEA Grapalat" w:hAnsi="GHEA Grapalat"/>
          <w:i w:val="0"/>
          <w:sz w:val="22"/>
          <w:u w:val="single"/>
          <w:lang w:val="ru-RU"/>
        </w:rPr>
      </w:pPr>
      <w:r w:rsidRPr="009D5A14">
        <w:rPr>
          <w:rFonts w:ascii="GHEA Grapalat" w:hAnsi="GHEA Grapalat"/>
          <w:i w:val="0"/>
          <w:color w:val="0D0D0D"/>
          <w:szCs w:val="18"/>
          <w:lang w:val="ru-RU"/>
        </w:rPr>
        <w:t xml:space="preserve">Электронная почта </w:t>
      </w:r>
      <w:hyperlink r:id="rId7" w:history="1">
        <w:r w:rsidRPr="009D5A14">
          <w:rPr>
            <w:rStyle w:val="a9"/>
            <w:rFonts w:ascii="GHEA Grapalat" w:hAnsi="GHEA Grapalat"/>
            <w:i w:val="0"/>
            <w:sz w:val="22"/>
            <w:lang w:val="af-ZA"/>
          </w:rPr>
          <w:t>ararat2md@schools.am</w:t>
        </w:r>
      </w:hyperlink>
    </w:p>
    <w:p w:rsidR="00202BBA" w:rsidRPr="009D5A14" w:rsidRDefault="00202BBA" w:rsidP="00202BBA">
      <w:pPr>
        <w:pStyle w:val="a3"/>
        <w:spacing w:line="240" w:lineRule="auto"/>
        <w:ind w:firstLine="0"/>
        <w:rPr>
          <w:rFonts w:ascii="GHEA Grapalat" w:hAnsi="GHEA Grapalat"/>
          <w:i w:val="0"/>
          <w:color w:val="0D0D0D"/>
          <w:szCs w:val="18"/>
          <w:u w:val="single"/>
          <w:lang w:val="ru-RU"/>
        </w:rPr>
      </w:pPr>
    </w:p>
    <w:p w:rsidR="00202BBA" w:rsidRPr="009D5A14" w:rsidRDefault="00202BBA" w:rsidP="00202BBA">
      <w:pPr>
        <w:pStyle w:val="a3"/>
        <w:spacing w:line="240" w:lineRule="auto"/>
        <w:ind w:firstLine="709"/>
        <w:jc w:val="left"/>
        <w:rPr>
          <w:rFonts w:ascii="GHEA Grapalat" w:hAnsi="GHEA Grapalat"/>
          <w:i w:val="0"/>
          <w:color w:val="0D0D0D"/>
          <w:szCs w:val="18"/>
          <w:lang w:val="ru-RU"/>
        </w:rPr>
      </w:pPr>
      <w:r w:rsidRPr="009D5A14">
        <w:rPr>
          <w:rFonts w:ascii="GHEA Grapalat" w:hAnsi="GHEA Grapalat"/>
          <w:i w:val="0"/>
          <w:color w:val="0D0D0D"/>
          <w:szCs w:val="18"/>
          <w:lang w:val="ru-RU"/>
        </w:rPr>
        <w:t>Заказчик №2 средняя школа села Арарат (Государственная Некоммерческая Организация)</w:t>
      </w:r>
    </w:p>
    <w:p w:rsidR="00202BBA" w:rsidRPr="009D5A14" w:rsidRDefault="00202BBA" w:rsidP="00202BBA">
      <w:pPr>
        <w:pStyle w:val="a3"/>
        <w:spacing w:line="240" w:lineRule="auto"/>
        <w:ind w:firstLine="0"/>
        <w:rPr>
          <w:rFonts w:ascii="Sylfaen" w:hAnsi="Sylfaen" w:cs="Sylfaen"/>
          <w:i w:val="0"/>
          <w:sz w:val="22"/>
          <w:lang w:val="ru-RU"/>
        </w:rPr>
      </w:pPr>
    </w:p>
    <w:p w:rsidR="00202BBA" w:rsidRPr="009D5A14" w:rsidRDefault="00202BBA" w:rsidP="00202BBA">
      <w:pPr>
        <w:pStyle w:val="a3"/>
        <w:spacing w:line="240" w:lineRule="auto"/>
        <w:ind w:firstLine="0"/>
        <w:rPr>
          <w:rFonts w:ascii="Sylfaen" w:hAnsi="Sylfaen" w:cs="Sylfaen"/>
          <w:i w:val="0"/>
          <w:sz w:val="22"/>
          <w:lang w:val="ru-RU"/>
        </w:rPr>
      </w:pPr>
    </w:p>
    <w:p w:rsidR="00202BBA" w:rsidRPr="009D5A14" w:rsidRDefault="00202BBA" w:rsidP="00202BBA">
      <w:pPr>
        <w:pStyle w:val="a3"/>
        <w:spacing w:line="240" w:lineRule="auto"/>
        <w:ind w:firstLine="0"/>
        <w:rPr>
          <w:rFonts w:ascii="Sylfaen" w:hAnsi="Sylfaen" w:cs="Sylfaen"/>
          <w:i w:val="0"/>
          <w:sz w:val="22"/>
          <w:lang w:val="ru-RU"/>
        </w:rPr>
      </w:pPr>
    </w:p>
    <w:p w:rsidR="00202BBA" w:rsidRDefault="00202BBA" w:rsidP="00202BBA">
      <w:pPr>
        <w:ind w:left="1404" w:firstLine="720"/>
        <w:jc w:val="right"/>
        <w:rPr>
          <w:rFonts w:ascii="GHEA Grapalat" w:hAnsi="GHEA Grapalat"/>
          <w:sz w:val="20"/>
          <w:szCs w:val="20"/>
          <w:lang w:val="af-ZA"/>
        </w:rPr>
      </w:pPr>
    </w:p>
    <w:p w:rsidR="00202BBA" w:rsidRPr="006B258B" w:rsidRDefault="00202BBA" w:rsidP="00202BBA">
      <w:pPr>
        <w:ind w:left="1404" w:firstLine="720"/>
        <w:jc w:val="right"/>
        <w:rPr>
          <w:rFonts w:ascii="GHEA Grapalat" w:hAnsi="GHEA Grapalat"/>
          <w:sz w:val="20"/>
          <w:szCs w:val="20"/>
          <w:lang w:val="af-ZA"/>
        </w:rPr>
      </w:pPr>
      <w:r w:rsidRPr="006B258B">
        <w:rPr>
          <w:rFonts w:ascii="GHEA Grapalat" w:hAnsi="GHEA Grapalat"/>
          <w:sz w:val="20"/>
          <w:szCs w:val="20"/>
          <w:lang w:val="af-ZA"/>
        </w:rPr>
        <w:t xml:space="preserve">Annex No. </w:t>
      </w:r>
      <w:r w:rsidRPr="00D45C73">
        <w:rPr>
          <w:rFonts w:ascii="GHEA Grapalat" w:hAnsi="GHEA Grapalat"/>
          <w:sz w:val="20"/>
          <w:szCs w:val="20"/>
          <w:lang w:val="af-ZA"/>
        </w:rPr>
        <w:t>7</w:t>
      </w:r>
    </w:p>
    <w:p w:rsidR="00202BBA" w:rsidRPr="006B258B" w:rsidRDefault="00202BBA" w:rsidP="00202BBA">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2C456E" w:rsidRPr="00A340ED" w:rsidRDefault="002C456E" w:rsidP="00CE7D06">
      <w:pPr>
        <w:pStyle w:val="aa"/>
        <w:spacing w:after="0"/>
        <w:ind w:firstLine="567"/>
        <w:jc w:val="right"/>
        <w:rPr>
          <w:rFonts w:ascii="Arial Armenian" w:hAnsi="Arial Armenian" w:cs="Arial"/>
          <w:i/>
          <w:sz w:val="20"/>
          <w:szCs w:val="20"/>
          <w:lang w:val="af-ZA"/>
        </w:rPr>
      </w:pPr>
    </w:p>
    <w:p w:rsidR="002C456E" w:rsidRPr="00A340ED" w:rsidRDefault="002C456E" w:rsidP="00CE7D06">
      <w:pPr>
        <w:pStyle w:val="aa"/>
        <w:spacing w:after="0"/>
        <w:ind w:firstLine="567"/>
        <w:jc w:val="right"/>
        <w:rPr>
          <w:rFonts w:ascii="Arial Unicode" w:hAnsi="Arial Unicode" w:cs="Arial"/>
          <w:i/>
          <w:sz w:val="20"/>
          <w:szCs w:val="20"/>
          <w:lang w:val="af-ZA"/>
        </w:rPr>
      </w:pPr>
    </w:p>
    <w:p w:rsidR="00CE7D06" w:rsidRPr="00A340ED" w:rsidRDefault="00C40F9A" w:rsidP="00C40F9A">
      <w:pPr>
        <w:pStyle w:val="aa"/>
        <w:spacing w:after="0"/>
        <w:rPr>
          <w:rFonts w:ascii="Arial Unicode" w:hAnsi="Arial Unicode" w:cs="Sylfaen"/>
          <w:i/>
          <w:sz w:val="20"/>
          <w:szCs w:val="20"/>
          <w:lang w:val="af-ZA"/>
        </w:rPr>
      </w:pPr>
      <w:r w:rsidRPr="00A340ED">
        <w:rPr>
          <w:rFonts w:ascii="Arial Unicode" w:hAnsi="Arial Unicode" w:cs="Arial"/>
          <w:i/>
          <w:sz w:val="20"/>
          <w:szCs w:val="20"/>
          <w:lang w:val="af-ZA"/>
        </w:rPr>
        <w:t xml:space="preserve">                                                                                                                                                         </w:t>
      </w:r>
      <w:r w:rsidR="00CE7D06" w:rsidRPr="00A340ED">
        <w:rPr>
          <w:rFonts w:ascii="Arial Unicode" w:hAnsi="Arial Unicode" w:cs="Arial"/>
          <w:i/>
          <w:sz w:val="20"/>
          <w:szCs w:val="20"/>
        </w:rPr>
        <w:t>Հաստատված</w:t>
      </w:r>
      <w:r w:rsidR="00CE7D06" w:rsidRPr="00A340ED">
        <w:rPr>
          <w:rFonts w:ascii="Arial Unicode" w:hAnsi="Arial Unicode" w:cs="Times Armenian"/>
          <w:i/>
          <w:sz w:val="20"/>
          <w:szCs w:val="20"/>
          <w:lang w:val="af-ZA"/>
        </w:rPr>
        <w:t xml:space="preserve"> </w:t>
      </w:r>
      <w:r w:rsidR="00CE7D06" w:rsidRPr="00A340ED">
        <w:rPr>
          <w:rFonts w:ascii="Arial Unicode" w:hAnsi="Arial Unicode" w:cs="Arial"/>
          <w:i/>
          <w:sz w:val="20"/>
          <w:szCs w:val="20"/>
        </w:rPr>
        <w:t>է</w:t>
      </w:r>
    </w:p>
    <w:p w:rsidR="00CE7D06" w:rsidRPr="00A340ED" w:rsidRDefault="00BB5F2B" w:rsidP="00CE7D06">
      <w:pPr>
        <w:pStyle w:val="aa"/>
        <w:spacing w:after="0"/>
        <w:ind w:firstLine="567"/>
        <w:jc w:val="right"/>
        <w:rPr>
          <w:rFonts w:ascii="Arial Unicode" w:hAnsi="Arial Unicode" w:cs="Sylfaen"/>
          <w:i/>
          <w:sz w:val="20"/>
          <w:szCs w:val="20"/>
          <w:lang w:val="af-ZA"/>
        </w:rPr>
      </w:pPr>
      <w:r>
        <w:rPr>
          <w:rFonts w:ascii="Arial Unicode" w:hAnsi="Arial Unicode" w:cs="Arial"/>
          <w:i/>
          <w:lang w:val="af-ZA"/>
        </w:rPr>
        <w:t>ԱԳ2ՄԴ-ՀՄԱԱՊՁԲ-21/1</w:t>
      </w:r>
      <w:r w:rsidR="00487450" w:rsidRPr="00A340ED">
        <w:rPr>
          <w:rFonts w:ascii="Arial Unicode" w:hAnsi="Arial Unicode" w:cs="Arial"/>
          <w:i/>
          <w:lang w:val="af-ZA"/>
        </w:rPr>
        <w:t xml:space="preserve"> </w:t>
      </w:r>
      <w:r w:rsidR="00CE7D06" w:rsidRPr="00A340ED">
        <w:rPr>
          <w:rFonts w:ascii="Arial Unicode" w:hAnsi="Arial Unicode" w:cs="Arial"/>
          <w:i/>
          <w:sz w:val="20"/>
          <w:szCs w:val="20"/>
        </w:rPr>
        <w:t>ծածկագրով</w:t>
      </w:r>
      <w:r w:rsidR="00CE7D06" w:rsidRPr="00A340ED">
        <w:rPr>
          <w:rFonts w:ascii="Arial Unicode" w:hAnsi="Arial Unicode" w:cs="Times Armenian"/>
          <w:i/>
          <w:sz w:val="20"/>
          <w:szCs w:val="20"/>
          <w:lang w:val="af-ZA"/>
        </w:rPr>
        <w:t xml:space="preserve"> </w:t>
      </w:r>
    </w:p>
    <w:p w:rsidR="00CE7D06" w:rsidRPr="00A340ED" w:rsidRDefault="00CE7D06" w:rsidP="00CE7D06">
      <w:pPr>
        <w:pStyle w:val="aa"/>
        <w:spacing w:after="0"/>
        <w:ind w:firstLine="567"/>
        <w:jc w:val="right"/>
        <w:rPr>
          <w:rFonts w:ascii="Arial Unicode" w:hAnsi="Arial Unicode" w:cs="Times Armenian"/>
          <w:i/>
          <w:sz w:val="20"/>
          <w:szCs w:val="20"/>
          <w:lang w:val="af-ZA"/>
        </w:rPr>
      </w:pPr>
      <w:r w:rsidRPr="00A340ED">
        <w:rPr>
          <w:rFonts w:ascii="Arial Unicode" w:hAnsi="Arial Unicode" w:cs="Arial"/>
          <w:bCs/>
          <w:i/>
          <w:sz w:val="20"/>
          <w:szCs w:val="20"/>
          <w:lang w:val="af-ZA"/>
        </w:rPr>
        <w:t>հրատապ</w:t>
      </w:r>
      <w:r w:rsidRPr="00A340ED">
        <w:rPr>
          <w:rFonts w:ascii="Arial Unicode" w:hAnsi="Arial Unicode"/>
          <w:bCs/>
          <w:i/>
          <w:sz w:val="20"/>
          <w:szCs w:val="20"/>
          <w:lang w:val="af-ZA"/>
        </w:rPr>
        <w:t xml:space="preserve"> </w:t>
      </w:r>
      <w:r w:rsidRPr="00A340ED">
        <w:rPr>
          <w:rFonts w:ascii="Arial Unicode" w:hAnsi="Arial Unicode" w:cs="Arial"/>
          <w:bCs/>
          <w:i/>
          <w:sz w:val="20"/>
          <w:szCs w:val="20"/>
          <w:lang w:val="af-ZA"/>
        </w:rPr>
        <w:t>մեկ</w:t>
      </w:r>
      <w:r w:rsidRPr="00A340ED">
        <w:rPr>
          <w:rFonts w:ascii="Arial Unicode" w:hAnsi="Arial Unicode"/>
          <w:bCs/>
          <w:i/>
          <w:sz w:val="20"/>
          <w:szCs w:val="20"/>
          <w:lang w:val="af-ZA"/>
        </w:rPr>
        <w:t xml:space="preserve"> </w:t>
      </w:r>
      <w:r w:rsidRPr="00A340ED">
        <w:rPr>
          <w:rFonts w:ascii="Arial Unicode" w:hAnsi="Arial Unicode" w:cs="Arial"/>
          <w:bCs/>
          <w:i/>
          <w:sz w:val="20"/>
          <w:szCs w:val="20"/>
          <w:lang w:val="af-ZA"/>
        </w:rPr>
        <w:t>անձից</w:t>
      </w:r>
      <w:r w:rsidRPr="00A340ED">
        <w:rPr>
          <w:rFonts w:ascii="Arial Unicode" w:hAnsi="Arial Unicode"/>
          <w:bCs/>
          <w:i/>
          <w:sz w:val="20"/>
          <w:szCs w:val="20"/>
          <w:lang w:val="af-ZA"/>
        </w:rPr>
        <w:t xml:space="preserve"> </w:t>
      </w:r>
      <w:r w:rsidRPr="00A340ED">
        <w:rPr>
          <w:rFonts w:ascii="Arial Unicode" w:hAnsi="Arial Unicode" w:cs="Arial"/>
          <w:bCs/>
          <w:i/>
          <w:sz w:val="20"/>
          <w:szCs w:val="20"/>
          <w:lang w:val="af-ZA"/>
        </w:rPr>
        <w:t>գն</w:t>
      </w:r>
      <w:r w:rsidRPr="00A340ED">
        <w:rPr>
          <w:rFonts w:ascii="Arial Unicode" w:hAnsi="Arial Unicode" w:cs="Arial"/>
          <w:bCs/>
          <w:i/>
          <w:sz w:val="20"/>
          <w:szCs w:val="20"/>
          <w:lang w:val="ru-RU"/>
        </w:rPr>
        <w:t>ման</w:t>
      </w:r>
      <w:r w:rsidRPr="00A340ED">
        <w:rPr>
          <w:rFonts w:ascii="Arial Unicode" w:hAnsi="Arial Unicode" w:cs="Times Armenian"/>
          <w:i/>
          <w:sz w:val="20"/>
          <w:szCs w:val="20"/>
          <w:lang w:val="af-ZA"/>
        </w:rPr>
        <w:t xml:space="preserve"> </w:t>
      </w:r>
      <w:r w:rsidRPr="00A340ED">
        <w:rPr>
          <w:rFonts w:ascii="Arial Unicode" w:hAnsi="Arial Unicode" w:cs="Arial"/>
          <w:i/>
          <w:sz w:val="20"/>
          <w:szCs w:val="20"/>
          <w:lang w:val="ru-RU"/>
        </w:rPr>
        <w:t>ընթացակարգի</w:t>
      </w:r>
      <w:r w:rsidRPr="00A340ED">
        <w:rPr>
          <w:rFonts w:ascii="Arial Unicode" w:hAnsi="Arial Unicode" w:cs="Times Armenian"/>
          <w:i/>
          <w:sz w:val="20"/>
          <w:szCs w:val="20"/>
          <w:lang w:val="af-ZA"/>
        </w:rPr>
        <w:t xml:space="preserve"> </w:t>
      </w:r>
      <w:r w:rsidRPr="00A340ED">
        <w:rPr>
          <w:rFonts w:ascii="Arial Unicode" w:hAnsi="Arial Unicode" w:cs="Arial"/>
          <w:i/>
          <w:sz w:val="20"/>
          <w:szCs w:val="20"/>
          <w:lang w:val="af-ZA"/>
        </w:rPr>
        <w:t>գնահատող</w:t>
      </w:r>
      <w:r w:rsidRPr="00A340ED">
        <w:rPr>
          <w:rFonts w:ascii="Arial Unicode" w:hAnsi="Arial Unicode" w:cs="Times Armenian"/>
          <w:i/>
          <w:sz w:val="20"/>
          <w:szCs w:val="20"/>
          <w:lang w:val="af-ZA"/>
        </w:rPr>
        <w:t xml:space="preserve"> </w:t>
      </w:r>
      <w:r w:rsidRPr="00A340ED">
        <w:rPr>
          <w:rFonts w:ascii="Arial Unicode" w:hAnsi="Arial Unicode" w:cs="Arial"/>
          <w:i/>
          <w:sz w:val="20"/>
          <w:szCs w:val="20"/>
        </w:rPr>
        <w:t>հանձնաժողովի</w:t>
      </w:r>
    </w:p>
    <w:p w:rsidR="00CE7D06" w:rsidRPr="00A340ED" w:rsidRDefault="00B8085B" w:rsidP="00CE7D06">
      <w:pPr>
        <w:pStyle w:val="aa"/>
        <w:spacing w:after="0"/>
        <w:ind w:firstLine="567"/>
        <w:jc w:val="right"/>
        <w:rPr>
          <w:rFonts w:ascii="Arial Unicode" w:hAnsi="Arial Unicode"/>
          <w:i/>
          <w:sz w:val="20"/>
          <w:szCs w:val="20"/>
          <w:lang w:val="af-ZA"/>
        </w:rPr>
      </w:pPr>
      <w:r>
        <w:rPr>
          <w:rFonts w:ascii="Arial Unicode" w:hAnsi="Arial Unicode" w:cs="Sylfaen"/>
          <w:i/>
          <w:sz w:val="20"/>
          <w:szCs w:val="20"/>
          <w:lang w:val="af-ZA"/>
        </w:rPr>
        <w:t xml:space="preserve"> 2021</w:t>
      </w:r>
      <w:r w:rsidR="00CE7D06" w:rsidRPr="00A340ED">
        <w:rPr>
          <w:rFonts w:ascii="Arial Unicode" w:hAnsi="Arial Unicode" w:cs="Arial"/>
          <w:i/>
          <w:sz w:val="20"/>
          <w:szCs w:val="20"/>
        </w:rPr>
        <w:t>թ</w:t>
      </w:r>
      <w:r w:rsidR="00CE7D06" w:rsidRPr="00A340ED">
        <w:rPr>
          <w:rFonts w:ascii="Arial Unicode" w:hAnsi="Arial Unicode" w:cs="Times Armenian"/>
          <w:i/>
          <w:sz w:val="20"/>
          <w:szCs w:val="20"/>
          <w:lang w:val="af-ZA"/>
        </w:rPr>
        <w:t xml:space="preserve">.  </w:t>
      </w:r>
      <w:r>
        <w:rPr>
          <w:rFonts w:ascii="Arial Unicode" w:hAnsi="Arial Unicode" w:cs="Times Armenian"/>
          <w:i/>
          <w:sz w:val="20"/>
          <w:szCs w:val="20"/>
          <w:u w:val="single"/>
          <w:lang w:val="af-ZA"/>
        </w:rPr>
        <w:t>05</w:t>
      </w:r>
      <w:r w:rsidR="00CE7D06" w:rsidRPr="00A340ED">
        <w:rPr>
          <w:rFonts w:ascii="Arial Unicode" w:hAnsi="Arial Unicode" w:cs="Times Armenian"/>
          <w:i/>
          <w:sz w:val="20"/>
          <w:szCs w:val="20"/>
          <w:lang w:val="af-ZA"/>
        </w:rPr>
        <w:t>-</w:t>
      </w:r>
      <w:r w:rsidR="00CE7D06" w:rsidRPr="00A340ED">
        <w:rPr>
          <w:rFonts w:ascii="Arial Unicode" w:hAnsi="Arial Unicode" w:cs="Arial"/>
          <w:i/>
          <w:sz w:val="20"/>
          <w:szCs w:val="20"/>
          <w:lang w:val="af-ZA"/>
        </w:rPr>
        <w:t>ի</w:t>
      </w:r>
      <w:r w:rsidR="00CE7D06" w:rsidRPr="00A340ED">
        <w:rPr>
          <w:rFonts w:ascii="Arial Unicode" w:hAnsi="Arial Unicode" w:cs="Times Armenian"/>
          <w:i/>
          <w:sz w:val="20"/>
          <w:szCs w:val="20"/>
          <w:lang w:val="af-ZA"/>
        </w:rPr>
        <w:t xml:space="preserve"> </w:t>
      </w:r>
      <w:r w:rsidR="00CE7D06" w:rsidRPr="00A340ED">
        <w:rPr>
          <w:rFonts w:ascii="Arial Unicode" w:hAnsi="Arial Unicode" w:cs="Times Armenian"/>
          <w:i/>
          <w:sz w:val="20"/>
          <w:szCs w:val="20"/>
          <w:vertAlign w:val="subscript"/>
          <w:lang w:val="af-ZA"/>
        </w:rPr>
        <w:t xml:space="preserve"> </w:t>
      </w:r>
      <w:r w:rsidR="00CE7D06" w:rsidRPr="00A340ED">
        <w:rPr>
          <w:rFonts w:ascii="Arial Unicode" w:hAnsi="Arial Unicode" w:cs="Times Armenian"/>
          <w:i/>
          <w:sz w:val="20"/>
          <w:szCs w:val="20"/>
          <w:lang w:val="af-ZA"/>
        </w:rPr>
        <w:t xml:space="preserve">N </w:t>
      </w:r>
      <w:r w:rsidR="00C40F9A" w:rsidRPr="00A340ED">
        <w:rPr>
          <w:rFonts w:ascii="Arial Unicode" w:hAnsi="Arial Unicode" w:cs="Times Armenian"/>
          <w:i/>
          <w:sz w:val="20"/>
          <w:szCs w:val="20"/>
          <w:u w:val="single"/>
          <w:lang w:val="af-ZA"/>
        </w:rPr>
        <w:t xml:space="preserve"> </w:t>
      </w:r>
      <w:r>
        <w:rPr>
          <w:rFonts w:ascii="Arial Unicode" w:hAnsi="Arial Unicode" w:cs="Times Armenian"/>
          <w:i/>
          <w:sz w:val="20"/>
          <w:szCs w:val="20"/>
          <w:u w:val="single"/>
          <w:lang w:val="af-ZA"/>
        </w:rPr>
        <w:t>225</w:t>
      </w:r>
      <w:r w:rsidR="00CE7D06" w:rsidRPr="00A340ED">
        <w:rPr>
          <w:rFonts w:ascii="Arial Unicode" w:hAnsi="Arial Unicode" w:cs="Times Armenian"/>
          <w:i/>
          <w:sz w:val="20"/>
          <w:szCs w:val="20"/>
          <w:u w:val="single"/>
          <w:lang w:val="af-ZA"/>
        </w:rPr>
        <w:t xml:space="preserve"> </w:t>
      </w:r>
      <w:r w:rsidR="00CE7D06" w:rsidRPr="00A340ED">
        <w:rPr>
          <w:rFonts w:ascii="Arial Unicode" w:hAnsi="Arial Unicode" w:cs="Arial"/>
          <w:i/>
          <w:sz w:val="20"/>
          <w:szCs w:val="20"/>
        </w:rPr>
        <w:t>որոշմամբ</w:t>
      </w: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r w:rsidRPr="00A340ED">
        <w:rPr>
          <w:rFonts w:ascii="Arial Unicode" w:hAnsi="Arial Unicode"/>
          <w:lang w:val="hy-AM"/>
        </w:rPr>
        <w:t>&lt;&lt;</w:t>
      </w:r>
      <w:r w:rsidR="00487450" w:rsidRPr="00A340ED">
        <w:rPr>
          <w:rFonts w:ascii="Arial Unicode" w:hAnsi="Arial Unicode" w:cs="Arial"/>
          <w:lang w:val="hy-AM"/>
        </w:rPr>
        <w:t>Արարատ գյուղի N2  միջնակարգ դպրոց</w:t>
      </w:r>
      <w:r w:rsidRPr="00A340ED">
        <w:rPr>
          <w:rFonts w:ascii="Arial Unicode" w:hAnsi="Arial Unicode"/>
          <w:lang w:val="hy-AM"/>
        </w:rPr>
        <w:t xml:space="preserve">&gt;&gt; </w:t>
      </w:r>
      <w:r w:rsidR="00C40F9A" w:rsidRPr="00A340ED">
        <w:rPr>
          <w:rFonts w:ascii="Arial Unicode" w:hAnsi="Arial Unicode" w:cs="Arial"/>
        </w:rPr>
        <w:t>Պ</w:t>
      </w:r>
      <w:r w:rsidRPr="00A340ED">
        <w:rPr>
          <w:rFonts w:ascii="Arial Unicode" w:hAnsi="Arial Unicode" w:cs="Arial"/>
          <w:lang w:val="hy-AM"/>
        </w:rPr>
        <w:t>ՈԱԿ</w:t>
      </w:r>
      <w:r w:rsidRPr="00A340ED">
        <w:rPr>
          <w:rFonts w:ascii="Arial Unicode" w:hAnsi="Arial Unicode"/>
          <w:i/>
          <w:lang w:val="af-ZA"/>
        </w:rPr>
        <w:tab/>
      </w:r>
    </w:p>
    <w:p w:rsidR="00CE7D06" w:rsidRPr="00A340ED" w:rsidRDefault="00CE7D06" w:rsidP="00CE7D06">
      <w:pPr>
        <w:pStyle w:val="aa"/>
        <w:tabs>
          <w:tab w:val="left" w:pos="5968"/>
        </w:tabs>
        <w:ind w:right="-7" w:firstLine="567"/>
        <w:rPr>
          <w:rFonts w:ascii="Arial Unicode" w:hAnsi="Arial Unicode"/>
          <w:lang w:val="af-ZA"/>
        </w:rPr>
      </w:pPr>
      <w:r w:rsidRPr="00A340ED">
        <w:rPr>
          <w:rFonts w:ascii="Arial Unicode" w:hAnsi="Arial Unicode"/>
          <w:lang w:val="af-ZA"/>
        </w:rPr>
        <w:tab/>
      </w: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cs="Sylfaen"/>
          <w:lang w:val="af-ZA"/>
        </w:rPr>
      </w:pPr>
      <w:r w:rsidRPr="00A340ED">
        <w:rPr>
          <w:rFonts w:ascii="Arial Unicode" w:hAnsi="Arial Unicode" w:cs="Arial"/>
        </w:rPr>
        <w:t>Հ</w:t>
      </w:r>
      <w:r w:rsidRPr="00A340ED">
        <w:rPr>
          <w:rFonts w:ascii="Arial Unicode" w:hAnsi="Arial Unicode" w:cs="Times Armenian"/>
          <w:lang w:val="af-ZA"/>
        </w:rPr>
        <w:t xml:space="preserve"> </w:t>
      </w:r>
      <w:r w:rsidRPr="00A340ED">
        <w:rPr>
          <w:rFonts w:ascii="Arial Unicode" w:hAnsi="Arial Unicode" w:cs="Arial"/>
        </w:rPr>
        <w:t>Ր</w:t>
      </w:r>
      <w:r w:rsidRPr="00A340ED">
        <w:rPr>
          <w:rFonts w:ascii="Arial Unicode" w:hAnsi="Arial Unicode" w:cs="Times Armenian"/>
          <w:lang w:val="af-ZA"/>
        </w:rPr>
        <w:t xml:space="preserve"> </w:t>
      </w:r>
      <w:r w:rsidRPr="00A340ED">
        <w:rPr>
          <w:rFonts w:ascii="Arial Unicode" w:hAnsi="Arial Unicode" w:cs="Arial"/>
        </w:rPr>
        <w:t>Ա</w:t>
      </w:r>
      <w:r w:rsidRPr="00A340ED">
        <w:rPr>
          <w:rFonts w:ascii="Arial Unicode" w:hAnsi="Arial Unicode" w:cs="Times Armenian"/>
          <w:lang w:val="af-ZA"/>
        </w:rPr>
        <w:t xml:space="preserve"> </w:t>
      </w:r>
      <w:r w:rsidRPr="00A340ED">
        <w:rPr>
          <w:rFonts w:ascii="Arial Unicode" w:hAnsi="Arial Unicode" w:cs="Arial"/>
        </w:rPr>
        <w:t>Վ</w:t>
      </w:r>
      <w:r w:rsidRPr="00A340ED">
        <w:rPr>
          <w:rFonts w:ascii="Arial Unicode" w:hAnsi="Arial Unicode" w:cs="Times Armenian"/>
          <w:lang w:val="af-ZA"/>
        </w:rPr>
        <w:t xml:space="preserve"> </w:t>
      </w:r>
      <w:r w:rsidRPr="00A340ED">
        <w:rPr>
          <w:rFonts w:ascii="Arial Unicode" w:hAnsi="Arial Unicode" w:cs="Arial"/>
        </w:rPr>
        <w:t>Ե</w:t>
      </w:r>
      <w:r w:rsidRPr="00A340ED">
        <w:rPr>
          <w:rFonts w:ascii="Arial Unicode" w:hAnsi="Arial Unicode" w:cs="Times Armenian"/>
          <w:lang w:val="af-ZA"/>
        </w:rPr>
        <w:t xml:space="preserve"> </w:t>
      </w:r>
      <w:r w:rsidRPr="00A340ED">
        <w:rPr>
          <w:rFonts w:ascii="Arial Unicode" w:hAnsi="Arial Unicode" w:cs="Arial"/>
        </w:rPr>
        <w:t>Ր</w:t>
      </w:r>
    </w:p>
    <w:p w:rsidR="00CE7D06" w:rsidRPr="00A340ED" w:rsidRDefault="00CE7D06" w:rsidP="00CE7D06">
      <w:pPr>
        <w:pStyle w:val="aa"/>
        <w:ind w:right="-7" w:firstLine="567"/>
        <w:jc w:val="center"/>
        <w:rPr>
          <w:rFonts w:ascii="Arial Unicode" w:hAnsi="Arial Unicode" w:cs="Sylfaen"/>
          <w:lang w:val="af-ZA"/>
        </w:rPr>
      </w:pPr>
    </w:p>
    <w:p w:rsidR="00CE7D06" w:rsidRPr="00A340ED" w:rsidRDefault="00CE7D06" w:rsidP="00CE7D06">
      <w:pPr>
        <w:pStyle w:val="aa"/>
        <w:ind w:right="-7" w:firstLine="567"/>
        <w:jc w:val="center"/>
        <w:rPr>
          <w:rFonts w:ascii="Arial Unicode" w:hAnsi="Arial Unicode" w:cs="Sylfaen"/>
          <w:lang w:val="af-ZA"/>
        </w:rPr>
      </w:pPr>
    </w:p>
    <w:p w:rsidR="00CE7D06" w:rsidRPr="00A340ED" w:rsidRDefault="00CE7D06" w:rsidP="00CE7D06">
      <w:pPr>
        <w:pStyle w:val="aa"/>
        <w:ind w:right="-7"/>
        <w:jc w:val="center"/>
        <w:rPr>
          <w:rFonts w:ascii="Arial Unicode" w:hAnsi="Arial Unicode"/>
          <w:szCs w:val="22"/>
          <w:lang w:val="af-ZA"/>
        </w:rPr>
      </w:pPr>
      <w:r w:rsidRPr="00A340ED">
        <w:rPr>
          <w:rFonts w:ascii="Arial Unicode" w:hAnsi="Arial Unicode"/>
          <w:lang w:val="hy-AM"/>
        </w:rPr>
        <w:t>&lt;&lt;</w:t>
      </w:r>
      <w:r w:rsidR="00487450" w:rsidRPr="00A340ED">
        <w:rPr>
          <w:rFonts w:ascii="Arial Unicode" w:hAnsi="Arial Unicode" w:cs="Arial"/>
          <w:lang w:val="hy-AM"/>
        </w:rPr>
        <w:t xml:space="preserve"> Արարատ գյուղի N2  միջնակարգ դպրոց</w:t>
      </w:r>
      <w:r w:rsidR="00487450" w:rsidRPr="00A340ED">
        <w:rPr>
          <w:rFonts w:ascii="Arial Unicode" w:hAnsi="Arial Unicode"/>
          <w:lang w:val="hy-AM"/>
        </w:rPr>
        <w:t xml:space="preserve"> </w:t>
      </w:r>
      <w:r w:rsidRPr="00A340ED">
        <w:rPr>
          <w:rFonts w:ascii="Arial Unicode" w:hAnsi="Arial Unicode"/>
          <w:lang w:val="hy-AM"/>
        </w:rPr>
        <w:t xml:space="preserve">&gt;&gt; </w:t>
      </w:r>
      <w:r w:rsidR="00C40F9A" w:rsidRPr="00A340ED">
        <w:rPr>
          <w:rFonts w:ascii="Arial Unicode" w:hAnsi="Arial Unicode" w:cs="Arial"/>
        </w:rPr>
        <w:t>ՊՈԱԿ</w:t>
      </w:r>
      <w:r w:rsidRPr="00A340ED">
        <w:rPr>
          <w:rFonts w:ascii="Arial Unicode" w:hAnsi="Arial Unicode" w:cs="Sylfaen"/>
          <w:lang w:val="af-ZA"/>
        </w:rPr>
        <w:t>-</w:t>
      </w:r>
      <w:r w:rsidRPr="00A340ED">
        <w:rPr>
          <w:rFonts w:ascii="Arial Unicode" w:hAnsi="Arial Unicode" w:cs="Arial"/>
        </w:rPr>
        <w:t>Ի</w:t>
      </w:r>
      <w:r w:rsidRPr="00A340ED">
        <w:rPr>
          <w:rFonts w:ascii="Arial Unicode" w:hAnsi="Arial Unicode" w:cs="Sylfaen"/>
          <w:lang w:val="af-ZA"/>
        </w:rPr>
        <w:t xml:space="preserve"> </w:t>
      </w:r>
      <w:r w:rsidRPr="00A340ED">
        <w:rPr>
          <w:rFonts w:ascii="Arial Unicode" w:hAnsi="Arial Unicode" w:cs="Arial"/>
        </w:rPr>
        <w:t>ԿԱՐԻՔՆԵՐԻ</w:t>
      </w:r>
      <w:r w:rsidRPr="00A340ED">
        <w:rPr>
          <w:rFonts w:ascii="Arial Unicode" w:hAnsi="Arial Unicode" w:cs="Times Armenian"/>
          <w:lang w:val="af-ZA"/>
        </w:rPr>
        <w:t xml:space="preserve"> </w:t>
      </w:r>
      <w:r w:rsidRPr="00A340ED">
        <w:rPr>
          <w:rFonts w:ascii="Arial Unicode" w:hAnsi="Arial Unicode" w:cs="Arial"/>
        </w:rPr>
        <w:t>ՀԱՄԱՐ</w:t>
      </w:r>
      <w:r w:rsidRPr="00A340ED">
        <w:rPr>
          <w:rFonts w:ascii="Arial Unicode" w:hAnsi="Arial Unicode" w:cs="Times Armenian"/>
          <w:lang w:val="af-ZA"/>
        </w:rPr>
        <w:t xml:space="preserve">` </w:t>
      </w:r>
      <w:r w:rsidRPr="00A340ED">
        <w:rPr>
          <w:rFonts w:ascii="Arial Unicode" w:hAnsi="Arial Unicode" w:cs="Sylfaen"/>
          <w:lang w:val="af-ZA"/>
        </w:rPr>
        <w:t>«</w:t>
      </w:r>
      <w:r w:rsidR="00776F58" w:rsidRPr="00A340ED">
        <w:rPr>
          <w:rFonts w:ascii="Arial Unicode" w:hAnsi="Arial Unicode" w:cs="Arial"/>
          <w:sz w:val="40"/>
          <w:szCs w:val="40"/>
          <w:vertAlign w:val="subscript"/>
          <w:lang w:val="af-ZA"/>
        </w:rPr>
        <w:t xml:space="preserve">ՍՆՆԴԻ </w:t>
      </w:r>
      <w:r w:rsidR="00776F58" w:rsidRPr="00A340ED">
        <w:rPr>
          <w:rFonts w:ascii="Arial Unicode" w:hAnsi="Arial Unicode" w:cs="Arial"/>
          <w:lang w:val="af-ZA"/>
        </w:rPr>
        <w:t>ԾԱՆՐՈՑ (</w:t>
      </w:r>
      <w:r w:rsidR="00776F58" w:rsidRPr="00A340ED">
        <w:rPr>
          <w:rFonts w:ascii="Arial Unicode" w:hAnsi="Arial Unicode"/>
          <w:lang w:val="af-ZA"/>
        </w:rPr>
        <w:t>ՉՈՐ ՍՆՆԴԻ</w:t>
      </w:r>
      <w:r w:rsidR="00776F58" w:rsidRPr="00A340ED">
        <w:rPr>
          <w:rFonts w:ascii="Arial Unicode" w:hAnsi="Arial Unicode" w:cs="Arial"/>
          <w:lang w:val="af-ZA"/>
        </w:rPr>
        <w:t>)</w:t>
      </w:r>
      <w:r w:rsidRPr="00A340ED">
        <w:rPr>
          <w:rFonts w:ascii="Arial Unicode" w:hAnsi="Arial Unicode" w:cs="Sylfaen"/>
          <w:lang w:val="af-ZA"/>
        </w:rPr>
        <w:t xml:space="preserve"> </w:t>
      </w:r>
      <w:r w:rsidRPr="00A340ED">
        <w:rPr>
          <w:rFonts w:ascii="Arial Unicode" w:hAnsi="Arial Unicode" w:cs="Arial"/>
        </w:rPr>
        <w:t>ՁԵՌՔԲԵՐՄԱՆ</w:t>
      </w:r>
      <w:r w:rsidRPr="00A340ED">
        <w:rPr>
          <w:rFonts w:ascii="Arial Unicode" w:hAnsi="Arial Unicode" w:cs="Times Armenian"/>
          <w:lang w:val="af-ZA"/>
        </w:rPr>
        <w:t xml:space="preserve"> </w:t>
      </w:r>
      <w:r w:rsidRPr="00A340ED">
        <w:rPr>
          <w:rFonts w:ascii="Arial Unicode" w:hAnsi="Arial Unicode" w:cs="Arial"/>
        </w:rPr>
        <w:t>ՆՊԱՏԱԿՈՎ</w:t>
      </w:r>
      <w:r w:rsidRPr="00A340ED">
        <w:rPr>
          <w:rFonts w:ascii="Arial Unicode" w:hAnsi="Arial Unicode" w:cs="Sylfaen"/>
          <w:lang w:val="af-ZA"/>
        </w:rPr>
        <w:t xml:space="preserve"> </w:t>
      </w:r>
      <w:r w:rsidRPr="00A340ED">
        <w:rPr>
          <w:rFonts w:ascii="Arial Unicode" w:hAnsi="Arial Unicode" w:cs="Times Armenian"/>
          <w:lang w:val="af-ZA"/>
        </w:rPr>
        <w:t xml:space="preserve"> </w:t>
      </w:r>
      <w:r w:rsidRPr="00A340ED">
        <w:rPr>
          <w:rFonts w:ascii="Arial Unicode" w:hAnsi="Arial Unicode" w:cs="Arial"/>
        </w:rPr>
        <w:t>ՀԱՅՏԱՐԱՐՎԱԾ</w:t>
      </w:r>
      <w:r w:rsidRPr="00A340ED">
        <w:rPr>
          <w:rFonts w:ascii="Arial Unicode" w:hAnsi="Arial Unicode" w:cs="Times Armenian"/>
          <w:lang w:val="af-ZA"/>
        </w:rPr>
        <w:t xml:space="preserve"> </w:t>
      </w:r>
      <w:r w:rsidRPr="00A340ED">
        <w:rPr>
          <w:rFonts w:ascii="Arial Unicode" w:hAnsi="Arial Unicode" w:cs="Arial"/>
          <w:i/>
          <w:lang w:val="ru-RU"/>
        </w:rPr>
        <w:t>ՀՐԱՏԱՊ</w:t>
      </w:r>
      <w:r w:rsidRPr="00A340ED">
        <w:rPr>
          <w:rFonts w:ascii="Arial Unicode" w:hAnsi="Arial Unicode"/>
          <w:i/>
          <w:lang w:val="af-ZA"/>
        </w:rPr>
        <w:t xml:space="preserve"> </w:t>
      </w:r>
      <w:r w:rsidRPr="00A340ED">
        <w:rPr>
          <w:rFonts w:ascii="Arial Unicode" w:hAnsi="Arial Unicode" w:cs="Arial"/>
          <w:i/>
          <w:lang w:val="ru-RU"/>
        </w:rPr>
        <w:t>ՄԵԿ</w:t>
      </w:r>
      <w:r w:rsidRPr="00A340ED">
        <w:rPr>
          <w:rFonts w:ascii="Arial Unicode" w:hAnsi="Arial Unicode"/>
          <w:i/>
          <w:lang w:val="af-ZA"/>
        </w:rPr>
        <w:t xml:space="preserve"> </w:t>
      </w:r>
      <w:r w:rsidRPr="00A340ED">
        <w:rPr>
          <w:rFonts w:ascii="Arial Unicode" w:hAnsi="Arial Unicode" w:cs="Arial"/>
          <w:i/>
          <w:lang w:val="ru-RU"/>
        </w:rPr>
        <w:t>ԱՆՁԻՑ</w:t>
      </w:r>
      <w:r w:rsidRPr="00A340ED">
        <w:rPr>
          <w:rFonts w:ascii="Arial Unicode" w:hAnsi="Arial Unicode"/>
          <w:i/>
          <w:lang w:val="af-ZA"/>
        </w:rPr>
        <w:t xml:space="preserve"> </w:t>
      </w:r>
      <w:r w:rsidRPr="00A340ED">
        <w:rPr>
          <w:rFonts w:ascii="Arial Unicode" w:hAnsi="Arial Unicode" w:cs="Arial"/>
          <w:i/>
          <w:lang w:val="ru-RU"/>
        </w:rPr>
        <w:t>ԳՆՄԱՆ</w:t>
      </w:r>
      <w:r w:rsidRPr="00A340ED">
        <w:rPr>
          <w:rFonts w:ascii="Arial Unicode" w:hAnsi="Arial Unicode"/>
          <w:i/>
          <w:lang w:val="af-ZA"/>
        </w:rPr>
        <w:t xml:space="preserve"> </w:t>
      </w:r>
      <w:r w:rsidRPr="00A340ED">
        <w:rPr>
          <w:rFonts w:ascii="Arial Unicode" w:hAnsi="Arial Unicode" w:cs="Arial"/>
          <w:i/>
          <w:lang w:val="ru-RU"/>
        </w:rPr>
        <w:t>ԸՆԹԱՑԱԿԱՐԳԻ</w:t>
      </w:r>
      <w:r w:rsidRPr="00A340ED">
        <w:rPr>
          <w:rFonts w:ascii="Arial Unicode" w:hAnsi="Arial Unicode"/>
          <w:i/>
          <w:lang w:val="af-ZA"/>
        </w:rPr>
        <w:t xml:space="preserve"> </w:t>
      </w:r>
    </w:p>
    <w:p w:rsidR="00CE7D06" w:rsidRPr="00A340ED" w:rsidRDefault="00CE7D06" w:rsidP="00CE7D06">
      <w:pPr>
        <w:pStyle w:val="aa"/>
        <w:ind w:right="-7"/>
        <w:jc w:val="center"/>
        <w:rPr>
          <w:rFonts w:ascii="Arial Unicode" w:hAnsi="Arial Unicode"/>
          <w:szCs w:val="22"/>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Sylfaen" w:hAnsi="Sylfaen"/>
          <w:lang w:val="hy-AM"/>
        </w:rPr>
      </w:pPr>
    </w:p>
    <w:p w:rsidR="00487450" w:rsidRPr="00A340ED" w:rsidRDefault="00487450" w:rsidP="00CE7D06">
      <w:pPr>
        <w:pStyle w:val="aa"/>
        <w:ind w:right="-7" w:firstLine="567"/>
        <w:jc w:val="center"/>
        <w:rPr>
          <w:rFonts w:ascii="Sylfaen" w:hAnsi="Sylfaen"/>
          <w:lang w:val="hy-AM"/>
        </w:rPr>
      </w:pPr>
    </w:p>
    <w:p w:rsidR="00487450" w:rsidRPr="00A340ED" w:rsidRDefault="00487450" w:rsidP="00CE7D06">
      <w:pPr>
        <w:pStyle w:val="aa"/>
        <w:ind w:right="-7" w:firstLine="567"/>
        <w:jc w:val="center"/>
        <w:rPr>
          <w:rFonts w:ascii="Sylfaen" w:hAnsi="Sylfaen"/>
          <w:lang w:val="hy-AM"/>
        </w:rPr>
      </w:pPr>
    </w:p>
    <w:p w:rsidR="00487450" w:rsidRPr="00A340ED" w:rsidRDefault="00487450" w:rsidP="00CE7D06">
      <w:pPr>
        <w:pStyle w:val="aa"/>
        <w:ind w:right="-7" w:firstLine="567"/>
        <w:jc w:val="center"/>
        <w:rPr>
          <w:rFonts w:ascii="Sylfaen" w:hAnsi="Sylfaen"/>
          <w:lang w:val="hy-AM"/>
        </w:rPr>
      </w:pPr>
    </w:p>
    <w:p w:rsidR="00487450" w:rsidRPr="00A340ED" w:rsidRDefault="00487450" w:rsidP="00CE7D06">
      <w:pPr>
        <w:pStyle w:val="aa"/>
        <w:ind w:right="-7" w:firstLine="567"/>
        <w:jc w:val="center"/>
        <w:rPr>
          <w:rFonts w:ascii="Sylfaen" w:hAnsi="Sylfaen"/>
          <w:lang w:val="hy-AM"/>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pStyle w:val="aa"/>
        <w:ind w:right="-7" w:firstLine="567"/>
        <w:jc w:val="center"/>
        <w:rPr>
          <w:rFonts w:ascii="Arial Unicode" w:hAnsi="Arial Unicode"/>
          <w:lang w:val="af-ZA"/>
        </w:rPr>
      </w:pPr>
    </w:p>
    <w:p w:rsidR="00CE7D06" w:rsidRPr="00A340ED" w:rsidRDefault="00CE7D06" w:rsidP="00CE7D06">
      <w:pPr>
        <w:ind w:firstLine="567"/>
        <w:jc w:val="both"/>
        <w:rPr>
          <w:rFonts w:ascii="Arial Unicode" w:hAnsi="Arial Unicode" w:cs="Sylfaen"/>
          <w:i/>
          <w:sz w:val="22"/>
          <w:szCs w:val="22"/>
          <w:lang w:val="af-ZA"/>
        </w:rPr>
      </w:pPr>
      <w:r w:rsidRPr="00A340ED">
        <w:rPr>
          <w:rFonts w:ascii="Arial Unicode" w:hAnsi="Arial Unicode" w:cs="Arial"/>
          <w:i/>
          <w:sz w:val="22"/>
          <w:szCs w:val="22"/>
        </w:rPr>
        <w:lastRenderedPageBreak/>
        <w:t>Հարգելի</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մասնակից</w:t>
      </w:r>
      <w:r w:rsidRPr="00A340ED">
        <w:rPr>
          <w:rFonts w:ascii="Arial Unicode" w:hAnsi="Arial Unicode" w:cs="Sylfaen"/>
          <w:i/>
          <w:sz w:val="22"/>
          <w:szCs w:val="22"/>
          <w:lang w:val="af-ZA"/>
        </w:rPr>
        <w:t xml:space="preserve"> </w:t>
      </w:r>
      <w:r w:rsidRPr="00A340ED">
        <w:rPr>
          <w:rFonts w:ascii="Arial Unicode" w:hAnsi="Arial Unicode" w:cs="Arial"/>
          <w:i/>
          <w:sz w:val="22"/>
          <w:szCs w:val="22"/>
        </w:rPr>
        <w:t>նախքան</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հայտ</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կազմելը</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և</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ներկայացնելը</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խնդրում</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ենք</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մանրամասնորեն</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ուսումնասիրել</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սույն</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հրավերը</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քանի</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որ</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հրավերին</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չհամապատասխանող</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հայտերը</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ենթակա</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են</w:t>
      </w:r>
      <w:r w:rsidRPr="00A340ED">
        <w:rPr>
          <w:rFonts w:ascii="Arial Unicode" w:hAnsi="Arial Unicode" w:cs="Times Armenian"/>
          <w:i/>
          <w:sz w:val="22"/>
          <w:szCs w:val="22"/>
          <w:lang w:val="af-ZA"/>
        </w:rPr>
        <w:t xml:space="preserve"> </w:t>
      </w:r>
      <w:r w:rsidRPr="00A340ED">
        <w:rPr>
          <w:rFonts w:ascii="Arial Unicode" w:hAnsi="Arial Unicode" w:cs="Arial"/>
          <w:i/>
          <w:sz w:val="22"/>
          <w:szCs w:val="22"/>
        </w:rPr>
        <w:t>մերժման</w:t>
      </w:r>
      <w:r w:rsidRPr="00A340ED">
        <w:rPr>
          <w:rFonts w:ascii="Arial Unicode" w:hAnsi="Arial Unicode" w:cs="Sylfaen"/>
          <w:i/>
          <w:sz w:val="22"/>
          <w:szCs w:val="22"/>
          <w:lang w:val="af-ZA"/>
        </w:rPr>
        <w:t xml:space="preserve">: </w:t>
      </w:r>
    </w:p>
    <w:p w:rsidR="00CE7D06" w:rsidRPr="00A340ED" w:rsidRDefault="00CE7D06" w:rsidP="00CE7D06">
      <w:pPr>
        <w:ind w:firstLine="567"/>
        <w:jc w:val="center"/>
        <w:rPr>
          <w:rFonts w:ascii="Arial Unicode" w:hAnsi="Arial Unicode"/>
          <w:b/>
          <w:sz w:val="20"/>
          <w:szCs w:val="22"/>
          <w:lang w:val="af-ZA"/>
        </w:rPr>
      </w:pPr>
    </w:p>
    <w:p w:rsidR="00487450" w:rsidRPr="00A340ED" w:rsidRDefault="00487450" w:rsidP="00CE7D06">
      <w:pPr>
        <w:ind w:firstLine="567"/>
        <w:jc w:val="center"/>
        <w:rPr>
          <w:rFonts w:ascii="Sylfaen" w:hAnsi="Sylfaen" w:cs="Sylfaen"/>
          <w:b/>
          <w:sz w:val="22"/>
          <w:szCs w:val="22"/>
          <w:lang w:val="hy-AM"/>
        </w:rPr>
      </w:pPr>
    </w:p>
    <w:p w:rsidR="00487450" w:rsidRPr="00A340ED" w:rsidRDefault="00487450" w:rsidP="00CE7D06">
      <w:pPr>
        <w:ind w:firstLine="567"/>
        <w:jc w:val="center"/>
        <w:rPr>
          <w:rFonts w:ascii="Sylfaen" w:hAnsi="Sylfaen" w:cs="Sylfaen"/>
          <w:b/>
          <w:sz w:val="22"/>
          <w:szCs w:val="22"/>
          <w:lang w:val="hy-AM"/>
        </w:rPr>
      </w:pPr>
    </w:p>
    <w:p w:rsidR="00CE7D06" w:rsidRPr="00A340ED" w:rsidRDefault="00CE7D06" w:rsidP="00CE7D06">
      <w:pPr>
        <w:ind w:firstLine="567"/>
        <w:jc w:val="center"/>
        <w:rPr>
          <w:rFonts w:ascii="Arial Unicode" w:hAnsi="Arial Unicode" w:cs="Sylfaen"/>
          <w:b/>
          <w:sz w:val="22"/>
          <w:szCs w:val="22"/>
          <w:lang w:val="af-ZA"/>
        </w:rPr>
      </w:pPr>
    </w:p>
    <w:p w:rsidR="00CE7D06" w:rsidRPr="00A340ED" w:rsidRDefault="00CE7D06" w:rsidP="00CE7D06">
      <w:pPr>
        <w:ind w:firstLine="567"/>
        <w:jc w:val="center"/>
        <w:rPr>
          <w:rFonts w:ascii="Arial Unicode" w:hAnsi="Arial Unicode"/>
          <w:b/>
          <w:sz w:val="20"/>
          <w:szCs w:val="20"/>
          <w:lang w:val="af-ZA"/>
        </w:rPr>
      </w:pPr>
      <w:r w:rsidRPr="00A340ED">
        <w:rPr>
          <w:rFonts w:ascii="Arial Unicode" w:hAnsi="Arial Unicode" w:cs="Arial"/>
          <w:b/>
          <w:sz w:val="20"/>
          <w:szCs w:val="20"/>
        </w:rPr>
        <w:t>ԲՈՎԱՆԴԱԿՈւԹՅՈւՆ</w:t>
      </w:r>
    </w:p>
    <w:p w:rsidR="00CE7D06" w:rsidRPr="00A340ED" w:rsidRDefault="00CE7D06" w:rsidP="00CE7D06">
      <w:pPr>
        <w:ind w:firstLine="567"/>
        <w:jc w:val="center"/>
        <w:rPr>
          <w:rFonts w:ascii="Arial Unicode" w:hAnsi="Arial Unicode"/>
          <w:i/>
          <w:sz w:val="20"/>
          <w:lang w:val="af-ZA"/>
        </w:rPr>
      </w:pPr>
    </w:p>
    <w:p w:rsidR="00CE7D06" w:rsidRPr="00A340ED" w:rsidRDefault="00CE7D06" w:rsidP="00C40F9A">
      <w:pPr>
        <w:ind w:firstLine="567"/>
        <w:rPr>
          <w:rFonts w:ascii="Arial Unicode" w:hAnsi="Arial Unicode"/>
          <w:sz w:val="20"/>
          <w:lang w:val="af-ZA"/>
        </w:rPr>
      </w:pPr>
      <w:r w:rsidRPr="00A340ED">
        <w:rPr>
          <w:rFonts w:ascii="Arial Unicode" w:hAnsi="Arial Unicode"/>
          <w:sz w:val="22"/>
          <w:szCs w:val="22"/>
          <w:lang w:val="hy-AM"/>
        </w:rPr>
        <w:t>&lt;&lt;</w:t>
      </w:r>
      <w:r w:rsidR="00487450" w:rsidRPr="00A340ED">
        <w:rPr>
          <w:rFonts w:ascii="Arial Unicode" w:hAnsi="Arial Unicode" w:cs="Arial"/>
          <w:sz w:val="22"/>
          <w:szCs w:val="22"/>
          <w:lang w:val="hy-AM"/>
        </w:rPr>
        <w:t>Արարատ գյուղի N2  միջնակարգ դպրոց</w:t>
      </w:r>
      <w:r w:rsidRPr="00A340ED">
        <w:rPr>
          <w:rFonts w:ascii="Arial Unicode" w:hAnsi="Arial Unicode"/>
          <w:sz w:val="22"/>
          <w:szCs w:val="22"/>
          <w:lang w:val="hy-AM"/>
        </w:rPr>
        <w:t xml:space="preserve">&gt;&gt; </w:t>
      </w:r>
      <w:r w:rsidR="00C40F9A" w:rsidRPr="00A340ED">
        <w:rPr>
          <w:rFonts w:ascii="Arial Unicode" w:hAnsi="Arial Unicode" w:cs="Arial"/>
          <w:sz w:val="22"/>
          <w:szCs w:val="22"/>
        </w:rPr>
        <w:t>ՊՈԱԿ</w:t>
      </w:r>
      <w:r w:rsidR="00C40F9A" w:rsidRPr="00A340ED">
        <w:rPr>
          <w:rFonts w:ascii="Arial Unicode" w:hAnsi="Arial Unicode" w:cs="Arial"/>
          <w:sz w:val="22"/>
          <w:szCs w:val="22"/>
          <w:lang w:val="af-ZA"/>
        </w:rPr>
        <w:t>-</w:t>
      </w:r>
      <w:r w:rsidR="00C40F9A" w:rsidRPr="00A340ED">
        <w:rPr>
          <w:rFonts w:ascii="Arial Unicode" w:hAnsi="Arial Unicode" w:cs="Arial"/>
          <w:sz w:val="22"/>
          <w:szCs w:val="22"/>
        </w:rPr>
        <w:t>ի</w:t>
      </w:r>
      <w:r w:rsidR="00C40F9A" w:rsidRPr="00A340ED">
        <w:rPr>
          <w:rFonts w:ascii="Arial Unicode" w:hAnsi="Arial Unicode" w:cs="Arial"/>
          <w:sz w:val="22"/>
          <w:szCs w:val="22"/>
          <w:lang w:val="af-ZA"/>
        </w:rPr>
        <w:t xml:space="preserve"> </w:t>
      </w:r>
      <w:r w:rsidRPr="00A340ED">
        <w:rPr>
          <w:rFonts w:ascii="Arial Unicode" w:hAnsi="Arial Unicode"/>
          <w:b/>
          <w:sz w:val="20"/>
          <w:lang w:val="af-ZA"/>
        </w:rPr>
        <w:t xml:space="preserve"> </w:t>
      </w:r>
      <w:r w:rsidRPr="00A340ED">
        <w:rPr>
          <w:rFonts w:ascii="Arial Unicode" w:hAnsi="Arial Unicode" w:cs="Arial"/>
          <w:b/>
          <w:sz w:val="20"/>
          <w:lang w:val="af-ZA"/>
        </w:rPr>
        <w:t>ԿԱՐԻՔՆԵՐԻ</w:t>
      </w:r>
      <w:r w:rsidRPr="00A340ED">
        <w:rPr>
          <w:rFonts w:ascii="Arial Unicode" w:hAnsi="Arial Unicode"/>
          <w:b/>
          <w:sz w:val="20"/>
          <w:lang w:val="af-ZA"/>
        </w:rPr>
        <w:t xml:space="preserve"> </w:t>
      </w:r>
      <w:r w:rsidRPr="00A340ED">
        <w:rPr>
          <w:rFonts w:ascii="Arial Unicode" w:hAnsi="Arial Unicode" w:cs="Arial"/>
          <w:b/>
          <w:sz w:val="20"/>
          <w:lang w:val="af-ZA"/>
        </w:rPr>
        <w:t>ՀԱՄԱՐ</w:t>
      </w:r>
      <w:r w:rsidR="00C40F9A" w:rsidRPr="00A340ED">
        <w:rPr>
          <w:rFonts w:ascii="Arial Unicode" w:hAnsi="Arial Unicode"/>
          <w:sz w:val="20"/>
          <w:lang w:val="af-ZA"/>
        </w:rPr>
        <w:t xml:space="preserve">   </w:t>
      </w:r>
      <w:r w:rsidR="00776F58" w:rsidRPr="00A340ED">
        <w:rPr>
          <w:rFonts w:ascii="Arial Unicode" w:hAnsi="Arial Unicode" w:cs="Arial"/>
          <w:sz w:val="20"/>
          <w:lang w:val="af-ZA"/>
        </w:rPr>
        <w:t>ՍՆՆԴԻ ԾԱՆՐՈՑ(</w:t>
      </w:r>
      <w:r w:rsidR="00776F58" w:rsidRPr="00A340ED">
        <w:rPr>
          <w:rFonts w:ascii="Arial Unicode" w:hAnsi="Arial Unicode"/>
          <w:sz w:val="20"/>
          <w:lang w:val="af-ZA"/>
        </w:rPr>
        <w:t>ՉՈՐ ՍՆՆԴԻ</w:t>
      </w:r>
      <w:r w:rsidR="00776F58" w:rsidRPr="00A340ED">
        <w:rPr>
          <w:rFonts w:ascii="Arial Unicode" w:hAnsi="Arial Unicode" w:cs="Arial"/>
          <w:sz w:val="20"/>
          <w:lang w:val="af-ZA"/>
        </w:rPr>
        <w:t>)</w:t>
      </w:r>
      <w:r w:rsidRPr="00A340ED">
        <w:rPr>
          <w:rFonts w:ascii="Arial Unicode" w:hAnsi="Arial Unicode"/>
          <w:sz w:val="20"/>
          <w:lang w:val="af-ZA"/>
        </w:rPr>
        <w:t>-</w:t>
      </w:r>
      <w:r w:rsidRPr="00A340ED">
        <w:rPr>
          <w:rFonts w:ascii="Arial Unicode" w:hAnsi="Arial Unicode" w:cs="Arial"/>
          <w:b/>
          <w:sz w:val="20"/>
          <w:lang w:val="af-ZA"/>
        </w:rPr>
        <w:t>Ի</w:t>
      </w:r>
      <w:r w:rsidR="00C40F9A" w:rsidRPr="00A340ED">
        <w:rPr>
          <w:rFonts w:ascii="Arial Unicode" w:hAnsi="Arial Unicode" w:cs="Arial"/>
          <w:b/>
          <w:sz w:val="20"/>
          <w:lang w:val="af-ZA"/>
        </w:rPr>
        <w:t xml:space="preserve"> </w:t>
      </w:r>
      <w:r w:rsidRPr="00A340ED">
        <w:rPr>
          <w:rFonts w:ascii="Arial Unicode" w:hAnsi="Arial Unicode" w:cs="Arial"/>
          <w:b/>
          <w:sz w:val="20"/>
          <w:lang w:val="af-ZA"/>
        </w:rPr>
        <w:t>ՁԵՌՔԲԵՐՄԱՆ</w:t>
      </w:r>
      <w:r w:rsidRPr="00A340ED">
        <w:rPr>
          <w:rFonts w:ascii="Arial Unicode" w:hAnsi="Arial Unicode"/>
          <w:b/>
          <w:sz w:val="20"/>
          <w:lang w:val="af-ZA"/>
        </w:rPr>
        <w:t xml:space="preserve"> </w:t>
      </w:r>
      <w:r w:rsidRPr="00A340ED">
        <w:rPr>
          <w:rFonts w:ascii="Arial Unicode" w:hAnsi="Arial Unicode" w:cs="Arial"/>
          <w:b/>
          <w:sz w:val="20"/>
          <w:lang w:val="af-ZA"/>
        </w:rPr>
        <w:t>ՆՊԱՏԱԿՈՎ</w:t>
      </w:r>
      <w:r w:rsidRPr="00A340ED">
        <w:rPr>
          <w:rFonts w:ascii="Arial Unicode" w:hAnsi="Arial Unicode"/>
          <w:b/>
          <w:sz w:val="20"/>
          <w:lang w:val="af-ZA"/>
        </w:rPr>
        <w:t xml:space="preserve"> </w:t>
      </w:r>
      <w:r w:rsidRPr="00A340ED">
        <w:rPr>
          <w:rFonts w:ascii="Arial Unicode" w:hAnsi="Arial Unicode" w:cs="Arial"/>
          <w:b/>
          <w:sz w:val="20"/>
          <w:lang w:val="af-ZA"/>
        </w:rPr>
        <w:t>ՀԱՅՏԱՐԱՐՎԱԾ</w:t>
      </w:r>
      <w:r w:rsidRPr="00A340ED">
        <w:rPr>
          <w:rFonts w:ascii="Arial Unicode" w:hAnsi="Arial Unicode"/>
          <w:b/>
          <w:sz w:val="20"/>
          <w:lang w:val="af-ZA"/>
        </w:rPr>
        <w:t xml:space="preserve"> </w:t>
      </w:r>
      <w:r w:rsidRPr="00A340ED">
        <w:rPr>
          <w:rFonts w:ascii="Arial Unicode" w:hAnsi="Arial Unicode" w:cs="Arial"/>
          <w:b/>
          <w:i/>
          <w:sz w:val="20"/>
          <w:szCs w:val="20"/>
          <w:lang w:val="ru-RU"/>
        </w:rPr>
        <w:t>ՀՐԱՏԱՊ</w:t>
      </w:r>
      <w:r w:rsidRPr="00A340ED">
        <w:rPr>
          <w:rFonts w:ascii="Arial Unicode" w:hAnsi="Arial Unicode"/>
          <w:b/>
          <w:i/>
          <w:sz w:val="20"/>
          <w:szCs w:val="20"/>
          <w:lang w:val="af-ZA"/>
        </w:rPr>
        <w:t xml:space="preserve"> </w:t>
      </w:r>
      <w:r w:rsidRPr="00A340ED">
        <w:rPr>
          <w:rFonts w:ascii="Arial Unicode" w:hAnsi="Arial Unicode" w:cs="Arial"/>
          <w:b/>
          <w:i/>
          <w:sz w:val="20"/>
          <w:szCs w:val="20"/>
          <w:lang w:val="ru-RU"/>
        </w:rPr>
        <w:t>ՄԵԿ</w:t>
      </w:r>
      <w:r w:rsidRPr="00A340ED">
        <w:rPr>
          <w:rFonts w:ascii="Arial Unicode" w:hAnsi="Arial Unicode"/>
          <w:b/>
          <w:i/>
          <w:sz w:val="20"/>
          <w:szCs w:val="20"/>
          <w:lang w:val="af-ZA"/>
        </w:rPr>
        <w:t xml:space="preserve"> </w:t>
      </w:r>
      <w:r w:rsidRPr="00A340ED">
        <w:rPr>
          <w:rFonts w:ascii="Arial Unicode" w:hAnsi="Arial Unicode" w:cs="Arial"/>
          <w:b/>
          <w:i/>
          <w:sz w:val="20"/>
          <w:szCs w:val="20"/>
          <w:lang w:val="ru-RU"/>
        </w:rPr>
        <w:t>ԱՆՁԻՑ</w:t>
      </w:r>
      <w:r w:rsidRPr="00A340ED">
        <w:rPr>
          <w:rFonts w:ascii="Arial Unicode" w:hAnsi="Arial Unicode"/>
          <w:b/>
          <w:i/>
          <w:sz w:val="20"/>
          <w:szCs w:val="20"/>
          <w:lang w:val="af-ZA"/>
        </w:rPr>
        <w:t xml:space="preserve"> </w:t>
      </w:r>
      <w:r w:rsidRPr="00A340ED">
        <w:rPr>
          <w:rFonts w:ascii="Arial Unicode" w:hAnsi="Arial Unicode" w:cs="Arial"/>
          <w:b/>
          <w:i/>
          <w:sz w:val="20"/>
          <w:szCs w:val="20"/>
          <w:lang w:val="ru-RU"/>
        </w:rPr>
        <w:t>ԳՆՄԱՆ</w:t>
      </w:r>
      <w:r w:rsidRPr="00A340ED">
        <w:rPr>
          <w:rFonts w:ascii="Arial Unicode" w:hAnsi="Arial Unicode"/>
          <w:b/>
          <w:i/>
          <w:sz w:val="20"/>
          <w:szCs w:val="20"/>
          <w:lang w:val="af-ZA"/>
        </w:rPr>
        <w:t xml:space="preserve"> </w:t>
      </w:r>
      <w:r w:rsidRPr="00A340ED">
        <w:rPr>
          <w:rFonts w:ascii="Arial Unicode" w:hAnsi="Arial Unicode" w:cs="Arial"/>
          <w:b/>
          <w:i/>
          <w:sz w:val="20"/>
          <w:szCs w:val="20"/>
          <w:lang w:val="ru-RU"/>
        </w:rPr>
        <w:t>ԸՆԹԱՑԱԿԱՐԳԻ</w:t>
      </w:r>
      <w:r w:rsidRPr="00A340ED">
        <w:rPr>
          <w:rFonts w:ascii="Arial Unicode" w:hAnsi="Arial Unicode"/>
          <w:i/>
          <w:lang w:val="af-ZA"/>
        </w:rPr>
        <w:t xml:space="preserve"> </w:t>
      </w:r>
    </w:p>
    <w:p w:rsidR="00CE7D06" w:rsidRPr="00A340ED" w:rsidRDefault="00CE7D06" w:rsidP="00CE7D06">
      <w:pPr>
        <w:ind w:firstLine="567"/>
        <w:jc w:val="center"/>
        <w:rPr>
          <w:rFonts w:ascii="Arial Unicode" w:hAnsi="Arial Unicode"/>
          <w:i/>
          <w:sz w:val="20"/>
          <w:lang w:val="af-ZA"/>
        </w:rPr>
      </w:pPr>
      <w:r w:rsidRPr="00A340ED">
        <w:rPr>
          <w:rFonts w:ascii="Arial Unicode" w:hAnsi="Arial Unicode" w:cs="Arial"/>
          <w:b/>
          <w:sz w:val="20"/>
          <w:lang w:val="af-ZA"/>
        </w:rPr>
        <w:t>ՀՐԱՎԵՐԻ</w:t>
      </w:r>
    </w:p>
    <w:p w:rsidR="00CE7D06" w:rsidRPr="00A340ED" w:rsidRDefault="00CE7D06" w:rsidP="00CE7D06">
      <w:pPr>
        <w:ind w:firstLine="567"/>
        <w:jc w:val="center"/>
        <w:rPr>
          <w:rFonts w:ascii="Arial Unicode" w:hAnsi="Arial Unicode" w:cs="Sylfaen"/>
          <w:b/>
          <w:sz w:val="20"/>
          <w:szCs w:val="22"/>
          <w:lang w:val="af-ZA"/>
        </w:rPr>
      </w:pPr>
    </w:p>
    <w:p w:rsidR="00CE7D06" w:rsidRPr="00A340ED" w:rsidRDefault="00CE7D06" w:rsidP="00CE7D06">
      <w:pPr>
        <w:ind w:firstLine="567"/>
        <w:jc w:val="center"/>
        <w:rPr>
          <w:rFonts w:ascii="Arial Unicode" w:hAnsi="Arial Unicode"/>
          <w:sz w:val="20"/>
          <w:lang w:val="af-ZA"/>
        </w:rPr>
      </w:pPr>
      <w:r w:rsidRPr="00A340ED">
        <w:rPr>
          <w:rFonts w:ascii="Arial Unicode" w:hAnsi="Arial Unicode" w:cs="Arial"/>
          <w:b/>
          <w:sz w:val="20"/>
          <w:szCs w:val="22"/>
        </w:rPr>
        <w:t>ՄԱՍ</w:t>
      </w:r>
      <w:r w:rsidRPr="00A340ED">
        <w:rPr>
          <w:rFonts w:ascii="Arial Unicode" w:hAnsi="Arial Unicode" w:cs="Times Armenian"/>
          <w:b/>
          <w:sz w:val="20"/>
          <w:szCs w:val="22"/>
          <w:lang w:val="af-ZA"/>
        </w:rPr>
        <w:t xml:space="preserve">  I.</w:t>
      </w:r>
    </w:p>
    <w:p w:rsidR="00CE7D06" w:rsidRPr="00A340ED" w:rsidRDefault="00CE7D06" w:rsidP="00CE7D06">
      <w:pPr>
        <w:ind w:firstLine="567"/>
        <w:jc w:val="both"/>
        <w:rPr>
          <w:rFonts w:ascii="Arial Unicode" w:hAnsi="Arial Unicode"/>
          <w:sz w:val="20"/>
          <w:lang w:val="af-ZA"/>
        </w:rPr>
      </w:pP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 xml:space="preserve">1.  </w:t>
      </w:r>
      <w:r w:rsidRPr="00A340ED">
        <w:rPr>
          <w:rFonts w:ascii="Arial Unicode" w:hAnsi="Arial Unicode" w:cs="Arial"/>
          <w:sz w:val="20"/>
        </w:rPr>
        <w:t>Գնման</w:t>
      </w:r>
      <w:r w:rsidRPr="00A340ED">
        <w:rPr>
          <w:rFonts w:ascii="Arial Unicode" w:hAnsi="Arial Unicode" w:cs="Times Armenian"/>
          <w:sz w:val="20"/>
          <w:lang w:val="af-ZA"/>
        </w:rPr>
        <w:t xml:space="preserve"> </w:t>
      </w:r>
      <w:r w:rsidRPr="00A340ED">
        <w:rPr>
          <w:rFonts w:ascii="Arial Unicode" w:hAnsi="Arial Unicode" w:cs="Arial"/>
          <w:sz w:val="20"/>
        </w:rPr>
        <w:t>առարկայի</w:t>
      </w:r>
      <w:r w:rsidRPr="00A340ED">
        <w:rPr>
          <w:rFonts w:ascii="Arial Unicode" w:hAnsi="Arial Unicode"/>
          <w:sz w:val="20"/>
          <w:lang w:val="af-ZA"/>
        </w:rPr>
        <w:t xml:space="preserve"> </w:t>
      </w:r>
      <w:r w:rsidRPr="00A340ED">
        <w:rPr>
          <w:rFonts w:ascii="Arial Unicode" w:hAnsi="Arial Unicode" w:cs="Arial"/>
          <w:sz w:val="20"/>
        </w:rPr>
        <w:t>բնութագիրը</w:t>
      </w:r>
      <w:r w:rsidRPr="00A340ED">
        <w:rPr>
          <w:rFonts w:ascii="Arial Unicode" w:hAnsi="Arial Unicode" w:cs="Times Armenian"/>
          <w:sz w:val="20"/>
          <w:lang w:val="af-ZA"/>
        </w:rPr>
        <w:tab/>
        <w:t xml:space="preserve"> </w:t>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 xml:space="preserve">2. </w:t>
      </w:r>
      <w:r w:rsidRPr="00A340ED">
        <w:rPr>
          <w:rFonts w:ascii="Arial Unicode" w:hAnsi="Arial Unicode" w:cs="Arial"/>
          <w:sz w:val="20"/>
        </w:rPr>
        <w:t>Մասնակցի</w:t>
      </w:r>
      <w:r w:rsidRPr="00A340ED">
        <w:rPr>
          <w:rFonts w:ascii="Arial Unicode" w:hAnsi="Arial Unicode" w:cs="Times Armenian"/>
          <w:sz w:val="20"/>
          <w:lang w:val="af-ZA"/>
        </w:rPr>
        <w:t xml:space="preserve"> </w:t>
      </w:r>
      <w:r w:rsidRPr="00A340ED">
        <w:rPr>
          <w:rFonts w:ascii="Arial Unicode" w:hAnsi="Arial Unicode" w:cs="Arial"/>
          <w:sz w:val="20"/>
        </w:rPr>
        <w:t>մասնակցության</w:t>
      </w:r>
      <w:r w:rsidRPr="00A340ED">
        <w:rPr>
          <w:rFonts w:ascii="Arial Unicode" w:hAnsi="Arial Unicode" w:cs="Times Armenian"/>
          <w:sz w:val="20"/>
          <w:lang w:val="af-ZA"/>
        </w:rPr>
        <w:t xml:space="preserve"> </w:t>
      </w:r>
      <w:r w:rsidRPr="00A340ED">
        <w:rPr>
          <w:rFonts w:ascii="Arial Unicode" w:hAnsi="Arial Unicode" w:cs="Arial"/>
          <w:sz w:val="20"/>
        </w:rPr>
        <w:t>իրավունքի</w:t>
      </w:r>
      <w:r w:rsidRPr="00A340ED">
        <w:rPr>
          <w:rFonts w:ascii="Arial Unicode" w:hAnsi="Arial Unicode" w:cs="Times Armenian"/>
          <w:sz w:val="20"/>
          <w:lang w:val="af-ZA"/>
        </w:rPr>
        <w:t xml:space="preserve"> </w:t>
      </w:r>
      <w:r w:rsidRPr="00A340ED">
        <w:rPr>
          <w:rFonts w:ascii="Arial Unicode" w:hAnsi="Arial Unicode" w:cs="Arial"/>
          <w:sz w:val="20"/>
        </w:rPr>
        <w:t>պահանջները</w:t>
      </w:r>
      <w:r w:rsidRPr="00A340ED">
        <w:rPr>
          <w:rFonts w:ascii="Arial Unicode" w:hAnsi="Arial Unicode" w:cs="Sylfaen"/>
          <w:sz w:val="20"/>
          <w:lang w:val="af-ZA"/>
        </w:rPr>
        <w:t xml:space="preserve"> </w:t>
      </w:r>
      <w:r w:rsidRPr="00A340ED">
        <w:rPr>
          <w:rFonts w:ascii="Arial Unicode" w:hAnsi="Arial Unicode" w:cs="Arial"/>
          <w:sz w:val="20"/>
        </w:rPr>
        <w:t>և</w:t>
      </w:r>
      <w:r w:rsidRPr="00A340ED">
        <w:rPr>
          <w:rFonts w:ascii="Arial Unicode" w:hAnsi="Arial Unicode" w:cs="Sylfaen"/>
          <w:sz w:val="20"/>
          <w:lang w:val="af-ZA"/>
        </w:rPr>
        <w:t xml:space="preserve"> </w:t>
      </w:r>
      <w:r w:rsidRPr="00A340ED">
        <w:rPr>
          <w:rFonts w:ascii="Arial Unicode" w:hAnsi="Arial Unicode" w:cs="Arial"/>
          <w:sz w:val="20"/>
        </w:rPr>
        <w:t>դրանց</w:t>
      </w:r>
      <w:r w:rsidRPr="00A340ED">
        <w:rPr>
          <w:rFonts w:ascii="Arial Unicode" w:hAnsi="Arial Unicode" w:cs="Sylfaen"/>
          <w:sz w:val="20"/>
          <w:lang w:val="af-ZA"/>
        </w:rPr>
        <w:t xml:space="preserve"> </w:t>
      </w:r>
      <w:r w:rsidRPr="00A340ED">
        <w:rPr>
          <w:rFonts w:ascii="Arial Unicode" w:hAnsi="Arial Unicode" w:cs="Arial"/>
          <w:sz w:val="20"/>
        </w:rPr>
        <w:t>գնահատման</w:t>
      </w:r>
      <w:r w:rsidRPr="00A340ED">
        <w:rPr>
          <w:rFonts w:ascii="Arial Unicode" w:hAnsi="Arial Unicode" w:cs="Sylfaen"/>
          <w:sz w:val="20"/>
          <w:lang w:val="af-ZA"/>
        </w:rPr>
        <w:t xml:space="preserve"> </w:t>
      </w:r>
      <w:r w:rsidRPr="00A340ED">
        <w:rPr>
          <w:rFonts w:ascii="Arial Unicode" w:hAnsi="Arial Unicode" w:cs="Arial"/>
          <w:sz w:val="20"/>
        </w:rPr>
        <w:t>կարգը</w:t>
      </w:r>
      <w:r w:rsidRPr="00A340ED">
        <w:rPr>
          <w:rFonts w:ascii="Arial Unicode" w:hAnsi="Arial Unicode" w:cs="Times Armenian"/>
          <w:sz w:val="20"/>
          <w:lang w:val="af-ZA"/>
        </w:rPr>
        <w:t xml:space="preserve">, </w:t>
      </w:r>
      <w:r w:rsidRPr="00A340ED">
        <w:rPr>
          <w:rFonts w:ascii="Arial Unicode" w:hAnsi="Arial Unicode" w:cs="Arial"/>
          <w:sz w:val="20"/>
          <w:lang w:val="af-ZA"/>
        </w:rPr>
        <w:t>ընտրված</w:t>
      </w:r>
      <w:r w:rsidRPr="00A340ED">
        <w:rPr>
          <w:rFonts w:ascii="Arial Unicode" w:hAnsi="Arial Unicode" w:cs="Times Armenian"/>
          <w:sz w:val="20"/>
          <w:lang w:val="af-ZA"/>
        </w:rPr>
        <w:t xml:space="preserve"> </w:t>
      </w:r>
      <w:r w:rsidRPr="00A340ED">
        <w:rPr>
          <w:rFonts w:ascii="Arial Unicode" w:hAnsi="Arial Unicode" w:cs="Arial"/>
          <w:sz w:val="20"/>
          <w:lang w:val="af-ZA"/>
        </w:rPr>
        <w:t>մասնակից</w:t>
      </w:r>
      <w:r w:rsidRPr="00A340ED">
        <w:rPr>
          <w:rFonts w:ascii="Arial Unicode" w:hAnsi="Arial Unicode" w:cs="Times Armenian"/>
          <w:sz w:val="20"/>
          <w:lang w:val="af-ZA"/>
        </w:rPr>
        <w:t xml:space="preserve"> </w:t>
      </w:r>
      <w:r w:rsidRPr="00A340ED">
        <w:rPr>
          <w:rFonts w:ascii="Arial Unicode" w:hAnsi="Arial Unicode" w:cs="Arial"/>
          <w:sz w:val="20"/>
          <w:lang w:val="af-ZA"/>
        </w:rPr>
        <w:t>ճանաչվելու</w:t>
      </w:r>
      <w:r w:rsidRPr="00A340ED">
        <w:rPr>
          <w:rFonts w:ascii="Arial Unicode" w:hAnsi="Arial Unicode" w:cs="Times Armenian"/>
          <w:sz w:val="20"/>
          <w:lang w:val="af-ZA"/>
        </w:rPr>
        <w:t xml:space="preserve"> </w:t>
      </w:r>
      <w:r w:rsidRPr="00A340ED">
        <w:rPr>
          <w:rFonts w:ascii="Arial Unicode" w:hAnsi="Arial Unicode" w:cs="Arial"/>
          <w:sz w:val="20"/>
          <w:lang w:val="af-ZA"/>
        </w:rPr>
        <w:t>դեպքում</w:t>
      </w:r>
      <w:r w:rsidRPr="00A340ED">
        <w:rPr>
          <w:rFonts w:ascii="Arial Unicode" w:hAnsi="Arial Unicode" w:cs="Times Armenian"/>
          <w:sz w:val="20"/>
          <w:lang w:val="af-ZA"/>
        </w:rPr>
        <w:t xml:space="preserve"> </w:t>
      </w:r>
      <w:r w:rsidRPr="00A340ED">
        <w:rPr>
          <w:rFonts w:ascii="Arial Unicode" w:hAnsi="Arial Unicode" w:cs="Arial"/>
          <w:sz w:val="20"/>
        </w:rPr>
        <w:t>որակավորման</w:t>
      </w:r>
      <w:r w:rsidRPr="00A340ED">
        <w:rPr>
          <w:rFonts w:ascii="Arial Unicode" w:hAnsi="Arial Unicode" w:cs="Times Armenian"/>
          <w:sz w:val="20"/>
          <w:lang w:val="af-ZA"/>
        </w:rPr>
        <w:t xml:space="preserve"> </w:t>
      </w:r>
      <w:r w:rsidRPr="00A340ED">
        <w:rPr>
          <w:rFonts w:ascii="Arial Unicode" w:hAnsi="Arial Unicode" w:cs="Arial"/>
          <w:sz w:val="20"/>
          <w:lang w:val="af-ZA"/>
        </w:rPr>
        <w:t>ապահովում</w:t>
      </w:r>
      <w:r w:rsidRPr="00A340ED">
        <w:rPr>
          <w:rFonts w:ascii="Arial Unicode" w:hAnsi="Arial Unicode" w:cs="Times Armenian"/>
          <w:sz w:val="20"/>
          <w:lang w:val="af-ZA"/>
        </w:rPr>
        <w:t xml:space="preserve"> </w:t>
      </w:r>
      <w:r w:rsidRPr="00A340ED">
        <w:rPr>
          <w:rFonts w:ascii="Arial Unicode" w:hAnsi="Arial Unicode" w:cs="Arial"/>
          <w:sz w:val="20"/>
          <w:lang w:val="af-ZA"/>
        </w:rPr>
        <w:t>ներկայացնելու</w:t>
      </w:r>
      <w:r w:rsidRPr="00A340ED">
        <w:rPr>
          <w:rFonts w:ascii="Arial Unicode" w:hAnsi="Arial Unicode" w:cs="Times Armenian"/>
          <w:sz w:val="20"/>
          <w:lang w:val="af-ZA"/>
        </w:rPr>
        <w:t xml:space="preserve"> </w:t>
      </w:r>
      <w:r w:rsidRPr="00A340ED">
        <w:rPr>
          <w:rFonts w:ascii="Arial Unicode" w:hAnsi="Arial Unicode" w:cs="Arial"/>
          <w:sz w:val="20"/>
          <w:lang w:val="af-ZA"/>
        </w:rPr>
        <w:t>պայմանները</w:t>
      </w:r>
      <w:r w:rsidRPr="00A340ED">
        <w:rPr>
          <w:rFonts w:ascii="Arial Unicode" w:hAnsi="Arial Unicode" w:cs="Times Armenian"/>
          <w:sz w:val="20"/>
          <w:lang w:val="af-ZA"/>
        </w:rPr>
        <w:t xml:space="preserve"> </w:t>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 xml:space="preserve">3. </w:t>
      </w:r>
      <w:r w:rsidRPr="00A340ED">
        <w:rPr>
          <w:rFonts w:ascii="Arial Unicode" w:hAnsi="Arial Unicode" w:cs="Arial"/>
          <w:sz w:val="20"/>
        </w:rPr>
        <w:t>Հրավերի</w:t>
      </w:r>
      <w:r w:rsidRPr="00A340ED">
        <w:rPr>
          <w:rFonts w:ascii="Arial Unicode" w:hAnsi="Arial Unicode" w:cs="Times Armenian"/>
          <w:sz w:val="20"/>
          <w:lang w:val="af-ZA"/>
        </w:rPr>
        <w:t xml:space="preserve"> </w:t>
      </w:r>
      <w:r w:rsidRPr="00A340ED">
        <w:rPr>
          <w:rFonts w:ascii="Arial Unicode" w:hAnsi="Arial Unicode" w:cs="Arial"/>
          <w:sz w:val="20"/>
        </w:rPr>
        <w:t>պարզաբանումը</w:t>
      </w:r>
      <w:r w:rsidRPr="00A340ED">
        <w:rPr>
          <w:rFonts w:ascii="Arial Unicode" w:hAnsi="Arial Unicode" w:cs="Times Armenian"/>
          <w:sz w:val="20"/>
          <w:lang w:val="af-ZA"/>
        </w:rPr>
        <w:t xml:space="preserve"> </w:t>
      </w:r>
      <w:r w:rsidRPr="00A340ED">
        <w:rPr>
          <w:rFonts w:ascii="Arial Unicode" w:hAnsi="Arial Unicode" w:cs="Arial"/>
          <w:sz w:val="20"/>
        </w:rPr>
        <w:t>և</w:t>
      </w:r>
      <w:r w:rsidRPr="00A340ED">
        <w:rPr>
          <w:rFonts w:ascii="Arial Unicode" w:hAnsi="Arial Unicode" w:cs="Times Armenian"/>
          <w:sz w:val="20"/>
          <w:lang w:val="af-ZA"/>
        </w:rPr>
        <w:t xml:space="preserve"> </w:t>
      </w:r>
      <w:r w:rsidRPr="00A340ED">
        <w:rPr>
          <w:rFonts w:ascii="Arial Unicode" w:hAnsi="Arial Unicode" w:cs="Arial"/>
          <w:sz w:val="20"/>
        </w:rPr>
        <w:t>հրավերում</w:t>
      </w:r>
      <w:r w:rsidRPr="00A340ED">
        <w:rPr>
          <w:rFonts w:ascii="Arial Unicode" w:hAnsi="Arial Unicode" w:cs="Times Armenian"/>
          <w:sz w:val="20"/>
          <w:lang w:val="af-ZA"/>
        </w:rPr>
        <w:t xml:space="preserve"> </w:t>
      </w:r>
      <w:r w:rsidRPr="00A340ED">
        <w:rPr>
          <w:rFonts w:ascii="Arial Unicode" w:hAnsi="Arial Unicode" w:cs="Arial"/>
          <w:sz w:val="20"/>
        </w:rPr>
        <w:t>փոփոխություն</w:t>
      </w:r>
      <w:r w:rsidRPr="00A340ED">
        <w:rPr>
          <w:rFonts w:ascii="Arial Unicode" w:hAnsi="Arial Unicode" w:cs="Times Armenian"/>
          <w:sz w:val="20"/>
          <w:lang w:val="af-ZA"/>
        </w:rPr>
        <w:t xml:space="preserve"> </w:t>
      </w:r>
      <w:r w:rsidRPr="00A340ED">
        <w:rPr>
          <w:rFonts w:ascii="Arial Unicode" w:hAnsi="Arial Unicode" w:cs="Arial"/>
          <w:sz w:val="20"/>
        </w:rPr>
        <w:t>կատարելու</w:t>
      </w:r>
      <w:r w:rsidRPr="00A340ED">
        <w:rPr>
          <w:rFonts w:ascii="Arial Unicode" w:hAnsi="Arial Unicode" w:cs="Times Armenian"/>
          <w:sz w:val="20"/>
          <w:lang w:val="af-ZA"/>
        </w:rPr>
        <w:t xml:space="preserve"> </w:t>
      </w:r>
      <w:r w:rsidRPr="00A340ED">
        <w:rPr>
          <w:rFonts w:ascii="Arial Unicode" w:hAnsi="Arial Unicode" w:cs="Arial"/>
          <w:sz w:val="20"/>
        </w:rPr>
        <w:t>կարգը</w:t>
      </w:r>
      <w:r w:rsidRPr="00A340ED">
        <w:rPr>
          <w:rFonts w:ascii="Arial Unicode" w:hAnsi="Arial Unicode" w:cs="Times Armenian"/>
          <w:sz w:val="20"/>
          <w:lang w:val="af-ZA"/>
        </w:rPr>
        <w:tab/>
      </w:r>
    </w:p>
    <w:p w:rsidR="00CE7D06" w:rsidRPr="00A340ED" w:rsidRDefault="00CE7D06" w:rsidP="00CE7D06">
      <w:pPr>
        <w:ind w:firstLine="1134"/>
        <w:jc w:val="both"/>
        <w:rPr>
          <w:rFonts w:ascii="Arial Unicode" w:hAnsi="Arial Unicode" w:cs="Sylfaen"/>
          <w:sz w:val="20"/>
          <w:lang w:val="af-ZA"/>
        </w:rPr>
      </w:pPr>
      <w:r w:rsidRPr="00A340ED">
        <w:rPr>
          <w:rFonts w:ascii="Arial Unicode" w:hAnsi="Arial Unicode"/>
          <w:sz w:val="20"/>
          <w:lang w:val="af-ZA"/>
        </w:rPr>
        <w:t xml:space="preserve">4. </w:t>
      </w:r>
      <w:r w:rsidRPr="00A340ED">
        <w:rPr>
          <w:rFonts w:ascii="Arial Unicode" w:hAnsi="Arial Unicode" w:cs="Arial"/>
          <w:sz w:val="20"/>
        </w:rPr>
        <w:t>Հայտը</w:t>
      </w:r>
      <w:r w:rsidRPr="00A340ED">
        <w:rPr>
          <w:rFonts w:ascii="Arial Unicode" w:hAnsi="Arial Unicode" w:cs="Times Armenian"/>
          <w:sz w:val="20"/>
          <w:lang w:val="af-ZA"/>
        </w:rPr>
        <w:t xml:space="preserve"> </w:t>
      </w:r>
      <w:r w:rsidRPr="00A340ED">
        <w:rPr>
          <w:rFonts w:ascii="Arial Unicode" w:hAnsi="Arial Unicode" w:cs="Arial"/>
          <w:sz w:val="20"/>
        </w:rPr>
        <w:t>ներկայացնելու</w:t>
      </w:r>
      <w:r w:rsidRPr="00A340ED">
        <w:rPr>
          <w:rFonts w:ascii="Arial Unicode" w:hAnsi="Arial Unicode" w:cs="Times Armenian"/>
          <w:sz w:val="20"/>
          <w:lang w:val="af-ZA"/>
        </w:rPr>
        <w:t xml:space="preserve"> </w:t>
      </w:r>
      <w:r w:rsidRPr="00A340ED">
        <w:rPr>
          <w:rFonts w:ascii="Arial Unicode" w:hAnsi="Arial Unicode" w:cs="Arial"/>
          <w:sz w:val="20"/>
        </w:rPr>
        <w:t>կարգը</w:t>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5.</w:t>
      </w:r>
      <w:r w:rsidRPr="00A340ED">
        <w:rPr>
          <w:rFonts w:ascii="Arial Unicode" w:hAnsi="Arial Unicode"/>
          <w:sz w:val="20"/>
          <w:lang w:val="af-ZA"/>
        </w:rPr>
        <w:tab/>
      </w:r>
      <w:r w:rsidRPr="00A340ED">
        <w:rPr>
          <w:rFonts w:ascii="Arial Unicode" w:hAnsi="Arial Unicode" w:cs="Arial"/>
          <w:sz w:val="20"/>
        </w:rPr>
        <w:t>Հայտի</w:t>
      </w:r>
      <w:r w:rsidRPr="00A340ED">
        <w:rPr>
          <w:rFonts w:ascii="Arial Unicode" w:hAnsi="Arial Unicode" w:cs="Times Armenian"/>
          <w:sz w:val="20"/>
          <w:lang w:val="af-ZA"/>
        </w:rPr>
        <w:t xml:space="preserve"> </w:t>
      </w:r>
      <w:r w:rsidRPr="00A340ED">
        <w:rPr>
          <w:rFonts w:ascii="Arial Unicode" w:hAnsi="Arial Unicode" w:cs="Arial"/>
          <w:sz w:val="20"/>
        </w:rPr>
        <w:t>գնային</w:t>
      </w:r>
      <w:r w:rsidRPr="00A340ED">
        <w:rPr>
          <w:rFonts w:ascii="Arial Unicode" w:hAnsi="Arial Unicode" w:cs="Times Armenian"/>
          <w:sz w:val="20"/>
          <w:lang w:val="af-ZA"/>
        </w:rPr>
        <w:t xml:space="preserve"> </w:t>
      </w:r>
      <w:r w:rsidRPr="00A340ED">
        <w:rPr>
          <w:rFonts w:ascii="Arial Unicode" w:hAnsi="Arial Unicode" w:cs="Arial"/>
          <w:sz w:val="20"/>
        </w:rPr>
        <w:t>առաջարկը</w:t>
      </w:r>
      <w:r w:rsidRPr="00A340ED">
        <w:rPr>
          <w:rFonts w:ascii="Arial Unicode" w:hAnsi="Arial Unicode" w:cs="Times Armenian"/>
          <w:sz w:val="20"/>
          <w:lang w:val="af-ZA"/>
        </w:rPr>
        <w:tab/>
        <w:t xml:space="preserve"> </w:t>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 xml:space="preserve">6. </w:t>
      </w:r>
      <w:r w:rsidRPr="00A340ED">
        <w:rPr>
          <w:rFonts w:ascii="Arial Unicode" w:hAnsi="Arial Unicode" w:cs="Arial"/>
          <w:sz w:val="20"/>
        </w:rPr>
        <w:t>Հայտի</w:t>
      </w:r>
      <w:r w:rsidRPr="00A340ED">
        <w:rPr>
          <w:rFonts w:ascii="Arial Unicode" w:hAnsi="Arial Unicode" w:cs="Times Armenian"/>
          <w:sz w:val="20"/>
          <w:lang w:val="af-ZA"/>
        </w:rPr>
        <w:t xml:space="preserve"> </w:t>
      </w:r>
      <w:r w:rsidRPr="00A340ED">
        <w:rPr>
          <w:rFonts w:ascii="Arial Unicode" w:hAnsi="Arial Unicode" w:cs="Arial"/>
          <w:sz w:val="20"/>
        </w:rPr>
        <w:t>գործողության</w:t>
      </w:r>
      <w:r w:rsidRPr="00A340ED">
        <w:rPr>
          <w:rFonts w:ascii="Arial Unicode" w:hAnsi="Arial Unicode" w:cs="Times Armenian"/>
          <w:sz w:val="20"/>
          <w:lang w:val="af-ZA"/>
        </w:rPr>
        <w:t xml:space="preserve"> </w:t>
      </w:r>
      <w:r w:rsidRPr="00A340ED">
        <w:rPr>
          <w:rFonts w:ascii="Arial Unicode" w:hAnsi="Arial Unicode" w:cs="Arial"/>
          <w:sz w:val="20"/>
        </w:rPr>
        <w:t>ժամկետը</w:t>
      </w:r>
      <w:r w:rsidRPr="00A340ED">
        <w:rPr>
          <w:rFonts w:ascii="Arial Unicode" w:hAnsi="Arial Unicode" w:cs="Times Armenian"/>
          <w:sz w:val="20"/>
          <w:lang w:val="af-ZA"/>
        </w:rPr>
        <w:t xml:space="preserve">, </w:t>
      </w:r>
      <w:r w:rsidRPr="00A340ED">
        <w:rPr>
          <w:rFonts w:ascii="Arial Unicode" w:hAnsi="Arial Unicode" w:cs="Arial"/>
          <w:sz w:val="20"/>
        </w:rPr>
        <w:t>հայտերում</w:t>
      </w:r>
      <w:r w:rsidRPr="00A340ED">
        <w:rPr>
          <w:rFonts w:ascii="Arial Unicode" w:hAnsi="Arial Unicode" w:cs="Times Armenian"/>
          <w:sz w:val="20"/>
          <w:lang w:val="af-ZA"/>
        </w:rPr>
        <w:t xml:space="preserve"> </w:t>
      </w:r>
      <w:r w:rsidRPr="00A340ED">
        <w:rPr>
          <w:rFonts w:ascii="Arial Unicode" w:hAnsi="Arial Unicode" w:cs="Arial"/>
          <w:sz w:val="20"/>
        </w:rPr>
        <w:t>փոփոխություն</w:t>
      </w:r>
      <w:r w:rsidRPr="00A340ED">
        <w:rPr>
          <w:rFonts w:ascii="Arial Unicode" w:hAnsi="Arial Unicode" w:cs="Times Armenian"/>
          <w:sz w:val="20"/>
          <w:lang w:val="af-ZA"/>
        </w:rPr>
        <w:t xml:space="preserve"> </w:t>
      </w:r>
      <w:r w:rsidRPr="00A340ED">
        <w:rPr>
          <w:rFonts w:ascii="Arial Unicode" w:hAnsi="Arial Unicode" w:cs="Arial"/>
          <w:sz w:val="20"/>
        </w:rPr>
        <w:t>կատարելու</w:t>
      </w:r>
      <w:r w:rsidRPr="00A340ED">
        <w:rPr>
          <w:rFonts w:ascii="Arial Unicode" w:hAnsi="Arial Unicode" w:cs="Times Armenian"/>
          <w:sz w:val="20"/>
          <w:lang w:val="af-ZA"/>
        </w:rPr>
        <w:t xml:space="preserve"> </w:t>
      </w:r>
      <w:r w:rsidRPr="00A340ED">
        <w:rPr>
          <w:rFonts w:ascii="Arial Unicode" w:hAnsi="Arial Unicode" w:cs="Arial"/>
          <w:sz w:val="20"/>
        </w:rPr>
        <w:t>և</w:t>
      </w:r>
      <w:r w:rsidRPr="00A340ED">
        <w:rPr>
          <w:rFonts w:ascii="Arial Unicode" w:hAnsi="Arial Unicode" w:cs="Times Armenian"/>
          <w:sz w:val="20"/>
          <w:lang w:val="af-ZA"/>
        </w:rPr>
        <w:t xml:space="preserve"> </w:t>
      </w:r>
      <w:r w:rsidRPr="00A340ED">
        <w:rPr>
          <w:rFonts w:ascii="Arial Unicode" w:hAnsi="Arial Unicode" w:cs="Arial"/>
          <w:sz w:val="20"/>
        </w:rPr>
        <w:t>դրանք</w:t>
      </w:r>
      <w:r w:rsidRPr="00A340ED">
        <w:rPr>
          <w:rFonts w:ascii="Arial Unicode" w:hAnsi="Arial Unicode" w:cs="Times Armenian"/>
          <w:sz w:val="20"/>
          <w:lang w:val="af-ZA"/>
        </w:rPr>
        <w:t xml:space="preserve"> </w:t>
      </w:r>
      <w:r w:rsidRPr="00A340ED">
        <w:rPr>
          <w:rFonts w:ascii="Arial Unicode" w:hAnsi="Arial Unicode" w:cs="Arial"/>
          <w:sz w:val="20"/>
        </w:rPr>
        <w:t>հետ</w:t>
      </w:r>
      <w:r w:rsidRPr="00A340ED">
        <w:rPr>
          <w:rFonts w:ascii="Arial Unicode" w:hAnsi="Arial Unicode" w:cs="Times Armenian"/>
          <w:sz w:val="20"/>
          <w:lang w:val="af-ZA"/>
        </w:rPr>
        <w:t xml:space="preserve"> </w:t>
      </w:r>
      <w:r w:rsidRPr="00A340ED">
        <w:rPr>
          <w:rFonts w:ascii="Arial Unicode" w:hAnsi="Arial Unicode" w:cs="Arial"/>
          <w:sz w:val="20"/>
        </w:rPr>
        <w:t>վերցնելու</w:t>
      </w:r>
      <w:r w:rsidRPr="00A340ED">
        <w:rPr>
          <w:rFonts w:ascii="Arial Unicode" w:hAnsi="Arial Unicode" w:cs="Times Armenian"/>
          <w:sz w:val="20"/>
          <w:lang w:val="af-ZA"/>
        </w:rPr>
        <w:t xml:space="preserve"> </w:t>
      </w:r>
      <w:r w:rsidRPr="00A340ED">
        <w:rPr>
          <w:rFonts w:ascii="Arial Unicode" w:hAnsi="Arial Unicode" w:cs="Arial"/>
          <w:sz w:val="20"/>
        </w:rPr>
        <w:t>կարգը</w:t>
      </w:r>
      <w:r w:rsidRPr="00A340ED">
        <w:rPr>
          <w:rFonts w:ascii="Arial Unicode" w:hAnsi="Arial Unicode" w:cs="Times Armenian"/>
          <w:sz w:val="20"/>
          <w:lang w:val="af-ZA"/>
        </w:rPr>
        <w:tab/>
        <w:t xml:space="preserve"> </w:t>
      </w:r>
      <w:r w:rsidRPr="00A340ED">
        <w:rPr>
          <w:rFonts w:ascii="Arial Unicode" w:hAnsi="Arial Unicode" w:cs="Times Armenian"/>
          <w:sz w:val="20"/>
          <w:lang w:val="af-ZA"/>
        </w:rPr>
        <w:tab/>
        <w:t xml:space="preserve"> </w:t>
      </w:r>
    </w:p>
    <w:p w:rsidR="00CE7D06" w:rsidRPr="00A340ED" w:rsidRDefault="00CE7D06" w:rsidP="00CE7D06">
      <w:pPr>
        <w:ind w:firstLine="1134"/>
        <w:jc w:val="both"/>
        <w:rPr>
          <w:rFonts w:ascii="Arial Unicode" w:hAnsi="Arial Unicode" w:cs="Sylfaen"/>
          <w:sz w:val="20"/>
          <w:lang w:val="af-ZA"/>
        </w:rPr>
      </w:pPr>
      <w:r w:rsidRPr="00A340ED">
        <w:rPr>
          <w:rFonts w:ascii="Arial Unicode" w:hAnsi="Arial Unicode"/>
          <w:sz w:val="20"/>
          <w:lang w:val="af-ZA"/>
        </w:rPr>
        <w:t xml:space="preserve">8. </w:t>
      </w:r>
      <w:r w:rsidRPr="00A340ED">
        <w:rPr>
          <w:rFonts w:ascii="Arial Unicode" w:hAnsi="Arial Unicode" w:cs="Arial"/>
          <w:sz w:val="20"/>
          <w:lang w:val="af-ZA"/>
        </w:rPr>
        <w:t>Հ</w:t>
      </w:r>
      <w:r w:rsidRPr="00A340ED">
        <w:rPr>
          <w:rFonts w:ascii="Arial Unicode" w:hAnsi="Arial Unicode" w:cs="Arial"/>
          <w:sz w:val="20"/>
        </w:rPr>
        <w:t>այտերի</w:t>
      </w:r>
      <w:r w:rsidRPr="00A340ED">
        <w:rPr>
          <w:rFonts w:ascii="Arial Unicode" w:hAnsi="Arial Unicode" w:cs="Sylfaen"/>
          <w:sz w:val="20"/>
          <w:lang w:val="af-ZA"/>
        </w:rPr>
        <w:t xml:space="preserve"> </w:t>
      </w:r>
      <w:r w:rsidRPr="00A340ED">
        <w:rPr>
          <w:rFonts w:ascii="Arial Unicode" w:hAnsi="Arial Unicode" w:cs="Arial"/>
          <w:sz w:val="20"/>
        </w:rPr>
        <w:t>բացումը</w:t>
      </w:r>
      <w:r w:rsidRPr="00A340ED">
        <w:rPr>
          <w:rFonts w:ascii="Arial Unicode" w:hAnsi="Arial Unicode" w:cs="Sylfaen"/>
          <w:sz w:val="20"/>
          <w:lang w:val="af-ZA"/>
        </w:rPr>
        <w:t xml:space="preserve">, </w:t>
      </w:r>
      <w:r w:rsidRPr="00A340ED">
        <w:rPr>
          <w:rFonts w:ascii="Arial Unicode" w:hAnsi="Arial Unicode" w:cs="Arial"/>
          <w:sz w:val="20"/>
        </w:rPr>
        <w:t>գնահատումը</w:t>
      </w:r>
      <w:r w:rsidRPr="00A340ED">
        <w:rPr>
          <w:rFonts w:ascii="Arial Unicode" w:hAnsi="Arial Unicode" w:cs="Sylfaen"/>
          <w:sz w:val="20"/>
          <w:lang w:val="af-ZA"/>
        </w:rPr>
        <w:t xml:space="preserve">  </w:t>
      </w:r>
      <w:r w:rsidRPr="00A340ED">
        <w:rPr>
          <w:rFonts w:ascii="Arial Unicode" w:hAnsi="Arial Unicode" w:cs="Arial"/>
          <w:sz w:val="20"/>
        </w:rPr>
        <w:t>և</w:t>
      </w:r>
      <w:r w:rsidRPr="00A340ED">
        <w:rPr>
          <w:rFonts w:ascii="Arial Unicode" w:hAnsi="Arial Unicode" w:cs="Sylfaen"/>
          <w:sz w:val="20"/>
          <w:lang w:val="af-ZA"/>
        </w:rPr>
        <w:t xml:space="preserve"> </w:t>
      </w:r>
      <w:r w:rsidRPr="00A340ED">
        <w:rPr>
          <w:rFonts w:ascii="Arial Unicode" w:hAnsi="Arial Unicode" w:cs="Arial"/>
          <w:sz w:val="20"/>
        </w:rPr>
        <w:t>արդյունքների</w:t>
      </w:r>
      <w:r w:rsidRPr="00A340ED">
        <w:rPr>
          <w:rFonts w:ascii="Arial Unicode" w:hAnsi="Arial Unicode" w:cs="Sylfaen"/>
          <w:sz w:val="20"/>
          <w:lang w:val="af-ZA"/>
        </w:rPr>
        <w:t xml:space="preserve"> </w:t>
      </w:r>
      <w:r w:rsidRPr="00A340ED">
        <w:rPr>
          <w:rFonts w:ascii="Arial Unicode" w:hAnsi="Arial Unicode" w:cs="Arial"/>
          <w:sz w:val="20"/>
        </w:rPr>
        <w:t>ամփոփումը</w:t>
      </w:r>
      <w:r w:rsidRPr="00A340ED">
        <w:rPr>
          <w:rFonts w:ascii="Arial Unicode" w:hAnsi="Arial Unicode" w:cs="Sylfaen"/>
          <w:sz w:val="20"/>
          <w:lang w:val="af-ZA"/>
        </w:rPr>
        <w:tab/>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 xml:space="preserve">9. </w:t>
      </w:r>
      <w:r w:rsidRPr="00A340ED">
        <w:rPr>
          <w:rFonts w:ascii="Arial Unicode" w:hAnsi="Arial Unicode" w:cs="Arial"/>
          <w:sz w:val="20"/>
        </w:rPr>
        <w:t>Պայմանագրի</w:t>
      </w:r>
      <w:r w:rsidRPr="00A340ED">
        <w:rPr>
          <w:rFonts w:ascii="Arial Unicode" w:hAnsi="Arial Unicode" w:cs="Times Armenian"/>
          <w:sz w:val="20"/>
          <w:lang w:val="af-ZA"/>
        </w:rPr>
        <w:t xml:space="preserve"> </w:t>
      </w:r>
      <w:r w:rsidRPr="00A340ED">
        <w:rPr>
          <w:rFonts w:ascii="Arial Unicode" w:hAnsi="Arial Unicode" w:cs="Arial"/>
          <w:sz w:val="20"/>
        </w:rPr>
        <w:t>կնքումը</w:t>
      </w:r>
      <w:r w:rsidRPr="00A340ED">
        <w:rPr>
          <w:rFonts w:ascii="Arial Unicode" w:hAnsi="Arial Unicode" w:cs="Times Armenian"/>
          <w:sz w:val="20"/>
          <w:lang w:val="af-ZA"/>
        </w:rPr>
        <w:tab/>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 xml:space="preserve">10. </w:t>
      </w:r>
      <w:r w:rsidRPr="00A340ED">
        <w:rPr>
          <w:rFonts w:ascii="Arial Unicode" w:hAnsi="Arial Unicode" w:cs="Arial"/>
          <w:sz w:val="20"/>
          <w:lang w:val="af-ZA"/>
        </w:rPr>
        <w:t>Որակավորման</w:t>
      </w:r>
      <w:r w:rsidRPr="00A340ED">
        <w:rPr>
          <w:rFonts w:ascii="Arial Unicode" w:hAnsi="Arial Unicode"/>
          <w:sz w:val="20"/>
          <w:lang w:val="af-ZA"/>
        </w:rPr>
        <w:t xml:space="preserve"> </w:t>
      </w:r>
      <w:r w:rsidRPr="00A340ED">
        <w:rPr>
          <w:rFonts w:ascii="Arial Unicode" w:hAnsi="Arial Unicode" w:cs="Arial"/>
          <w:sz w:val="20"/>
          <w:lang w:val="af-ZA"/>
        </w:rPr>
        <w:t>և</w:t>
      </w:r>
      <w:r w:rsidRPr="00A340ED">
        <w:rPr>
          <w:rFonts w:ascii="Arial Unicode" w:hAnsi="Arial Unicode"/>
          <w:sz w:val="20"/>
          <w:lang w:val="af-ZA"/>
        </w:rPr>
        <w:t xml:space="preserve"> </w:t>
      </w:r>
      <w:r w:rsidRPr="00A340ED">
        <w:rPr>
          <w:rFonts w:ascii="Arial Unicode" w:hAnsi="Arial Unicode" w:cs="Arial"/>
          <w:sz w:val="20"/>
        </w:rPr>
        <w:t>պայմանագրի</w:t>
      </w:r>
      <w:r w:rsidRPr="00A340ED">
        <w:rPr>
          <w:rFonts w:ascii="Arial Unicode" w:hAnsi="Arial Unicode" w:cs="Times Armenian"/>
          <w:sz w:val="20"/>
          <w:lang w:val="af-ZA"/>
        </w:rPr>
        <w:t xml:space="preserve"> </w:t>
      </w:r>
      <w:r w:rsidRPr="00A340ED">
        <w:rPr>
          <w:rFonts w:ascii="Arial Unicode" w:hAnsi="Arial Unicode" w:cs="Arial"/>
          <w:sz w:val="20"/>
        </w:rPr>
        <w:t>ապահովումները</w:t>
      </w:r>
      <w:r w:rsidRPr="00A340ED">
        <w:rPr>
          <w:rFonts w:ascii="Arial Unicode" w:hAnsi="Arial Unicode" w:cs="Times Armenian"/>
          <w:sz w:val="20"/>
          <w:lang w:val="af-ZA"/>
        </w:rPr>
        <w:tab/>
        <w:t xml:space="preserve"> </w:t>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 xml:space="preserve">11. </w:t>
      </w:r>
      <w:r w:rsidRPr="00A340ED">
        <w:rPr>
          <w:rFonts w:ascii="Arial Unicode" w:hAnsi="Arial Unicode" w:cs="Arial"/>
          <w:sz w:val="20"/>
        </w:rPr>
        <w:t>Ընթացակարգը</w:t>
      </w:r>
      <w:r w:rsidRPr="00A340ED">
        <w:rPr>
          <w:rFonts w:ascii="Arial Unicode" w:hAnsi="Arial Unicode" w:cs="Times Armenian"/>
          <w:sz w:val="20"/>
          <w:lang w:val="af-ZA"/>
        </w:rPr>
        <w:t xml:space="preserve"> </w:t>
      </w:r>
      <w:r w:rsidRPr="00A340ED">
        <w:rPr>
          <w:rFonts w:ascii="Arial Unicode" w:hAnsi="Arial Unicode" w:cs="Arial"/>
          <w:sz w:val="20"/>
        </w:rPr>
        <w:t>չկայացած</w:t>
      </w:r>
      <w:r w:rsidRPr="00A340ED">
        <w:rPr>
          <w:rFonts w:ascii="Arial Unicode" w:hAnsi="Arial Unicode" w:cs="Times Armenian"/>
          <w:sz w:val="20"/>
          <w:lang w:val="af-ZA"/>
        </w:rPr>
        <w:t xml:space="preserve"> </w:t>
      </w:r>
      <w:r w:rsidRPr="00A340ED">
        <w:rPr>
          <w:rFonts w:ascii="Arial Unicode" w:hAnsi="Arial Unicode" w:cs="Arial"/>
          <w:sz w:val="20"/>
        </w:rPr>
        <w:t>հայտարարելը</w:t>
      </w:r>
      <w:r w:rsidRPr="00A340ED">
        <w:rPr>
          <w:rFonts w:ascii="Arial Unicode" w:hAnsi="Arial Unicode" w:cs="Times Armenian"/>
          <w:sz w:val="20"/>
          <w:lang w:val="af-ZA"/>
        </w:rPr>
        <w:tab/>
        <w:t xml:space="preserve"> </w:t>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 xml:space="preserve">12. </w:t>
      </w:r>
      <w:r w:rsidRPr="00A340ED">
        <w:rPr>
          <w:rFonts w:ascii="Arial Unicode" w:hAnsi="Arial Unicode" w:cs="Arial"/>
          <w:sz w:val="20"/>
        </w:rPr>
        <w:t>Գնման</w:t>
      </w:r>
      <w:r w:rsidRPr="00A340ED">
        <w:rPr>
          <w:rFonts w:ascii="Arial Unicode" w:hAnsi="Arial Unicode" w:cs="Times Armenian"/>
          <w:sz w:val="20"/>
          <w:lang w:val="af-ZA"/>
        </w:rPr>
        <w:t xml:space="preserve"> </w:t>
      </w:r>
      <w:r w:rsidRPr="00A340ED">
        <w:rPr>
          <w:rFonts w:ascii="Arial Unicode" w:hAnsi="Arial Unicode" w:cs="Arial"/>
          <w:sz w:val="20"/>
        </w:rPr>
        <w:t>գործընթացի</w:t>
      </w:r>
      <w:r w:rsidRPr="00A340ED">
        <w:rPr>
          <w:rFonts w:ascii="Arial Unicode" w:hAnsi="Arial Unicode" w:cs="Times Armenian"/>
          <w:sz w:val="20"/>
          <w:lang w:val="af-ZA"/>
        </w:rPr>
        <w:t xml:space="preserve"> </w:t>
      </w:r>
      <w:r w:rsidRPr="00A340ED">
        <w:rPr>
          <w:rFonts w:ascii="Arial Unicode" w:hAnsi="Arial Unicode" w:cs="Arial"/>
          <w:sz w:val="20"/>
        </w:rPr>
        <w:t>հետ</w:t>
      </w:r>
      <w:r w:rsidRPr="00A340ED">
        <w:rPr>
          <w:rFonts w:ascii="Arial Unicode" w:hAnsi="Arial Unicode" w:cs="Times Armenian"/>
          <w:sz w:val="20"/>
          <w:lang w:val="af-ZA"/>
        </w:rPr>
        <w:t xml:space="preserve"> </w:t>
      </w:r>
      <w:r w:rsidRPr="00A340ED">
        <w:rPr>
          <w:rFonts w:ascii="Arial Unicode" w:hAnsi="Arial Unicode" w:cs="Arial"/>
          <w:sz w:val="20"/>
        </w:rPr>
        <w:t>կապված</w:t>
      </w:r>
      <w:r w:rsidRPr="00A340ED">
        <w:rPr>
          <w:rFonts w:ascii="Arial Unicode" w:hAnsi="Arial Unicode" w:cs="Times Armenian"/>
          <w:sz w:val="20"/>
          <w:lang w:val="af-ZA"/>
        </w:rPr>
        <w:t xml:space="preserve"> </w:t>
      </w:r>
      <w:r w:rsidRPr="00A340ED">
        <w:rPr>
          <w:rFonts w:ascii="Arial Unicode" w:hAnsi="Arial Unicode" w:cs="Arial"/>
          <w:sz w:val="20"/>
        </w:rPr>
        <w:t>գործողությունները</w:t>
      </w:r>
      <w:r w:rsidRPr="00A340ED">
        <w:rPr>
          <w:rFonts w:ascii="Arial Unicode" w:hAnsi="Arial Unicode" w:cs="Times Armenian"/>
          <w:sz w:val="20"/>
          <w:lang w:val="af-ZA"/>
        </w:rPr>
        <w:t xml:space="preserve"> </w:t>
      </w:r>
      <w:r w:rsidRPr="00A340ED">
        <w:rPr>
          <w:rFonts w:ascii="Arial Unicode" w:hAnsi="Arial Unicode" w:cs="Arial"/>
          <w:sz w:val="20"/>
        </w:rPr>
        <w:t>և</w:t>
      </w:r>
      <w:r w:rsidRPr="00A340ED">
        <w:rPr>
          <w:rFonts w:ascii="Arial Unicode" w:hAnsi="Arial Unicode" w:cs="Times Armenian"/>
          <w:sz w:val="20"/>
          <w:lang w:val="af-ZA"/>
        </w:rPr>
        <w:t xml:space="preserve"> (</w:t>
      </w:r>
      <w:r w:rsidRPr="00A340ED">
        <w:rPr>
          <w:rFonts w:ascii="Arial Unicode" w:hAnsi="Arial Unicode" w:cs="Arial"/>
          <w:sz w:val="20"/>
        </w:rPr>
        <w:t>կամ</w:t>
      </w:r>
      <w:r w:rsidRPr="00A340ED">
        <w:rPr>
          <w:rFonts w:ascii="Arial Unicode" w:hAnsi="Arial Unicode" w:cs="Times Armenian"/>
          <w:sz w:val="20"/>
          <w:lang w:val="af-ZA"/>
        </w:rPr>
        <w:t xml:space="preserve">) </w:t>
      </w:r>
      <w:r w:rsidRPr="00A340ED">
        <w:rPr>
          <w:rFonts w:ascii="Arial Unicode" w:hAnsi="Arial Unicode" w:cs="Arial"/>
          <w:sz w:val="20"/>
        </w:rPr>
        <w:t>ընդունված</w:t>
      </w:r>
      <w:r w:rsidRPr="00A340ED">
        <w:rPr>
          <w:rFonts w:ascii="Arial Unicode" w:hAnsi="Arial Unicode" w:cs="Times Armenian"/>
          <w:sz w:val="20"/>
          <w:lang w:val="af-ZA"/>
        </w:rPr>
        <w:t xml:space="preserve"> </w:t>
      </w:r>
      <w:r w:rsidRPr="00A340ED">
        <w:rPr>
          <w:rFonts w:ascii="Arial Unicode" w:hAnsi="Arial Unicode" w:cs="Arial"/>
          <w:sz w:val="20"/>
        </w:rPr>
        <w:t>որոշումները</w:t>
      </w:r>
      <w:r w:rsidRPr="00A340ED">
        <w:rPr>
          <w:rFonts w:ascii="Arial Unicode" w:hAnsi="Arial Unicode" w:cs="Times Armenian"/>
          <w:sz w:val="20"/>
          <w:lang w:val="af-ZA"/>
        </w:rPr>
        <w:t xml:space="preserve"> </w:t>
      </w:r>
      <w:r w:rsidRPr="00A340ED">
        <w:rPr>
          <w:rFonts w:ascii="Arial Unicode" w:hAnsi="Arial Unicode" w:cs="Arial"/>
          <w:sz w:val="20"/>
        </w:rPr>
        <w:t>բողոքարկելու</w:t>
      </w:r>
      <w:r w:rsidRPr="00A340ED">
        <w:rPr>
          <w:rFonts w:ascii="Arial Unicode" w:hAnsi="Arial Unicode" w:cs="Times Armenian"/>
          <w:sz w:val="20"/>
          <w:lang w:val="af-ZA"/>
        </w:rPr>
        <w:t xml:space="preserve"> </w:t>
      </w:r>
      <w:r w:rsidRPr="00A340ED">
        <w:rPr>
          <w:rFonts w:ascii="Arial Unicode" w:hAnsi="Arial Unicode" w:cs="Arial"/>
          <w:sz w:val="20"/>
        </w:rPr>
        <w:t>մասնակցի</w:t>
      </w:r>
      <w:r w:rsidRPr="00A340ED">
        <w:rPr>
          <w:rFonts w:ascii="Arial Unicode" w:hAnsi="Arial Unicode" w:cs="Times Armenian"/>
          <w:sz w:val="20"/>
          <w:lang w:val="af-ZA"/>
        </w:rPr>
        <w:t xml:space="preserve"> </w:t>
      </w:r>
      <w:r w:rsidRPr="00A340ED">
        <w:rPr>
          <w:rFonts w:ascii="Arial Unicode" w:hAnsi="Arial Unicode" w:cs="Arial"/>
          <w:sz w:val="20"/>
        </w:rPr>
        <w:t>իրավունքը</w:t>
      </w:r>
      <w:r w:rsidRPr="00A340ED">
        <w:rPr>
          <w:rFonts w:ascii="Arial Unicode" w:hAnsi="Arial Unicode" w:cs="Times Armenian"/>
          <w:sz w:val="20"/>
          <w:lang w:val="af-ZA"/>
        </w:rPr>
        <w:t xml:space="preserve"> </w:t>
      </w:r>
      <w:r w:rsidRPr="00A340ED">
        <w:rPr>
          <w:rFonts w:ascii="Arial Unicode" w:hAnsi="Arial Unicode" w:cs="Arial"/>
          <w:sz w:val="20"/>
        </w:rPr>
        <w:t>և</w:t>
      </w:r>
      <w:r w:rsidRPr="00A340ED">
        <w:rPr>
          <w:rFonts w:ascii="Arial Unicode" w:hAnsi="Arial Unicode" w:cs="Times Armenian"/>
          <w:sz w:val="20"/>
          <w:lang w:val="af-ZA"/>
        </w:rPr>
        <w:t xml:space="preserve"> </w:t>
      </w:r>
      <w:r w:rsidRPr="00A340ED">
        <w:rPr>
          <w:rFonts w:ascii="Arial Unicode" w:hAnsi="Arial Unicode" w:cs="Arial"/>
          <w:sz w:val="20"/>
        </w:rPr>
        <w:t>կարգը</w:t>
      </w:r>
      <w:r w:rsidRPr="00A340ED">
        <w:rPr>
          <w:rFonts w:ascii="Arial Unicode" w:hAnsi="Arial Unicode" w:cs="Times Armenian"/>
          <w:sz w:val="20"/>
          <w:lang w:val="af-ZA"/>
        </w:rPr>
        <w:tab/>
      </w:r>
    </w:p>
    <w:p w:rsidR="00CE7D06" w:rsidRPr="00A340ED" w:rsidRDefault="00CE7D06" w:rsidP="00CE7D06">
      <w:pPr>
        <w:ind w:firstLine="567"/>
        <w:jc w:val="both"/>
        <w:rPr>
          <w:rFonts w:ascii="Arial Unicode" w:hAnsi="Arial Unicode"/>
          <w:sz w:val="20"/>
          <w:lang w:val="af-ZA"/>
        </w:rPr>
      </w:pPr>
    </w:p>
    <w:p w:rsidR="00CE7D06" w:rsidRPr="00A340ED" w:rsidRDefault="00CE7D06" w:rsidP="00CE7D06">
      <w:pPr>
        <w:ind w:firstLine="567"/>
        <w:jc w:val="both"/>
        <w:rPr>
          <w:rFonts w:ascii="Arial Unicode" w:hAnsi="Arial Unicode"/>
          <w:sz w:val="20"/>
          <w:lang w:val="af-ZA"/>
        </w:rPr>
      </w:pPr>
    </w:p>
    <w:p w:rsidR="00CE7D06" w:rsidRPr="00A340ED" w:rsidRDefault="00CE7D06" w:rsidP="00CE7D06">
      <w:pPr>
        <w:ind w:firstLine="567"/>
        <w:jc w:val="center"/>
        <w:rPr>
          <w:rFonts w:ascii="Arial Unicode" w:hAnsi="Arial Unicode"/>
          <w:b/>
          <w:sz w:val="20"/>
          <w:lang w:val="af-ZA"/>
        </w:rPr>
      </w:pPr>
      <w:r w:rsidRPr="00A340ED">
        <w:rPr>
          <w:rFonts w:ascii="Arial Unicode" w:hAnsi="Arial Unicode" w:cs="Arial"/>
          <w:b/>
          <w:sz w:val="20"/>
        </w:rPr>
        <w:t>ՄԱՍ</w:t>
      </w:r>
      <w:r w:rsidRPr="00A340ED">
        <w:rPr>
          <w:rFonts w:ascii="Arial Unicode" w:hAnsi="Arial Unicode" w:cs="Times Armenian"/>
          <w:b/>
          <w:sz w:val="20"/>
          <w:lang w:val="af-ZA"/>
        </w:rPr>
        <w:t xml:space="preserve">  II.  .  </w:t>
      </w:r>
      <w:r w:rsidRPr="00A340ED">
        <w:rPr>
          <w:rFonts w:ascii="Arial Unicode" w:hAnsi="Arial Unicode" w:cs="Arial"/>
          <w:b/>
          <w:sz w:val="20"/>
          <w:szCs w:val="20"/>
          <w:lang w:val="ru-RU"/>
        </w:rPr>
        <w:t>ՀՐԱՏԱՊ</w:t>
      </w:r>
      <w:r w:rsidRPr="00A340ED">
        <w:rPr>
          <w:rFonts w:ascii="Arial Unicode" w:hAnsi="Arial Unicode"/>
          <w:b/>
          <w:sz w:val="20"/>
          <w:szCs w:val="20"/>
          <w:lang w:val="af-ZA"/>
        </w:rPr>
        <w:t xml:space="preserve"> </w:t>
      </w:r>
      <w:r w:rsidRPr="00A340ED">
        <w:rPr>
          <w:rFonts w:ascii="Arial Unicode" w:hAnsi="Arial Unicode" w:cs="Arial"/>
          <w:b/>
          <w:sz w:val="20"/>
          <w:szCs w:val="20"/>
          <w:lang w:val="ru-RU"/>
        </w:rPr>
        <w:t>ՄԵԿ</w:t>
      </w:r>
      <w:r w:rsidRPr="00A340ED">
        <w:rPr>
          <w:rFonts w:ascii="Arial Unicode" w:hAnsi="Arial Unicode"/>
          <w:b/>
          <w:sz w:val="20"/>
          <w:szCs w:val="20"/>
          <w:lang w:val="af-ZA"/>
        </w:rPr>
        <w:t xml:space="preserve"> </w:t>
      </w:r>
      <w:r w:rsidRPr="00A340ED">
        <w:rPr>
          <w:rFonts w:ascii="Arial Unicode" w:hAnsi="Arial Unicode" w:cs="Arial"/>
          <w:b/>
          <w:sz w:val="20"/>
          <w:szCs w:val="20"/>
          <w:lang w:val="ru-RU"/>
        </w:rPr>
        <w:t>ԱՆՁԻՑ</w:t>
      </w:r>
      <w:r w:rsidRPr="00A340ED">
        <w:rPr>
          <w:rFonts w:ascii="Arial Unicode" w:hAnsi="Arial Unicode"/>
          <w:b/>
          <w:sz w:val="20"/>
          <w:szCs w:val="20"/>
          <w:lang w:val="af-ZA"/>
        </w:rPr>
        <w:t xml:space="preserve"> </w:t>
      </w:r>
      <w:r w:rsidRPr="00A340ED">
        <w:rPr>
          <w:rFonts w:ascii="Arial Unicode" w:hAnsi="Arial Unicode" w:cs="Arial"/>
          <w:b/>
          <w:sz w:val="20"/>
          <w:szCs w:val="20"/>
          <w:lang w:val="ru-RU"/>
        </w:rPr>
        <w:t>ԳՆՄԱՆ</w:t>
      </w:r>
      <w:r w:rsidRPr="00A340ED">
        <w:rPr>
          <w:rFonts w:ascii="Arial Unicode" w:hAnsi="Arial Unicode"/>
          <w:b/>
          <w:i/>
          <w:sz w:val="20"/>
          <w:szCs w:val="20"/>
          <w:lang w:val="af-ZA"/>
        </w:rPr>
        <w:t xml:space="preserve"> </w:t>
      </w:r>
      <w:r w:rsidRPr="00A340ED">
        <w:rPr>
          <w:rFonts w:ascii="Arial Unicode" w:hAnsi="Arial Unicode" w:cs="Arial"/>
          <w:b/>
          <w:sz w:val="20"/>
        </w:rPr>
        <w:t>ՄՐՑՈՒՅԹԻ</w:t>
      </w:r>
      <w:r w:rsidRPr="00A340ED">
        <w:rPr>
          <w:rFonts w:ascii="Arial Unicode" w:hAnsi="Arial Unicode" w:cs="Times Armenian"/>
          <w:b/>
          <w:sz w:val="20"/>
          <w:lang w:val="af-ZA"/>
        </w:rPr>
        <w:t xml:space="preserve">  </w:t>
      </w:r>
      <w:r w:rsidRPr="00A340ED">
        <w:rPr>
          <w:rFonts w:ascii="Arial Unicode" w:hAnsi="Arial Unicode" w:cs="Arial"/>
          <w:b/>
          <w:sz w:val="20"/>
        </w:rPr>
        <w:t>ՀԱՅՏԸ</w:t>
      </w:r>
      <w:r w:rsidRPr="00A340ED">
        <w:rPr>
          <w:rFonts w:ascii="Arial Unicode" w:hAnsi="Arial Unicode" w:cs="Times Armenian"/>
          <w:b/>
          <w:sz w:val="20"/>
          <w:lang w:val="af-ZA"/>
        </w:rPr>
        <w:t xml:space="preserve">  </w:t>
      </w:r>
      <w:r w:rsidRPr="00A340ED">
        <w:rPr>
          <w:rFonts w:ascii="Arial Unicode" w:hAnsi="Arial Unicode" w:cs="Arial"/>
          <w:b/>
          <w:sz w:val="20"/>
        </w:rPr>
        <w:t>ՊԱՏՐԱՍՏԵԼՈՒ</w:t>
      </w:r>
      <w:r w:rsidRPr="00A340ED">
        <w:rPr>
          <w:rFonts w:ascii="Arial Unicode" w:hAnsi="Arial Unicode" w:cs="Times Armenian"/>
          <w:b/>
          <w:sz w:val="20"/>
          <w:lang w:val="af-ZA"/>
        </w:rPr>
        <w:t xml:space="preserve">  </w:t>
      </w:r>
      <w:r w:rsidRPr="00A340ED">
        <w:rPr>
          <w:rFonts w:ascii="Arial Unicode" w:hAnsi="Arial Unicode" w:cs="Arial"/>
          <w:b/>
          <w:sz w:val="20"/>
        </w:rPr>
        <w:t>ՀՐԱՀԱՆԳ</w:t>
      </w:r>
    </w:p>
    <w:p w:rsidR="00CE7D06" w:rsidRPr="00A340ED" w:rsidRDefault="00CE7D06" w:rsidP="00CE7D06">
      <w:pPr>
        <w:ind w:firstLine="567"/>
        <w:jc w:val="both"/>
        <w:rPr>
          <w:rFonts w:ascii="Arial Unicode" w:hAnsi="Arial Unicode"/>
          <w:sz w:val="20"/>
          <w:lang w:val="af-ZA"/>
        </w:rPr>
      </w:pP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1.</w:t>
      </w:r>
      <w:r w:rsidRPr="00A340ED">
        <w:rPr>
          <w:rFonts w:ascii="Arial Unicode" w:hAnsi="Arial Unicode"/>
          <w:sz w:val="20"/>
          <w:lang w:val="af-ZA"/>
        </w:rPr>
        <w:tab/>
      </w:r>
      <w:r w:rsidRPr="00A340ED">
        <w:rPr>
          <w:rFonts w:ascii="Arial Unicode" w:hAnsi="Arial Unicode" w:cs="Arial"/>
          <w:sz w:val="20"/>
        </w:rPr>
        <w:t>Ընդհանուր</w:t>
      </w:r>
      <w:r w:rsidRPr="00A340ED">
        <w:rPr>
          <w:rFonts w:ascii="Arial Unicode" w:hAnsi="Arial Unicode" w:cs="Times Armenian"/>
          <w:sz w:val="20"/>
          <w:lang w:val="af-ZA"/>
        </w:rPr>
        <w:t xml:space="preserve">  </w:t>
      </w:r>
      <w:r w:rsidRPr="00A340ED">
        <w:rPr>
          <w:rFonts w:ascii="Arial Unicode" w:hAnsi="Arial Unicode" w:cs="Arial"/>
          <w:sz w:val="20"/>
        </w:rPr>
        <w:t>դրույթներ</w:t>
      </w:r>
      <w:r w:rsidRPr="00A340ED">
        <w:rPr>
          <w:rFonts w:ascii="Arial Unicode" w:hAnsi="Arial Unicode" w:cs="Times Armenian"/>
          <w:sz w:val="20"/>
          <w:lang w:val="af-ZA"/>
        </w:rPr>
        <w:tab/>
      </w:r>
    </w:p>
    <w:p w:rsidR="00CE7D06" w:rsidRPr="00A340ED" w:rsidRDefault="00CE7D06" w:rsidP="00CE7D06">
      <w:pPr>
        <w:ind w:firstLine="1134"/>
        <w:jc w:val="both"/>
        <w:rPr>
          <w:rFonts w:ascii="Arial Unicode" w:hAnsi="Arial Unicode"/>
          <w:sz w:val="20"/>
          <w:lang w:val="af-ZA"/>
        </w:rPr>
      </w:pPr>
      <w:r w:rsidRPr="00A340ED">
        <w:rPr>
          <w:rFonts w:ascii="Arial Unicode" w:hAnsi="Arial Unicode"/>
          <w:sz w:val="20"/>
          <w:lang w:val="af-ZA"/>
        </w:rPr>
        <w:t>2.</w:t>
      </w:r>
      <w:r w:rsidRPr="00A340ED">
        <w:rPr>
          <w:rFonts w:ascii="Arial Unicode" w:hAnsi="Arial Unicode"/>
          <w:sz w:val="20"/>
          <w:lang w:val="af-ZA"/>
        </w:rPr>
        <w:tab/>
      </w:r>
      <w:r w:rsidRPr="00A340ED">
        <w:rPr>
          <w:rFonts w:ascii="Arial Unicode" w:hAnsi="Arial Unicode" w:cs="Arial"/>
          <w:sz w:val="20"/>
        </w:rPr>
        <w:t>Ընթացակարգի</w:t>
      </w:r>
      <w:r w:rsidRPr="00A340ED">
        <w:rPr>
          <w:rFonts w:ascii="Arial Unicode" w:hAnsi="Arial Unicode" w:cs="Times Armenian"/>
          <w:sz w:val="20"/>
          <w:lang w:val="af-ZA"/>
        </w:rPr>
        <w:t xml:space="preserve"> </w:t>
      </w:r>
      <w:r w:rsidRPr="00A340ED">
        <w:rPr>
          <w:rFonts w:ascii="Arial Unicode" w:hAnsi="Arial Unicode" w:cs="Arial"/>
          <w:sz w:val="20"/>
        </w:rPr>
        <w:t>հայտը</w:t>
      </w:r>
      <w:r w:rsidRPr="00A340ED">
        <w:rPr>
          <w:rFonts w:ascii="Arial Unicode" w:hAnsi="Arial Unicode" w:cs="Times Armenian"/>
          <w:sz w:val="20"/>
          <w:lang w:val="af-ZA"/>
        </w:rPr>
        <w:tab/>
      </w:r>
    </w:p>
    <w:p w:rsidR="00CE7D06" w:rsidRPr="00A340ED" w:rsidRDefault="00CE7D06" w:rsidP="00CE7D06">
      <w:pPr>
        <w:ind w:firstLine="1134"/>
        <w:jc w:val="both"/>
        <w:rPr>
          <w:rFonts w:ascii="Arial Unicode" w:hAnsi="Arial Unicode" w:cs="Times Armenian"/>
          <w:sz w:val="20"/>
          <w:lang w:val="af-ZA"/>
        </w:rPr>
      </w:pPr>
      <w:r w:rsidRPr="00A340ED">
        <w:rPr>
          <w:rFonts w:ascii="Arial Unicode" w:hAnsi="Arial Unicode"/>
          <w:sz w:val="20"/>
          <w:lang w:val="af-ZA"/>
        </w:rPr>
        <w:t>3.</w:t>
      </w:r>
      <w:r w:rsidRPr="00A340ED">
        <w:rPr>
          <w:rFonts w:ascii="Arial Unicode" w:hAnsi="Arial Unicode"/>
          <w:sz w:val="20"/>
          <w:lang w:val="af-ZA"/>
        </w:rPr>
        <w:tab/>
      </w:r>
      <w:r w:rsidRPr="00A340ED">
        <w:rPr>
          <w:rFonts w:ascii="Arial Unicode" w:hAnsi="Arial Unicode" w:cs="Arial"/>
          <w:sz w:val="20"/>
        </w:rPr>
        <w:t>Հավելվածներ</w:t>
      </w:r>
      <w:r w:rsidRPr="00A340ED">
        <w:rPr>
          <w:rFonts w:ascii="Arial Unicode" w:hAnsi="Arial Unicode" w:cs="Times Armenian"/>
          <w:sz w:val="20"/>
          <w:lang w:val="af-ZA"/>
        </w:rPr>
        <w:t xml:space="preserve"> 1-6</w:t>
      </w:r>
      <w:r w:rsidRPr="00A340ED">
        <w:rPr>
          <w:rFonts w:ascii="Arial Unicode" w:hAnsi="Arial Unicode" w:cs="Times Armenian"/>
          <w:sz w:val="20"/>
          <w:lang w:val="af-ZA"/>
        </w:rPr>
        <w:tab/>
      </w:r>
    </w:p>
    <w:p w:rsidR="00CE7D06" w:rsidRPr="00A340ED" w:rsidRDefault="00CE7D06" w:rsidP="00CE7D06">
      <w:pPr>
        <w:ind w:firstLine="1134"/>
        <w:jc w:val="both"/>
        <w:rPr>
          <w:rFonts w:ascii="Arial Unicode" w:hAnsi="Arial Unicode" w:cs="Times Armenian"/>
          <w:sz w:val="20"/>
          <w:lang w:val="af-ZA"/>
        </w:rPr>
      </w:pPr>
    </w:p>
    <w:p w:rsidR="00CE7D06" w:rsidRPr="00A340ED" w:rsidRDefault="00CE7D06" w:rsidP="00CE7D06">
      <w:pPr>
        <w:ind w:firstLine="1134"/>
        <w:jc w:val="both"/>
        <w:rPr>
          <w:rFonts w:ascii="Arial Unicode" w:hAnsi="Arial Unicode" w:cs="Times Armenian"/>
          <w:sz w:val="20"/>
          <w:lang w:val="af-ZA"/>
        </w:rPr>
      </w:pPr>
    </w:p>
    <w:p w:rsidR="00CE7D06" w:rsidRPr="00A340ED" w:rsidRDefault="00CE7D06" w:rsidP="00CE7D06">
      <w:pPr>
        <w:ind w:firstLine="1134"/>
        <w:jc w:val="both"/>
        <w:rPr>
          <w:rFonts w:ascii="Arial Unicode" w:hAnsi="Arial Unicode" w:cs="Times Armenian"/>
          <w:sz w:val="20"/>
          <w:lang w:val="af-ZA"/>
        </w:rPr>
      </w:pPr>
    </w:p>
    <w:p w:rsidR="00CE7D06" w:rsidRPr="00A340ED" w:rsidRDefault="00CE7D06" w:rsidP="00CE7D06">
      <w:pPr>
        <w:ind w:firstLine="1134"/>
        <w:jc w:val="both"/>
        <w:rPr>
          <w:rFonts w:ascii="Arial Unicode" w:hAnsi="Arial Unicode" w:cs="Times Armenian"/>
          <w:sz w:val="20"/>
          <w:lang w:val="af-ZA"/>
        </w:rPr>
      </w:pPr>
    </w:p>
    <w:p w:rsidR="00CE7D06" w:rsidRPr="00A340ED" w:rsidRDefault="00CE7D06" w:rsidP="00CE7D06">
      <w:pPr>
        <w:ind w:firstLine="1134"/>
        <w:jc w:val="both"/>
        <w:rPr>
          <w:rFonts w:ascii="Arial Unicode" w:hAnsi="Arial Unicode" w:cs="Times Armenian"/>
          <w:sz w:val="20"/>
          <w:lang w:val="af-ZA"/>
        </w:rPr>
      </w:pPr>
    </w:p>
    <w:p w:rsidR="00CE7D06" w:rsidRPr="00A340ED" w:rsidRDefault="00CE7D06" w:rsidP="00CE7D06">
      <w:pPr>
        <w:ind w:firstLine="1134"/>
        <w:jc w:val="both"/>
        <w:rPr>
          <w:rFonts w:ascii="Arial Unicode" w:hAnsi="Arial Unicode" w:cs="Times Armenian"/>
          <w:sz w:val="20"/>
          <w:lang w:val="af-ZA"/>
        </w:rPr>
      </w:pPr>
    </w:p>
    <w:p w:rsidR="00CE7D06" w:rsidRPr="00A340ED" w:rsidRDefault="00CE7D06" w:rsidP="00CE7D06">
      <w:pPr>
        <w:ind w:firstLine="1134"/>
        <w:jc w:val="both"/>
        <w:rPr>
          <w:rFonts w:ascii="Arial Unicode" w:hAnsi="Arial Unicode" w:cs="Times Armenian"/>
          <w:sz w:val="20"/>
          <w:lang w:val="af-ZA"/>
        </w:rPr>
      </w:pPr>
      <w:r w:rsidRPr="00A340ED">
        <w:rPr>
          <w:rFonts w:ascii="Arial Unicode" w:hAnsi="Arial Unicode" w:cs="Times Armenian"/>
          <w:sz w:val="20"/>
          <w:lang w:val="af-ZA"/>
        </w:rPr>
        <w:t xml:space="preserve"> </w:t>
      </w:r>
      <w:r w:rsidRPr="00A340ED">
        <w:rPr>
          <w:rFonts w:ascii="Arial Unicode" w:hAnsi="Arial Unicode" w:cs="Times Armenian"/>
          <w:sz w:val="20"/>
          <w:lang w:val="af-ZA"/>
        </w:rPr>
        <w:br w:type="page"/>
      </w:r>
      <w:r w:rsidRPr="00A340ED">
        <w:rPr>
          <w:rFonts w:ascii="Arial Unicode" w:hAnsi="Arial Unicode" w:cs="Times Armenian"/>
          <w:sz w:val="20"/>
          <w:lang w:val="af-ZA"/>
        </w:rPr>
        <w:lastRenderedPageBreak/>
        <w:tab/>
      </w:r>
    </w:p>
    <w:p w:rsidR="00CE7D06" w:rsidRPr="00A340ED" w:rsidRDefault="00CE7D06" w:rsidP="00CE7D06">
      <w:pPr>
        <w:jc w:val="both"/>
        <w:rPr>
          <w:rFonts w:ascii="Arial Unicode" w:hAnsi="Arial Unicode"/>
          <w:sz w:val="20"/>
          <w:lang w:val="af-ZA"/>
        </w:rPr>
      </w:pPr>
      <w:r w:rsidRPr="00A340ED">
        <w:rPr>
          <w:rFonts w:ascii="Arial Unicode" w:hAnsi="Arial Unicode"/>
          <w:sz w:val="20"/>
          <w:lang w:val="af-ZA"/>
        </w:rPr>
        <w:t xml:space="preserve">          </w:t>
      </w:r>
      <w:r w:rsidRPr="00A340ED">
        <w:rPr>
          <w:rFonts w:ascii="Arial Unicode" w:hAnsi="Arial Unicode" w:cs="Arial"/>
          <w:sz w:val="20"/>
        </w:rPr>
        <w:t>Սույն</w:t>
      </w:r>
      <w:r w:rsidRPr="00A340ED">
        <w:rPr>
          <w:rFonts w:ascii="Arial Unicode" w:hAnsi="Arial Unicode" w:cs="Times Armenian"/>
          <w:sz w:val="20"/>
          <w:lang w:val="af-ZA"/>
        </w:rPr>
        <w:t xml:space="preserve"> </w:t>
      </w:r>
      <w:r w:rsidRPr="00A340ED">
        <w:rPr>
          <w:rFonts w:ascii="Arial Unicode" w:hAnsi="Arial Unicode" w:cs="Arial"/>
          <w:sz w:val="20"/>
        </w:rPr>
        <w:t>հրավերը</w:t>
      </w:r>
      <w:r w:rsidRPr="00A340ED">
        <w:rPr>
          <w:rFonts w:ascii="Arial Unicode" w:hAnsi="Arial Unicode" w:cs="Times Armenian"/>
          <w:sz w:val="20"/>
          <w:lang w:val="af-ZA"/>
        </w:rPr>
        <w:t xml:space="preserve"> </w:t>
      </w:r>
      <w:r w:rsidRPr="00A340ED">
        <w:rPr>
          <w:rFonts w:ascii="Arial Unicode" w:hAnsi="Arial Unicode" w:cs="Arial"/>
          <w:sz w:val="20"/>
        </w:rPr>
        <w:t>տրամադրվում</w:t>
      </w:r>
      <w:r w:rsidRPr="00A340ED">
        <w:rPr>
          <w:rFonts w:ascii="Arial Unicode" w:hAnsi="Arial Unicode" w:cs="Times Armenian"/>
          <w:sz w:val="20"/>
          <w:lang w:val="af-ZA"/>
        </w:rPr>
        <w:t xml:space="preserve"> </w:t>
      </w:r>
      <w:r w:rsidRPr="00A340ED">
        <w:rPr>
          <w:rFonts w:ascii="Arial Unicode" w:hAnsi="Arial Unicode" w:cs="Arial"/>
          <w:sz w:val="20"/>
        </w:rPr>
        <w:t>է</w:t>
      </w:r>
      <w:r w:rsidRPr="00A340ED">
        <w:rPr>
          <w:rFonts w:ascii="Arial Unicode" w:hAnsi="Arial Unicode" w:cs="Times Armenian"/>
          <w:sz w:val="20"/>
          <w:lang w:val="af-ZA"/>
        </w:rPr>
        <w:t xml:space="preserve"> </w:t>
      </w:r>
      <w:r w:rsidRPr="00A340ED">
        <w:rPr>
          <w:rFonts w:ascii="Arial Unicode" w:hAnsi="Arial Unicode" w:cs="Arial"/>
          <w:sz w:val="20"/>
        </w:rPr>
        <w:t>ի</w:t>
      </w:r>
      <w:r w:rsidRPr="00A340ED">
        <w:rPr>
          <w:rFonts w:ascii="Arial Unicode" w:hAnsi="Arial Unicode" w:cs="Times Armenian"/>
          <w:sz w:val="20"/>
          <w:lang w:val="af-ZA"/>
        </w:rPr>
        <w:t xml:space="preserve"> </w:t>
      </w:r>
      <w:r w:rsidRPr="00A340ED">
        <w:rPr>
          <w:rFonts w:ascii="Arial Unicode" w:hAnsi="Arial Unicode" w:cs="Arial"/>
          <w:sz w:val="20"/>
        </w:rPr>
        <w:t>լրումն</w:t>
      </w:r>
      <w:r w:rsidRPr="00A340ED">
        <w:rPr>
          <w:rFonts w:ascii="Arial Unicode" w:hAnsi="Arial Unicode"/>
          <w:sz w:val="20"/>
          <w:lang w:val="af-ZA"/>
        </w:rPr>
        <w:t xml:space="preserve"> </w:t>
      </w:r>
      <w:r w:rsidR="00BB5F2B">
        <w:rPr>
          <w:rFonts w:ascii="Arial Unicode" w:hAnsi="Arial Unicode" w:cs="Arial"/>
          <w:b/>
          <w:i/>
          <w:sz w:val="20"/>
          <w:szCs w:val="20"/>
          <w:lang w:val="af-ZA"/>
        </w:rPr>
        <w:t>ԱԳ2ՄԴ-ՀՄԱԱՊՁԲ-21/1</w:t>
      </w:r>
      <w:r w:rsidR="00487450" w:rsidRPr="00A340ED">
        <w:rPr>
          <w:rFonts w:ascii="Arial Unicode" w:hAnsi="Arial Unicode" w:cs="Arial"/>
          <w:b/>
          <w:i/>
          <w:sz w:val="20"/>
          <w:szCs w:val="20"/>
          <w:lang w:val="af-ZA"/>
        </w:rPr>
        <w:t xml:space="preserve"> </w:t>
      </w:r>
      <w:r w:rsidRPr="00A340ED">
        <w:rPr>
          <w:rFonts w:ascii="Arial Unicode" w:hAnsi="Arial Unicode" w:cs="Arial"/>
          <w:sz w:val="20"/>
        </w:rPr>
        <w:t>ծածկագրով</w:t>
      </w:r>
      <w:r w:rsidRPr="00A340ED">
        <w:rPr>
          <w:rFonts w:ascii="Arial Unicode" w:hAnsi="Arial Unicode"/>
          <w:sz w:val="20"/>
          <w:lang w:val="af-ZA"/>
        </w:rPr>
        <w:t xml:space="preserve"> </w:t>
      </w:r>
      <w:r w:rsidRPr="00A340ED">
        <w:rPr>
          <w:rFonts w:ascii="Arial Unicode" w:hAnsi="Arial Unicode" w:cs="Arial"/>
          <w:sz w:val="20"/>
        </w:rPr>
        <w:t>անցկացվող</w:t>
      </w:r>
      <w:r w:rsidRPr="00A340ED">
        <w:rPr>
          <w:rFonts w:ascii="Arial Unicode" w:hAnsi="Arial Unicode" w:cs="Times Armenian"/>
          <w:sz w:val="20"/>
          <w:lang w:val="af-ZA"/>
        </w:rPr>
        <w:t xml:space="preserve"> </w:t>
      </w:r>
      <w:r w:rsidRPr="00A340ED">
        <w:rPr>
          <w:rFonts w:ascii="Arial Unicode" w:hAnsi="Arial Unicode" w:cs="Arial"/>
          <w:bCs/>
          <w:i/>
          <w:sz w:val="20"/>
          <w:szCs w:val="20"/>
          <w:lang w:val="af-ZA"/>
        </w:rPr>
        <w:t>հրատապ</w:t>
      </w:r>
      <w:r w:rsidRPr="00A340ED">
        <w:rPr>
          <w:rFonts w:ascii="Arial Unicode" w:hAnsi="Arial Unicode"/>
          <w:bCs/>
          <w:i/>
          <w:sz w:val="20"/>
          <w:szCs w:val="20"/>
          <w:lang w:val="af-ZA"/>
        </w:rPr>
        <w:t xml:space="preserve"> </w:t>
      </w:r>
      <w:r w:rsidRPr="00A340ED">
        <w:rPr>
          <w:rFonts w:ascii="Arial Unicode" w:hAnsi="Arial Unicode" w:cs="Arial"/>
          <w:bCs/>
          <w:i/>
          <w:sz w:val="20"/>
          <w:szCs w:val="20"/>
          <w:lang w:val="af-ZA"/>
        </w:rPr>
        <w:t>մեկ</w:t>
      </w:r>
      <w:r w:rsidRPr="00A340ED">
        <w:rPr>
          <w:rFonts w:ascii="Arial Unicode" w:hAnsi="Arial Unicode"/>
          <w:bCs/>
          <w:i/>
          <w:sz w:val="20"/>
          <w:szCs w:val="20"/>
          <w:lang w:val="af-ZA"/>
        </w:rPr>
        <w:t xml:space="preserve"> </w:t>
      </w:r>
      <w:r w:rsidRPr="00A340ED">
        <w:rPr>
          <w:rFonts w:ascii="Arial Unicode" w:hAnsi="Arial Unicode" w:cs="Arial"/>
          <w:bCs/>
          <w:i/>
          <w:sz w:val="20"/>
          <w:szCs w:val="20"/>
          <w:lang w:val="af-ZA"/>
        </w:rPr>
        <w:t>անձից</w:t>
      </w:r>
      <w:r w:rsidRPr="00A340ED">
        <w:rPr>
          <w:rFonts w:ascii="Arial Unicode" w:hAnsi="Arial Unicode"/>
          <w:bCs/>
          <w:i/>
          <w:sz w:val="20"/>
          <w:szCs w:val="20"/>
          <w:lang w:val="af-ZA"/>
        </w:rPr>
        <w:t xml:space="preserve"> </w:t>
      </w:r>
      <w:r w:rsidRPr="00A340ED">
        <w:rPr>
          <w:rFonts w:ascii="Arial Unicode" w:hAnsi="Arial Unicode" w:cs="Arial"/>
          <w:bCs/>
          <w:i/>
          <w:sz w:val="20"/>
          <w:szCs w:val="20"/>
          <w:lang w:val="af-ZA"/>
        </w:rPr>
        <w:t>գն</w:t>
      </w:r>
      <w:r w:rsidRPr="00A340ED">
        <w:rPr>
          <w:rFonts w:ascii="Arial Unicode" w:hAnsi="Arial Unicode" w:cs="Arial"/>
          <w:bCs/>
          <w:i/>
          <w:sz w:val="20"/>
          <w:szCs w:val="20"/>
          <w:lang w:val="ru-RU"/>
        </w:rPr>
        <w:t>ման</w:t>
      </w:r>
      <w:r w:rsidRPr="00A340ED">
        <w:rPr>
          <w:rFonts w:ascii="Arial Unicode" w:hAnsi="Arial Unicode" w:cs="Times Armenian"/>
          <w:sz w:val="20"/>
          <w:lang w:val="af-ZA"/>
        </w:rPr>
        <w:t xml:space="preserve"> </w:t>
      </w:r>
      <w:r w:rsidRPr="00A340ED">
        <w:rPr>
          <w:rFonts w:ascii="Arial Unicode" w:hAnsi="Arial Unicode" w:cs="Arial"/>
          <w:i/>
          <w:sz w:val="20"/>
          <w:szCs w:val="20"/>
          <w:lang w:val="ru-RU"/>
        </w:rPr>
        <w:t>ընթացակարգի</w:t>
      </w:r>
      <w:r w:rsidRPr="00A340ED">
        <w:rPr>
          <w:rFonts w:ascii="Arial Unicode" w:hAnsi="Arial Unicode" w:cs="Times Armenian"/>
          <w:sz w:val="20"/>
          <w:lang w:val="af-ZA"/>
        </w:rPr>
        <w:t xml:space="preserve"> (</w:t>
      </w:r>
      <w:r w:rsidRPr="00A340ED">
        <w:rPr>
          <w:rFonts w:ascii="Arial Unicode" w:hAnsi="Arial Unicode" w:cs="Arial"/>
          <w:sz w:val="20"/>
        </w:rPr>
        <w:t>այսուհետև</w:t>
      </w:r>
      <w:r w:rsidRPr="00A340ED">
        <w:rPr>
          <w:rFonts w:ascii="Arial Unicode" w:hAnsi="Arial Unicode" w:cs="Times Armenian"/>
          <w:sz w:val="20"/>
          <w:lang w:val="af-ZA"/>
        </w:rPr>
        <w:t xml:space="preserve">` </w:t>
      </w:r>
      <w:r w:rsidRPr="00A340ED">
        <w:rPr>
          <w:rFonts w:ascii="Arial Unicode" w:hAnsi="Arial Unicode" w:cs="Arial"/>
          <w:sz w:val="20"/>
        </w:rPr>
        <w:t>ընթացակարգ</w:t>
      </w:r>
      <w:r w:rsidRPr="00A340ED">
        <w:rPr>
          <w:rFonts w:ascii="Arial Unicode" w:hAnsi="Arial Unicode" w:cs="Times Armenian"/>
          <w:sz w:val="20"/>
          <w:lang w:val="af-ZA"/>
        </w:rPr>
        <w:t xml:space="preserve">) </w:t>
      </w:r>
      <w:r w:rsidRPr="00A340ED">
        <w:rPr>
          <w:rFonts w:ascii="Arial Unicode" w:hAnsi="Arial Unicode" w:cs="Arial"/>
          <w:sz w:val="20"/>
        </w:rPr>
        <w:t>հայտարարության</w:t>
      </w:r>
      <w:r w:rsidRPr="00A340ED">
        <w:rPr>
          <w:rFonts w:ascii="Arial Unicode" w:hAnsi="Arial Unicode" w:cs="Arial"/>
          <w:sz w:val="20"/>
          <w:lang w:val="af-ZA"/>
        </w:rPr>
        <w:t>։</w:t>
      </w:r>
    </w:p>
    <w:p w:rsidR="00CE7D06" w:rsidRPr="00A340ED" w:rsidRDefault="00CE7D06" w:rsidP="00CE7D06">
      <w:pPr>
        <w:ind w:firstLine="567"/>
        <w:jc w:val="both"/>
        <w:rPr>
          <w:rFonts w:ascii="Arial Unicode" w:hAnsi="Arial Unicode"/>
          <w:sz w:val="20"/>
          <w:lang w:val="af-ZA"/>
        </w:rPr>
      </w:pPr>
      <w:r w:rsidRPr="00A340ED">
        <w:rPr>
          <w:rFonts w:ascii="Arial Unicode" w:hAnsi="Arial Unicode" w:cs="Arial"/>
          <w:sz w:val="20"/>
        </w:rPr>
        <w:t>Սույն</w:t>
      </w:r>
      <w:r w:rsidRPr="00A340ED">
        <w:rPr>
          <w:rFonts w:ascii="Arial Unicode" w:hAnsi="Arial Unicode" w:cs="Times Armenian"/>
          <w:sz w:val="20"/>
          <w:lang w:val="af-ZA"/>
        </w:rPr>
        <w:t xml:space="preserve"> </w:t>
      </w:r>
      <w:r w:rsidRPr="00A340ED">
        <w:rPr>
          <w:rFonts w:ascii="Arial Unicode" w:hAnsi="Arial Unicode" w:cs="Arial"/>
          <w:sz w:val="20"/>
        </w:rPr>
        <w:t>հրավերը</w:t>
      </w:r>
      <w:r w:rsidRPr="00A340ED">
        <w:rPr>
          <w:rFonts w:ascii="Arial Unicode" w:hAnsi="Arial Unicode" w:cs="Times Armenian"/>
          <w:sz w:val="20"/>
          <w:lang w:val="af-ZA"/>
        </w:rPr>
        <w:t xml:space="preserve"> </w:t>
      </w:r>
      <w:r w:rsidRPr="00A340ED">
        <w:rPr>
          <w:rFonts w:ascii="Arial Unicode" w:hAnsi="Arial Unicode" w:cs="Arial"/>
          <w:sz w:val="20"/>
        </w:rPr>
        <w:t>կազմվել</w:t>
      </w:r>
      <w:r w:rsidRPr="00A340ED">
        <w:rPr>
          <w:rFonts w:ascii="Arial Unicode" w:hAnsi="Arial Unicode" w:cs="Times Armenian"/>
          <w:sz w:val="20"/>
          <w:lang w:val="af-ZA"/>
        </w:rPr>
        <w:t xml:space="preserve"> </w:t>
      </w:r>
      <w:r w:rsidRPr="00A340ED">
        <w:rPr>
          <w:rFonts w:ascii="Arial Unicode" w:hAnsi="Arial Unicode" w:cs="Arial"/>
          <w:sz w:val="20"/>
        </w:rPr>
        <w:t>է</w:t>
      </w:r>
      <w:r w:rsidRPr="00A340ED">
        <w:rPr>
          <w:rFonts w:ascii="Arial Unicode" w:hAnsi="Arial Unicode" w:cs="Times Armenian"/>
          <w:sz w:val="20"/>
          <w:lang w:val="af-ZA"/>
        </w:rPr>
        <w:t xml:space="preserve"> </w:t>
      </w:r>
      <w:r w:rsidRPr="00A340ED">
        <w:rPr>
          <w:rFonts w:ascii="Arial Unicode" w:hAnsi="Arial Unicode" w:cs="Arial"/>
          <w:sz w:val="20"/>
        </w:rPr>
        <w:t>գնումների</w:t>
      </w:r>
      <w:r w:rsidRPr="00A340ED">
        <w:rPr>
          <w:rFonts w:ascii="Arial Unicode" w:hAnsi="Arial Unicode" w:cs="Times Armenian"/>
          <w:sz w:val="20"/>
          <w:lang w:val="af-ZA"/>
        </w:rPr>
        <w:t xml:space="preserve"> </w:t>
      </w:r>
      <w:r w:rsidRPr="00A340ED">
        <w:rPr>
          <w:rFonts w:ascii="Arial Unicode" w:hAnsi="Arial Unicode" w:cs="Arial"/>
          <w:sz w:val="20"/>
        </w:rPr>
        <w:t>մասին</w:t>
      </w:r>
      <w:r w:rsidRPr="00A340ED">
        <w:rPr>
          <w:rFonts w:ascii="Arial Unicode" w:hAnsi="Arial Unicode" w:cs="Sylfaen"/>
          <w:sz w:val="20"/>
          <w:lang w:val="af-ZA"/>
        </w:rPr>
        <w:t xml:space="preserve"> </w:t>
      </w:r>
      <w:r w:rsidRPr="00A340ED">
        <w:rPr>
          <w:rFonts w:ascii="Arial Unicode" w:hAnsi="Arial Unicode" w:cs="Arial"/>
          <w:sz w:val="20"/>
        </w:rPr>
        <w:t>ՀՀ</w:t>
      </w:r>
      <w:r w:rsidRPr="00A340ED">
        <w:rPr>
          <w:rFonts w:ascii="Arial Unicode" w:hAnsi="Arial Unicode" w:cs="Times Armenian"/>
          <w:sz w:val="20"/>
          <w:lang w:val="af-ZA"/>
        </w:rPr>
        <w:t xml:space="preserve"> </w:t>
      </w:r>
      <w:r w:rsidRPr="00A340ED">
        <w:rPr>
          <w:rFonts w:ascii="Arial Unicode" w:hAnsi="Arial Unicode" w:cs="Arial"/>
          <w:sz w:val="20"/>
        </w:rPr>
        <w:t>օրենսդրության</w:t>
      </w:r>
      <w:r w:rsidRPr="00A340ED">
        <w:rPr>
          <w:rFonts w:ascii="Arial Unicode" w:hAnsi="Arial Unicode" w:cs="Times Armenian"/>
          <w:sz w:val="20"/>
          <w:lang w:val="af-ZA"/>
        </w:rPr>
        <w:t xml:space="preserve">, </w:t>
      </w:r>
      <w:r w:rsidRPr="00A340ED">
        <w:rPr>
          <w:rFonts w:ascii="Arial Unicode" w:hAnsi="Arial Unicode" w:cs="Arial"/>
          <w:sz w:val="20"/>
        </w:rPr>
        <w:t>այդ</w:t>
      </w:r>
      <w:r w:rsidRPr="00A340ED">
        <w:rPr>
          <w:rFonts w:ascii="Arial Unicode" w:hAnsi="Arial Unicode" w:cs="Times Armenian"/>
          <w:sz w:val="20"/>
          <w:lang w:val="af-ZA"/>
        </w:rPr>
        <w:t xml:space="preserve"> </w:t>
      </w:r>
      <w:r w:rsidRPr="00A340ED">
        <w:rPr>
          <w:rFonts w:ascii="Arial Unicode" w:hAnsi="Arial Unicode" w:cs="Arial"/>
          <w:sz w:val="20"/>
        </w:rPr>
        <w:t>թվում</w:t>
      </w:r>
      <w:r w:rsidRPr="00A340ED">
        <w:rPr>
          <w:rFonts w:ascii="Arial Unicode" w:hAnsi="Arial Unicode" w:cs="Times Armenian"/>
          <w:sz w:val="20"/>
          <w:lang w:val="af-ZA"/>
        </w:rPr>
        <w:t>`</w:t>
      </w:r>
      <w:r w:rsidRPr="00A340ED">
        <w:rPr>
          <w:rFonts w:ascii="Arial Unicode" w:hAnsi="Arial Unicode"/>
          <w:sz w:val="20"/>
          <w:lang w:val="af-ZA"/>
        </w:rPr>
        <w:t xml:space="preserve"> «</w:t>
      </w:r>
      <w:r w:rsidRPr="00A340ED">
        <w:rPr>
          <w:rFonts w:ascii="Arial Unicode" w:hAnsi="Arial Unicode" w:cs="Arial"/>
          <w:sz w:val="20"/>
        </w:rPr>
        <w:t>Գնումների</w:t>
      </w:r>
      <w:r w:rsidRPr="00A340ED">
        <w:rPr>
          <w:rFonts w:ascii="Arial Unicode" w:hAnsi="Arial Unicode" w:cs="Times Armenian"/>
          <w:sz w:val="20"/>
          <w:lang w:val="af-ZA"/>
        </w:rPr>
        <w:t xml:space="preserve"> </w:t>
      </w:r>
      <w:r w:rsidRPr="00A340ED">
        <w:rPr>
          <w:rFonts w:ascii="Arial Unicode" w:hAnsi="Arial Unicode" w:cs="Arial"/>
          <w:sz w:val="20"/>
        </w:rPr>
        <w:t>մասին</w:t>
      </w:r>
      <w:r w:rsidRPr="00A340ED">
        <w:rPr>
          <w:rFonts w:ascii="Arial Unicode" w:hAnsi="Arial Unicode"/>
          <w:sz w:val="20"/>
          <w:lang w:val="af-ZA"/>
        </w:rPr>
        <w:t xml:space="preserve">» </w:t>
      </w:r>
      <w:r w:rsidRPr="00A340ED">
        <w:rPr>
          <w:rFonts w:ascii="Arial Unicode" w:hAnsi="Arial Unicode" w:cs="Arial"/>
          <w:sz w:val="20"/>
        </w:rPr>
        <w:t>ՀՀ</w:t>
      </w:r>
      <w:r w:rsidRPr="00A340ED">
        <w:rPr>
          <w:rFonts w:ascii="Arial Unicode" w:hAnsi="Arial Unicode" w:cs="Times Armenian"/>
          <w:sz w:val="20"/>
          <w:lang w:val="af-ZA"/>
        </w:rPr>
        <w:t xml:space="preserve"> </w:t>
      </w:r>
      <w:r w:rsidRPr="00A340ED">
        <w:rPr>
          <w:rFonts w:ascii="Arial Unicode" w:hAnsi="Arial Unicode" w:cs="Arial"/>
          <w:sz w:val="20"/>
        </w:rPr>
        <w:t>օրենքի</w:t>
      </w:r>
      <w:r w:rsidRPr="00A340ED">
        <w:rPr>
          <w:rFonts w:ascii="Arial Unicode" w:hAnsi="Arial Unicode" w:cs="Times Armenian"/>
          <w:sz w:val="20"/>
          <w:lang w:val="af-ZA"/>
        </w:rPr>
        <w:t xml:space="preserve"> (</w:t>
      </w:r>
      <w:r w:rsidRPr="00A340ED">
        <w:rPr>
          <w:rFonts w:ascii="Arial Unicode" w:hAnsi="Arial Unicode" w:cs="Arial"/>
          <w:sz w:val="20"/>
        </w:rPr>
        <w:t>այսուհետ</w:t>
      </w:r>
      <w:r w:rsidRPr="00A340ED">
        <w:rPr>
          <w:rFonts w:ascii="Arial Unicode" w:hAnsi="Arial Unicode" w:cs="Times Armenian"/>
          <w:sz w:val="20"/>
          <w:lang w:val="af-ZA"/>
        </w:rPr>
        <w:t xml:space="preserve">` </w:t>
      </w:r>
      <w:r w:rsidRPr="00A340ED">
        <w:rPr>
          <w:rFonts w:ascii="Arial Unicode" w:hAnsi="Arial Unicode" w:cs="Arial"/>
          <w:sz w:val="20"/>
        </w:rPr>
        <w:t>Օրենք</w:t>
      </w:r>
      <w:r w:rsidRPr="00A340ED">
        <w:rPr>
          <w:rFonts w:ascii="Arial Unicode" w:hAnsi="Arial Unicode" w:cs="Times Armenian"/>
          <w:sz w:val="20"/>
          <w:lang w:val="af-ZA"/>
        </w:rPr>
        <w:t xml:space="preserve">), </w:t>
      </w:r>
      <w:r w:rsidRPr="00A340ED">
        <w:rPr>
          <w:rFonts w:ascii="Arial Unicode" w:hAnsi="Arial Unicode" w:cs="Arial"/>
          <w:sz w:val="20"/>
        </w:rPr>
        <w:t>ՀՀ</w:t>
      </w:r>
      <w:r w:rsidRPr="00A340ED">
        <w:rPr>
          <w:rFonts w:ascii="Arial Unicode" w:hAnsi="Arial Unicode" w:cs="Times Armenian"/>
          <w:sz w:val="20"/>
          <w:lang w:val="af-ZA"/>
        </w:rPr>
        <w:t xml:space="preserve"> </w:t>
      </w:r>
      <w:r w:rsidRPr="00A340ED">
        <w:rPr>
          <w:rFonts w:ascii="Arial Unicode" w:hAnsi="Arial Unicode" w:cs="Arial"/>
          <w:sz w:val="20"/>
        </w:rPr>
        <w:t>կառավարության</w:t>
      </w:r>
      <w:r w:rsidRPr="00A340ED">
        <w:rPr>
          <w:rFonts w:ascii="Arial Unicode" w:hAnsi="Arial Unicode" w:cs="Times Armenian"/>
          <w:sz w:val="20"/>
          <w:lang w:val="af-ZA"/>
        </w:rPr>
        <w:t xml:space="preserve"> 2017</w:t>
      </w:r>
      <w:r w:rsidRPr="00A340ED">
        <w:rPr>
          <w:rFonts w:ascii="Arial Unicode" w:hAnsi="Arial Unicode" w:cs="Arial"/>
          <w:sz w:val="20"/>
        </w:rPr>
        <w:t>թ</w:t>
      </w:r>
      <w:r w:rsidRPr="00A340ED">
        <w:rPr>
          <w:rFonts w:ascii="Arial Unicode" w:hAnsi="Arial Unicode" w:cs="Times Armenian"/>
          <w:sz w:val="20"/>
          <w:lang w:val="af-ZA"/>
        </w:rPr>
        <w:t xml:space="preserve">. </w:t>
      </w:r>
      <w:r w:rsidRPr="00A340ED">
        <w:rPr>
          <w:rFonts w:ascii="Arial Unicode" w:hAnsi="Arial Unicode" w:cs="Arial"/>
          <w:sz w:val="20"/>
          <w:lang w:val="af-ZA"/>
        </w:rPr>
        <w:t>մայիսի</w:t>
      </w:r>
      <w:r w:rsidRPr="00A340ED">
        <w:rPr>
          <w:rFonts w:ascii="Arial Unicode" w:hAnsi="Arial Unicode" w:cs="Times Armenian"/>
          <w:sz w:val="20"/>
          <w:lang w:val="af-ZA"/>
        </w:rPr>
        <w:t xml:space="preserve"> 4-</w:t>
      </w:r>
      <w:r w:rsidRPr="00A340ED">
        <w:rPr>
          <w:rFonts w:ascii="Arial Unicode" w:hAnsi="Arial Unicode" w:cs="Arial"/>
          <w:sz w:val="20"/>
          <w:lang w:val="af-ZA"/>
        </w:rPr>
        <w:t>ի</w:t>
      </w:r>
      <w:r w:rsidRPr="00A340ED">
        <w:rPr>
          <w:rFonts w:ascii="Arial Unicode" w:hAnsi="Arial Unicode" w:cs="Times Armenian"/>
          <w:sz w:val="20"/>
          <w:lang w:val="af-ZA"/>
        </w:rPr>
        <w:t xml:space="preserve"> N 526-</w:t>
      </w:r>
      <w:r w:rsidRPr="00A340ED">
        <w:rPr>
          <w:rFonts w:ascii="Arial Unicode" w:hAnsi="Arial Unicode" w:cs="Arial"/>
          <w:sz w:val="20"/>
        </w:rPr>
        <w:t>Ն</w:t>
      </w:r>
      <w:r w:rsidRPr="00A340ED">
        <w:rPr>
          <w:rFonts w:ascii="Arial Unicode" w:hAnsi="Arial Unicode" w:cs="Times Armenian"/>
          <w:sz w:val="20"/>
          <w:lang w:val="af-ZA"/>
        </w:rPr>
        <w:t xml:space="preserve"> </w:t>
      </w:r>
      <w:r w:rsidRPr="00A340ED">
        <w:rPr>
          <w:rFonts w:ascii="Arial Unicode" w:hAnsi="Arial Unicode" w:cs="Arial"/>
          <w:sz w:val="20"/>
        </w:rPr>
        <w:t>որոշմամբ</w:t>
      </w:r>
      <w:r w:rsidRPr="00A340ED">
        <w:rPr>
          <w:rFonts w:ascii="Arial Unicode" w:hAnsi="Arial Unicode" w:cs="Times Armenian"/>
          <w:sz w:val="20"/>
          <w:lang w:val="af-ZA"/>
        </w:rPr>
        <w:t xml:space="preserve"> </w:t>
      </w:r>
      <w:r w:rsidRPr="00A340ED">
        <w:rPr>
          <w:rFonts w:ascii="Arial Unicode" w:hAnsi="Arial Unicode" w:cs="Arial"/>
          <w:sz w:val="20"/>
        </w:rPr>
        <w:t>հաստատված</w:t>
      </w:r>
      <w:r w:rsidRPr="00A340ED">
        <w:rPr>
          <w:rFonts w:ascii="Arial Unicode" w:hAnsi="Arial Unicode" w:cs="Times Armenian"/>
          <w:sz w:val="20"/>
          <w:lang w:val="af-ZA"/>
        </w:rPr>
        <w:t xml:space="preserve"> «</w:t>
      </w:r>
      <w:r w:rsidRPr="00A340ED">
        <w:rPr>
          <w:rFonts w:ascii="Arial Unicode" w:hAnsi="Arial Unicode" w:cs="Arial"/>
          <w:sz w:val="20"/>
        </w:rPr>
        <w:t>Գնումների</w:t>
      </w:r>
      <w:r w:rsidRPr="00A340ED">
        <w:rPr>
          <w:rFonts w:ascii="Arial Unicode" w:hAnsi="Arial Unicode" w:cs="Times Armenian"/>
          <w:sz w:val="20"/>
          <w:lang w:val="af-ZA"/>
        </w:rPr>
        <w:t xml:space="preserve"> </w:t>
      </w:r>
      <w:r w:rsidRPr="00A340ED">
        <w:rPr>
          <w:rFonts w:ascii="Arial Unicode" w:hAnsi="Arial Unicode" w:cs="Arial"/>
          <w:sz w:val="20"/>
        </w:rPr>
        <w:t>գործընթացի</w:t>
      </w:r>
      <w:r w:rsidRPr="00A340ED">
        <w:rPr>
          <w:rFonts w:ascii="Arial Unicode" w:hAnsi="Arial Unicode" w:cs="Times Armenian"/>
          <w:sz w:val="20"/>
          <w:lang w:val="af-ZA"/>
        </w:rPr>
        <w:t xml:space="preserve"> </w:t>
      </w:r>
      <w:r w:rsidRPr="00A340ED">
        <w:rPr>
          <w:rFonts w:ascii="Arial Unicode" w:hAnsi="Arial Unicode" w:cs="Arial"/>
          <w:sz w:val="20"/>
        </w:rPr>
        <w:t>կազմակերպման</w:t>
      </w:r>
      <w:r w:rsidRPr="00A340ED">
        <w:rPr>
          <w:rFonts w:ascii="Arial Unicode" w:hAnsi="Arial Unicode"/>
          <w:sz w:val="20"/>
          <w:lang w:val="af-ZA"/>
        </w:rPr>
        <w:t xml:space="preserve">» </w:t>
      </w:r>
      <w:r w:rsidRPr="00A340ED">
        <w:rPr>
          <w:rFonts w:ascii="Arial Unicode" w:hAnsi="Arial Unicode" w:cs="Arial"/>
          <w:sz w:val="20"/>
        </w:rPr>
        <w:t>կարգի</w:t>
      </w:r>
      <w:r w:rsidRPr="00A340ED">
        <w:rPr>
          <w:rFonts w:ascii="Arial Unicode" w:hAnsi="Arial Unicode" w:cs="Times Armenian"/>
          <w:sz w:val="20"/>
          <w:lang w:val="af-ZA"/>
        </w:rPr>
        <w:t xml:space="preserve"> (</w:t>
      </w:r>
      <w:r w:rsidRPr="00A340ED">
        <w:rPr>
          <w:rFonts w:ascii="Arial Unicode" w:hAnsi="Arial Unicode" w:cs="Arial"/>
          <w:sz w:val="20"/>
        </w:rPr>
        <w:t>այսուհետ</w:t>
      </w:r>
      <w:r w:rsidRPr="00A340ED">
        <w:rPr>
          <w:rFonts w:ascii="Arial Unicode" w:hAnsi="Arial Unicode" w:cs="Times Armenian"/>
          <w:sz w:val="20"/>
          <w:lang w:val="af-ZA"/>
        </w:rPr>
        <w:t xml:space="preserve">` </w:t>
      </w:r>
      <w:r w:rsidRPr="00A340ED">
        <w:rPr>
          <w:rFonts w:ascii="Arial Unicode" w:hAnsi="Arial Unicode" w:cs="Arial"/>
          <w:sz w:val="20"/>
        </w:rPr>
        <w:t>Կարգ</w:t>
      </w:r>
      <w:r w:rsidRPr="00A340ED">
        <w:rPr>
          <w:rFonts w:ascii="Arial Unicode" w:hAnsi="Arial Unicode" w:cs="Times Armenian"/>
          <w:sz w:val="20"/>
          <w:lang w:val="af-ZA"/>
        </w:rPr>
        <w:t xml:space="preserve">) </w:t>
      </w:r>
      <w:r w:rsidRPr="00A340ED">
        <w:rPr>
          <w:rFonts w:ascii="Arial Unicode" w:hAnsi="Arial Unicode" w:cs="Arial"/>
          <w:sz w:val="20"/>
        </w:rPr>
        <w:t>և</w:t>
      </w:r>
      <w:r w:rsidRPr="00A340ED">
        <w:rPr>
          <w:rFonts w:ascii="Arial Unicode" w:hAnsi="Arial Unicode" w:cs="Times Armenian"/>
          <w:sz w:val="20"/>
          <w:lang w:val="af-ZA"/>
        </w:rPr>
        <w:t xml:space="preserve"> </w:t>
      </w:r>
      <w:r w:rsidRPr="00A340ED">
        <w:rPr>
          <w:rFonts w:ascii="Arial Unicode" w:hAnsi="Arial Unicode" w:cs="Arial"/>
          <w:sz w:val="20"/>
        </w:rPr>
        <w:t>այլ</w:t>
      </w:r>
      <w:r w:rsidRPr="00A340ED">
        <w:rPr>
          <w:rFonts w:ascii="Arial Unicode" w:hAnsi="Arial Unicode" w:cs="Times Armenian"/>
          <w:sz w:val="20"/>
          <w:lang w:val="af-ZA"/>
        </w:rPr>
        <w:t xml:space="preserve"> </w:t>
      </w:r>
      <w:r w:rsidRPr="00A340ED">
        <w:rPr>
          <w:rFonts w:ascii="Arial Unicode" w:hAnsi="Arial Unicode" w:cs="Arial"/>
          <w:sz w:val="20"/>
        </w:rPr>
        <w:t>իրավական</w:t>
      </w:r>
      <w:r w:rsidRPr="00A340ED">
        <w:rPr>
          <w:rFonts w:ascii="Arial Unicode" w:hAnsi="Arial Unicode" w:cs="Times Armenian"/>
          <w:sz w:val="20"/>
          <w:lang w:val="af-ZA"/>
        </w:rPr>
        <w:t xml:space="preserve"> </w:t>
      </w:r>
      <w:r w:rsidRPr="00A340ED">
        <w:rPr>
          <w:rFonts w:ascii="Arial Unicode" w:hAnsi="Arial Unicode" w:cs="Arial"/>
          <w:sz w:val="20"/>
        </w:rPr>
        <w:t>ակտերի</w:t>
      </w:r>
      <w:r w:rsidRPr="00A340ED">
        <w:rPr>
          <w:rFonts w:ascii="Arial Unicode" w:hAnsi="Arial Unicode" w:cs="Times Armenian"/>
          <w:sz w:val="20"/>
          <w:lang w:val="af-ZA"/>
        </w:rPr>
        <w:t xml:space="preserve"> </w:t>
      </w:r>
      <w:r w:rsidRPr="00A340ED">
        <w:rPr>
          <w:rFonts w:ascii="Arial Unicode" w:hAnsi="Arial Unicode" w:cs="Arial"/>
          <w:sz w:val="20"/>
        </w:rPr>
        <w:t>պահանջներին</w:t>
      </w:r>
      <w:r w:rsidRPr="00A340ED">
        <w:rPr>
          <w:rFonts w:ascii="Arial Unicode" w:hAnsi="Arial Unicode" w:cs="Times Armenian"/>
          <w:sz w:val="20"/>
          <w:lang w:val="af-ZA"/>
        </w:rPr>
        <w:t xml:space="preserve"> </w:t>
      </w:r>
      <w:r w:rsidRPr="00A340ED">
        <w:rPr>
          <w:rFonts w:ascii="Arial Unicode" w:hAnsi="Arial Unicode" w:cs="Arial"/>
          <w:sz w:val="20"/>
        </w:rPr>
        <w:t>համապատասխան</w:t>
      </w:r>
      <w:r w:rsidRPr="00A340ED">
        <w:rPr>
          <w:rFonts w:ascii="Arial Unicode" w:hAnsi="Arial Unicode" w:cs="Times Armenian"/>
          <w:sz w:val="20"/>
          <w:lang w:val="af-ZA"/>
        </w:rPr>
        <w:t xml:space="preserve"> </w:t>
      </w:r>
      <w:r w:rsidRPr="00A340ED">
        <w:rPr>
          <w:rFonts w:ascii="Arial Unicode" w:hAnsi="Arial Unicode" w:cs="Arial"/>
          <w:sz w:val="20"/>
        </w:rPr>
        <w:t>և</w:t>
      </w:r>
      <w:r w:rsidRPr="00A340ED">
        <w:rPr>
          <w:rFonts w:ascii="Arial Unicode" w:hAnsi="Arial Unicode" w:cs="Times Armenian"/>
          <w:sz w:val="20"/>
          <w:lang w:val="af-ZA"/>
        </w:rPr>
        <w:t xml:space="preserve"> </w:t>
      </w:r>
      <w:r w:rsidRPr="00A340ED">
        <w:rPr>
          <w:rFonts w:ascii="Arial Unicode" w:hAnsi="Arial Unicode" w:cs="Arial"/>
          <w:sz w:val="20"/>
        </w:rPr>
        <w:t>նպատակ</w:t>
      </w:r>
      <w:r w:rsidRPr="00A340ED">
        <w:rPr>
          <w:rFonts w:ascii="Arial Unicode" w:hAnsi="Arial Unicode" w:cs="Times Armenian"/>
          <w:sz w:val="20"/>
          <w:lang w:val="af-ZA"/>
        </w:rPr>
        <w:t xml:space="preserve"> </w:t>
      </w:r>
      <w:r w:rsidRPr="00A340ED">
        <w:rPr>
          <w:rFonts w:ascii="Arial Unicode" w:hAnsi="Arial Unicode" w:cs="Arial"/>
          <w:sz w:val="20"/>
        </w:rPr>
        <w:t>ունի</w:t>
      </w:r>
      <w:r w:rsidRPr="00A340ED">
        <w:rPr>
          <w:rFonts w:ascii="Arial Unicode" w:hAnsi="Arial Unicode" w:cs="Times Armenian"/>
          <w:sz w:val="20"/>
          <w:lang w:val="af-ZA"/>
        </w:rPr>
        <w:t xml:space="preserve"> </w:t>
      </w:r>
      <w:r w:rsidRPr="00A340ED">
        <w:rPr>
          <w:rFonts w:ascii="Arial Unicode" w:hAnsi="Arial Unicode"/>
          <w:b/>
          <w:sz w:val="20"/>
          <w:szCs w:val="20"/>
          <w:lang w:val="hy-AM"/>
        </w:rPr>
        <w:t>&lt;&lt;</w:t>
      </w:r>
      <w:r w:rsidR="00487450" w:rsidRPr="00A340ED">
        <w:rPr>
          <w:rFonts w:ascii="Arial Unicode" w:hAnsi="Arial Unicode" w:cs="Arial"/>
          <w:sz w:val="22"/>
          <w:szCs w:val="22"/>
          <w:lang w:val="hy-AM"/>
        </w:rPr>
        <w:t xml:space="preserve"> </w:t>
      </w:r>
      <w:r w:rsidR="00487450" w:rsidRPr="00A340ED">
        <w:rPr>
          <w:rFonts w:ascii="Arial Unicode" w:hAnsi="Arial Unicode" w:cs="Arial"/>
          <w:b/>
          <w:sz w:val="22"/>
          <w:szCs w:val="22"/>
          <w:lang w:val="hy-AM"/>
        </w:rPr>
        <w:t>Արարատ գյուղի N2  միջնակարգ դպրոց</w:t>
      </w:r>
      <w:r w:rsidR="00487450" w:rsidRPr="00A340ED">
        <w:rPr>
          <w:rFonts w:ascii="Arial Unicode" w:hAnsi="Arial Unicode"/>
          <w:b/>
          <w:sz w:val="20"/>
          <w:szCs w:val="20"/>
          <w:lang w:val="hy-AM"/>
        </w:rPr>
        <w:t xml:space="preserve"> </w:t>
      </w:r>
      <w:r w:rsidRPr="00A340ED">
        <w:rPr>
          <w:rFonts w:ascii="Arial Unicode" w:hAnsi="Arial Unicode"/>
          <w:b/>
          <w:sz w:val="20"/>
          <w:szCs w:val="20"/>
          <w:lang w:val="hy-AM"/>
        </w:rPr>
        <w:t xml:space="preserve">&gt;&gt; </w:t>
      </w:r>
      <w:r w:rsidR="00776F58" w:rsidRPr="00A340ED">
        <w:rPr>
          <w:rFonts w:ascii="Arial Unicode" w:hAnsi="Arial Unicode" w:cs="Arial"/>
          <w:b/>
          <w:sz w:val="20"/>
          <w:szCs w:val="20"/>
        </w:rPr>
        <w:t>Պ</w:t>
      </w:r>
      <w:r w:rsidRPr="00A340ED">
        <w:rPr>
          <w:rFonts w:ascii="Arial Unicode" w:hAnsi="Arial Unicode" w:cs="Arial"/>
          <w:b/>
          <w:sz w:val="20"/>
          <w:szCs w:val="20"/>
          <w:lang w:val="hy-AM"/>
        </w:rPr>
        <w:t>ՈԱԿ</w:t>
      </w:r>
      <w:r w:rsidRPr="00A340ED">
        <w:rPr>
          <w:rFonts w:ascii="Arial Unicode" w:hAnsi="Arial Unicode"/>
          <w:sz w:val="20"/>
          <w:lang w:val="af-ZA"/>
        </w:rPr>
        <w:t>-</w:t>
      </w:r>
      <w:r w:rsidRPr="00A340ED">
        <w:rPr>
          <w:rFonts w:ascii="Arial Unicode" w:hAnsi="Arial Unicode" w:cs="Arial"/>
          <w:sz w:val="20"/>
          <w:lang w:val="hy-AM"/>
        </w:rPr>
        <w:t>ի</w:t>
      </w:r>
      <w:r w:rsidRPr="00A340ED">
        <w:rPr>
          <w:rFonts w:ascii="Arial Unicode" w:hAnsi="Arial Unicode"/>
          <w:sz w:val="20"/>
          <w:lang w:val="af-ZA"/>
        </w:rPr>
        <w:t xml:space="preserve"> </w:t>
      </w:r>
      <w:r w:rsidRPr="00A340ED">
        <w:rPr>
          <w:rFonts w:ascii="Arial Unicode" w:hAnsi="Arial Unicode" w:cs="Times Armenian"/>
          <w:sz w:val="20"/>
          <w:lang w:val="af-ZA"/>
        </w:rPr>
        <w:t>(</w:t>
      </w:r>
      <w:r w:rsidRPr="00A340ED">
        <w:rPr>
          <w:rFonts w:ascii="Arial Unicode" w:hAnsi="Arial Unicode" w:cs="Arial"/>
          <w:sz w:val="20"/>
          <w:lang w:val="hy-AM"/>
        </w:rPr>
        <w:t>այսուհետ</w:t>
      </w:r>
      <w:r w:rsidRPr="00A340ED">
        <w:rPr>
          <w:rFonts w:ascii="Arial Unicode" w:hAnsi="Arial Unicode" w:cs="Times Armenian"/>
          <w:sz w:val="20"/>
          <w:lang w:val="af-ZA"/>
        </w:rPr>
        <w:t xml:space="preserve">` </w:t>
      </w:r>
      <w:r w:rsidRPr="00A340ED">
        <w:rPr>
          <w:rFonts w:ascii="Arial Unicode" w:hAnsi="Arial Unicode" w:cs="Arial"/>
          <w:sz w:val="20"/>
          <w:lang w:val="hy-AM"/>
        </w:rPr>
        <w:t>պատվիրատու</w:t>
      </w:r>
      <w:r w:rsidRPr="00A340ED">
        <w:rPr>
          <w:rFonts w:ascii="Arial Unicode" w:hAnsi="Arial Unicode" w:cs="Times Armenian"/>
          <w:sz w:val="20"/>
          <w:lang w:val="af-ZA"/>
        </w:rPr>
        <w:t xml:space="preserve">) </w:t>
      </w:r>
      <w:r w:rsidRPr="00A340ED">
        <w:rPr>
          <w:rFonts w:ascii="Arial Unicode" w:hAnsi="Arial Unicode" w:cs="Arial"/>
          <w:sz w:val="20"/>
          <w:lang w:val="hy-AM"/>
        </w:rPr>
        <w:t>կողմից</w:t>
      </w:r>
      <w:r w:rsidRPr="00A340ED">
        <w:rPr>
          <w:rFonts w:ascii="Arial Unicode" w:hAnsi="Arial Unicode" w:cs="Times Armenian"/>
          <w:sz w:val="20"/>
          <w:lang w:val="af-ZA"/>
        </w:rPr>
        <w:t xml:space="preserve"> </w:t>
      </w:r>
      <w:r w:rsidRPr="00A340ED">
        <w:rPr>
          <w:rFonts w:ascii="Arial Unicode" w:hAnsi="Arial Unicode" w:cs="Arial"/>
          <w:sz w:val="20"/>
          <w:lang w:val="hy-AM"/>
        </w:rPr>
        <w:t>հայտարարված</w:t>
      </w:r>
      <w:r w:rsidRPr="00A340ED">
        <w:rPr>
          <w:rFonts w:ascii="Arial Unicode" w:hAnsi="Arial Unicode" w:cs="Times Armenian"/>
          <w:sz w:val="20"/>
          <w:lang w:val="af-ZA"/>
        </w:rPr>
        <w:t xml:space="preserve"> </w:t>
      </w:r>
      <w:r w:rsidRPr="00A340ED">
        <w:rPr>
          <w:rFonts w:ascii="Arial Unicode" w:hAnsi="Arial Unicode" w:cs="Arial"/>
          <w:sz w:val="20"/>
          <w:lang w:val="hy-AM"/>
        </w:rPr>
        <w:t>ընթացակարգին</w:t>
      </w:r>
      <w:r w:rsidRPr="00A340ED">
        <w:rPr>
          <w:rFonts w:ascii="Arial Unicode" w:hAnsi="Arial Unicode" w:cs="Sylfaen"/>
          <w:sz w:val="20"/>
          <w:lang w:val="af-ZA"/>
        </w:rPr>
        <w:t xml:space="preserve"> </w:t>
      </w:r>
      <w:r w:rsidRPr="00A340ED">
        <w:rPr>
          <w:rFonts w:ascii="Arial Unicode" w:hAnsi="Arial Unicode" w:cs="Arial"/>
          <w:sz w:val="20"/>
          <w:lang w:val="hy-AM"/>
        </w:rPr>
        <w:t>մասնակցելու</w:t>
      </w:r>
      <w:r w:rsidRPr="00A340ED">
        <w:rPr>
          <w:rFonts w:ascii="Arial Unicode" w:hAnsi="Arial Unicode" w:cs="Times Armenian"/>
          <w:sz w:val="20"/>
          <w:lang w:val="af-ZA"/>
        </w:rPr>
        <w:t xml:space="preserve"> </w:t>
      </w:r>
      <w:r w:rsidRPr="00A340ED">
        <w:rPr>
          <w:rFonts w:ascii="Arial Unicode" w:hAnsi="Arial Unicode" w:cs="Arial"/>
          <w:sz w:val="20"/>
          <w:lang w:val="hy-AM"/>
        </w:rPr>
        <w:t>մտադրություն</w:t>
      </w:r>
      <w:r w:rsidRPr="00A340ED">
        <w:rPr>
          <w:rFonts w:ascii="Arial Unicode" w:hAnsi="Arial Unicode" w:cs="Times Armenian"/>
          <w:sz w:val="20"/>
          <w:lang w:val="af-ZA"/>
        </w:rPr>
        <w:t xml:space="preserve"> </w:t>
      </w:r>
      <w:r w:rsidRPr="00A340ED">
        <w:rPr>
          <w:rFonts w:ascii="Arial Unicode" w:hAnsi="Arial Unicode" w:cs="Arial"/>
          <w:sz w:val="20"/>
          <w:lang w:val="hy-AM"/>
        </w:rPr>
        <w:t>ունեցող</w:t>
      </w:r>
      <w:r w:rsidRPr="00A340ED">
        <w:rPr>
          <w:rFonts w:ascii="Arial Unicode" w:hAnsi="Arial Unicode" w:cs="Times Armenian"/>
          <w:sz w:val="20"/>
          <w:lang w:val="af-ZA"/>
        </w:rPr>
        <w:t xml:space="preserve"> </w:t>
      </w:r>
      <w:r w:rsidRPr="00A340ED">
        <w:rPr>
          <w:rFonts w:ascii="Arial Unicode" w:hAnsi="Arial Unicode" w:cs="Arial"/>
          <w:sz w:val="20"/>
          <w:lang w:val="hy-AM"/>
        </w:rPr>
        <w:t>անձանց</w:t>
      </w:r>
      <w:r w:rsidRPr="00A340ED">
        <w:rPr>
          <w:rFonts w:ascii="Arial Unicode" w:hAnsi="Arial Unicode" w:cs="Times Armenian"/>
          <w:sz w:val="20"/>
          <w:lang w:val="af-ZA"/>
        </w:rPr>
        <w:t xml:space="preserve"> (</w:t>
      </w:r>
      <w:r w:rsidRPr="00A340ED">
        <w:rPr>
          <w:rFonts w:ascii="Arial Unicode" w:hAnsi="Arial Unicode" w:cs="Arial"/>
          <w:sz w:val="20"/>
          <w:lang w:val="hy-AM"/>
        </w:rPr>
        <w:t>այսուհետ</w:t>
      </w:r>
      <w:r w:rsidRPr="00A340ED">
        <w:rPr>
          <w:rFonts w:ascii="Arial Unicode" w:hAnsi="Arial Unicode" w:cs="Times Armenian"/>
          <w:sz w:val="20"/>
          <w:lang w:val="af-ZA"/>
        </w:rPr>
        <w:t xml:space="preserve">`  </w:t>
      </w:r>
      <w:r w:rsidRPr="00A340ED">
        <w:rPr>
          <w:rFonts w:ascii="Arial Unicode" w:hAnsi="Arial Unicode" w:cs="Arial"/>
          <w:sz w:val="20"/>
          <w:lang w:val="hy-AM"/>
        </w:rPr>
        <w:t>մասնակից</w:t>
      </w:r>
      <w:r w:rsidRPr="00A340ED">
        <w:rPr>
          <w:rFonts w:ascii="Arial Unicode" w:hAnsi="Arial Unicode" w:cs="Times Armenian"/>
          <w:sz w:val="20"/>
          <w:lang w:val="af-ZA"/>
        </w:rPr>
        <w:t xml:space="preserve">) </w:t>
      </w:r>
      <w:r w:rsidRPr="00A340ED">
        <w:rPr>
          <w:rFonts w:ascii="Arial Unicode" w:hAnsi="Arial Unicode" w:cs="Arial"/>
          <w:sz w:val="20"/>
          <w:lang w:val="hy-AM"/>
        </w:rPr>
        <w:t>տեղեկացնելու</w:t>
      </w:r>
      <w:r w:rsidRPr="00A340ED">
        <w:rPr>
          <w:rFonts w:ascii="Arial Unicode" w:hAnsi="Arial Unicode" w:cs="Times Armenian"/>
          <w:sz w:val="20"/>
          <w:lang w:val="af-ZA"/>
        </w:rPr>
        <w:t xml:space="preserve"> </w:t>
      </w:r>
      <w:r w:rsidRPr="00A340ED">
        <w:rPr>
          <w:rFonts w:ascii="Arial Unicode" w:hAnsi="Arial Unicode" w:cs="Arial"/>
          <w:sz w:val="20"/>
          <w:lang w:val="hy-AM"/>
        </w:rPr>
        <w:t>ընթացակարգի</w:t>
      </w:r>
      <w:r w:rsidRPr="00A340ED">
        <w:rPr>
          <w:rFonts w:ascii="Arial Unicode" w:hAnsi="Arial Unicode" w:cs="Times Armenian"/>
          <w:sz w:val="20"/>
          <w:lang w:val="af-ZA"/>
        </w:rPr>
        <w:t xml:space="preserve"> </w:t>
      </w:r>
      <w:r w:rsidRPr="00A340ED">
        <w:rPr>
          <w:rFonts w:ascii="Arial Unicode" w:hAnsi="Arial Unicode" w:cs="Arial"/>
          <w:sz w:val="20"/>
          <w:lang w:val="hy-AM"/>
        </w:rPr>
        <w:t>պայմանների</w:t>
      </w:r>
      <w:r w:rsidRPr="00A340ED">
        <w:rPr>
          <w:rFonts w:ascii="Arial Unicode" w:hAnsi="Arial Unicode" w:cs="Times Armenian"/>
          <w:sz w:val="20"/>
          <w:lang w:val="af-ZA"/>
        </w:rPr>
        <w:t xml:space="preserve">` </w:t>
      </w:r>
      <w:r w:rsidRPr="00A340ED">
        <w:rPr>
          <w:rFonts w:ascii="Arial Unicode" w:hAnsi="Arial Unicode" w:cs="Arial"/>
          <w:sz w:val="20"/>
          <w:lang w:val="hy-AM"/>
        </w:rPr>
        <w:t>գնման</w:t>
      </w:r>
      <w:r w:rsidRPr="00A340ED">
        <w:rPr>
          <w:rFonts w:ascii="Arial Unicode" w:hAnsi="Arial Unicode" w:cs="Times Armenian"/>
          <w:sz w:val="20"/>
          <w:lang w:val="af-ZA"/>
        </w:rPr>
        <w:t xml:space="preserve"> </w:t>
      </w:r>
      <w:r w:rsidRPr="00A340ED">
        <w:rPr>
          <w:rFonts w:ascii="Arial Unicode" w:hAnsi="Arial Unicode" w:cs="Arial"/>
          <w:sz w:val="20"/>
          <w:lang w:val="hy-AM"/>
        </w:rPr>
        <w:t>առարկայի</w:t>
      </w:r>
      <w:r w:rsidRPr="00A340ED">
        <w:rPr>
          <w:rFonts w:ascii="Arial Unicode" w:hAnsi="Arial Unicode" w:cs="Times Armenian"/>
          <w:sz w:val="20"/>
          <w:lang w:val="af-ZA"/>
        </w:rPr>
        <w:t xml:space="preserve">, </w:t>
      </w:r>
      <w:r w:rsidRPr="00A340ED">
        <w:rPr>
          <w:rFonts w:ascii="Arial Unicode" w:hAnsi="Arial Unicode" w:cs="Arial"/>
          <w:sz w:val="20"/>
          <w:lang w:val="hy-AM"/>
        </w:rPr>
        <w:t>ընթացակարգի</w:t>
      </w:r>
      <w:r w:rsidRPr="00A340ED">
        <w:rPr>
          <w:rFonts w:ascii="Arial Unicode" w:hAnsi="Arial Unicode" w:cs="Times Armenian"/>
          <w:sz w:val="20"/>
          <w:lang w:val="af-ZA"/>
        </w:rPr>
        <w:t xml:space="preserve"> </w:t>
      </w:r>
      <w:r w:rsidRPr="00A340ED">
        <w:rPr>
          <w:rFonts w:ascii="Arial Unicode" w:hAnsi="Arial Unicode" w:cs="Arial"/>
          <w:sz w:val="20"/>
          <w:lang w:val="hy-AM"/>
        </w:rPr>
        <w:t>անցկացման</w:t>
      </w:r>
      <w:r w:rsidRPr="00A340ED">
        <w:rPr>
          <w:rFonts w:ascii="Arial Unicode" w:hAnsi="Arial Unicode" w:cs="Times Armenian"/>
          <w:sz w:val="20"/>
          <w:lang w:val="af-ZA"/>
        </w:rPr>
        <w:t xml:space="preserve">, </w:t>
      </w:r>
      <w:r w:rsidRPr="00A340ED">
        <w:rPr>
          <w:rFonts w:ascii="Arial Unicode" w:hAnsi="Arial Unicode" w:cs="Arial"/>
          <w:sz w:val="20"/>
          <w:lang w:val="hy-AM"/>
        </w:rPr>
        <w:t>ընտրված</w:t>
      </w:r>
      <w:r w:rsidRPr="00A340ED">
        <w:rPr>
          <w:rFonts w:ascii="Arial Unicode" w:hAnsi="Arial Unicode" w:cs="Sylfaen"/>
          <w:sz w:val="20"/>
          <w:lang w:val="hy-AM"/>
        </w:rPr>
        <w:t xml:space="preserve"> </w:t>
      </w:r>
      <w:r w:rsidRPr="00A340ED">
        <w:rPr>
          <w:rFonts w:ascii="Arial Unicode" w:hAnsi="Arial Unicode" w:cs="Arial"/>
          <w:sz w:val="20"/>
          <w:lang w:val="hy-AM"/>
        </w:rPr>
        <w:t>մասնակցին</w:t>
      </w:r>
      <w:r w:rsidRPr="00A340ED">
        <w:rPr>
          <w:rFonts w:ascii="Arial Unicode" w:hAnsi="Arial Unicode" w:cs="Times Armenian"/>
          <w:sz w:val="20"/>
          <w:lang w:val="af-ZA"/>
        </w:rPr>
        <w:t xml:space="preserve"> </w:t>
      </w:r>
      <w:r w:rsidRPr="00A340ED">
        <w:rPr>
          <w:rFonts w:ascii="Arial Unicode" w:hAnsi="Arial Unicode" w:cs="Arial"/>
          <w:sz w:val="20"/>
          <w:lang w:val="hy-AM"/>
        </w:rPr>
        <w:t>որոշելու</w:t>
      </w:r>
      <w:r w:rsidRPr="00A340ED">
        <w:rPr>
          <w:rFonts w:ascii="Arial Unicode" w:hAnsi="Arial Unicode" w:cs="Times Armenian"/>
          <w:sz w:val="20"/>
          <w:lang w:val="af-ZA"/>
        </w:rPr>
        <w:t xml:space="preserve"> </w:t>
      </w:r>
      <w:r w:rsidRPr="00A340ED">
        <w:rPr>
          <w:rFonts w:ascii="Arial Unicode" w:hAnsi="Arial Unicode" w:cs="Arial"/>
          <w:sz w:val="20"/>
          <w:lang w:val="hy-AM"/>
        </w:rPr>
        <w:t>և</w:t>
      </w:r>
      <w:r w:rsidRPr="00A340ED">
        <w:rPr>
          <w:rFonts w:ascii="Arial Unicode" w:hAnsi="Arial Unicode" w:cs="Times Armenian"/>
          <w:sz w:val="20"/>
          <w:lang w:val="af-ZA"/>
        </w:rPr>
        <w:t xml:space="preserve"> </w:t>
      </w:r>
      <w:r w:rsidRPr="00A340ED">
        <w:rPr>
          <w:rFonts w:ascii="Arial Unicode" w:hAnsi="Arial Unicode" w:cs="Arial"/>
          <w:sz w:val="20"/>
          <w:lang w:val="hy-AM"/>
        </w:rPr>
        <w:t>նրա</w:t>
      </w:r>
      <w:r w:rsidRPr="00A340ED">
        <w:rPr>
          <w:rFonts w:ascii="Arial Unicode" w:hAnsi="Arial Unicode" w:cs="Times Armenian"/>
          <w:sz w:val="20"/>
          <w:lang w:val="af-ZA"/>
        </w:rPr>
        <w:t xml:space="preserve"> </w:t>
      </w:r>
      <w:r w:rsidRPr="00A340ED">
        <w:rPr>
          <w:rFonts w:ascii="Arial Unicode" w:hAnsi="Arial Unicode" w:cs="Arial"/>
          <w:sz w:val="20"/>
          <w:lang w:val="hy-AM"/>
        </w:rPr>
        <w:t>հետ</w:t>
      </w:r>
      <w:r w:rsidRPr="00A340ED">
        <w:rPr>
          <w:rFonts w:ascii="Arial Unicode" w:hAnsi="Arial Unicode" w:cs="Times Armenian"/>
          <w:sz w:val="20"/>
          <w:lang w:val="af-ZA"/>
        </w:rPr>
        <w:t xml:space="preserve"> </w:t>
      </w:r>
      <w:r w:rsidRPr="00A340ED">
        <w:rPr>
          <w:rFonts w:ascii="Arial Unicode" w:hAnsi="Arial Unicode" w:cs="Arial"/>
          <w:sz w:val="20"/>
          <w:lang w:val="hy-AM"/>
        </w:rPr>
        <w:t>պայմանագիր</w:t>
      </w:r>
      <w:r w:rsidRPr="00A340ED">
        <w:rPr>
          <w:rFonts w:ascii="Arial Unicode" w:hAnsi="Arial Unicode" w:cs="Times Armenian"/>
          <w:sz w:val="20"/>
          <w:lang w:val="af-ZA"/>
        </w:rPr>
        <w:t xml:space="preserve"> </w:t>
      </w:r>
      <w:r w:rsidRPr="00A340ED">
        <w:rPr>
          <w:rFonts w:ascii="Arial Unicode" w:hAnsi="Arial Unicode" w:cs="Arial"/>
          <w:sz w:val="20"/>
          <w:lang w:val="hy-AM"/>
        </w:rPr>
        <w:t>կնքելու</w:t>
      </w:r>
      <w:r w:rsidRPr="00A340ED">
        <w:rPr>
          <w:rFonts w:ascii="Arial Unicode" w:hAnsi="Arial Unicode" w:cs="Times Armenian"/>
          <w:sz w:val="20"/>
          <w:lang w:val="af-ZA"/>
        </w:rPr>
        <w:t xml:space="preserve"> </w:t>
      </w:r>
      <w:r w:rsidRPr="00A340ED">
        <w:rPr>
          <w:rFonts w:ascii="Arial Unicode" w:hAnsi="Arial Unicode" w:cs="Arial"/>
          <w:sz w:val="20"/>
          <w:lang w:val="hy-AM"/>
        </w:rPr>
        <w:t>մասին</w:t>
      </w:r>
      <w:r w:rsidRPr="00A340ED">
        <w:rPr>
          <w:rFonts w:ascii="Arial Unicode" w:hAnsi="Arial Unicode" w:cs="Times Armenian"/>
          <w:sz w:val="20"/>
          <w:lang w:val="af-ZA"/>
        </w:rPr>
        <w:t xml:space="preserve">, </w:t>
      </w:r>
      <w:r w:rsidRPr="00A340ED">
        <w:rPr>
          <w:rFonts w:ascii="Arial Unicode" w:hAnsi="Arial Unicode" w:cs="Arial"/>
          <w:sz w:val="20"/>
          <w:lang w:val="hy-AM"/>
        </w:rPr>
        <w:t>ինչպես</w:t>
      </w:r>
      <w:r w:rsidRPr="00A340ED">
        <w:rPr>
          <w:rFonts w:ascii="Arial Unicode" w:hAnsi="Arial Unicode" w:cs="Times Armenian"/>
          <w:sz w:val="20"/>
          <w:lang w:val="af-ZA"/>
        </w:rPr>
        <w:t xml:space="preserve"> </w:t>
      </w:r>
      <w:r w:rsidRPr="00A340ED">
        <w:rPr>
          <w:rFonts w:ascii="Arial Unicode" w:hAnsi="Arial Unicode" w:cs="Arial"/>
          <w:sz w:val="20"/>
          <w:lang w:val="hy-AM"/>
        </w:rPr>
        <w:t>նաև</w:t>
      </w:r>
      <w:r w:rsidRPr="00A340ED">
        <w:rPr>
          <w:rFonts w:ascii="Arial Unicode" w:hAnsi="Arial Unicode" w:cs="Times Armenian"/>
          <w:sz w:val="20"/>
          <w:lang w:val="af-ZA"/>
        </w:rPr>
        <w:t xml:space="preserve"> </w:t>
      </w:r>
      <w:r w:rsidRPr="00A340ED">
        <w:rPr>
          <w:rFonts w:ascii="Arial Unicode" w:hAnsi="Arial Unicode" w:cs="Arial"/>
          <w:sz w:val="20"/>
          <w:lang w:val="hy-AM"/>
        </w:rPr>
        <w:t>օժանդակելու</w:t>
      </w:r>
      <w:r w:rsidRPr="00A340ED">
        <w:rPr>
          <w:rFonts w:ascii="Arial Unicode" w:hAnsi="Arial Unicode" w:cs="Times Armenian"/>
          <w:sz w:val="20"/>
          <w:lang w:val="af-ZA"/>
        </w:rPr>
        <w:t xml:space="preserve"> </w:t>
      </w:r>
      <w:r w:rsidRPr="00A340ED">
        <w:rPr>
          <w:rFonts w:ascii="Arial Unicode" w:hAnsi="Arial Unicode" w:cs="Arial"/>
          <w:sz w:val="20"/>
          <w:lang w:val="hy-AM"/>
        </w:rPr>
        <w:t>ընթացակարգի</w:t>
      </w:r>
      <w:r w:rsidRPr="00A340ED">
        <w:rPr>
          <w:rFonts w:ascii="Arial Unicode" w:hAnsi="Arial Unicode" w:cs="Times Armenian"/>
          <w:sz w:val="20"/>
          <w:lang w:val="af-ZA"/>
        </w:rPr>
        <w:t xml:space="preserve"> </w:t>
      </w:r>
      <w:r w:rsidRPr="00A340ED">
        <w:rPr>
          <w:rFonts w:ascii="Arial Unicode" w:hAnsi="Arial Unicode" w:cs="Arial"/>
          <w:sz w:val="20"/>
          <w:lang w:val="hy-AM"/>
        </w:rPr>
        <w:t>հայտը</w:t>
      </w:r>
      <w:r w:rsidRPr="00A340ED">
        <w:rPr>
          <w:rFonts w:ascii="Arial Unicode" w:hAnsi="Arial Unicode" w:cs="Times Armenian"/>
          <w:sz w:val="20"/>
          <w:lang w:val="af-ZA"/>
        </w:rPr>
        <w:t xml:space="preserve"> </w:t>
      </w:r>
      <w:r w:rsidRPr="00A340ED">
        <w:rPr>
          <w:rFonts w:ascii="Arial Unicode" w:hAnsi="Arial Unicode" w:cs="Arial"/>
          <w:sz w:val="20"/>
          <w:lang w:val="hy-AM"/>
        </w:rPr>
        <w:t>պատրաստելիս</w:t>
      </w:r>
      <w:r w:rsidRPr="00A340ED">
        <w:rPr>
          <w:rFonts w:ascii="Arial Unicode" w:hAnsi="Arial Unicode" w:cs="Arial"/>
          <w:sz w:val="20"/>
          <w:lang w:val="af-ZA"/>
        </w:rPr>
        <w:t>։</w:t>
      </w:r>
    </w:p>
    <w:p w:rsidR="00CE7D06" w:rsidRPr="00A340ED" w:rsidRDefault="00CE7D06" w:rsidP="00CE7D06">
      <w:pPr>
        <w:ind w:firstLine="567"/>
        <w:jc w:val="both"/>
        <w:rPr>
          <w:rFonts w:ascii="Arial Unicode" w:hAnsi="Arial Unicode"/>
          <w:sz w:val="20"/>
          <w:lang w:val="af-ZA"/>
        </w:rPr>
      </w:pPr>
      <w:r w:rsidRPr="00A340ED">
        <w:rPr>
          <w:rFonts w:ascii="Arial Unicode" w:hAnsi="Arial Unicode" w:cs="Arial"/>
          <w:sz w:val="20"/>
        </w:rPr>
        <w:t>Հայտեր</w:t>
      </w:r>
      <w:r w:rsidRPr="00A340ED">
        <w:rPr>
          <w:rFonts w:ascii="Arial Unicode" w:hAnsi="Arial Unicode" w:cs="Times Armenian"/>
          <w:sz w:val="20"/>
          <w:lang w:val="af-ZA"/>
        </w:rPr>
        <w:t xml:space="preserve"> </w:t>
      </w:r>
      <w:r w:rsidRPr="00A340ED">
        <w:rPr>
          <w:rFonts w:ascii="Arial Unicode" w:hAnsi="Arial Unicode" w:cs="Arial"/>
          <w:sz w:val="20"/>
        </w:rPr>
        <w:t>կարող</w:t>
      </w:r>
      <w:r w:rsidRPr="00A340ED">
        <w:rPr>
          <w:rFonts w:ascii="Arial Unicode" w:hAnsi="Arial Unicode" w:cs="Times Armenian"/>
          <w:sz w:val="20"/>
          <w:lang w:val="af-ZA"/>
        </w:rPr>
        <w:t xml:space="preserve"> </w:t>
      </w:r>
      <w:r w:rsidRPr="00A340ED">
        <w:rPr>
          <w:rFonts w:ascii="Arial Unicode" w:hAnsi="Arial Unicode" w:cs="Arial"/>
          <w:sz w:val="20"/>
        </w:rPr>
        <w:t>են</w:t>
      </w:r>
      <w:r w:rsidRPr="00A340ED">
        <w:rPr>
          <w:rFonts w:ascii="Arial Unicode" w:hAnsi="Arial Unicode" w:cs="Times Armenian"/>
          <w:sz w:val="20"/>
          <w:lang w:val="af-ZA"/>
        </w:rPr>
        <w:t xml:space="preserve"> </w:t>
      </w:r>
      <w:r w:rsidRPr="00A340ED">
        <w:rPr>
          <w:rFonts w:ascii="Arial Unicode" w:hAnsi="Arial Unicode" w:cs="Arial"/>
          <w:sz w:val="20"/>
        </w:rPr>
        <w:t>ներկայացնել</w:t>
      </w:r>
      <w:r w:rsidRPr="00A340ED">
        <w:rPr>
          <w:rFonts w:ascii="Arial Unicode" w:hAnsi="Arial Unicode" w:cs="Times Armenian"/>
          <w:sz w:val="20"/>
          <w:lang w:val="af-ZA"/>
        </w:rPr>
        <w:t xml:space="preserve"> </w:t>
      </w:r>
      <w:r w:rsidRPr="00A340ED">
        <w:rPr>
          <w:rFonts w:ascii="Arial Unicode" w:hAnsi="Arial Unicode" w:cs="Arial"/>
          <w:sz w:val="20"/>
        </w:rPr>
        <w:t>բոլոր</w:t>
      </w:r>
      <w:r w:rsidRPr="00A340ED">
        <w:rPr>
          <w:rFonts w:ascii="Arial Unicode" w:hAnsi="Arial Unicode" w:cs="Sylfaen"/>
          <w:sz w:val="20"/>
          <w:lang w:val="af-ZA"/>
        </w:rPr>
        <w:t xml:space="preserve"> </w:t>
      </w:r>
      <w:r w:rsidRPr="00A340ED">
        <w:rPr>
          <w:rFonts w:ascii="Arial Unicode" w:hAnsi="Arial Unicode" w:cs="Arial"/>
          <w:sz w:val="20"/>
        </w:rPr>
        <w:t>անձիք</w:t>
      </w:r>
      <w:r w:rsidRPr="00A340ED">
        <w:rPr>
          <w:rFonts w:ascii="Arial Unicode" w:hAnsi="Arial Unicode" w:cs="Times Armenian"/>
          <w:sz w:val="20"/>
          <w:lang w:val="af-ZA"/>
        </w:rPr>
        <w:t xml:space="preserve">, </w:t>
      </w:r>
      <w:r w:rsidRPr="00A340ED">
        <w:rPr>
          <w:rFonts w:ascii="Arial Unicode" w:hAnsi="Arial Unicode" w:cs="Arial"/>
          <w:sz w:val="20"/>
        </w:rPr>
        <w:t>անկախ</w:t>
      </w:r>
      <w:r w:rsidRPr="00A340ED">
        <w:rPr>
          <w:rFonts w:ascii="Arial Unicode" w:hAnsi="Arial Unicode" w:cs="Times Armenian"/>
          <w:sz w:val="20"/>
          <w:lang w:val="af-ZA"/>
        </w:rPr>
        <w:t xml:space="preserve"> </w:t>
      </w:r>
      <w:r w:rsidRPr="00A340ED">
        <w:rPr>
          <w:rFonts w:ascii="Arial Unicode" w:hAnsi="Arial Unicode" w:cs="Arial"/>
          <w:sz w:val="20"/>
        </w:rPr>
        <w:t>նրանց</w:t>
      </w:r>
      <w:r w:rsidRPr="00A340ED">
        <w:rPr>
          <w:rFonts w:ascii="Arial Unicode" w:hAnsi="Arial Unicode" w:cs="Times Armenian"/>
          <w:sz w:val="20"/>
          <w:lang w:val="af-ZA"/>
        </w:rPr>
        <w:t xml:space="preserve">` </w:t>
      </w:r>
      <w:r w:rsidRPr="00A340ED">
        <w:rPr>
          <w:rFonts w:ascii="Arial Unicode" w:hAnsi="Arial Unicode" w:cs="Arial"/>
          <w:sz w:val="20"/>
        </w:rPr>
        <w:t>օտարերկրյա</w:t>
      </w:r>
      <w:r w:rsidRPr="00A340ED">
        <w:rPr>
          <w:rFonts w:ascii="Arial Unicode" w:hAnsi="Arial Unicode" w:cs="Times Armenian"/>
          <w:sz w:val="20"/>
          <w:lang w:val="af-ZA"/>
        </w:rPr>
        <w:t xml:space="preserve"> </w:t>
      </w:r>
      <w:r w:rsidRPr="00A340ED">
        <w:rPr>
          <w:rFonts w:ascii="Arial Unicode" w:hAnsi="Arial Unicode" w:cs="Arial"/>
          <w:sz w:val="20"/>
        </w:rPr>
        <w:t>ֆիզիկական</w:t>
      </w:r>
      <w:r w:rsidRPr="00A340ED">
        <w:rPr>
          <w:rFonts w:ascii="Arial Unicode" w:hAnsi="Arial Unicode" w:cs="Times Armenian"/>
          <w:sz w:val="20"/>
          <w:lang w:val="af-ZA"/>
        </w:rPr>
        <w:t xml:space="preserve"> </w:t>
      </w:r>
      <w:r w:rsidRPr="00A340ED">
        <w:rPr>
          <w:rFonts w:ascii="Arial Unicode" w:hAnsi="Arial Unicode" w:cs="Arial"/>
          <w:sz w:val="20"/>
        </w:rPr>
        <w:t>անձ</w:t>
      </w:r>
      <w:r w:rsidRPr="00A340ED">
        <w:rPr>
          <w:rFonts w:ascii="Arial Unicode" w:hAnsi="Arial Unicode" w:cs="Times Armenian"/>
          <w:sz w:val="20"/>
          <w:lang w:val="af-ZA"/>
        </w:rPr>
        <w:t xml:space="preserve">, </w:t>
      </w:r>
      <w:r w:rsidRPr="00A340ED">
        <w:rPr>
          <w:rFonts w:ascii="Arial Unicode" w:hAnsi="Arial Unicode" w:cs="Arial"/>
          <w:sz w:val="20"/>
        </w:rPr>
        <w:t>կազմակերպություն</w:t>
      </w:r>
      <w:r w:rsidRPr="00A340ED">
        <w:rPr>
          <w:rFonts w:ascii="Arial Unicode" w:hAnsi="Arial Unicode" w:cs="Times Armenian"/>
          <w:sz w:val="20"/>
          <w:lang w:val="af-ZA"/>
        </w:rPr>
        <w:t xml:space="preserve">, </w:t>
      </w:r>
      <w:r w:rsidRPr="00A340ED">
        <w:rPr>
          <w:rFonts w:ascii="Arial Unicode" w:hAnsi="Arial Unicode" w:cs="Arial"/>
          <w:sz w:val="20"/>
        </w:rPr>
        <w:t>քաղաքացիություն</w:t>
      </w:r>
      <w:r w:rsidRPr="00A340ED">
        <w:rPr>
          <w:rFonts w:ascii="Arial Unicode" w:hAnsi="Arial Unicode" w:cs="Times Armenian"/>
          <w:sz w:val="20"/>
          <w:lang w:val="af-ZA"/>
        </w:rPr>
        <w:t xml:space="preserve"> </w:t>
      </w:r>
      <w:r w:rsidRPr="00A340ED">
        <w:rPr>
          <w:rFonts w:ascii="Arial Unicode" w:hAnsi="Arial Unicode" w:cs="Arial"/>
          <w:sz w:val="20"/>
        </w:rPr>
        <w:t>չունեցող</w:t>
      </w:r>
      <w:r w:rsidRPr="00A340ED">
        <w:rPr>
          <w:rFonts w:ascii="Arial Unicode" w:hAnsi="Arial Unicode" w:cs="Times Armenian"/>
          <w:sz w:val="20"/>
          <w:lang w:val="af-ZA"/>
        </w:rPr>
        <w:t xml:space="preserve"> </w:t>
      </w:r>
      <w:r w:rsidRPr="00A340ED">
        <w:rPr>
          <w:rFonts w:ascii="Arial Unicode" w:hAnsi="Arial Unicode" w:cs="Arial"/>
          <w:sz w:val="20"/>
        </w:rPr>
        <w:t>անձ</w:t>
      </w:r>
      <w:r w:rsidRPr="00A340ED">
        <w:rPr>
          <w:rFonts w:ascii="Arial Unicode" w:hAnsi="Arial Unicode" w:cs="Times Armenian"/>
          <w:sz w:val="20"/>
          <w:lang w:val="af-ZA"/>
        </w:rPr>
        <w:t xml:space="preserve"> </w:t>
      </w:r>
      <w:r w:rsidRPr="00A340ED">
        <w:rPr>
          <w:rFonts w:ascii="Arial Unicode" w:hAnsi="Arial Unicode" w:cs="Arial"/>
          <w:sz w:val="20"/>
        </w:rPr>
        <w:t>լինելու</w:t>
      </w:r>
      <w:r w:rsidRPr="00A340ED">
        <w:rPr>
          <w:rFonts w:ascii="Arial Unicode" w:hAnsi="Arial Unicode" w:cs="Times Armenian"/>
          <w:sz w:val="20"/>
          <w:lang w:val="af-ZA"/>
        </w:rPr>
        <w:t xml:space="preserve"> </w:t>
      </w:r>
      <w:r w:rsidRPr="00A340ED">
        <w:rPr>
          <w:rFonts w:ascii="Arial Unicode" w:hAnsi="Arial Unicode" w:cs="Arial"/>
          <w:sz w:val="20"/>
        </w:rPr>
        <w:t>հանգամանքից</w:t>
      </w:r>
      <w:r w:rsidRPr="00A340ED">
        <w:rPr>
          <w:rFonts w:ascii="Arial Unicode" w:hAnsi="Arial Unicode" w:cs="Arial"/>
          <w:sz w:val="20"/>
          <w:lang w:val="af-ZA"/>
        </w:rPr>
        <w:t>։</w:t>
      </w:r>
    </w:p>
    <w:p w:rsidR="00CE7D06" w:rsidRPr="00A340ED" w:rsidRDefault="00CE7D06" w:rsidP="00CE7D06">
      <w:pPr>
        <w:ind w:firstLine="567"/>
        <w:jc w:val="both"/>
        <w:rPr>
          <w:rFonts w:ascii="Arial Unicode" w:hAnsi="Arial Unicode" w:cs="Times Armenian"/>
          <w:sz w:val="20"/>
          <w:lang w:val="af-ZA"/>
        </w:rPr>
      </w:pPr>
      <w:r w:rsidRPr="00A340ED">
        <w:rPr>
          <w:rFonts w:ascii="Arial Unicode" w:hAnsi="Arial Unicode" w:cs="Arial"/>
          <w:sz w:val="20"/>
        </w:rPr>
        <w:t>Սույն</w:t>
      </w:r>
      <w:r w:rsidRPr="00A340ED">
        <w:rPr>
          <w:rFonts w:ascii="Arial Unicode" w:hAnsi="Arial Unicode" w:cs="Times Armenian"/>
          <w:sz w:val="20"/>
          <w:lang w:val="af-ZA"/>
        </w:rPr>
        <w:t xml:space="preserve"> </w:t>
      </w:r>
      <w:r w:rsidRPr="00A340ED">
        <w:rPr>
          <w:rFonts w:ascii="Arial Unicode" w:hAnsi="Arial Unicode" w:cs="Arial"/>
          <w:sz w:val="20"/>
        </w:rPr>
        <w:t>ընթացակարգի</w:t>
      </w:r>
      <w:r w:rsidRPr="00A340ED">
        <w:rPr>
          <w:rFonts w:ascii="Arial Unicode" w:hAnsi="Arial Unicode" w:cs="Times Armenian"/>
          <w:sz w:val="20"/>
          <w:lang w:val="af-ZA"/>
        </w:rPr>
        <w:t xml:space="preserve"> </w:t>
      </w:r>
      <w:r w:rsidRPr="00A340ED">
        <w:rPr>
          <w:rFonts w:ascii="Arial Unicode" w:hAnsi="Arial Unicode" w:cs="Arial"/>
          <w:sz w:val="20"/>
        </w:rPr>
        <w:t>հետ</w:t>
      </w:r>
      <w:r w:rsidRPr="00A340ED">
        <w:rPr>
          <w:rFonts w:ascii="Arial Unicode" w:hAnsi="Arial Unicode" w:cs="Times Armenian"/>
          <w:sz w:val="20"/>
          <w:lang w:val="af-ZA"/>
        </w:rPr>
        <w:t xml:space="preserve"> </w:t>
      </w:r>
      <w:r w:rsidRPr="00A340ED">
        <w:rPr>
          <w:rFonts w:ascii="Arial Unicode" w:hAnsi="Arial Unicode" w:cs="Arial"/>
          <w:sz w:val="20"/>
        </w:rPr>
        <w:t>կապված</w:t>
      </w:r>
      <w:r w:rsidRPr="00A340ED">
        <w:rPr>
          <w:rFonts w:ascii="Arial Unicode" w:hAnsi="Arial Unicode" w:cs="Times Armenian"/>
          <w:sz w:val="20"/>
          <w:lang w:val="af-ZA"/>
        </w:rPr>
        <w:t xml:space="preserve"> </w:t>
      </w:r>
      <w:r w:rsidRPr="00A340ED">
        <w:rPr>
          <w:rFonts w:ascii="Arial Unicode" w:hAnsi="Arial Unicode" w:cs="Arial"/>
          <w:sz w:val="20"/>
        </w:rPr>
        <w:t>հարաբերությունների</w:t>
      </w:r>
      <w:r w:rsidRPr="00A340ED">
        <w:rPr>
          <w:rFonts w:ascii="Arial Unicode" w:hAnsi="Arial Unicode" w:cs="Times Armenian"/>
          <w:sz w:val="20"/>
          <w:lang w:val="af-ZA"/>
        </w:rPr>
        <w:t xml:space="preserve"> </w:t>
      </w:r>
      <w:r w:rsidRPr="00A340ED">
        <w:rPr>
          <w:rFonts w:ascii="Arial Unicode" w:hAnsi="Arial Unicode" w:cs="Arial"/>
          <w:sz w:val="20"/>
        </w:rPr>
        <w:t>նկատմամբ</w:t>
      </w:r>
      <w:r w:rsidRPr="00A340ED">
        <w:rPr>
          <w:rFonts w:ascii="Arial Unicode" w:hAnsi="Arial Unicode" w:cs="Times Armenian"/>
          <w:sz w:val="20"/>
          <w:lang w:val="af-ZA"/>
        </w:rPr>
        <w:t xml:space="preserve"> </w:t>
      </w:r>
      <w:r w:rsidRPr="00A340ED">
        <w:rPr>
          <w:rFonts w:ascii="Arial Unicode" w:hAnsi="Arial Unicode" w:cs="Arial"/>
          <w:sz w:val="20"/>
        </w:rPr>
        <w:t>կիրառվում</w:t>
      </w:r>
      <w:r w:rsidRPr="00A340ED">
        <w:rPr>
          <w:rFonts w:ascii="Arial Unicode" w:hAnsi="Arial Unicode" w:cs="Times Armenian"/>
          <w:sz w:val="20"/>
          <w:lang w:val="af-ZA"/>
        </w:rPr>
        <w:t xml:space="preserve"> </w:t>
      </w:r>
      <w:r w:rsidRPr="00A340ED">
        <w:rPr>
          <w:rFonts w:ascii="Arial Unicode" w:hAnsi="Arial Unicode" w:cs="Arial"/>
          <w:sz w:val="20"/>
        </w:rPr>
        <w:t>է</w:t>
      </w:r>
      <w:r w:rsidRPr="00A340ED">
        <w:rPr>
          <w:rFonts w:ascii="Arial Unicode" w:hAnsi="Arial Unicode" w:cs="Times Armenian"/>
          <w:sz w:val="20"/>
          <w:lang w:val="af-ZA"/>
        </w:rPr>
        <w:t xml:space="preserve"> </w:t>
      </w:r>
      <w:r w:rsidRPr="00A340ED">
        <w:rPr>
          <w:rFonts w:ascii="Arial Unicode" w:hAnsi="Arial Unicode" w:cs="Arial"/>
          <w:sz w:val="20"/>
        </w:rPr>
        <w:t>Հայաստանի</w:t>
      </w:r>
      <w:r w:rsidRPr="00A340ED">
        <w:rPr>
          <w:rFonts w:ascii="Arial Unicode" w:hAnsi="Arial Unicode" w:cs="Times Armenian"/>
          <w:sz w:val="20"/>
          <w:lang w:val="af-ZA"/>
        </w:rPr>
        <w:t xml:space="preserve"> </w:t>
      </w:r>
      <w:r w:rsidRPr="00A340ED">
        <w:rPr>
          <w:rFonts w:ascii="Arial Unicode" w:hAnsi="Arial Unicode" w:cs="Arial"/>
          <w:sz w:val="20"/>
        </w:rPr>
        <w:t>Հանրապետության</w:t>
      </w:r>
      <w:r w:rsidRPr="00A340ED">
        <w:rPr>
          <w:rFonts w:ascii="Arial Unicode" w:hAnsi="Arial Unicode" w:cs="Times Armenian"/>
          <w:sz w:val="20"/>
          <w:lang w:val="af-ZA"/>
        </w:rPr>
        <w:t xml:space="preserve"> </w:t>
      </w:r>
      <w:r w:rsidRPr="00A340ED">
        <w:rPr>
          <w:rFonts w:ascii="Arial Unicode" w:hAnsi="Arial Unicode" w:cs="Arial"/>
          <w:sz w:val="20"/>
        </w:rPr>
        <w:t>իրավունքը</w:t>
      </w:r>
      <w:r w:rsidRPr="00A340ED">
        <w:rPr>
          <w:rFonts w:ascii="Arial Unicode" w:hAnsi="Arial Unicode" w:cs="Arial"/>
          <w:sz w:val="20"/>
          <w:lang w:val="af-ZA"/>
        </w:rPr>
        <w:t>։</w:t>
      </w:r>
      <w:r w:rsidRPr="00A340ED">
        <w:rPr>
          <w:rFonts w:ascii="Arial Unicode" w:hAnsi="Arial Unicode" w:cs="Times Armenian"/>
          <w:sz w:val="20"/>
          <w:lang w:val="af-ZA"/>
        </w:rPr>
        <w:t xml:space="preserve"> </w:t>
      </w:r>
      <w:r w:rsidRPr="00A340ED">
        <w:rPr>
          <w:rFonts w:ascii="Arial Unicode" w:hAnsi="Arial Unicode" w:cs="Arial"/>
          <w:sz w:val="20"/>
        </w:rPr>
        <w:t>Սույն</w:t>
      </w:r>
      <w:r w:rsidRPr="00A340ED">
        <w:rPr>
          <w:rFonts w:ascii="Arial Unicode" w:hAnsi="Arial Unicode" w:cs="Times Armenian"/>
          <w:sz w:val="20"/>
          <w:lang w:val="af-ZA"/>
        </w:rPr>
        <w:t xml:space="preserve"> </w:t>
      </w:r>
      <w:r w:rsidRPr="00A340ED">
        <w:rPr>
          <w:rFonts w:ascii="Arial Unicode" w:hAnsi="Arial Unicode" w:cs="Arial"/>
          <w:sz w:val="20"/>
        </w:rPr>
        <w:t>ընթացակարգի</w:t>
      </w:r>
      <w:r w:rsidRPr="00A340ED">
        <w:rPr>
          <w:rFonts w:ascii="Arial Unicode" w:hAnsi="Arial Unicode" w:cs="Times Armenian"/>
          <w:sz w:val="20"/>
          <w:lang w:val="af-ZA"/>
        </w:rPr>
        <w:t xml:space="preserve"> </w:t>
      </w:r>
      <w:r w:rsidRPr="00A340ED">
        <w:rPr>
          <w:rFonts w:ascii="Arial Unicode" w:hAnsi="Arial Unicode" w:cs="Arial"/>
          <w:sz w:val="20"/>
        </w:rPr>
        <w:t>հետ</w:t>
      </w:r>
      <w:r w:rsidRPr="00A340ED">
        <w:rPr>
          <w:rFonts w:ascii="Arial Unicode" w:hAnsi="Arial Unicode" w:cs="Times Armenian"/>
          <w:sz w:val="20"/>
          <w:lang w:val="af-ZA"/>
        </w:rPr>
        <w:t xml:space="preserve"> </w:t>
      </w:r>
      <w:r w:rsidRPr="00A340ED">
        <w:rPr>
          <w:rFonts w:ascii="Arial Unicode" w:hAnsi="Arial Unicode" w:cs="Arial"/>
          <w:sz w:val="20"/>
        </w:rPr>
        <w:t>կապված</w:t>
      </w:r>
      <w:r w:rsidRPr="00A340ED">
        <w:rPr>
          <w:rFonts w:ascii="Arial Unicode" w:hAnsi="Arial Unicode" w:cs="Times Armenian"/>
          <w:sz w:val="20"/>
          <w:lang w:val="af-ZA"/>
        </w:rPr>
        <w:t xml:space="preserve"> </w:t>
      </w:r>
      <w:r w:rsidRPr="00A340ED">
        <w:rPr>
          <w:rFonts w:ascii="Arial Unicode" w:hAnsi="Arial Unicode" w:cs="Arial"/>
          <w:sz w:val="20"/>
        </w:rPr>
        <w:t>վեճերը</w:t>
      </w:r>
      <w:r w:rsidRPr="00A340ED">
        <w:rPr>
          <w:rFonts w:ascii="Arial Unicode" w:hAnsi="Arial Unicode" w:cs="Times Armenian"/>
          <w:sz w:val="20"/>
          <w:lang w:val="af-ZA"/>
        </w:rPr>
        <w:t xml:space="preserve"> </w:t>
      </w:r>
      <w:r w:rsidRPr="00A340ED">
        <w:rPr>
          <w:rFonts w:ascii="Arial Unicode" w:hAnsi="Arial Unicode" w:cs="Arial"/>
          <w:sz w:val="20"/>
        </w:rPr>
        <w:t>ենթակա</w:t>
      </w:r>
      <w:r w:rsidRPr="00A340ED">
        <w:rPr>
          <w:rFonts w:ascii="Arial Unicode" w:hAnsi="Arial Unicode" w:cs="Times Armenian"/>
          <w:sz w:val="20"/>
          <w:lang w:val="af-ZA"/>
        </w:rPr>
        <w:t xml:space="preserve"> </w:t>
      </w:r>
      <w:r w:rsidRPr="00A340ED">
        <w:rPr>
          <w:rFonts w:ascii="Arial Unicode" w:hAnsi="Arial Unicode" w:cs="Arial"/>
          <w:sz w:val="20"/>
        </w:rPr>
        <w:t>են</w:t>
      </w:r>
      <w:r w:rsidRPr="00A340ED">
        <w:rPr>
          <w:rFonts w:ascii="Arial Unicode" w:hAnsi="Arial Unicode" w:cs="Times Armenian"/>
          <w:sz w:val="20"/>
          <w:lang w:val="af-ZA"/>
        </w:rPr>
        <w:t xml:space="preserve"> </w:t>
      </w:r>
      <w:r w:rsidRPr="00A340ED">
        <w:rPr>
          <w:rFonts w:ascii="Arial Unicode" w:hAnsi="Arial Unicode" w:cs="Arial"/>
          <w:sz w:val="20"/>
        </w:rPr>
        <w:t>քննության</w:t>
      </w:r>
      <w:r w:rsidRPr="00A340ED">
        <w:rPr>
          <w:rFonts w:ascii="Arial Unicode" w:hAnsi="Arial Unicode" w:cs="Times Armenian"/>
          <w:sz w:val="20"/>
          <w:lang w:val="af-ZA"/>
        </w:rPr>
        <w:t xml:space="preserve"> </w:t>
      </w:r>
      <w:r w:rsidRPr="00A340ED">
        <w:rPr>
          <w:rFonts w:ascii="Arial Unicode" w:hAnsi="Arial Unicode" w:cs="Arial"/>
          <w:sz w:val="20"/>
        </w:rPr>
        <w:t>Հայաստանի</w:t>
      </w:r>
      <w:r w:rsidRPr="00A340ED">
        <w:rPr>
          <w:rFonts w:ascii="Arial Unicode" w:hAnsi="Arial Unicode" w:cs="Times Armenian"/>
          <w:sz w:val="20"/>
          <w:lang w:val="af-ZA"/>
        </w:rPr>
        <w:t xml:space="preserve"> </w:t>
      </w:r>
      <w:r w:rsidRPr="00A340ED">
        <w:rPr>
          <w:rFonts w:ascii="Arial Unicode" w:hAnsi="Arial Unicode" w:cs="Arial"/>
          <w:sz w:val="20"/>
        </w:rPr>
        <w:t>Հանրապետության</w:t>
      </w:r>
      <w:r w:rsidRPr="00A340ED">
        <w:rPr>
          <w:rFonts w:ascii="Arial Unicode" w:hAnsi="Arial Unicode" w:cs="Times Armenian"/>
          <w:sz w:val="20"/>
          <w:lang w:val="af-ZA"/>
        </w:rPr>
        <w:t xml:space="preserve"> </w:t>
      </w:r>
      <w:r w:rsidRPr="00A340ED">
        <w:rPr>
          <w:rFonts w:ascii="Arial Unicode" w:hAnsi="Arial Unicode" w:cs="Arial"/>
          <w:sz w:val="20"/>
        </w:rPr>
        <w:t>դատարաններում</w:t>
      </w:r>
      <w:r w:rsidRPr="00A340ED">
        <w:rPr>
          <w:rFonts w:ascii="Arial Unicode" w:hAnsi="Arial Unicode" w:cs="Arial"/>
          <w:sz w:val="20"/>
          <w:lang w:val="af-ZA"/>
        </w:rPr>
        <w:t>։</w:t>
      </w:r>
      <w:r w:rsidRPr="00A340ED">
        <w:rPr>
          <w:rFonts w:ascii="Arial Unicode" w:hAnsi="Arial Unicode" w:cs="Times Armenian"/>
          <w:sz w:val="20"/>
          <w:lang w:val="af-ZA"/>
        </w:rPr>
        <w:t xml:space="preserve"> </w:t>
      </w:r>
    </w:p>
    <w:p w:rsidR="00CE7D06" w:rsidRPr="00A340ED" w:rsidRDefault="00CE7D06" w:rsidP="00487450">
      <w:pPr>
        <w:pStyle w:val="a3"/>
        <w:spacing w:after="160" w:line="240" w:lineRule="auto"/>
        <w:ind w:firstLine="360"/>
        <w:rPr>
          <w:rFonts w:ascii="Arial Unicode" w:hAnsi="Arial Unicode"/>
          <w:b/>
          <w:i w:val="0"/>
          <w:lang w:val="af-ZA"/>
        </w:rPr>
      </w:pPr>
      <w:r w:rsidRPr="00A340ED">
        <w:rPr>
          <w:rFonts w:ascii="Arial Unicode" w:hAnsi="Arial Unicode" w:cs="Arial"/>
        </w:rPr>
        <w:t>Գնահատող</w:t>
      </w:r>
      <w:r w:rsidRPr="00A340ED">
        <w:rPr>
          <w:rFonts w:ascii="Arial Unicode" w:hAnsi="Arial Unicode"/>
          <w:lang w:val="af-ZA"/>
        </w:rPr>
        <w:t xml:space="preserve"> </w:t>
      </w:r>
      <w:r w:rsidRPr="00A340ED">
        <w:rPr>
          <w:rFonts w:ascii="Arial Unicode" w:hAnsi="Arial Unicode" w:cs="Arial"/>
        </w:rPr>
        <w:t>հանձնաժողովի</w:t>
      </w:r>
      <w:r w:rsidRPr="00A340ED">
        <w:rPr>
          <w:rFonts w:ascii="Arial Unicode" w:hAnsi="Arial Unicode"/>
          <w:lang w:val="af-ZA"/>
        </w:rPr>
        <w:t xml:space="preserve"> </w:t>
      </w:r>
      <w:r w:rsidRPr="00A340ED">
        <w:rPr>
          <w:rFonts w:ascii="Arial Unicode" w:hAnsi="Arial Unicode" w:cs="Arial"/>
        </w:rPr>
        <w:t>քարտուղարի</w:t>
      </w:r>
      <w:r w:rsidRPr="00A340ED">
        <w:rPr>
          <w:rFonts w:ascii="Arial Unicode" w:hAnsi="Arial Unicode"/>
          <w:lang w:val="af-ZA"/>
        </w:rPr>
        <w:t xml:space="preserve"> </w:t>
      </w:r>
      <w:r w:rsidRPr="00A340ED">
        <w:rPr>
          <w:rFonts w:ascii="Arial Unicode" w:hAnsi="Arial Unicode" w:cs="Arial"/>
        </w:rPr>
        <w:t>էլեկտրոնային</w:t>
      </w:r>
      <w:r w:rsidRPr="00A340ED">
        <w:rPr>
          <w:rFonts w:ascii="Arial Unicode" w:hAnsi="Arial Unicode"/>
          <w:lang w:val="af-ZA"/>
        </w:rPr>
        <w:t xml:space="preserve"> </w:t>
      </w:r>
      <w:r w:rsidRPr="00A340ED">
        <w:rPr>
          <w:rFonts w:ascii="Arial Unicode" w:hAnsi="Arial Unicode" w:cs="Arial"/>
        </w:rPr>
        <w:t>փոստի</w:t>
      </w:r>
      <w:r w:rsidRPr="00A340ED">
        <w:rPr>
          <w:rFonts w:ascii="Arial Unicode" w:hAnsi="Arial Unicode"/>
          <w:lang w:val="af-ZA"/>
        </w:rPr>
        <w:t xml:space="preserve"> </w:t>
      </w:r>
      <w:r w:rsidRPr="00A340ED">
        <w:rPr>
          <w:rFonts w:ascii="Arial Unicode" w:hAnsi="Arial Unicode" w:cs="Arial"/>
        </w:rPr>
        <w:t>հասցեն</w:t>
      </w:r>
      <w:r w:rsidRPr="00A340ED">
        <w:rPr>
          <w:rFonts w:ascii="Arial Unicode" w:hAnsi="Arial Unicode"/>
          <w:lang w:val="af-ZA"/>
        </w:rPr>
        <w:t xml:space="preserve"> </w:t>
      </w:r>
      <w:r w:rsidRPr="00A340ED">
        <w:rPr>
          <w:rFonts w:ascii="Arial Unicode" w:hAnsi="Arial Unicode" w:cs="Arial"/>
        </w:rPr>
        <w:t>է</w:t>
      </w:r>
      <w:r w:rsidRPr="00A340ED">
        <w:rPr>
          <w:rFonts w:ascii="Arial Unicode" w:hAnsi="Arial Unicode"/>
          <w:lang w:val="af-ZA"/>
        </w:rPr>
        <w:t xml:space="preserve">` </w:t>
      </w:r>
      <w:r w:rsidR="00776F58" w:rsidRPr="00A340ED">
        <w:rPr>
          <w:rFonts w:ascii="Arial Unicode" w:hAnsi="Arial Unicode"/>
          <w:b/>
          <w:i w:val="0"/>
          <w:lang w:val="af-ZA"/>
        </w:rPr>
        <w:t>&lt;&lt;</w:t>
      </w:r>
      <w:r w:rsidR="00487450" w:rsidRPr="00A340ED">
        <w:rPr>
          <w:rFonts w:ascii="Arial Unicode" w:hAnsi="Arial Unicode" w:cs="Arial"/>
          <w:lang w:val="af-ZA"/>
        </w:rPr>
        <w:t>ararat2md@schools.am</w:t>
      </w:r>
      <w:r w:rsidRPr="00A340ED">
        <w:rPr>
          <w:rFonts w:ascii="Arial Unicode" w:hAnsi="Arial Unicode"/>
          <w:b/>
          <w:i w:val="0"/>
          <w:lang w:val="af-ZA"/>
        </w:rPr>
        <w:t>&gt;</w:t>
      </w:r>
      <w:r w:rsidR="00776F58" w:rsidRPr="00A340ED">
        <w:rPr>
          <w:rFonts w:ascii="Arial Unicode" w:hAnsi="Arial Unicode"/>
          <w:b/>
          <w:i w:val="0"/>
          <w:lang w:val="af-ZA"/>
        </w:rPr>
        <w:t>&gt;</w:t>
      </w:r>
    </w:p>
    <w:p w:rsidR="00CE7D06" w:rsidRPr="00A340ED" w:rsidRDefault="00CE7D06" w:rsidP="00CE7D06">
      <w:pPr>
        <w:jc w:val="center"/>
        <w:rPr>
          <w:rFonts w:ascii="Arial Unicode" w:hAnsi="Arial Unicode"/>
          <w:szCs w:val="22"/>
          <w:lang w:val="af-ZA"/>
        </w:rPr>
      </w:pPr>
      <w:r w:rsidRPr="00A340ED">
        <w:rPr>
          <w:rFonts w:ascii="Arial Unicode" w:hAnsi="Arial Unicode" w:cs="Arial"/>
          <w:szCs w:val="22"/>
        </w:rPr>
        <w:t>ՄԱՍ</w:t>
      </w:r>
      <w:r w:rsidRPr="00A340ED">
        <w:rPr>
          <w:rFonts w:ascii="Arial Unicode" w:hAnsi="Arial Unicode" w:cs="Times Armenian"/>
          <w:szCs w:val="22"/>
          <w:lang w:val="af-ZA"/>
        </w:rPr>
        <w:t xml:space="preserve">  I</w:t>
      </w:r>
    </w:p>
    <w:p w:rsidR="00CE7D06" w:rsidRPr="00A340ED" w:rsidRDefault="00CE7D06" w:rsidP="00CE7D06">
      <w:pPr>
        <w:pStyle w:val="3"/>
        <w:spacing w:line="240" w:lineRule="auto"/>
        <w:ind w:firstLine="567"/>
        <w:rPr>
          <w:rFonts w:ascii="Arial Unicode" w:hAnsi="Arial Unicode"/>
          <w:sz w:val="24"/>
          <w:szCs w:val="22"/>
          <w:lang w:val="af-ZA"/>
        </w:rPr>
      </w:pPr>
    </w:p>
    <w:p w:rsidR="00CE7D06" w:rsidRPr="00A340ED" w:rsidRDefault="00CE7D06" w:rsidP="00CE7D06">
      <w:pPr>
        <w:numPr>
          <w:ilvl w:val="0"/>
          <w:numId w:val="3"/>
        </w:numPr>
        <w:jc w:val="center"/>
        <w:rPr>
          <w:rFonts w:ascii="Arial Unicode" w:hAnsi="Arial Unicode" w:cs="Sylfaen"/>
          <w:b/>
          <w:sz w:val="20"/>
        </w:rPr>
      </w:pPr>
      <w:r w:rsidRPr="00A340ED">
        <w:rPr>
          <w:rFonts w:ascii="Arial Unicode" w:hAnsi="Arial Unicode" w:cs="Arial"/>
          <w:b/>
          <w:sz w:val="20"/>
        </w:rPr>
        <w:t>ԳՆՄԱՆ</w:t>
      </w:r>
      <w:r w:rsidRPr="00A340ED">
        <w:rPr>
          <w:rFonts w:ascii="Arial Unicode" w:hAnsi="Arial Unicode" w:cs="Sylfaen"/>
          <w:b/>
          <w:sz w:val="20"/>
        </w:rPr>
        <w:t xml:space="preserve">  </w:t>
      </w:r>
      <w:r w:rsidRPr="00A340ED">
        <w:rPr>
          <w:rFonts w:ascii="Arial Unicode" w:hAnsi="Arial Unicode" w:cs="Arial"/>
          <w:b/>
          <w:sz w:val="20"/>
        </w:rPr>
        <w:t>ԱՌԱՐԿԱՅԻ</w:t>
      </w:r>
      <w:r w:rsidRPr="00A340ED">
        <w:rPr>
          <w:rFonts w:ascii="Arial Unicode" w:hAnsi="Arial Unicode" w:cs="Sylfaen"/>
          <w:b/>
          <w:sz w:val="20"/>
        </w:rPr>
        <w:t xml:space="preserve">  </w:t>
      </w:r>
      <w:r w:rsidRPr="00A340ED">
        <w:rPr>
          <w:rFonts w:ascii="Arial Unicode" w:hAnsi="Arial Unicode" w:cs="Arial"/>
          <w:b/>
          <w:sz w:val="20"/>
        </w:rPr>
        <w:t>ԲՆՈՒԹԱԳԻՐԸ</w:t>
      </w:r>
    </w:p>
    <w:p w:rsidR="00CE7D06" w:rsidRPr="00A340ED" w:rsidRDefault="00CE7D06" w:rsidP="00CE7D06">
      <w:pPr>
        <w:ind w:left="360"/>
        <w:jc w:val="center"/>
        <w:rPr>
          <w:rFonts w:ascii="Arial Unicode" w:hAnsi="Arial Unicode" w:cs="Sylfaen"/>
          <w:b/>
          <w:sz w:val="20"/>
        </w:rPr>
      </w:pPr>
    </w:p>
    <w:p w:rsidR="00CE7D06" w:rsidRPr="00A340ED" w:rsidRDefault="00CE7D06" w:rsidP="00CE7D06">
      <w:pPr>
        <w:pStyle w:val="3"/>
        <w:spacing w:line="240" w:lineRule="auto"/>
        <w:ind w:firstLine="567"/>
        <w:jc w:val="both"/>
        <w:rPr>
          <w:rFonts w:ascii="Arial Unicode" w:hAnsi="Arial Unicode"/>
          <w:i w:val="0"/>
          <w:lang w:val="af-ZA"/>
        </w:rPr>
      </w:pPr>
      <w:r w:rsidRPr="00A340ED">
        <w:rPr>
          <w:rFonts w:ascii="Arial Unicode" w:hAnsi="Arial Unicode" w:cs="Sylfaen"/>
          <w:i w:val="0"/>
        </w:rPr>
        <w:t xml:space="preserve">1.1 </w:t>
      </w:r>
      <w:r w:rsidRPr="00A340ED">
        <w:rPr>
          <w:rFonts w:ascii="Arial Unicode" w:hAnsi="Arial Unicode" w:cs="Arial"/>
          <w:i w:val="0"/>
        </w:rPr>
        <w:t>Գնման</w:t>
      </w:r>
      <w:r w:rsidRPr="00A340ED">
        <w:rPr>
          <w:rFonts w:ascii="Arial Unicode" w:hAnsi="Arial Unicode" w:cs="Sylfaen"/>
          <w:i w:val="0"/>
          <w:lang w:val="af-ZA"/>
        </w:rPr>
        <w:t xml:space="preserve"> </w:t>
      </w:r>
      <w:r w:rsidRPr="00A340ED">
        <w:rPr>
          <w:rFonts w:ascii="Arial Unicode" w:hAnsi="Arial Unicode" w:cs="Arial"/>
          <w:i w:val="0"/>
        </w:rPr>
        <w:t>առարկա</w:t>
      </w:r>
      <w:r w:rsidRPr="00A340ED">
        <w:rPr>
          <w:rFonts w:ascii="Arial Unicode" w:hAnsi="Arial Unicode" w:cs="Sylfaen"/>
          <w:i w:val="0"/>
          <w:lang w:val="af-ZA"/>
        </w:rPr>
        <w:t xml:space="preserve"> </w:t>
      </w:r>
      <w:r w:rsidRPr="00A340ED">
        <w:rPr>
          <w:rFonts w:ascii="Arial Unicode" w:hAnsi="Arial Unicode" w:cs="Arial"/>
          <w:i w:val="0"/>
        </w:rPr>
        <w:t>է</w:t>
      </w:r>
      <w:r w:rsidRPr="00A340ED">
        <w:rPr>
          <w:rFonts w:ascii="Arial Unicode" w:hAnsi="Arial Unicode" w:cs="Sylfaen"/>
          <w:i w:val="0"/>
          <w:lang w:val="af-ZA"/>
        </w:rPr>
        <w:t xml:space="preserve"> </w:t>
      </w:r>
      <w:r w:rsidRPr="00A340ED">
        <w:rPr>
          <w:rFonts w:ascii="Arial Unicode" w:hAnsi="Arial Unicode" w:cs="Arial"/>
          <w:i w:val="0"/>
        </w:rPr>
        <w:t>հանդիսանում</w:t>
      </w:r>
      <w:r w:rsidRPr="00A340ED">
        <w:rPr>
          <w:rFonts w:ascii="Arial Unicode" w:hAnsi="Arial Unicode" w:cs="Sylfaen"/>
          <w:i w:val="0"/>
          <w:lang w:val="af-ZA"/>
        </w:rPr>
        <w:t xml:space="preserve">  </w:t>
      </w:r>
      <w:r w:rsidRPr="00A340ED">
        <w:rPr>
          <w:rFonts w:ascii="Arial Unicode" w:hAnsi="Arial Unicode"/>
          <w:b/>
          <w:lang w:val="hy-AM"/>
        </w:rPr>
        <w:t>&lt;&lt;</w:t>
      </w:r>
      <w:r w:rsidR="00487450" w:rsidRPr="00A340ED">
        <w:rPr>
          <w:rFonts w:ascii="Arial Unicode" w:hAnsi="Arial Unicode" w:cs="Arial"/>
          <w:b/>
          <w:sz w:val="22"/>
          <w:szCs w:val="22"/>
          <w:lang w:val="hy-AM"/>
        </w:rPr>
        <w:t xml:space="preserve"> Արարատ գյուղի N2  միջնակարգ դպրոց</w:t>
      </w:r>
      <w:r w:rsidR="00487450" w:rsidRPr="00A340ED">
        <w:rPr>
          <w:rFonts w:ascii="Arial Unicode" w:hAnsi="Arial Unicode"/>
          <w:b/>
          <w:lang w:val="hy-AM"/>
        </w:rPr>
        <w:t xml:space="preserve"> </w:t>
      </w:r>
      <w:r w:rsidRPr="00A340ED">
        <w:rPr>
          <w:rFonts w:ascii="Arial Unicode" w:hAnsi="Arial Unicode"/>
          <w:b/>
          <w:lang w:val="hy-AM"/>
        </w:rPr>
        <w:t xml:space="preserve">&gt;&gt; </w:t>
      </w:r>
      <w:r w:rsidR="00776F58" w:rsidRPr="00A340ED">
        <w:rPr>
          <w:rFonts w:ascii="Arial Unicode" w:hAnsi="Arial Unicode" w:cs="Arial"/>
          <w:b/>
          <w:lang w:val="en-US"/>
        </w:rPr>
        <w:t>Պ</w:t>
      </w:r>
      <w:r w:rsidRPr="00A340ED">
        <w:rPr>
          <w:rFonts w:ascii="Arial Unicode" w:hAnsi="Arial Unicode" w:cs="Arial"/>
          <w:b/>
          <w:lang w:val="hy-AM"/>
        </w:rPr>
        <w:t>ՈԱԿ</w:t>
      </w:r>
      <w:r w:rsidRPr="00A340ED">
        <w:rPr>
          <w:rFonts w:ascii="Arial Unicode" w:hAnsi="Arial Unicode" w:cs="Sylfaen"/>
          <w:i w:val="0"/>
        </w:rPr>
        <w:t xml:space="preserve"> </w:t>
      </w:r>
      <w:r w:rsidRPr="00A340ED">
        <w:rPr>
          <w:rFonts w:ascii="Arial Unicode" w:hAnsi="Arial Unicode" w:cs="Sylfaen"/>
          <w:i w:val="0"/>
          <w:lang w:val="en-US"/>
        </w:rPr>
        <w:t xml:space="preserve"> </w:t>
      </w:r>
      <w:r w:rsidRPr="00A340ED">
        <w:rPr>
          <w:rFonts w:ascii="Arial Unicode" w:hAnsi="Arial Unicode" w:cs="Arial"/>
          <w:i w:val="0"/>
        </w:rPr>
        <w:t>կարիքների</w:t>
      </w:r>
      <w:r w:rsidRPr="00A340ED">
        <w:rPr>
          <w:rFonts w:ascii="Arial Unicode" w:hAnsi="Arial Unicode" w:cs="Times Armenian"/>
          <w:i w:val="0"/>
          <w:lang w:val="af-ZA"/>
        </w:rPr>
        <w:t xml:space="preserve"> </w:t>
      </w:r>
      <w:r w:rsidRPr="00A340ED">
        <w:rPr>
          <w:rFonts w:ascii="Arial Unicode" w:hAnsi="Arial Unicode" w:cs="Arial"/>
          <w:i w:val="0"/>
        </w:rPr>
        <w:t>համար</w:t>
      </w:r>
      <w:r w:rsidRPr="00A340ED">
        <w:rPr>
          <w:rFonts w:ascii="Arial Unicode" w:hAnsi="Arial Unicode" w:cs="Times Armenian"/>
          <w:i w:val="0"/>
          <w:lang w:val="af-ZA"/>
        </w:rPr>
        <w:t xml:space="preserve">` </w:t>
      </w:r>
      <w:r w:rsidR="00776F58" w:rsidRPr="00A340ED">
        <w:rPr>
          <w:rFonts w:ascii="Arial Unicode" w:hAnsi="Arial Unicode" w:cs="Arial"/>
          <w:i w:val="0"/>
          <w:lang w:val="af-ZA"/>
        </w:rPr>
        <w:t>սննդի ծանրոց (</w:t>
      </w:r>
      <w:r w:rsidR="00776F58" w:rsidRPr="00A340ED">
        <w:rPr>
          <w:rFonts w:ascii="Arial Unicode" w:hAnsi="Arial Unicode"/>
          <w:i w:val="0"/>
          <w:lang w:val="af-ZA"/>
        </w:rPr>
        <w:t>չոր սննդի</w:t>
      </w:r>
      <w:r w:rsidR="00776F58" w:rsidRPr="00A340ED">
        <w:rPr>
          <w:rFonts w:ascii="Arial Unicode" w:hAnsi="Arial Unicode" w:cs="Arial"/>
          <w:i w:val="0"/>
          <w:lang w:val="af-ZA"/>
        </w:rPr>
        <w:t>)</w:t>
      </w:r>
      <w:r w:rsidRPr="00A340ED">
        <w:rPr>
          <w:rFonts w:ascii="Arial Unicode" w:hAnsi="Arial Unicode" w:cs="Arial"/>
          <w:i w:val="0"/>
        </w:rPr>
        <w:t>ձեռքբերումը</w:t>
      </w:r>
      <w:r w:rsidRPr="00A340ED">
        <w:rPr>
          <w:rFonts w:ascii="Arial Unicode" w:hAnsi="Arial Unicode"/>
          <w:i w:val="0"/>
        </w:rPr>
        <w:t xml:space="preserve"> (</w:t>
      </w:r>
      <w:r w:rsidRPr="00A340ED">
        <w:rPr>
          <w:rFonts w:ascii="Arial Unicode" w:hAnsi="Arial Unicode" w:cs="Arial"/>
          <w:i w:val="0"/>
        </w:rPr>
        <w:t>այսուհետ</w:t>
      </w:r>
      <w:r w:rsidRPr="00A340ED">
        <w:rPr>
          <w:rFonts w:ascii="Arial Unicode" w:hAnsi="Arial Unicode"/>
          <w:i w:val="0"/>
        </w:rPr>
        <w:t xml:space="preserve">` </w:t>
      </w:r>
      <w:r w:rsidRPr="00A340ED">
        <w:rPr>
          <w:rFonts w:ascii="Arial Unicode" w:hAnsi="Arial Unicode" w:cs="Arial"/>
          <w:i w:val="0"/>
        </w:rPr>
        <w:t>նաև</w:t>
      </w:r>
      <w:r w:rsidRPr="00A340ED">
        <w:rPr>
          <w:rFonts w:ascii="Arial Unicode" w:hAnsi="Arial Unicode"/>
          <w:i w:val="0"/>
        </w:rPr>
        <w:t xml:space="preserve"> </w:t>
      </w:r>
      <w:r w:rsidRPr="00A340ED">
        <w:rPr>
          <w:rFonts w:ascii="Arial Unicode" w:hAnsi="Arial Unicode" w:cs="Arial"/>
          <w:i w:val="0"/>
        </w:rPr>
        <w:t>աշխատանք</w:t>
      </w:r>
      <w:r w:rsidRPr="00A340ED">
        <w:rPr>
          <w:rFonts w:ascii="Arial Unicode" w:hAnsi="Arial Unicode"/>
          <w:i w:val="0"/>
        </w:rPr>
        <w:t>)</w:t>
      </w:r>
      <w:r w:rsidRPr="00A340ED">
        <w:rPr>
          <w:rFonts w:ascii="Arial Unicode" w:hAnsi="Arial Unicode"/>
          <w:i w:val="0"/>
          <w:lang w:val="af-ZA"/>
        </w:rPr>
        <w:t xml:space="preserve">, </w:t>
      </w:r>
      <w:r w:rsidRPr="00A340ED">
        <w:rPr>
          <w:rFonts w:ascii="Arial Unicode" w:hAnsi="Arial Unicode" w:cs="Arial"/>
          <w:i w:val="0"/>
        </w:rPr>
        <w:t>որոնք</w:t>
      </w:r>
      <w:r w:rsidRPr="00A340ED">
        <w:rPr>
          <w:rFonts w:ascii="Arial Unicode" w:hAnsi="Arial Unicode"/>
          <w:i w:val="0"/>
          <w:lang w:val="af-ZA"/>
        </w:rPr>
        <w:t xml:space="preserve"> </w:t>
      </w:r>
      <w:r w:rsidRPr="00A340ED">
        <w:rPr>
          <w:rFonts w:ascii="Arial Unicode" w:hAnsi="Arial Unicode" w:cs="Arial"/>
          <w:i w:val="0"/>
        </w:rPr>
        <w:t>խմբավորված</w:t>
      </w:r>
      <w:r w:rsidRPr="00A340ED">
        <w:rPr>
          <w:rFonts w:ascii="Arial Unicode" w:hAnsi="Arial Unicode"/>
          <w:i w:val="0"/>
          <w:lang w:val="af-ZA"/>
        </w:rPr>
        <w:t xml:space="preserve">  </w:t>
      </w:r>
      <w:r w:rsidRPr="00A340ED">
        <w:rPr>
          <w:rFonts w:ascii="Arial Unicode" w:hAnsi="Arial Unicode" w:cs="Arial"/>
          <w:i w:val="0"/>
        </w:rPr>
        <w:t>են</w:t>
      </w:r>
      <w:r w:rsidRPr="00A340ED">
        <w:rPr>
          <w:rFonts w:ascii="Arial Unicode" w:hAnsi="Arial Unicode"/>
          <w:i w:val="0"/>
          <w:lang w:val="af-ZA"/>
        </w:rPr>
        <w:t xml:space="preserve"> «</w:t>
      </w:r>
      <w:r w:rsidRPr="00A340ED">
        <w:rPr>
          <w:rFonts w:ascii="Arial Unicode" w:hAnsi="Arial Unicode"/>
          <w:b/>
          <w:i w:val="0"/>
          <w:lang w:val="en-US"/>
        </w:rPr>
        <w:t>1</w:t>
      </w:r>
      <w:r w:rsidRPr="00A340ED">
        <w:rPr>
          <w:rFonts w:ascii="Arial Unicode" w:hAnsi="Arial Unicode"/>
          <w:i w:val="0"/>
          <w:lang w:val="af-ZA"/>
        </w:rPr>
        <w:t xml:space="preserve"> </w:t>
      </w:r>
      <w:r w:rsidR="00776F58" w:rsidRPr="00A340ED">
        <w:rPr>
          <w:rFonts w:ascii="Arial Unicode" w:hAnsi="Arial Unicode" w:cs="Arial"/>
          <w:i w:val="0"/>
        </w:rPr>
        <w:t>չափաբաժին</w:t>
      </w:r>
      <w:r w:rsidRPr="00A340ED">
        <w:rPr>
          <w:rFonts w:ascii="Arial Unicode" w:hAnsi="Arial Unicode" w:cs="Arial"/>
          <w:i w:val="0"/>
        </w:rPr>
        <w:t>ում</w:t>
      </w:r>
      <w:r w:rsidRPr="00A340ED">
        <w:rPr>
          <w:rFonts w:ascii="Arial Unicode" w:hAnsi="Arial Unicode"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CE7D06" w:rsidRPr="00A340ED" w:rsidTr="004B1466">
        <w:tc>
          <w:tcPr>
            <w:tcW w:w="1530" w:type="dxa"/>
            <w:vAlign w:val="center"/>
          </w:tcPr>
          <w:p w:rsidR="00CE7D06" w:rsidRPr="00A340ED" w:rsidRDefault="00CE7D06" w:rsidP="004B1466">
            <w:pPr>
              <w:pStyle w:val="23"/>
              <w:spacing w:line="240" w:lineRule="auto"/>
              <w:ind w:firstLine="0"/>
              <w:jc w:val="center"/>
              <w:rPr>
                <w:rFonts w:ascii="Arial Unicode" w:hAnsi="Arial Unicode"/>
                <w:b/>
                <w:bCs/>
                <w:i/>
                <w:iCs/>
                <w:sz w:val="14"/>
                <w:szCs w:val="14"/>
              </w:rPr>
            </w:pPr>
            <w:r w:rsidRPr="00A340ED">
              <w:rPr>
                <w:rFonts w:ascii="Arial Unicode" w:hAnsi="Arial Unicode" w:cs="Arial"/>
                <w:b/>
                <w:bCs/>
                <w:i/>
                <w:iCs/>
                <w:sz w:val="14"/>
                <w:szCs w:val="14"/>
              </w:rPr>
              <w:t>Չափաբաժինների</w:t>
            </w:r>
            <w:r w:rsidRPr="00A340ED">
              <w:rPr>
                <w:rFonts w:ascii="Arial Unicode" w:hAnsi="Arial Unicode"/>
                <w:b/>
                <w:bCs/>
                <w:i/>
                <w:iCs/>
                <w:sz w:val="14"/>
                <w:szCs w:val="14"/>
              </w:rPr>
              <w:t xml:space="preserve"> </w:t>
            </w:r>
            <w:r w:rsidRPr="00A340ED">
              <w:rPr>
                <w:rFonts w:ascii="Arial Unicode" w:hAnsi="Arial Unicode" w:cs="Arial"/>
                <w:b/>
                <w:bCs/>
                <w:i/>
                <w:iCs/>
                <w:sz w:val="14"/>
                <w:szCs w:val="14"/>
              </w:rPr>
              <w:t>համարները</w:t>
            </w:r>
          </w:p>
        </w:tc>
        <w:tc>
          <w:tcPr>
            <w:tcW w:w="8820" w:type="dxa"/>
            <w:vAlign w:val="center"/>
          </w:tcPr>
          <w:p w:rsidR="00CE7D06" w:rsidRPr="00A340ED" w:rsidRDefault="00CE7D06" w:rsidP="004B1466">
            <w:pPr>
              <w:pStyle w:val="23"/>
              <w:spacing w:line="240" w:lineRule="auto"/>
              <w:ind w:firstLine="0"/>
              <w:jc w:val="center"/>
              <w:rPr>
                <w:rFonts w:ascii="Arial Unicode" w:hAnsi="Arial Unicode"/>
                <w:b/>
                <w:bCs/>
                <w:i/>
                <w:iCs/>
              </w:rPr>
            </w:pPr>
            <w:r w:rsidRPr="00A340ED">
              <w:rPr>
                <w:rFonts w:ascii="Arial Unicode" w:hAnsi="Arial Unicode" w:cs="Arial"/>
                <w:b/>
                <w:bCs/>
                <w:i/>
                <w:iCs/>
              </w:rPr>
              <w:t>Չափաբաժնի</w:t>
            </w:r>
            <w:r w:rsidRPr="00A340ED">
              <w:rPr>
                <w:rFonts w:ascii="Arial Unicode" w:hAnsi="Arial Unicode"/>
                <w:b/>
                <w:bCs/>
                <w:i/>
                <w:iCs/>
              </w:rPr>
              <w:t xml:space="preserve"> </w:t>
            </w:r>
            <w:r w:rsidRPr="00A340ED">
              <w:rPr>
                <w:rFonts w:ascii="Arial Unicode" w:hAnsi="Arial Unicode" w:cs="Arial"/>
                <w:b/>
                <w:bCs/>
                <w:i/>
                <w:iCs/>
              </w:rPr>
              <w:t>անվանումը</w:t>
            </w:r>
          </w:p>
        </w:tc>
      </w:tr>
      <w:tr w:rsidR="00CE7D06" w:rsidRPr="00A340ED" w:rsidTr="004B1466">
        <w:tc>
          <w:tcPr>
            <w:tcW w:w="1530" w:type="dxa"/>
            <w:vAlign w:val="center"/>
          </w:tcPr>
          <w:p w:rsidR="00CE7D06" w:rsidRPr="00A340ED" w:rsidRDefault="00CE7D06" w:rsidP="004B1466">
            <w:pPr>
              <w:pStyle w:val="23"/>
              <w:spacing w:line="240" w:lineRule="auto"/>
              <w:ind w:firstLine="0"/>
              <w:jc w:val="center"/>
              <w:rPr>
                <w:rFonts w:ascii="Arial Unicode" w:hAnsi="Arial Unicode"/>
                <w:sz w:val="16"/>
              </w:rPr>
            </w:pPr>
            <w:r w:rsidRPr="00A340ED">
              <w:rPr>
                <w:rFonts w:ascii="Arial Unicode" w:hAnsi="Arial Unicode"/>
                <w:sz w:val="16"/>
              </w:rPr>
              <w:t>1</w:t>
            </w:r>
          </w:p>
        </w:tc>
        <w:tc>
          <w:tcPr>
            <w:tcW w:w="8820" w:type="dxa"/>
            <w:vAlign w:val="center"/>
          </w:tcPr>
          <w:p w:rsidR="00CE7D06" w:rsidRPr="00A340ED" w:rsidRDefault="00776F58" w:rsidP="004B1466">
            <w:pPr>
              <w:pStyle w:val="23"/>
              <w:spacing w:line="240" w:lineRule="auto"/>
              <w:ind w:firstLine="0"/>
              <w:rPr>
                <w:rFonts w:ascii="Arial Unicode" w:hAnsi="Arial Unicode" w:cs="Arial"/>
                <w:u w:val="single"/>
                <w:vertAlign w:val="subscript"/>
              </w:rPr>
            </w:pPr>
            <w:r w:rsidRPr="00A340ED">
              <w:rPr>
                <w:rFonts w:ascii="Arial Unicode" w:hAnsi="Arial Unicode" w:cs="Arial"/>
                <w:u w:val="single"/>
              </w:rPr>
              <w:t>Սննդի ծանրոց(</w:t>
            </w:r>
            <w:r w:rsidRPr="00A340ED">
              <w:rPr>
                <w:rFonts w:ascii="Arial Unicode" w:hAnsi="Arial Unicode"/>
                <w:u w:val="single"/>
              </w:rPr>
              <w:t>չոր սննդի</w:t>
            </w:r>
            <w:r w:rsidRPr="00A340ED">
              <w:rPr>
                <w:rFonts w:ascii="Arial Unicode" w:hAnsi="Arial Unicode" w:cs="Arial"/>
                <w:u w:val="single"/>
              </w:rPr>
              <w:t>)</w:t>
            </w:r>
          </w:p>
        </w:tc>
      </w:tr>
      <w:tr w:rsidR="00CE7D06" w:rsidRPr="00137D5B" w:rsidTr="004B1466">
        <w:tc>
          <w:tcPr>
            <w:tcW w:w="1530" w:type="dxa"/>
            <w:vAlign w:val="center"/>
          </w:tcPr>
          <w:p w:rsidR="00CE7D06" w:rsidRPr="00A340ED" w:rsidRDefault="00CE7D06" w:rsidP="004B1466">
            <w:pPr>
              <w:pStyle w:val="23"/>
              <w:spacing w:line="240" w:lineRule="auto"/>
              <w:ind w:firstLine="0"/>
              <w:jc w:val="center"/>
              <w:rPr>
                <w:rFonts w:ascii="Arial Unicode" w:hAnsi="Arial Unicode"/>
                <w:sz w:val="16"/>
              </w:rPr>
            </w:pPr>
            <w:r w:rsidRPr="00A340ED">
              <w:rPr>
                <w:rFonts w:ascii="Arial Unicode" w:hAnsi="Arial Unicode"/>
                <w:sz w:val="16"/>
              </w:rPr>
              <w:t>2</w:t>
            </w:r>
          </w:p>
        </w:tc>
        <w:tc>
          <w:tcPr>
            <w:tcW w:w="8820" w:type="dxa"/>
            <w:vAlign w:val="center"/>
          </w:tcPr>
          <w:p w:rsidR="00CE7D06" w:rsidRPr="00A340ED" w:rsidRDefault="00CE7D06" w:rsidP="004B1466">
            <w:pPr>
              <w:pStyle w:val="23"/>
              <w:spacing w:line="240" w:lineRule="auto"/>
              <w:ind w:firstLine="0"/>
              <w:rPr>
                <w:rFonts w:ascii="Arial Unicode" w:hAnsi="Arial Unicode"/>
              </w:rPr>
            </w:pPr>
            <w:r w:rsidRPr="00A340ED">
              <w:rPr>
                <w:rFonts w:ascii="Arial Unicode" w:hAnsi="Arial Unicode"/>
                <w:u w:val="single"/>
                <w:vertAlign w:val="subscript"/>
              </w:rPr>
              <w:t>«</w:t>
            </w:r>
            <w:r w:rsidRPr="00A340ED">
              <w:rPr>
                <w:rFonts w:ascii="Arial Unicode" w:hAnsi="Arial Unicode" w:cs="Arial"/>
                <w:u w:val="single"/>
                <w:vertAlign w:val="subscript"/>
              </w:rPr>
              <w:t>Գնման</w:t>
            </w:r>
            <w:r w:rsidRPr="00A340ED">
              <w:rPr>
                <w:rFonts w:ascii="Arial Unicode" w:hAnsi="Arial Unicode"/>
                <w:u w:val="single"/>
                <w:vertAlign w:val="subscript"/>
              </w:rPr>
              <w:t xml:space="preserve"> </w:t>
            </w:r>
            <w:r w:rsidRPr="00A340ED">
              <w:rPr>
                <w:rFonts w:ascii="Arial Unicode" w:hAnsi="Arial Unicode" w:cs="Arial"/>
                <w:u w:val="single"/>
                <w:vertAlign w:val="subscript"/>
              </w:rPr>
              <w:t>առարկայի</w:t>
            </w:r>
            <w:r w:rsidRPr="00A340ED">
              <w:rPr>
                <w:rFonts w:ascii="Arial Unicode" w:hAnsi="Arial Unicode"/>
                <w:u w:val="single"/>
                <w:vertAlign w:val="subscript"/>
              </w:rPr>
              <w:t xml:space="preserve"> </w:t>
            </w:r>
            <w:r w:rsidRPr="00A340ED">
              <w:rPr>
                <w:rFonts w:ascii="Arial Unicode" w:hAnsi="Arial Unicode" w:cs="Arial"/>
                <w:u w:val="single"/>
                <w:vertAlign w:val="subscript"/>
              </w:rPr>
              <w:t>չափաբաժնի</w:t>
            </w:r>
            <w:r w:rsidRPr="00A340ED">
              <w:rPr>
                <w:rFonts w:ascii="Arial Unicode" w:hAnsi="Arial Unicode"/>
                <w:u w:val="single"/>
                <w:vertAlign w:val="subscript"/>
              </w:rPr>
              <w:t xml:space="preserve"> </w:t>
            </w:r>
            <w:r w:rsidRPr="00A340ED">
              <w:rPr>
                <w:rFonts w:ascii="Arial Unicode" w:hAnsi="Arial Unicode" w:cs="Arial"/>
                <w:u w:val="single"/>
                <w:vertAlign w:val="subscript"/>
              </w:rPr>
              <w:t>անվանում</w:t>
            </w:r>
            <w:r w:rsidRPr="00A340ED">
              <w:rPr>
                <w:rFonts w:ascii="Arial Unicode" w:hAnsi="Arial Unicode"/>
                <w:u w:val="single"/>
                <w:vertAlign w:val="subscript"/>
              </w:rPr>
              <w:t xml:space="preserve"> N2</w:t>
            </w:r>
            <w:r w:rsidRPr="00A340ED">
              <w:rPr>
                <w:rFonts w:ascii="Arial Unicode" w:hAnsi="Arial Unicode"/>
                <w:u w:val="single"/>
              </w:rPr>
              <w:t>»</w:t>
            </w:r>
          </w:p>
        </w:tc>
      </w:tr>
      <w:tr w:rsidR="00CE7D06" w:rsidRPr="00A340ED" w:rsidTr="004B1466">
        <w:tc>
          <w:tcPr>
            <w:tcW w:w="1530" w:type="dxa"/>
            <w:vAlign w:val="center"/>
          </w:tcPr>
          <w:p w:rsidR="00CE7D06" w:rsidRPr="00A340ED" w:rsidRDefault="00CE7D06" w:rsidP="004B1466">
            <w:pPr>
              <w:pStyle w:val="23"/>
              <w:spacing w:line="240" w:lineRule="auto"/>
              <w:ind w:firstLine="0"/>
              <w:jc w:val="center"/>
              <w:rPr>
                <w:rFonts w:ascii="Arial Unicode" w:hAnsi="Arial Unicode"/>
              </w:rPr>
            </w:pPr>
            <w:r w:rsidRPr="00A340ED">
              <w:rPr>
                <w:rFonts w:ascii="Arial Unicode" w:hAnsi="Arial Unicode"/>
              </w:rPr>
              <w:t>...</w:t>
            </w:r>
          </w:p>
        </w:tc>
        <w:tc>
          <w:tcPr>
            <w:tcW w:w="8820" w:type="dxa"/>
            <w:vAlign w:val="center"/>
          </w:tcPr>
          <w:p w:rsidR="00CE7D06" w:rsidRPr="00A340ED" w:rsidRDefault="00CE7D06" w:rsidP="004B1466">
            <w:pPr>
              <w:pStyle w:val="23"/>
              <w:spacing w:line="240" w:lineRule="auto"/>
              <w:ind w:firstLine="0"/>
              <w:rPr>
                <w:rFonts w:ascii="Arial Unicode" w:hAnsi="Arial Unicode"/>
              </w:rPr>
            </w:pPr>
            <w:r w:rsidRPr="00A340ED">
              <w:rPr>
                <w:rFonts w:ascii="Arial Unicode" w:hAnsi="Arial Unicode"/>
              </w:rPr>
              <w:t>...</w:t>
            </w:r>
          </w:p>
        </w:tc>
      </w:tr>
    </w:tbl>
    <w:p w:rsidR="00CE7D06" w:rsidRPr="00A340ED" w:rsidRDefault="00CE7D06" w:rsidP="00CE7D06">
      <w:pPr>
        <w:pStyle w:val="23"/>
        <w:spacing w:line="240" w:lineRule="auto"/>
        <w:ind w:firstLine="567"/>
        <w:rPr>
          <w:rFonts w:ascii="Arial Unicode" w:hAnsi="Arial Unicode"/>
        </w:rPr>
      </w:pPr>
      <w:r w:rsidRPr="00A340ED">
        <w:rPr>
          <w:rFonts w:ascii="Arial Unicode" w:hAnsi="Arial Unicode" w:cs="Arial"/>
        </w:rPr>
        <w:t>Աշխատանքի</w:t>
      </w:r>
      <w:r w:rsidRPr="00A340ED">
        <w:rPr>
          <w:rFonts w:ascii="Arial Unicode" w:hAnsi="Arial Unicode"/>
        </w:rPr>
        <w:t xml:space="preserve"> </w:t>
      </w:r>
      <w:r w:rsidRPr="00A340ED">
        <w:rPr>
          <w:rFonts w:ascii="Arial Unicode" w:hAnsi="Arial Unicode" w:cs="Arial"/>
        </w:rPr>
        <w:t>տեխնիկական</w:t>
      </w:r>
      <w:r w:rsidRPr="00A340ED">
        <w:rPr>
          <w:rFonts w:ascii="Arial Unicode" w:hAnsi="Arial Unicode"/>
        </w:rPr>
        <w:t xml:space="preserve"> </w:t>
      </w:r>
      <w:r w:rsidRPr="00A340ED">
        <w:rPr>
          <w:rFonts w:ascii="Arial Unicode" w:hAnsi="Arial Unicode" w:cs="Arial"/>
        </w:rPr>
        <w:t>բնութագրերը</w:t>
      </w:r>
      <w:r w:rsidRPr="00A340ED">
        <w:rPr>
          <w:rFonts w:ascii="Arial Unicode" w:hAnsi="Arial Unicode"/>
        </w:rPr>
        <w:t xml:space="preserve">, </w:t>
      </w:r>
      <w:r w:rsidRPr="00A340ED">
        <w:rPr>
          <w:rFonts w:ascii="Arial Unicode" w:hAnsi="Arial Unicode" w:cs="Arial"/>
        </w:rPr>
        <w:t>ինչպես</w:t>
      </w:r>
      <w:r w:rsidRPr="00A340ED">
        <w:rPr>
          <w:rFonts w:ascii="Arial Unicode" w:hAnsi="Arial Unicode"/>
        </w:rPr>
        <w:t xml:space="preserve"> </w:t>
      </w:r>
      <w:r w:rsidRPr="00A340ED">
        <w:rPr>
          <w:rFonts w:ascii="Arial Unicode" w:hAnsi="Arial Unicode" w:cs="Arial"/>
        </w:rPr>
        <w:t>նաև</w:t>
      </w:r>
      <w:r w:rsidRPr="00A340ED">
        <w:rPr>
          <w:rFonts w:ascii="Arial Unicode" w:hAnsi="Arial Unicode"/>
        </w:rPr>
        <w:t xml:space="preserve"> </w:t>
      </w:r>
      <w:r w:rsidRPr="00A340ED">
        <w:rPr>
          <w:rFonts w:ascii="Arial Unicode" w:hAnsi="Arial Unicode" w:cs="Arial"/>
        </w:rPr>
        <w:t>մասնագիրը</w:t>
      </w:r>
      <w:r w:rsidRPr="00A340ED">
        <w:rPr>
          <w:rFonts w:ascii="Arial Unicode" w:hAnsi="Arial Unicode"/>
        </w:rPr>
        <w:t xml:space="preserve">, </w:t>
      </w:r>
      <w:r w:rsidRPr="00A340ED">
        <w:rPr>
          <w:rFonts w:ascii="Arial Unicode" w:hAnsi="Arial Unicode" w:cs="Arial"/>
        </w:rPr>
        <w:t>տեխնիկական</w:t>
      </w:r>
      <w:r w:rsidRPr="00A340ED">
        <w:rPr>
          <w:rFonts w:ascii="Arial Unicode" w:hAnsi="Arial Unicode"/>
        </w:rPr>
        <w:t xml:space="preserve"> </w:t>
      </w:r>
      <w:r w:rsidRPr="00A340ED">
        <w:rPr>
          <w:rFonts w:ascii="Arial Unicode" w:hAnsi="Arial Unicode" w:cs="Arial"/>
        </w:rPr>
        <w:t>տվյալները</w:t>
      </w:r>
      <w:r w:rsidRPr="00A340ED">
        <w:rPr>
          <w:rFonts w:ascii="Arial Unicode" w:hAnsi="Arial Unicode"/>
        </w:rPr>
        <w:t xml:space="preserve"> </w:t>
      </w:r>
      <w:r w:rsidRPr="00A340ED">
        <w:rPr>
          <w:rFonts w:ascii="Arial Unicode" w:hAnsi="Arial Unicode" w:cs="Arial"/>
        </w:rPr>
        <w:t>և</w:t>
      </w:r>
      <w:r w:rsidRPr="00A340ED">
        <w:rPr>
          <w:rFonts w:ascii="Arial Unicode" w:hAnsi="Arial Unicode"/>
        </w:rPr>
        <w:t xml:space="preserve"> </w:t>
      </w:r>
      <w:r w:rsidRPr="00A340ED">
        <w:rPr>
          <w:rFonts w:ascii="Arial Unicode" w:hAnsi="Arial Unicode" w:cs="Arial"/>
        </w:rPr>
        <w:t>այլ</w:t>
      </w:r>
      <w:r w:rsidRPr="00A340ED">
        <w:rPr>
          <w:rFonts w:ascii="Arial Unicode" w:hAnsi="Arial Unicode"/>
        </w:rPr>
        <w:t xml:space="preserve"> </w:t>
      </w:r>
      <w:r w:rsidRPr="00A340ED">
        <w:rPr>
          <w:rFonts w:ascii="Arial Unicode" w:hAnsi="Arial Unicode" w:cs="Arial"/>
        </w:rPr>
        <w:t>ոչ</w:t>
      </w:r>
      <w:r w:rsidRPr="00A340ED">
        <w:rPr>
          <w:rFonts w:ascii="Arial Unicode" w:hAnsi="Arial Unicode"/>
        </w:rPr>
        <w:t xml:space="preserve"> </w:t>
      </w:r>
      <w:r w:rsidRPr="00A340ED">
        <w:rPr>
          <w:rFonts w:ascii="Arial Unicode" w:hAnsi="Arial Unicode" w:cs="Arial"/>
        </w:rPr>
        <w:t>գնային</w:t>
      </w:r>
      <w:r w:rsidRPr="00A340ED">
        <w:rPr>
          <w:rFonts w:ascii="Arial Unicode" w:hAnsi="Arial Unicode"/>
        </w:rPr>
        <w:t xml:space="preserve"> </w:t>
      </w:r>
      <w:r w:rsidRPr="00A340ED">
        <w:rPr>
          <w:rFonts w:ascii="Arial Unicode" w:hAnsi="Arial Unicode" w:cs="Arial"/>
        </w:rPr>
        <w:t>պայմանների</w:t>
      </w:r>
      <w:r w:rsidRPr="00A340ED">
        <w:rPr>
          <w:rFonts w:ascii="Arial Unicode" w:hAnsi="Arial Unicode"/>
        </w:rPr>
        <w:t xml:space="preserve"> </w:t>
      </w:r>
      <w:r w:rsidRPr="00A340ED">
        <w:rPr>
          <w:rFonts w:ascii="Arial Unicode" w:hAnsi="Arial Unicode" w:cs="Arial"/>
        </w:rPr>
        <w:t>ամբողջական</w:t>
      </w:r>
      <w:r w:rsidRPr="00A340ED">
        <w:rPr>
          <w:rFonts w:ascii="Arial Unicode" w:hAnsi="Arial Unicode"/>
        </w:rPr>
        <w:t xml:space="preserve"> </w:t>
      </w:r>
      <w:r w:rsidRPr="00A340ED">
        <w:rPr>
          <w:rFonts w:ascii="Arial Unicode" w:hAnsi="Arial Unicode" w:cs="Arial"/>
        </w:rPr>
        <w:t>և</w:t>
      </w:r>
      <w:r w:rsidRPr="00A340ED">
        <w:rPr>
          <w:rFonts w:ascii="Arial Unicode" w:hAnsi="Arial Unicode"/>
        </w:rPr>
        <w:t xml:space="preserve"> </w:t>
      </w:r>
      <w:r w:rsidRPr="00A340ED">
        <w:rPr>
          <w:rFonts w:ascii="Arial Unicode" w:hAnsi="Arial Unicode" w:cs="Arial"/>
        </w:rPr>
        <w:t>համարժեք</w:t>
      </w:r>
      <w:r w:rsidRPr="00A340ED">
        <w:rPr>
          <w:rFonts w:ascii="Arial Unicode" w:hAnsi="Arial Unicode"/>
        </w:rPr>
        <w:t xml:space="preserve"> </w:t>
      </w:r>
      <w:r w:rsidRPr="00A340ED">
        <w:rPr>
          <w:rFonts w:ascii="Arial Unicode" w:hAnsi="Arial Unicode" w:cs="Arial"/>
        </w:rPr>
        <w:t>նկարագրությունը</w:t>
      </w:r>
      <w:r w:rsidRPr="00A340ED">
        <w:rPr>
          <w:rFonts w:ascii="Arial Unicode" w:hAnsi="Arial Unicode"/>
        </w:rPr>
        <w:t xml:space="preserve"> </w:t>
      </w:r>
      <w:r w:rsidRPr="00A340ED">
        <w:rPr>
          <w:rFonts w:ascii="Arial Unicode" w:hAnsi="Arial Unicode" w:cs="Arial"/>
        </w:rPr>
        <w:t>կազմում</w:t>
      </w:r>
      <w:r w:rsidRPr="00A340ED">
        <w:rPr>
          <w:rFonts w:ascii="Arial Unicode" w:hAnsi="Arial Unicode"/>
        </w:rPr>
        <w:t xml:space="preserve"> </w:t>
      </w:r>
      <w:r w:rsidRPr="00A340ED">
        <w:rPr>
          <w:rFonts w:ascii="Arial Unicode" w:hAnsi="Arial Unicode" w:cs="Arial"/>
        </w:rPr>
        <w:t>են</w:t>
      </w:r>
      <w:r w:rsidRPr="00A340ED">
        <w:rPr>
          <w:rFonts w:ascii="Arial Unicode" w:hAnsi="Arial Unicode"/>
        </w:rPr>
        <w:t xml:space="preserve"> </w:t>
      </w:r>
      <w:r w:rsidRPr="00A340ED">
        <w:rPr>
          <w:rFonts w:ascii="Arial Unicode" w:hAnsi="Arial Unicode" w:cs="Arial"/>
        </w:rPr>
        <w:t>կնքվելիք</w:t>
      </w:r>
      <w:r w:rsidRPr="00A340ED">
        <w:rPr>
          <w:rFonts w:ascii="Arial Unicode" w:hAnsi="Arial Unicode"/>
        </w:rPr>
        <w:t xml:space="preserve"> </w:t>
      </w:r>
      <w:r w:rsidRPr="00A340ED">
        <w:rPr>
          <w:rFonts w:ascii="Arial Unicode" w:hAnsi="Arial Unicode" w:cs="Arial"/>
        </w:rPr>
        <w:t>պայմանագրի</w:t>
      </w:r>
      <w:r w:rsidRPr="00A340ED">
        <w:rPr>
          <w:rFonts w:ascii="Arial Unicode" w:hAnsi="Arial Unicode"/>
        </w:rPr>
        <w:t xml:space="preserve"> </w:t>
      </w:r>
      <w:r w:rsidRPr="00A340ED">
        <w:rPr>
          <w:rFonts w:ascii="Arial Unicode" w:hAnsi="Arial Unicode" w:cs="Arial"/>
        </w:rPr>
        <w:t>անբաժանելի</w:t>
      </w:r>
      <w:r w:rsidRPr="00A340ED">
        <w:rPr>
          <w:rFonts w:ascii="Arial Unicode" w:hAnsi="Arial Unicode"/>
        </w:rPr>
        <w:t xml:space="preserve"> </w:t>
      </w:r>
      <w:r w:rsidRPr="00A340ED">
        <w:rPr>
          <w:rFonts w:ascii="Arial Unicode" w:hAnsi="Arial Unicode" w:cs="Arial"/>
        </w:rPr>
        <w:t>մասը</w:t>
      </w:r>
      <w:r w:rsidRPr="00A340ED">
        <w:rPr>
          <w:rFonts w:ascii="Arial Unicode" w:hAnsi="Arial Unicode"/>
        </w:rPr>
        <w:t xml:space="preserve">, </w:t>
      </w:r>
      <w:r w:rsidRPr="00A340ED">
        <w:rPr>
          <w:rFonts w:ascii="Arial Unicode" w:hAnsi="Arial Unicode" w:cs="Arial"/>
        </w:rPr>
        <w:t>որի</w:t>
      </w:r>
      <w:r w:rsidRPr="00A340ED">
        <w:rPr>
          <w:rFonts w:ascii="Arial Unicode" w:hAnsi="Arial Unicode"/>
        </w:rPr>
        <w:t xml:space="preserve"> </w:t>
      </w:r>
      <w:r w:rsidRPr="00A340ED">
        <w:rPr>
          <w:rFonts w:ascii="Arial Unicode" w:hAnsi="Arial Unicode" w:cs="Arial"/>
        </w:rPr>
        <w:t>նախագիծը</w:t>
      </w:r>
      <w:r w:rsidRPr="00A340ED">
        <w:rPr>
          <w:rFonts w:ascii="Arial Unicode" w:hAnsi="Arial Unicode"/>
        </w:rPr>
        <w:t xml:space="preserve"> </w:t>
      </w:r>
      <w:r w:rsidRPr="00A340ED">
        <w:rPr>
          <w:rFonts w:ascii="Arial Unicode" w:hAnsi="Arial Unicode" w:cs="Arial"/>
        </w:rPr>
        <w:t>ներկայացված</w:t>
      </w:r>
      <w:r w:rsidRPr="00A340ED">
        <w:rPr>
          <w:rFonts w:ascii="Arial Unicode" w:hAnsi="Arial Unicode"/>
        </w:rPr>
        <w:t xml:space="preserve"> </w:t>
      </w:r>
      <w:r w:rsidRPr="00A340ED">
        <w:rPr>
          <w:rFonts w:ascii="Arial Unicode" w:hAnsi="Arial Unicode" w:cs="Arial"/>
        </w:rPr>
        <w:t>է</w:t>
      </w:r>
      <w:r w:rsidRPr="00A340ED">
        <w:rPr>
          <w:rFonts w:ascii="Arial Unicode" w:hAnsi="Arial Unicode"/>
        </w:rPr>
        <w:t xml:space="preserve"> </w:t>
      </w:r>
      <w:r w:rsidRPr="00A340ED">
        <w:rPr>
          <w:rFonts w:ascii="Arial Unicode" w:hAnsi="Arial Unicode" w:cs="Arial"/>
        </w:rPr>
        <w:t>սույն</w:t>
      </w:r>
      <w:r w:rsidRPr="00A340ED">
        <w:rPr>
          <w:rFonts w:ascii="Arial Unicode" w:hAnsi="Arial Unicode"/>
        </w:rPr>
        <w:t xml:space="preserve"> </w:t>
      </w:r>
      <w:r w:rsidRPr="00A340ED">
        <w:rPr>
          <w:rFonts w:ascii="Arial Unicode" w:hAnsi="Arial Unicode" w:cs="Arial"/>
        </w:rPr>
        <w:t>հրավերի</w:t>
      </w:r>
      <w:r w:rsidRPr="00A340ED">
        <w:rPr>
          <w:rFonts w:ascii="Arial Unicode" w:hAnsi="Arial Unicode"/>
        </w:rPr>
        <w:t xml:space="preserve"> N 6 </w:t>
      </w:r>
      <w:r w:rsidRPr="00A340ED">
        <w:rPr>
          <w:rFonts w:ascii="Arial Unicode" w:hAnsi="Arial Unicode" w:cs="Arial"/>
        </w:rPr>
        <w:t>հավելվածում։</w:t>
      </w:r>
    </w:p>
    <w:p w:rsidR="00CE7D06" w:rsidRPr="00A340ED" w:rsidRDefault="00CE7D06" w:rsidP="00CE7D06">
      <w:pPr>
        <w:pStyle w:val="23"/>
        <w:spacing w:line="240" w:lineRule="auto"/>
        <w:ind w:firstLine="567"/>
        <w:rPr>
          <w:rFonts w:ascii="Arial Unicode" w:hAnsi="Arial Unicode"/>
        </w:rPr>
      </w:pPr>
      <w:r w:rsidRPr="00A340ED">
        <w:rPr>
          <w:rFonts w:ascii="Arial Unicode" w:hAnsi="Arial Unicode"/>
        </w:rPr>
        <w:t xml:space="preserve">1.2 </w:t>
      </w:r>
      <w:r w:rsidRPr="00A340ED">
        <w:rPr>
          <w:rFonts w:ascii="Arial Unicode" w:hAnsi="Arial Unicode" w:cs="Arial"/>
        </w:rPr>
        <w:t>Սույն</w:t>
      </w:r>
      <w:r w:rsidRPr="00A340ED">
        <w:rPr>
          <w:rFonts w:ascii="Arial Unicode" w:hAnsi="Arial Unicode"/>
        </w:rPr>
        <w:t xml:space="preserve"> </w:t>
      </w:r>
      <w:r w:rsidRPr="00A340ED">
        <w:rPr>
          <w:rFonts w:ascii="Arial Unicode" w:hAnsi="Arial Unicode" w:cs="Arial"/>
        </w:rPr>
        <w:t>ընթացակարգի</w:t>
      </w:r>
      <w:r w:rsidRPr="00A340ED">
        <w:rPr>
          <w:rFonts w:ascii="Arial Unicode" w:hAnsi="Arial Unicode"/>
        </w:rPr>
        <w:t xml:space="preserve"> </w:t>
      </w:r>
      <w:r w:rsidRPr="00A340ED">
        <w:rPr>
          <w:rFonts w:ascii="Arial Unicode" w:hAnsi="Arial Unicode" w:cs="Arial"/>
        </w:rPr>
        <w:t>շրջանակում</w:t>
      </w:r>
      <w:r w:rsidRPr="00A340ED">
        <w:rPr>
          <w:rFonts w:ascii="Arial Unicode" w:hAnsi="Arial Unicode"/>
        </w:rPr>
        <w:t xml:space="preserve">, </w:t>
      </w:r>
      <w:r w:rsidRPr="00A340ED">
        <w:rPr>
          <w:rFonts w:ascii="Arial Unicode" w:hAnsi="Arial Unicode" w:cs="Arial"/>
        </w:rPr>
        <w:t>ընտրված</w:t>
      </w:r>
      <w:r w:rsidRPr="00A340ED">
        <w:rPr>
          <w:rFonts w:ascii="Arial Unicode" w:hAnsi="Arial Unicode"/>
        </w:rPr>
        <w:t xml:space="preserve"> </w:t>
      </w:r>
      <w:r w:rsidRPr="00A340ED">
        <w:rPr>
          <w:rFonts w:ascii="Arial Unicode" w:hAnsi="Arial Unicode" w:cs="Arial"/>
        </w:rPr>
        <w:t>մասնակցի</w:t>
      </w:r>
      <w:r w:rsidRPr="00A340ED">
        <w:rPr>
          <w:rFonts w:ascii="Arial Unicode" w:hAnsi="Arial Unicode"/>
        </w:rPr>
        <w:t xml:space="preserve"> </w:t>
      </w:r>
      <w:r w:rsidRPr="00A340ED">
        <w:rPr>
          <w:rFonts w:ascii="Arial Unicode" w:hAnsi="Arial Unicode" w:cs="Arial"/>
        </w:rPr>
        <w:t>առաջարկության</w:t>
      </w:r>
      <w:r w:rsidRPr="00A340ED">
        <w:rPr>
          <w:rFonts w:ascii="Arial Unicode" w:hAnsi="Arial Unicode"/>
        </w:rPr>
        <w:t xml:space="preserve"> </w:t>
      </w:r>
      <w:r w:rsidRPr="00A340ED">
        <w:rPr>
          <w:rFonts w:ascii="Arial Unicode" w:hAnsi="Arial Unicode" w:cs="Arial"/>
        </w:rPr>
        <w:t>հիման</w:t>
      </w:r>
      <w:r w:rsidRPr="00A340ED">
        <w:rPr>
          <w:rFonts w:ascii="Arial Unicode" w:hAnsi="Arial Unicode"/>
        </w:rPr>
        <w:t xml:space="preserve"> </w:t>
      </w:r>
      <w:r w:rsidRPr="00A340ED">
        <w:rPr>
          <w:rFonts w:ascii="Arial Unicode" w:hAnsi="Arial Unicode" w:cs="Arial"/>
        </w:rPr>
        <w:t>վրա</w:t>
      </w:r>
      <w:r w:rsidRPr="00A340ED">
        <w:rPr>
          <w:rFonts w:ascii="Arial Unicode" w:hAnsi="Arial Unicode"/>
        </w:rPr>
        <w:t xml:space="preserve">, </w:t>
      </w:r>
      <w:r w:rsidRPr="00A340ED">
        <w:rPr>
          <w:rFonts w:ascii="Arial Unicode" w:hAnsi="Arial Unicode" w:cs="Arial"/>
        </w:rPr>
        <w:t>կհատկացվի</w:t>
      </w:r>
      <w:r w:rsidRPr="00A340ED">
        <w:rPr>
          <w:rFonts w:ascii="Arial Unicode" w:hAnsi="Arial Unicode"/>
        </w:rPr>
        <w:t xml:space="preserve"> </w:t>
      </w:r>
      <w:r w:rsidRPr="00A340ED">
        <w:rPr>
          <w:rFonts w:ascii="Arial Unicode" w:hAnsi="Arial Unicode" w:cs="Arial"/>
        </w:rPr>
        <w:t>կանխավճար</w:t>
      </w:r>
      <w:r w:rsidRPr="00A340ED">
        <w:rPr>
          <w:rFonts w:ascii="Arial Unicode" w:hAnsi="Arial Unicode"/>
        </w:rPr>
        <w:t xml:space="preserve">` </w:t>
      </w:r>
      <w:r w:rsidRPr="00A340ED">
        <w:rPr>
          <w:rFonts w:ascii="Arial Unicode" w:hAnsi="Arial Unicode" w:cs="Arial"/>
        </w:rPr>
        <w:t>ներքոհիշյալ</w:t>
      </w:r>
      <w:r w:rsidRPr="00A340ED">
        <w:rPr>
          <w:rFonts w:ascii="Arial Unicode" w:hAnsi="Arial Unicode"/>
        </w:rPr>
        <w:t xml:space="preserve"> </w:t>
      </w:r>
      <w:r w:rsidRPr="00A340ED">
        <w:rPr>
          <w:rFonts w:ascii="Arial Unicode" w:hAnsi="Arial Unicode" w:cs="Arial"/>
        </w:rPr>
        <w:t>չափով</w:t>
      </w:r>
      <w:r w:rsidRPr="00A340ED">
        <w:rPr>
          <w:rFonts w:ascii="Arial Unicode" w:hAnsi="Arial Unicode"/>
        </w:rPr>
        <w:t xml:space="preserve"> </w:t>
      </w:r>
      <w:r w:rsidRPr="00A340ED">
        <w:rPr>
          <w:rFonts w:ascii="Arial Unicode" w:hAnsi="Arial Unicode" w:cs="Arial"/>
        </w:rPr>
        <w:t>և</w:t>
      </w:r>
      <w:r w:rsidRPr="00A340ED">
        <w:rPr>
          <w:rFonts w:ascii="Arial Unicode" w:hAnsi="Arial Unicode"/>
        </w:rPr>
        <w:t xml:space="preserve"> </w:t>
      </w:r>
      <w:r w:rsidRPr="00A340ED">
        <w:rPr>
          <w:rFonts w:ascii="Arial Unicode" w:hAnsi="Arial Unicode" w:cs="Arial"/>
        </w:rPr>
        <w:t>ժամկետներում</w:t>
      </w:r>
      <w:r w:rsidRPr="00A340ED">
        <w:rPr>
          <w:rFonts w:ascii="Arial Unicode" w:hAnsi="Arial Unicode"/>
        </w:rPr>
        <w:t>`</w:t>
      </w:r>
    </w:p>
    <w:p w:rsidR="00CE7D06" w:rsidRPr="00A340ED" w:rsidRDefault="00CE7D06" w:rsidP="00CE7D06">
      <w:pPr>
        <w:pStyle w:val="23"/>
        <w:spacing w:line="240" w:lineRule="auto"/>
        <w:ind w:firstLine="567"/>
        <w:rPr>
          <w:rFonts w:ascii="Arial Unicode" w:hAnsi="Arial Unico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CE7D06" w:rsidRPr="00A340ED" w:rsidTr="004B1466">
        <w:trPr>
          <w:jc w:val="center"/>
        </w:trPr>
        <w:tc>
          <w:tcPr>
            <w:tcW w:w="6356" w:type="dxa"/>
            <w:gridSpan w:val="2"/>
          </w:tcPr>
          <w:p w:rsidR="00CE7D06" w:rsidRPr="00A340ED" w:rsidRDefault="00CE7D06" w:rsidP="004B1466">
            <w:pPr>
              <w:pStyle w:val="23"/>
              <w:spacing w:line="240" w:lineRule="auto"/>
              <w:ind w:firstLine="0"/>
              <w:jc w:val="center"/>
              <w:rPr>
                <w:rFonts w:ascii="Arial Unicode" w:hAnsi="Arial Unicode" w:cs="Sylfaen"/>
                <w:b/>
                <w:i/>
                <w:sz w:val="16"/>
                <w:szCs w:val="16"/>
                <w:lang w:val="es-ES"/>
              </w:rPr>
            </w:pPr>
            <w:r w:rsidRPr="00A340ED">
              <w:rPr>
                <w:rFonts w:ascii="Arial Unicode" w:hAnsi="Arial Unicode" w:cs="Arial"/>
                <w:b/>
                <w:i/>
                <w:sz w:val="16"/>
                <w:szCs w:val="16"/>
                <w:lang w:val="es-ES"/>
              </w:rPr>
              <w:t>Կանխավճարի</w:t>
            </w:r>
            <w:r w:rsidRPr="00A340ED">
              <w:rPr>
                <w:rFonts w:ascii="Arial Unicode" w:hAnsi="Arial Unicode" w:cs="Sylfaen"/>
                <w:b/>
                <w:i/>
                <w:sz w:val="16"/>
                <w:szCs w:val="16"/>
                <w:lang w:val="es-ES"/>
              </w:rPr>
              <w:t xml:space="preserve"> </w:t>
            </w:r>
            <w:r w:rsidRPr="00A340ED">
              <w:rPr>
                <w:rFonts w:ascii="Arial Unicode" w:hAnsi="Arial Unicode" w:cs="Arial"/>
                <w:b/>
                <w:i/>
                <w:sz w:val="16"/>
                <w:szCs w:val="16"/>
                <w:lang w:val="es-ES"/>
              </w:rPr>
              <w:t>հատկացման</w:t>
            </w:r>
          </w:p>
        </w:tc>
      </w:tr>
      <w:tr w:rsidR="00CE7D06" w:rsidRPr="00A340ED" w:rsidTr="004B1466">
        <w:trPr>
          <w:jc w:val="center"/>
        </w:trPr>
        <w:tc>
          <w:tcPr>
            <w:tcW w:w="2580" w:type="dxa"/>
            <w:vAlign w:val="center"/>
          </w:tcPr>
          <w:p w:rsidR="00CE7D06" w:rsidRPr="00A340ED" w:rsidRDefault="00CE7D06" w:rsidP="004B1466">
            <w:pPr>
              <w:pStyle w:val="23"/>
              <w:spacing w:line="240" w:lineRule="auto"/>
              <w:ind w:firstLine="0"/>
              <w:jc w:val="center"/>
              <w:rPr>
                <w:rFonts w:ascii="Arial Unicode" w:hAnsi="Arial Unicode" w:cs="Sylfaen"/>
                <w:b/>
                <w:i/>
                <w:sz w:val="16"/>
                <w:szCs w:val="16"/>
                <w:lang w:val="es-ES"/>
              </w:rPr>
            </w:pPr>
            <w:r w:rsidRPr="00A340ED">
              <w:rPr>
                <w:rFonts w:ascii="Arial Unicode" w:hAnsi="Arial Unicode" w:cs="Arial"/>
                <w:b/>
                <w:i/>
                <w:sz w:val="16"/>
                <w:szCs w:val="16"/>
                <w:lang w:val="es-ES"/>
              </w:rPr>
              <w:t>առավելագույն</w:t>
            </w:r>
            <w:r w:rsidRPr="00A340ED">
              <w:rPr>
                <w:rFonts w:ascii="Arial Unicode" w:hAnsi="Arial Unicode" w:cs="Sylfaen"/>
                <w:b/>
                <w:i/>
                <w:sz w:val="16"/>
                <w:szCs w:val="16"/>
                <w:lang w:val="es-ES"/>
              </w:rPr>
              <w:t xml:space="preserve"> </w:t>
            </w:r>
            <w:r w:rsidRPr="00A340ED">
              <w:rPr>
                <w:rFonts w:ascii="Arial Unicode" w:hAnsi="Arial Unicode" w:cs="Arial"/>
                <w:b/>
                <w:i/>
                <w:sz w:val="16"/>
                <w:szCs w:val="16"/>
                <w:lang w:val="es-ES"/>
              </w:rPr>
              <w:t>չափը</w:t>
            </w:r>
            <w:r w:rsidRPr="00A340ED">
              <w:rPr>
                <w:rFonts w:ascii="Arial Unicode" w:hAnsi="Arial Unicode" w:cs="Sylfaen"/>
                <w:b/>
                <w:i/>
                <w:sz w:val="16"/>
                <w:szCs w:val="16"/>
                <w:lang w:val="es-ES"/>
              </w:rPr>
              <w:t xml:space="preserve"> (</w:t>
            </w:r>
            <w:r w:rsidRPr="00A340ED">
              <w:rPr>
                <w:rFonts w:ascii="Arial Unicode" w:hAnsi="Arial Unicode" w:cs="Arial"/>
                <w:b/>
                <w:i/>
                <w:sz w:val="16"/>
                <w:szCs w:val="16"/>
                <w:lang w:val="es-ES"/>
              </w:rPr>
              <w:t>ՀՀ</w:t>
            </w:r>
            <w:r w:rsidRPr="00A340ED">
              <w:rPr>
                <w:rFonts w:ascii="Arial Unicode" w:hAnsi="Arial Unicode" w:cs="Sylfaen"/>
                <w:b/>
                <w:i/>
                <w:sz w:val="16"/>
                <w:szCs w:val="16"/>
                <w:lang w:val="es-ES"/>
              </w:rPr>
              <w:t xml:space="preserve"> </w:t>
            </w:r>
            <w:r w:rsidRPr="00A340ED">
              <w:rPr>
                <w:rFonts w:ascii="Arial Unicode" w:hAnsi="Arial Unicode" w:cs="Arial"/>
                <w:b/>
                <w:i/>
                <w:sz w:val="16"/>
                <w:szCs w:val="16"/>
                <w:lang w:val="es-ES"/>
              </w:rPr>
              <w:t>դրամ</w:t>
            </w:r>
            <w:r w:rsidRPr="00A340ED">
              <w:rPr>
                <w:rFonts w:ascii="Arial Unicode" w:hAnsi="Arial Unicode" w:cs="Sylfaen"/>
                <w:b/>
                <w:i/>
                <w:sz w:val="16"/>
                <w:szCs w:val="16"/>
                <w:lang w:val="es-ES"/>
              </w:rPr>
              <w:t>)</w:t>
            </w:r>
          </w:p>
        </w:tc>
        <w:tc>
          <w:tcPr>
            <w:tcW w:w="3776" w:type="dxa"/>
            <w:vAlign w:val="center"/>
          </w:tcPr>
          <w:p w:rsidR="00CE7D06" w:rsidRPr="00A340ED" w:rsidRDefault="00CE7D06" w:rsidP="004B1466">
            <w:pPr>
              <w:pStyle w:val="23"/>
              <w:spacing w:line="240" w:lineRule="auto"/>
              <w:ind w:firstLine="0"/>
              <w:jc w:val="center"/>
              <w:rPr>
                <w:rFonts w:ascii="Arial Unicode" w:hAnsi="Arial Unicode" w:cs="Sylfaen"/>
                <w:b/>
                <w:i/>
                <w:sz w:val="16"/>
                <w:szCs w:val="16"/>
                <w:lang w:val="es-ES"/>
              </w:rPr>
            </w:pPr>
            <w:r w:rsidRPr="00A340ED">
              <w:rPr>
                <w:rFonts w:ascii="Arial Unicode" w:hAnsi="Arial Unicode" w:cs="Arial"/>
                <w:b/>
                <w:i/>
                <w:sz w:val="16"/>
                <w:szCs w:val="16"/>
                <w:lang w:val="es-ES"/>
              </w:rPr>
              <w:t>ժամկետը</w:t>
            </w:r>
            <w:r w:rsidRPr="00A340ED">
              <w:rPr>
                <w:rFonts w:ascii="Arial Unicode" w:hAnsi="Arial Unicode" w:cs="Sylfaen"/>
                <w:b/>
                <w:i/>
                <w:sz w:val="16"/>
                <w:szCs w:val="16"/>
                <w:lang w:val="es-ES"/>
              </w:rPr>
              <w:t xml:space="preserve"> (</w:t>
            </w:r>
            <w:r w:rsidRPr="00A340ED">
              <w:rPr>
                <w:rFonts w:ascii="Arial Unicode" w:hAnsi="Arial Unicode" w:cs="Arial"/>
                <w:b/>
                <w:i/>
                <w:sz w:val="16"/>
                <w:szCs w:val="16"/>
                <w:lang w:val="es-ES"/>
              </w:rPr>
              <w:t>ամիսը</w:t>
            </w:r>
            <w:r w:rsidRPr="00A340ED">
              <w:rPr>
                <w:rFonts w:ascii="Arial Unicode" w:hAnsi="Arial Unicode" w:cs="Sylfaen"/>
                <w:b/>
                <w:i/>
                <w:sz w:val="16"/>
                <w:szCs w:val="16"/>
                <w:lang w:val="es-ES"/>
              </w:rPr>
              <w:t xml:space="preserve">, </w:t>
            </w:r>
            <w:r w:rsidRPr="00A340ED">
              <w:rPr>
                <w:rFonts w:ascii="Arial Unicode" w:hAnsi="Arial Unicode" w:cs="Arial"/>
                <w:b/>
                <w:i/>
                <w:sz w:val="16"/>
                <w:szCs w:val="16"/>
                <w:lang w:val="es-ES"/>
              </w:rPr>
              <w:t>տարեթիվը</w:t>
            </w:r>
            <w:r w:rsidRPr="00A340ED">
              <w:rPr>
                <w:rFonts w:ascii="Arial Unicode" w:hAnsi="Arial Unicode" w:cs="Sylfaen"/>
                <w:b/>
                <w:i/>
                <w:sz w:val="16"/>
                <w:szCs w:val="16"/>
                <w:lang w:val="es-ES"/>
              </w:rPr>
              <w:t>)</w:t>
            </w:r>
          </w:p>
        </w:tc>
      </w:tr>
      <w:tr w:rsidR="00CE7D06" w:rsidRPr="00A340ED" w:rsidTr="004B1466">
        <w:trPr>
          <w:jc w:val="center"/>
        </w:trPr>
        <w:tc>
          <w:tcPr>
            <w:tcW w:w="2580" w:type="dxa"/>
          </w:tcPr>
          <w:p w:rsidR="00CE7D06" w:rsidRPr="00A340ED" w:rsidRDefault="00CE7D06" w:rsidP="004B1466">
            <w:pPr>
              <w:jc w:val="center"/>
              <w:rPr>
                <w:rFonts w:ascii="Arial Unicode" w:hAnsi="Arial Unicode"/>
                <w:sz w:val="20"/>
                <w:szCs w:val="20"/>
              </w:rPr>
            </w:pPr>
          </w:p>
        </w:tc>
        <w:tc>
          <w:tcPr>
            <w:tcW w:w="3776" w:type="dxa"/>
          </w:tcPr>
          <w:p w:rsidR="00CE7D06" w:rsidRPr="00A340ED" w:rsidRDefault="00CE7D06" w:rsidP="004B1466">
            <w:pPr>
              <w:jc w:val="center"/>
              <w:rPr>
                <w:rFonts w:ascii="Arial Unicode" w:hAnsi="Arial Unicode"/>
                <w:sz w:val="20"/>
                <w:szCs w:val="20"/>
              </w:rPr>
            </w:pPr>
          </w:p>
        </w:tc>
      </w:tr>
      <w:tr w:rsidR="00CE7D06" w:rsidRPr="00A340ED" w:rsidTr="004B1466">
        <w:trPr>
          <w:jc w:val="center"/>
        </w:trPr>
        <w:tc>
          <w:tcPr>
            <w:tcW w:w="2580" w:type="dxa"/>
          </w:tcPr>
          <w:p w:rsidR="00CE7D06" w:rsidRPr="00A340ED" w:rsidRDefault="00CE7D06" w:rsidP="004B1466">
            <w:pPr>
              <w:jc w:val="center"/>
              <w:rPr>
                <w:rFonts w:ascii="Arial Unicode" w:hAnsi="Arial Unicode"/>
                <w:sz w:val="20"/>
                <w:szCs w:val="20"/>
              </w:rPr>
            </w:pPr>
          </w:p>
        </w:tc>
        <w:tc>
          <w:tcPr>
            <w:tcW w:w="3776" w:type="dxa"/>
          </w:tcPr>
          <w:p w:rsidR="00CE7D06" w:rsidRPr="00A340ED" w:rsidRDefault="00CE7D06" w:rsidP="004B1466">
            <w:pPr>
              <w:jc w:val="center"/>
              <w:rPr>
                <w:rFonts w:ascii="Arial Unicode" w:hAnsi="Arial Unicode"/>
                <w:sz w:val="20"/>
                <w:szCs w:val="20"/>
              </w:rPr>
            </w:pPr>
          </w:p>
        </w:tc>
      </w:tr>
    </w:tbl>
    <w:p w:rsidR="00CE7D06" w:rsidRPr="00A340ED" w:rsidRDefault="00CE7D06" w:rsidP="00CE7D06">
      <w:pPr>
        <w:ind w:firstLine="375"/>
        <w:jc w:val="both"/>
        <w:rPr>
          <w:rFonts w:ascii="Arial Unicode" w:hAnsi="Arial Unicode"/>
        </w:rPr>
      </w:pPr>
    </w:p>
    <w:p w:rsidR="00CE7D06" w:rsidRPr="00A340ED" w:rsidRDefault="00CE7D06" w:rsidP="00CE7D06">
      <w:pPr>
        <w:pStyle w:val="23"/>
        <w:spacing w:line="240" w:lineRule="auto"/>
        <w:ind w:firstLine="567"/>
        <w:rPr>
          <w:rFonts w:ascii="Arial Unicode" w:hAnsi="Arial Unicode"/>
        </w:rPr>
      </w:pPr>
      <w:r w:rsidRPr="00A340ED">
        <w:rPr>
          <w:rFonts w:ascii="Arial Unicode" w:hAnsi="Arial Unicode" w:cs="Arial"/>
        </w:rPr>
        <w:t>Ընդ</w:t>
      </w:r>
      <w:r w:rsidRPr="00A340ED">
        <w:rPr>
          <w:rFonts w:ascii="Arial Unicode" w:hAnsi="Arial Unicode"/>
        </w:rPr>
        <w:t xml:space="preserve"> </w:t>
      </w:r>
      <w:r w:rsidRPr="00A340ED">
        <w:rPr>
          <w:rFonts w:ascii="Arial Unicode" w:hAnsi="Arial Unicode" w:cs="Arial"/>
        </w:rPr>
        <w:t>որում</w:t>
      </w:r>
      <w:r w:rsidRPr="00A340ED">
        <w:rPr>
          <w:rFonts w:ascii="Arial Unicode" w:hAnsi="Arial Unicode"/>
        </w:rPr>
        <w:t xml:space="preserve"> </w:t>
      </w:r>
      <w:r w:rsidRPr="00A340ED">
        <w:rPr>
          <w:rFonts w:ascii="Arial Unicode" w:hAnsi="Arial Unicode" w:cs="Arial"/>
        </w:rPr>
        <w:t>կանխավճարի</w:t>
      </w:r>
      <w:r w:rsidRPr="00A340ED">
        <w:rPr>
          <w:rFonts w:ascii="Arial Unicode" w:hAnsi="Arial Unicode"/>
        </w:rPr>
        <w:t xml:space="preserve"> </w:t>
      </w:r>
      <w:r w:rsidRPr="00A340ED">
        <w:rPr>
          <w:rFonts w:ascii="Arial Unicode" w:hAnsi="Arial Unicode" w:cs="Arial"/>
        </w:rPr>
        <w:t>հատկացումը</w:t>
      </w:r>
      <w:r w:rsidRPr="00A340ED">
        <w:rPr>
          <w:rFonts w:ascii="Arial Unicode" w:hAnsi="Arial Unicode"/>
        </w:rPr>
        <w:t xml:space="preserve"> </w:t>
      </w:r>
      <w:r w:rsidRPr="00A340ED">
        <w:rPr>
          <w:rFonts w:ascii="Arial Unicode" w:hAnsi="Arial Unicode" w:cs="Arial"/>
        </w:rPr>
        <w:t>ընտրված</w:t>
      </w:r>
      <w:r w:rsidRPr="00A340ED">
        <w:rPr>
          <w:rFonts w:ascii="Arial Unicode" w:hAnsi="Arial Unicode"/>
        </w:rPr>
        <w:t xml:space="preserve"> </w:t>
      </w:r>
      <w:r w:rsidRPr="00A340ED">
        <w:rPr>
          <w:rFonts w:ascii="Arial Unicode" w:hAnsi="Arial Unicode" w:cs="Arial"/>
        </w:rPr>
        <w:t>մասնակցին</w:t>
      </w:r>
      <w:r w:rsidRPr="00A340ED">
        <w:rPr>
          <w:rFonts w:ascii="Arial Unicode" w:hAnsi="Arial Unicode"/>
        </w:rPr>
        <w:t xml:space="preserve"> </w:t>
      </w:r>
      <w:r w:rsidRPr="00A340ED">
        <w:rPr>
          <w:rFonts w:ascii="Arial Unicode" w:hAnsi="Arial Unicode" w:cs="Arial"/>
        </w:rPr>
        <w:t>կտրամադրվի</w:t>
      </w:r>
      <w:r w:rsidRPr="00A340ED">
        <w:rPr>
          <w:rFonts w:ascii="Arial Unicode" w:hAnsi="Arial Unicode"/>
        </w:rPr>
        <w:t xml:space="preserve"> </w:t>
      </w:r>
      <w:r w:rsidRPr="00A340ED">
        <w:rPr>
          <w:rFonts w:ascii="Arial Unicode" w:hAnsi="Arial Unicode" w:cs="Arial"/>
        </w:rPr>
        <w:t>սույն</w:t>
      </w:r>
      <w:r w:rsidRPr="00A340ED">
        <w:rPr>
          <w:rFonts w:ascii="Arial Unicode" w:hAnsi="Arial Unicode"/>
        </w:rPr>
        <w:t xml:space="preserve"> </w:t>
      </w:r>
      <w:r w:rsidRPr="00A340ED">
        <w:rPr>
          <w:rFonts w:ascii="Arial Unicode" w:hAnsi="Arial Unicode" w:cs="Arial"/>
        </w:rPr>
        <w:t>հրավերի</w:t>
      </w:r>
      <w:r w:rsidRPr="00A340ED">
        <w:rPr>
          <w:rFonts w:ascii="Arial Unicode" w:hAnsi="Arial Unicode"/>
        </w:rPr>
        <w:t xml:space="preserve"> 1-</w:t>
      </w:r>
      <w:r w:rsidRPr="00A340ED">
        <w:rPr>
          <w:rFonts w:ascii="Arial Unicode" w:hAnsi="Arial Unicode" w:cs="Arial"/>
        </w:rPr>
        <w:t>ին</w:t>
      </w:r>
      <w:r w:rsidRPr="00A340ED">
        <w:rPr>
          <w:rFonts w:ascii="Arial Unicode" w:hAnsi="Arial Unicode"/>
        </w:rPr>
        <w:t xml:space="preserve"> </w:t>
      </w:r>
      <w:r w:rsidRPr="00A340ED">
        <w:rPr>
          <w:rFonts w:ascii="Arial Unicode" w:hAnsi="Arial Unicode" w:cs="Arial"/>
        </w:rPr>
        <w:t>մասի</w:t>
      </w:r>
      <w:r w:rsidRPr="00A340ED">
        <w:rPr>
          <w:rFonts w:ascii="Arial Unicode" w:hAnsi="Arial Unicode"/>
        </w:rPr>
        <w:t xml:space="preserve"> 10.5 </w:t>
      </w:r>
      <w:r w:rsidRPr="00A340ED">
        <w:rPr>
          <w:rFonts w:ascii="Arial Unicode" w:hAnsi="Arial Unicode" w:cs="Arial"/>
        </w:rPr>
        <w:t>կետով</w:t>
      </w:r>
      <w:r w:rsidRPr="00A340ED">
        <w:rPr>
          <w:rFonts w:ascii="Arial Unicode" w:hAnsi="Arial Unicode"/>
        </w:rPr>
        <w:t xml:space="preserve"> </w:t>
      </w:r>
      <w:r w:rsidRPr="00A340ED">
        <w:rPr>
          <w:rFonts w:ascii="Arial Unicode" w:hAnsi="Arial Unicode" w:cs="Arial"/>
        </w:rPr>
        <w:t>սահմանված</w:t>
      </w:r>
      <w:r w:rsidRPr="00A340ED">
        <w:rPr>
          <w:rFonts w:ascii="Arial Unicode" w:hAnsi="Arial Unicode"/>
        </w:rPr>
        <w:t xml:space="preserve"> </w:t>
      </w:r>
      <w:r w:rsidRPr="00A340ED">
        <w:rPr>
          <w:rFonts w:ascii="Arial Unicode" w:hAnsi="Arial Unicode" w:cs="Arial"/>
        </w:rPr>
        <w:t>պայմաններով</w:t>
      </w:r>
      <w:r w:rsidRPr="00A340ED">
        <w:rPr>
          <w:rFonts w:ascii="Arial Unicode" w:hAnsi="Arial Unicode"/>
        </w:rPr>
        <w:t xml:space="preserve">, </w:t>
      </w:r>
      <w:r w:rsidRPr="00A340ED">
        <w:rPr>
          <w:rFonts w:ascii="Arial Unicode" w:hAnsi="Arial Unicode" w:cs="Arial"/>
        </w:rPr>
        <w:t>իսկ</w:t>
      </w:r>
      <w:r w:rsidRPr="00A340ED">
        <w:rPr>
          <w:rFonts w:ascii="Arial Unicode" w:hAnsi="Arial Unicode"/>
        </w:rPr>
        <w:t xml:space="preserve"> </w:t>
      </w:r>
      <w:r w:rsidRPr="00A340ED">
        <w:rPr>
          <w:rFonts w:ascii="Arial Unicode" w:hAnsi="Arial Unicode" w:cs="Arial"/>
        </w:rPr>
        <w:t>կանխավճարի</w:t>
      </w:r>
      <w:r w:rsidRPr="00A340ED">
        <w:rPr>
          <w:rFonts w:ascii="Arial Unicode" w:hAnsi="Arial Unicode"/>
        </w:rPr>
        <w:t xml:space="preserve"> </w:t>
      </w:r>
      <w:r w:rsidRPr="00A340ED">
        <w:rPr>
          <w:rFonts w:ascii="Arial Unicode" w:hAnsi="Arial Unicode" w:cs="Arial"/>
        </w:rPr>
        <w:t>մարումը</w:t>
      </w:r>
      <w:r w:rsidRPr="00A340ED">
        <w:rPr>
          <w:rFonts w:ascii="Arial Unicode" w:hAnsi="Arial Unicode"/>
        </w:rPr>
        <w:t xml:space="preserve"> </w:t>
      </w:r>
      <w:r w:rsidRPr="00A340ED">
        <w:rPr>
          <w:rFonts w:ascii="Arial Unicode" w:hAnsi="Arial Unicode" w:cs="Arial"/>
        </w:rPr>
        <w:t>կիրականացվի</w:t>
      </w:r>
      <w:r w:rsidRPr="00A340ED">
        <w:rPr>
          <w:rFonts w:ascii="Arial Unicode" w:hAnsi="Arial Unicode"/>
        </w:rPr>
        <w:t xml:space="preserve"> </w:t>
      </w:r>
      <w:r w:rsidRPr="00A340ED">
        <w:rPr>
          <w:rFonts w:ascii="Arial Unicode" w:hAnsi="Arial Unicode" w:cs="Arial"/>
        </w:rPr>
        <w:t>կնքվելիք</w:t>
      </w:r>
      <w:r w:rsidRPr="00A340ED">
        <w:rPr>
          <w:rFonts w:ascii="Arial Unicode" w:hAnsi="Arial Unicode"/>
        </w:rPr>
        <w:t xml:space="preserve"> </w:t>
      </w:r>
      <w:r w:rsidRPr="00A340ED">
        <w:rPr>
          <w:rFonts w:ascii="Arial Unicode" w:hAnsi="Arial Unicode" w:cs="Arial"/>
        </w:rPr>
        <w:t>պայմանագրով</w:t>
      </w:r>
      <w:r w:rsidRPr="00A340ED">
        <w:rPr>
          <w:rFonts w:ascii="Arial Unicode" w:hAnsi="Arial Unicode"/>
        </w:rPr>
        <w:t xml:space="preserve"> </w:t>
      </w:r>
      <w:r w:rsidRPr="00A340ED">
        <w:rPr>
          <w:rFonts w:ascii="Arial Unicode" w:hAnsi="Arial Unicode" w:cs="Arial"/>
        </w:rPr>
        <w:t>սահմանված</w:t>
      </w:r>
      <w:r w:rsidRPr="00A340ED">
        <w:rPr>
          <w:rFonts w:ascii="Arial Unicode" w:hAnsi="Arial Unicode"/>
        </w:rPr>
        <w:t xml:space="preserve"> </w:t>
      </w:r>
      <w:r w:rsidRPr="00A340ED">
        <w:rPr>
          <w:rFonts w:ascii="Arial Unicode" w:hAnsi="Arial Unicode" w:cs="Arial"/>
        </w:rPr>
        <w:t>կարգով</w:t>
      </w:r>
      <w:r w:rsidRPr="00A340ED">
        <w:rPr>
          <w:rFonts w:ascii="Arial Unicode" w:hAnsi="Arial Unicode"/>
        </w:rPr>
        <w:t xml:space="preserve">:  </w:t>
      </w:r>
    </w:p>
    <w:p w:rsidR="00CE7D06" w:rsidRPr="00A340ED" w:rsidRDefault="00CE7D06" w:rsidP="00CE7D06">
      <w:pPr>
        <w:ind w:firstLine="567"/>
        <w:rPr>
          <w:rFonts w:ascii="Arial Unicode" w:hAnsi="Arial Unicode" w:cs="Sylfaen"/>
          <w:i/>
          <w:sz w:val="20"/>
          <w:lang w:val="es-ES"/>
        </w:rPr>
      </w:pPr>
    </w:p>
    <w:p w:rsidR="00CE7D06" w:rsidRPr="00A340ED" w:rsidRDefault="00CE7D06" w:rsidP="00CE7D06">
      <w:pPr>
        <w:ind w:firstLine="567"/>
        <w:rPr>
          <w:rFonts w:ascii="Arial Unicode" w:hAnsi="Arial Unicode" w:cs="Sylfaen"/>
          <w:i/>
          <w:sz w:val="20"/>
          <w:lang w:val="es-ES"/>
        </w:rPr>
      </w:pPr>
    </w:p>
    <w:p w:rsidR="00CE7D06" w:rsidRPr="00A340ED" w:rsidRDefault="00CE7D06" w:rsidP="00CE7D06">
      <w:pPr>
        <w:ind w:firstLine="567"/>
        <w:rPr>
          <w:rFonts w:ascii="Arial Unicode" w:hAnsi="Arial Unicode" w:cs="Sylfaen"/>
          <w:i/>
          <w:sz w:val="20"/>
          <w:lang w:val="es-ES"/>
        </w:rPr>
      </w:pPr>
    </w:p>
    <w:p w:rsidR="00CE7D06" w:rsidRPr="00A340ED" w:rsidRDefault="00CE7D06" w:rsidP="00CE7D06">
      <w:pPr>
        <w:jc w:val="center"/>
        <w:rPr>
          <w:rFonts w:ascii="Arial Unicode" w:hAnsi="Arial Unicode"/>
          <w:b/>
          <w:sz w:val="20"/>
          <w:lang w:val="es-ES"/>
        </w:rPr>
      </w:pPr>
      <w:r w:rsidRPr="00A340ED">
        <w:rPr>
          <w:rFonts w:ascii="Arial Unicode" w:hAnsi="Arial Unicode"/>
          <w:b/>
          <w:sz w:val="20"/>
          <w:lang w:val="es-ES"/>
        </w:rPr>
        <w:t xml:space="preserve">2.  </w:t>
      </w:r>
      <w:r w:rsidRPr="00A340ED">
        <w:rPr>
          <w:rFonts w:ascii="Arial Unicode" w:hAnsi="Arial Unicode" w:cs="Arial"/>
          <w:b/>
          <w:sz w:val="20"/>
        </w:rPr>
        <w:t>ՄԱՍՆԱԿՑԻ</w:t>
      </w:r>
      <w:r w:rsidRPr="00A340ED">
        <w:rPr>
          <w:rFonts w:ascii="Arial Unicode" w:hAnsi="Arial Unicode"/>
          <w:b/>
          <w:sz w:val="20"/>
          <w:lang w:val="es-ES"/>
        </w:rPr>
        <w:t xml:space="preserve"> </w:t>
      </w:r>
      <w:r w:rsidRPr="00A340ED">
        <w:rPr>
          <w:rFonts w:ascii="Arial Unicode" w:hAnsi="Arial Unicode" w:cs="Arial"/>
          <w:b/>
          <w:sz w:val="20"/>
        </w:rPr>
        <w:t>ՄԱՍՆԱԿՑՈՒԹՅԱՆ</w:t>
      </w:r>
      <w:r w:rsidRPr="00A340ED">
        <w:rPr>
          <w:rFonts w:ascii="Arial Unicode" w:hAnsi="Arial Unicode"/>
          <w:b/>
          <w:sz w:val="20"/>
          <w:lang w:val="es-ES"/>
        </w:rPr>
        <w:t xml:space="preserve"> </w:t>
      </w:r>
      <w:r w:rsidRPr="00A340ED">
        <w:rPr>
          <w:rFonts w:ascii="Arial Unicode" w:hAnsi="Arial Unicode" w:cs="Arial"/>
          <w:b/>
          <w:sz w:val="20"/>
        </w:rPr>
        <w:t>ԻՐԱՎՈՒՆՔԻ</w:t>
      </w:r>
      <w:r w:rsidRPr="00A340ED">
        <w:rPr>
          <w:rFonts w:ascii="Arial Unicode" w:hAnsi="Arial Unicode"/>
          <w:b/>
          <w:sz w:val="20"/>
          <w:lang w:val="es-ES"/>
        </w:rPr>
        <w:t xml:space="preserve"> </w:t>
      </w:r>
      <w:r w:rsidRPr="00A340ED">
        <w:rPr>
          <w:rFonts w:ascii="Arial Unicode" w:hAnsi="Arial Unicode" w:cs="Arial"/>
          <w:b/>
          <w:sz w:val="20"/>
        </w:rPr>
        <w:t>ՊԱՀԱՆՋՆԵՐԸ</w:t>
      </w:r>
      <w:r w:rsidRPr="00A340ED">
        <w:rPr>
          <w:rFonts w:ascii="Arial Unicode" w:hAnsi="Arial Unicode"/>
          <w:b/>
          <w:sz w:val="20"/>
          <w:lang w:val="es-ES"/>
        </w:rPr>
        <w:t xml:space="preserve">, </w:t>
      </w:r>
      <w:r w:rsidRPr="00A340ED">
        <w:rPr>
          <w:rFonts w:ascii="Arial Unicode" w:hAnsi="Arial Unicode" w:cs="Arial"/>
          <w:b/>
          <w:sz w:val="20"/>
        </w:rPr>
        <w:t>ՈՐԱԿԱՎՈՐՄԱՆ</w:t>
      </w:r>
      <w:r w:rsidRPr="00A340ED">
        <w:rPr>
          <w:rFonts w:ascii="Arial Unicode" w:hAnsi="Arial Unicode"/>
          <w:b/>
          <w:sz w:val="20"/>
          <w:lang w:val="es-ES"/>
        </w:rPr>
        <w:t xml:space="preserve"> </w:t>
      </w:r>
      <w:r w:rsidRPr="00A340ED">
        <w:rPr>
          <w:rFonts w:ascii="Arial Unicode" w:hAnsi="Arial Unicode" w:cs="Arial"/>
          <w:b/>
          <w:sz w:val="20"/>
        </w:rPr>
        <w:t>ՉԱՓԱՆԻՇՆԵՐԸ</w:t>
      </w:r>
      <w:r w:rsidRPr="00A340ED">
        <w:rPr>
          <w:rFonts w:ascii="Arial Unicode" w:hAnsi="Arial Unicode"/>
          <w:b/>
          <w:sz w:val="20"/>
          <w:lang w:val="es-ES"/>
        </w:rPr>
        <w:t xml:space="preserve">  </w:t>
      </w:r>
      <w:r w:rsidRPr="00A340ED">
        <w:rPr>
          <w:rFonts w:ascii="Arial Unicode" w:hAnsi="Arial Unicode" w:cs="Arial"/>
          <w:b/>
          <w:sz w:val="20"/>
          <w:lang w:val="es-ES"/>
        </w:rPr>
        <w:t>ԵՎ</w:t>
      </w:r>
      <w:r w:rsidRPr="00A340ED">
        <w:rPr>
          <w:rFonts w:ascii="Arial Unicode" w:hAnsi="Arial Unicode"/>
          <w:b/>
          <w:sz w:val="20"/>
          <w:lang w:val="es-ES"/>
        </w:rPr>
        <w:t xml:space="preserve"> </w:t>
      </w:r>
      <w:r w:rsidRPr="00A340ED">
        <w:rPr>
          <w:rFonts w:ascii="Arial Unicode" w:hAnsi="Arial Unicode" w:cs="Arial"/>
          <w:b/>
          <w:sz w:val="20"/>
        </w:rPr>
        <w:t>ԴՐԱՆՑ</w:t>
      </w:r>
      <w:r w:rsidRPr="00A340ED">
        <w:rPr>
          <w:rFonts w:ascii="Arial Unicode" w:hAnsi="Arial Unicode"/>
          <w:b/>
          <w:sz w:val="20"/>
          <w:lang w:val="es-ES"/>
        </w:rPr>
        <w:t xml:space="preserve"> </w:t>
      </w:r>
      <w:r w:rsidRPr="00A340ED">
        <w:rPr>
          <w:rFonts w:ascii="Arial Unicode" w:hAnsi="Arial Unicode" w:cs="Arial"/>
          <w:b/>
          <w:sz w:val="20"/>
          <w:lang w:val="es-ES"/>
        </w:rPr>
        <w:t>Գ</w:t>
      </w:r>
      <w:r w:rsidRPr="00A340ED">
        <w:rPr>
          <w:rFonts w:ascii="Arial Unicode" w:hAnsi="Arial Unicode" w:cs="Arial"/>
          <w:b/>
          <w:sz w:val="20"/>
        </w:rPr>
        <w:t>ՆԱՀԱՏՄԱՆ</w:t>
      </w:r>
      <w:r w:rsidRPr="00A340ED">
        <w:rPr>
          <w:rFonts w:ascii="Arial Unicode" w:hAnsi="Arial Unicode"/>
          <w:b/>
          <w:sz w:val="20"/>
          <w:lang w:val="es-ES"/>
        </w:rPr>
        <w:t xml:space="preserve"> </w:t>
      </w:r>
      <w:r w:rsidRPr="00A340ED">
        <w:rPr>
          <w:rFonts w:ascii="Arial Unicode" w:hAnsi="Arial Unicode" w:cs="Arial"/>
          <w:b/>
          <w:sz w:val="20"/>
        </w:rPr>
        <w:t>ԿԱՐ</w:t>
      </w:r>
      <w:r w:rsidRPr="00A340ED">
        <w:rPr>
          <w:rFonts w:ascii="Arial Unicode" w:hAnsi="Arial Unicode" w:cs="Arial"/>
          <w:b/>
          <w:sz w:val="20"/>
          <w:lang w:val="es-ES"/>
        </w:rPr>
        <w:t>Գ</w:t>
      </w:r>
      <w:r w:rsidRPr="00A340ED">
        <w:rPr>
          <w:rFonts w:ascii="Arial Unicode" w:hAnsi="Arial Unicode" w:cs="Arial"/>
          <w:b/>
          <w:sz w:val="20"/>
        </w:rPr>
        <w:t>Ը</w:t>
      </w:r>
      <w:r w:rsidRPr="00A340ED">
        <w:rPr>
          <w:rFonts w:ascii="Arial Unicode" w:hAnsi="Arial Unicode"/>
          <w:b/>
          <w:sz w:val="20"/>
          <w:lang w:val="es-ES"/>
        </w:rPr>
        <w:t xml:space="preserve"> </w:t>
      </w:r>
    </w:p>
    <w:p w:rsidR="00CE7D06" w:rsidRPr="00A340ED" w:rsidRDefault="00CE7D06" w:rsidP="00CE7D06">
      <w:pPr>
        <w:ind w:firstLine="567"/>
        <w:jc w:val="both"/>
        <w:rPr>
          <w:rFonts w:ascii="Arial Unicode" w:hAnsi="Arial Unicode"/>
          <w:szCs w:val="22"/>
          <w:lang w:val="es-ES"/>
        </w:rPr>
      </w:pPr>
    </w:p>
    <w:p w:rsidR="00CE7D06" w:rsidRPr="00A340ED" w:rsidRDefault="00CE7D06" w:rsidP="00CE7D06">
      <w:pPr>
        <w:ind w:firstLine="567"/>
        <w:jc w:val="both"/>
        <w:rPr>
          <w:rFonts w:ascii="Arial Unicode" w:hAnsi="Arial Unicode" w:cs="Arial Armenian"/>
          <w:sz w:val="20"/>
          <w:lang w:val="es-ES"/>
        </w:rPr>
      </w:pPr>
      <w:r w:rsidRPr="00A340ED">
        <w:rPr>
          <w:rFonts w:ascii="Arial Unicode" w:hAnsi="Arial Unicode" w:cs="Arial Armenian"/>
          <w:sz w:val="20"/>
          <w:lang w:val="es-ES"/>
        </w:rPr>
        <w:t xml:space="preserve">2.1 </w:t>
      </w:r>
      <w:r w:rsidRPr="00A340ED">
        <w:rPr>
          <w:rFonts w:ascii="Arial Unicode" w:hAnsi="Arial Unicode" w:cs="Arial"/>
          <w:sz w:val="20"/>
          <w:lang w:val="ru-RU"/>
        </w:rPr>
        <w:t>Սույն</w:t>
      </w:r>
      <w:r w:rsidRPr="00A340ED">
        <w:rPr>
          <w:rFonts w:ascii="Arial Unicode" w:hAnsi="Arial Unicode" w:cs="Arial Armenian"/>
          <w:sz w:val="20"/>
          <w:lang w:val="es-ES"/>
        </w:rPr>
        <w:t xml:space="preserve">  </w:t>
      </w:r>
      <w:r w:rsidRPr="00A340ED">
        <w:rPr>
          <w:rFonts w:ascii="Arial Unicode" w:hAnsi="Arial Unicode" w:cs="Arial"/>
          <w:sz w:val="20"/>
          <w:lang w:val="es-ES"/>
        </w:rPr>
        <w:t>ընթացակարգին</w:t>
      </w:r>
      <w:r w:rsidRPr="00A340ED">
        <w:rPr>
          <w:rFonts w:ascii="Arial Unicode" w:hAnsi="Arial Unicode" w:cs="Arial Armenian"/>
          <w:sz w:val="20"/>
          <w:lang w:val="es-ES"/>
        </w:rPr>
        <w:t xml:space="preserve"> </w:t>
      </w:r>
      <w:r w:rsidRPr="00A340ED">
        <w:rPr>
          <w:rFonts w:ascii="Arial Unicode" w:hAnsi="Arial Unicode" w:cs="Arial"/>
          <w:sz w:val="20"/>
          <w:lang w:val="ru-RU"/>
        </w:rPr>
        <w:t>մասնակցելու</w:t>
      </w:r>
      <w:r w:rsidRPr="00A340ED">
        <w:rPr>
          <w:rFonts w:ascii="Arial Unicode" w:hAnsi="Arial Unicode" w:cs="Arial Armenian"/>
          <w:sz w:val="20"/>
          <w:lang w:val="es-ES"/>
        </w:rPr>
        <w:t xml:space="preserve"> </w:t>
      </w:r>
      <w:r w:rsidRPr="00A340ED">
        <w:rPr>
          <w:rFonts w:ascii="Arial Unicode" w:hAnsi="Arial Unicode" w:cs="Arial"/>
          <w:sz w:val="20"/>
          <w:lang w:val="ru-RU"/>
        </w:rPr>
        <w:t>իրավունք</w:t>
      </w:r>
      <w:r w:rsidRPr="00A340ED">
        <w:rPr>
          <w:rFonts w:ascii="Arial Unicode" w:hAnsi="Arial Unicode" w:cs="Arial Armenian"/>
          <w:sz w:val="20"/>
          <w:lang w:val="es-ES"/>
        </w:rPr>
        <w:t xml:space="preserve"> </w:t>
      </w:r>
      <w:r w:rsidRPr="00A340ED">
        <w:rPr>
          <w:rFonts w:ascii="Arial Unicode" w:hAnsi="Arial Unicode" w:cs="Arial"/>
          <w:sz w:val="20"/>
          <w:lang w:val="ru-RU"/>
        </w:rPr>
        <w:t>չունեն</w:t>
      </w:r>
      <w:r w:rsidRPr="00A340ED">
        <w:rPr>
          <w:rFonts w:ascii="Arial Unicode" w:hAnsi="Arial Unicode" w:cs="Arial Armenian"/>
          <w:sz w:val="20"/>
          <w:lang w:val="es-ES"/>
        </w:rPr>
        <w:t xml:space="preserve"> </w:t>
      </w:r>
      <w:r w:rsidRPr="00A340ED">
        <w:rPr>
          <w:rFonts w:ascii="Arial Unicode" w:hAnsi="Arial Unicode" w:cs="Arial"/>
          <w:sz w:val="20"/>
          <w:lang w:val="ru-RU"/>
        </w:rPr>
        <w:t>անձինք</w:t>
      </w:r>
      <w:r w:rsidRPr="00A340ED">
        <w:rPr>
          <w:rFonts w:ascii="Arial Unicode" w:hAnsi="Arial Unicode" w:cs="Sylfaen"/>
          <w:sz w:val="20"/>
          <w:lang w:val="es-ES"/>
        </w:rPr>
        <w:t>.</w:t>
      </w:r>
    </w:p>
    <w:p w:rsidR="00CE7D06" w:rsidRPr="00A340ED" w:rsidRDefault="00CE7D06" w:rsidP="00CE7D06">
      <w:pPr>
        <w:ind w:firstLine="720"/>
        <w:jc w:val="both"/>
        <w:rPr>
          <w:rFonts w:ascii="Arial Unicode" w:hAnsi="Arial Unicode"/>
          <w:sz w:val="20"/>
          <w:szCs w:val="20"/>
          <w:lang w:val="es-ES"/>
        </w:rPr>
      </w:pPr>
      <w:r w:rsidRPr="00A340ED">
        <w:rPr>
          <w:rFonts w:ascii="Arial Unicode" w:hAnsi="Arial Unicode"/>
          <w:sz w:val="20"/>
          <w:szCs w:val="20"/>
          <w:lang w:val="es-ES"/>
        </w:rPr>
        <w:t xml:space="preserve">1) </w:t>
      </w:r>
      <w:r w:rsidRPr="00A340ED">
        <w:rPr>
          <w:rFonts w:ascii="Arial Unicode" w:hAnsi="Arial Unicode" w:cs="Arial"/>
          <w:sz w:val="20"/>
          <w:szCs w:val="20"/>
        </w:rPr>
        <w:t>որոնք</w:t>
      </w:r>
      <w:r w:rsidRPr="00A340ED">
        <w:rPr>
          <w:rFonts w:ascii="Arial Unicode" w:hAnsi="Arial Unicode" w:cs="Sylfaen"/>
          <w:sz w:val="20"/>
          <w:szCs w:val="20"/>
          <w:lang w:val="es-ES"/>
        </w:rPr>
        <w:t xml:space="preserve"> </w:t>
      </w:r>
      <w:r w:rsidRPr="00A340ED">
        <w:rPr>
          <w:rFonts w:ascii="Arial Unicode" w:hAnsi="Arial Unicode" w:cs="Arial"/>
          <w:sz w:val="20"/>
          <w:szCs w:val="20"/>
        </w:rPr>
        <w:t>հայտը</w:t>
      </w:r>
      <w:r w:rsidRPr="00A340ED">
        <w:rPr>
          <w:rFonts w:ascii="Arial Unicode" w:hAnsi="Arial Unicode" w:cs="Sylfaen"/>
          <w:sz w:val="20"/>
          <w:szCs w:val="20"/>
          <w:lang w:val="es-ES"/>
        </w:rPr>
        <w:t xml:space="preserve"> </w:t>
      </w:r>
      <w:r w:rsidRPr="00A340ED">
        <w:rPr>
          <w:rFonts w:ascii="Arial Unicode" w:hAnsi="Arial Unicode" w:cs="Arial"/>
          <w:sz w:val="20"/>
          <w:szCs w:val="20"/>
        </w:rPr>
        <w:t>ներկայացնելու</w:t>
      </w:r>
      <w:r w:rsidRPr="00A340ED">
        <w:rPr>
          <w:rFonts w:ascii="Arial Unicode" w:hAnsi="Arial Unicode" w:cs="Sylfaen"/>
          <w:sz w:val="20"/>
          <w:szCs w:val="20"/>
          <w:lang w:val="es-ES"/>
        </w:rPr>
        <w:t xml:space="preserve"> </w:t>
      </w:r>
      <w:r w:rsidRPr="00A340ED">
        <w:rPr>
          <w:rFonts w:ascii="Arial Unicode" w:hAnsi="Arial Unicode" w:cs="Arial"/>
          <w:sz w:val="20"/>
          <w:szCs w:val="20"/>
        </w:rPr>
        <w:t>օրվա</w:t>
      </w:r>
      <w:r w:rsidRPr="00A340ED">
        <w:rPr>
          <w:rFonts w:ascii="Arial Unicode" w:hAnsi="Arial Unicode" w:cs="Sylfaen"/>
          <w:sz w:val="20"/>
          <w:szCs w:val="20"/>
          <w:lang w:val="es-ES"/>
        </w:rPr>
        <w:t xml:space="preserve"> </w:t>
      </w:r>
      <w:r w:rsidRPr="00A340ED">
        <w:rPr>
          <w:rFonts w:ascii="Arial Unicode" w:hAnsi="Arial Unicode" w:cs="Arial"/>
          <w:sz w:val="20"/>
          <w:szCs w:val="20"/>
        </w:rPr>
        <w:t>դրությամբ</w:t>
      </w:r>
      <w:r w:rsidRPr="00A340ED">
        <w:rPr>
          <w:rFonts w:ascii="Arial Unicode" w:hAnsi="Arial Unicode" w:cs="Sylfaen"/>
          <w:sz w:val="20"/>
          <w:szCs w:val="20"/>
          <w:lang w:val="es-ES"/>
        </w:rPr>
        <w:t xml:space="preserve"> </w:t>
      </w:r>
      <w:r w:rsidRPr="00A340ED">
        <w:rPr>
          <w:rFonts w:ascii="Arial Unicode" w:hAnsi="Arial Unicode" w:cs="Arial"/>
          <w:sz w:val="20"/>
          <w:szCs w:val="20"/>
        </w:rPr>
        <w:t>դատական</w:t>
      </w:r>
      <w:r w:rsidRPr="00A340ED">
        <w:rPr>
          <w:rFonts w:ascii="Arial Unicode" w:hAnsi="Arial Unicode"/>
          <w:sz w:val="20"/>
          <w:szCs w:val="20"/>
          <w:lang w:val="es-ES"/>
        </w:rPr>
        <w:t xml:space="preserve"> </w:t>
      </w:r>
      <w:r w:rsidRPr="00A340ED">
        <w:rPr>
          <w:rFonts w:ascii="Arial Unicode" w:hAnsi="Arial Unicode" w:cs="Arial"/>
          <w:sz w:val="20"/>
          <w:szCs w:val="20"/>
        </w:rPr>
        <w:t>կարգով</w:t>
      </w:r>
      <w:r w:rsidRPr="00A340ED">
        <w:rPr>
          <w:rFonts w:ascii="Arial Unicode" w:hAnsi="Arial Unicode"/>
          <w:sz w:val="20"/>
          <w:szCs w:val="20"/>
          <w:lang w:val="es-ES"/>
        </w:rPr>
        <w:t xml:space="preserve"> </w:t>
      </w:r>
      <w:r w:rsidRPr="00A340ED">
        <w:rPr>
          <w:rFonts w:ascii="Arial Unicode" w:hAnsi="Arial Unicode" w:cs="Arial"/>
          <w:sz w:val="20"/>
          <w:szCs w:val="20"/>
        </w:rPr>
        <w:t>ճանաչվել</w:t>
      </w:r>
      <w:r w:rsidRPr="00A340ED">
        <w:rPr>
          <w:rFonts w:ascii="Arial Unicode" w:hAnsi="Arial Unicode"/>
          <w:sz w:val="20"/>
          <w:szCs w:val="20"/>
          <w:lang w:val="es-ES"/>
        </w:rPr>
        <w:t xml:space="preserve"> </w:t>
      </w:r>
      <w:r w:rsidRPr="00A340ED">
        <w:rPr>
          <w:rFonts w:ascii="Arial Unicode" w:hAnsi="Arial Unicode" w:cs="Arial"/>
          <w:sz w:val="20"/>
          <w:szCs w:val="20"/>
        </w:rPr>
        <w:t>են</w:t>
      </w:r>
      <w:r w:rsidRPr="00A340ED">
        <w:rPr>
          <w:rFonts w:ascii="Arial Unicode" w:hAnsi="Arial Unicode"/>
          <w:sz w:val="20"/>
          <w:szCs w:val="20"/>
          <w:lang w:val="es-ES"/>
        </w:rPr>
        <w:t xml:space="preserve"> </w:t>
      </w:r>
      <w:r w:rsidRPr="00A340ED">
        <w:rPr>
          <w:rFonts w:ascii="Arial Unicode" w:hAnsi="Arial Unicode" w:cs="Arial"/>
          <w:sz w:val="20"/>
          <w:szCs w:val="20"/>
        </w:rPr>
        <w:t>սնանկ</w:t>
      </w:r>
      <w:r w:rsidRPr="00A340ED">
        <w:rPr>
          <w:rFonts w:ascii="Arial Unicode" w:hAnsi="Arial Unicode"/>
          <w:sz w:val="20"/>
          <w:szCs w:val="20"/>
          <w:lang w:val="es-ES"/>
        </w:rPr>
        <w:t xml:space="preserve">. </w:t>
      </w:r>
    </w:p>
    <w:p w:rsidR="00CE7D06" w:rsidRPr="00A340ED" w:rsidRDefault="00CE7D06" w:rsidP="00CE7D06">
      <w:pPr>
        <w:tabs>
          <w:tab w:val="left" w:pos="7200"/>
        </w:tabs>
        <w:ind w:firstLine="720"/>
        <w:jc w:val="both"/>
        <w:rPr>
          <w:rFonts w:ascii="Arial Unicode" w:hAnsi="Arial Unicode"/>
          <w:sz w:val="20"/>
          <w:szCs w:val="20"/>
          <w:lang w:val="es-ES"/>
        </w:rPr>
      </w:pPr>
      <w:r w:rsidRPr="00A340ED">
        <w:rPr>
          <w:rFonts w:ascii="Arial Unicode" w:hAnsi="Arial Unicode"/>
          <w:sz w:val="20"/>
          <w:szCs w:val="20"/>
          <w:lang w:val="es-ES"/>
        </w:rPr>
        <w:t xml:space="preserve">2) </w:t>
      </w:r>
      <w:r w:rsidRPr="00A340ED">
        <w:rPr>
          <w:rFonts w:ascii="Arial Unicode" w:hAnsi="Arial Unicode" w:cs="Arial"/>
          <w:sz w:val="20"/>
          <w:szCs w:val="20"/>
        </w:rPr>
        <w:t>որոնք</w:t>
      </w:r>
      <w:r w:rsidRPr="00A340ED">
        <w:rPr>
          <w:rFonts w:ascii="Arial Unicode" w:hAnsi="Arial Unicode" w:cs="Sylfaen"/>
          <w:sz w:val="20"/>
          <w:szCs w:val="20"/>
          <w:lang w:val="es-ES"/>
        </w:rPr>
        <w:t xml:space="preserve"> </w:t>
      </w:r>
      <w:r w:rsidRPr="00A340ED">
        <w:rPr>
          <w:rFonts w:ascii="Arial Unicode" w:hAnsi="Arial Unicode" w:cs="Arial"/>
          <w:sz w:val="20"/>
          <w:szCs w:val="20"/>
        </w:rPr>
        <w:t>հայտը</w:t>
      </w:r>
      <w:r w:rsidRPr="00A340ED">
        <w:rPr>
          <w:rFonts w:ascii="Arial Unicode" w:hAnsi="Arial Unicode" w:cs="Sylfaen"/>
          <w:sz w:val="20"/>
          <w:szCs w:val="20"/>
          <w:lang w:val="es-ES"/>
        </w:rPr>
        <w:t xml:space="preserve"> </w:t>
      </w:r>
      <w:r w:rsidRPr="00A340ED">
        <w:rPr>
          <w:rFonts w:ascii="Arial Unicode" w:hAnsi="Arial Unicode" w:cs="Arial"/>
          <w:sz w:val="20"/>
          <w:szCs w:val="20"/>
        </w:rPr>
        <w:t>ներկայացնելու</w:t>
      </w:r>
      <w:r w:rsidRPr="00A340ED">
        <w:rPr>
          <w:rFonts w:ascii="Arial Unicode" w:hAnsi="Arial Unicode" w:cs="Sylfaen"/>
          <w:sz w:val="20"/>
          <w:szCs w:val="20"/>
          <w:lang w:val="es-ES"/>
        </w:rPr>
        <w:t xml:space="preserve"> </w:t>
      </w:r>
      <w:r w:rsidRPr="00A340ED">
        <w:rPr>
          <w:rFonts w:ascii="Arial Unicode" w:hAnsi="Arial Unicode" w:cs="Arial"/>
          <w:sz w:val="20"/>
          <w:szCs w:val="20"/>
        </w:rPr>
        <w:t>օրվա</w:t>
      </w:r>
      <w:r w:rsidRPr="00A340ED">
        <w:rPr>
          <w:rFonts w:ascii="Arial Unicode" w:hAnsi="Arial Unicode" w:cs="Sylfaen"/>
          <w:sz w:val="20"/>
          <w:szCs w:val="20"/>
          <w:lang w:val="es-ES"/>
        </w:rPr>
        <w:t xml:space="preserve"> </w:t>
      </w:r>
      <w:r w:rsidRPr="00A340ED">
        <w:rPr>
          <w:rFonts w:ascii="Arial Unicode" w:hAnsi="Arial Unicode" w:cs="Arial"/>
          <w:sz w:val="20"/>
          <w:szCs w:val="20"/>
        </w:rPr>
        <w:t>դրությամբ</w:t>
      </w:r>
      <w:r w:rsidRPr="00A340ED">
        <w:rPr>
          <w:rFonts w:ascii="Arial Unicode" w:hAnsi="Arial Unicode" w:cs="Sylfaen"/>
          <w:sz w:val="20"/>
          <w:szCs w:val="20"/>
          <w:lang w:val="es-ES"/>
        </w:rPr>
        <w:t xml:space="preserve"> </w:t>
      </w:r>
      <w:r w:rsidRPr="00A340ED">
        <w:rPr>
          <w:rFonts w:ascii="Arial Unicode" w:hAnsi="Arial Unicode" w:cs="Arial"/>
          <w:sz w:val="20"/>
          <w:szCs w:val="20"/>
        </w:rPr>
        <w:t>հարկային</w:t>
      </w:r>
      <w:r w:rsidRPr="00A340ED">
        <w:rPr>
          <w:rFonts w:ascii="Arial Unicode" w:hAnsi="Arial Unicode"/>
          <w:sz w:val="20"/>
          <w:szCs w:val="20"/>
          <w:lang w:val="es-ES"/>
        </w:rPr>
        <w:t xml:space="preserve"> </w:t>
      </w:r>
      <w:r w:rsidRPr="00A340ED">
        <w:rPr>
          <w:rFonts w:ascii="Arial Unicode" w:hAnsi="Arial Unicode" w:cs="Arial"/>
          <w:sz w:val="20"/>
          <w:szCs w:val="20"/>
        </w:rPr>
        <w:t>մարմնի</w:t>
      </w:r>
      <w:r w:rsidRPr="00A340ED">
        <w:rPr>
          <w:rFonts w:ascii="Arial Unicode" w:hAnsi="Arial Unicode"/>
          <w:sz w:val="20"/>
          <w:szCs w:val="20"/>
          <w:lang w:val="es-ES"/>
        </w:rPr>
        <w:t xml:space="preserve"> </w:t>
      </w:r>
      <w:r w:rsidRPr="00A340ED">
        <w:rPr>
          <w:rFonts w:ascii="Arial Unicode" w:hAnsi="Arial Unicode" w:cs="Arial"/>
          <w:sz w:val="20"/>
          <w:szCs w:val="20"/>
        </w:rPr>
        <w:t>կողմից</w:t>
      </w:r>
      <w:r w:rsidRPr="00A340ED">
        <w:rPr>
          <w:rFonts w:ascii="Arial Unicode" w:hAnsi="Arial Unicode"/>
          <w:sz w:val="20"/>
          <w:szCs w:val="20"/>
          <w:lang w:val="es-ES"/>
        </w:rPr>
        <w:t xml:space="preserve"> </w:t>
      </w:r>
      <w:r w:rsidRPr="00A340ED">
        <w:rPr>
          <w:rFonts w:ascii="Arial Unicode" w:hAnsi="Arial Unicode" w:cs="Arial"/>
          <w:sz w:val="20"/>
          <w:szCs w:val="20"/>
        </w:rPr>
        <w:t>վերահսկվող</w:t>
      </w:r>
      <w:r w:rsidRPr="00A340ED">
        <w:rPr>
          <w:rFonts w:ascii="Arial Unicode" w:hAnsi="Arial Unicode"/>
          <w:sz w:val="20"/>
          <w:szCs w:val="20"/>
          <w:lang w:val="es-ES"/>
        </w:rPr>
        <w:t xml:space="preserve"> </w:t>
      </w:r>
      <w:r w:rsidRPr="00A340ED">
        <w:rPr>
          <w:rFonts w:ascii="Arial Unicode" w:hAnsi="Arial Unicode" w:cs="Arial"/>
          <w:sz w:val="20"/>
          <w:szCs w:val="20"/>
        </w:rPr>
        <w:t>եկամուտների</w:t>
      </w:r>
      <w:r w:rsidRPr="00A340ED">
        <w:rPr>
          <w:rFonts w:ascii="Arial Unicode" w:hAnsi="Arial Unicode"/>
          <w:sz w:val="20"/>
          <w:szCs w:val="20"/>
          <w:lang w:val="es-ES"/>
        </w:rPr>
        <w:t xml:space="preserve"> </w:t>
      </w:r>
      <w:r w:rsidRPr="00A340ED">
        <w:rPr>
          <w:rFonts w:ascii="Arial Unicode" w:hAnsi="Arial Unicode" w:cs="Arial"/>
          <w:sz w:val="20"/>
          <w:szCs w:val="20"/>
        </w:rPr>
        <w:t>գծով</w:t>
      </w:r>
      <w:r w:rsidRPr="00A340ED">
        <w:rPr>
          <w:rFonts w:ascii="Arial Unicode" w:hAnsi="Arial Unicode"/>
          <w:sz w:val="20"/>
          <w:szCs w:val="20"/>
          <w:lang w:val="es-ES"/>
        </w:rPr>
        <w:t xml:space="preserve"> </w:t>
      </w:r>
      <w:r w:rsidRPr="00A340ED">
        <w:rPr>
          <w:rFonts w:ascii="Arial Unicode" w:hAnsi="Arial Unicode" w:cs="Arial"/>
          <w:sz w:val="20"/>
          <w:szCs w:val="20"/>
        </w:rPr>
        <w:t>ունեն</w:t>
      </w:r>
      <w:r w:rsidRPr="00A340ED">
        <w:rPr>
          <w:rFonts w:ascii="Arial Unicode" w:hAnsi="Arial Unicode"/>
          <w:sz w:val="20"/>
          <w:szCs w:val="20"/>
          <w:lang w:val="es-ES"/>
        </w:rPr>
        <w:t xml:space="preserve"> </w:t>
      </w:r>
      <w:r w:rsidRPr="00A340ED">
        <w:rPr>
          <w:rFonts w:ascii="Arial Unicode" w:hAnsi="Arial Unicode" w:cs="Arial"/>
          <w:sz w:val="20"/>
          <w:szCs w:val="20"/>
        </w:rPr>
        <w:t>իրենց</w:t>
      </w:r>
      <w:r w:rsidRPr="00A340ED">
        <w:rPr>
          <w:rFonts w:ascii="Arial Unicode" w:hAnsi="Arial Unicode" w:cs="Sylfaen"/>
          <w:sz w:val="20"/>
          <w:szCs w:val="20"/>
          <w:lang w:val="es-ES"/>
        </w:rPr>
        <w:t xml:space="preserve"> </w:t>
      </w:r>
      <w:r w:rsidRPr="00A340ED">
        <w:rPr>
          <w:rFonts w:ascii="Arial Unicode" w:hAnsi="Arial Unicode" w:cs="Arial"/>
          <w:sz w:val="20"/>
          <w:szCs w:val="20"/>
        </w:rPr>
        <w:t>ներկայացրած</w:t>
      </w:r>
      <w:r w:rsidRPr="00A340ED">
        <w:rPr>
          <w:rFonts w:ascii="Arial Unicode" w:hAnsi="Arial Unicode" w:cs="Sylfaen"/>
          <w:sz w:val="20"/>
          <w:szCs w:val="20"/>
          <w:lang w:val="es-ES"/>
        </w:rPr>
        <w:t xml:space="preserve"> </w:t>
      </w:r>
      <w:r w:rsidRPr="00A340ED">
        <w:rPr>
          <w:rFonts w:ascii="Arial Unicode" w:hAnsi="Arial Unicode" w:cs="Arial"/>
          <w:sz w:val="20"/>
          <w:szCs w:val="20"/>
        </w:rPr>
        <w:t>գնային</w:t>
      </w:r>
      <w:r w:rsidRPr="00A340ED">
        <w:rPr>
          <w:rFonts w:ascii="Arial Unicode" w:hAnsi="Arial Unicode" w:cs="Sylfaen"/>
          <w:sz w:val="20"/>
          <w:szCs w:val="20"/>
          <w:lang w:val="es-ES"/>
        </w:rPr>
        <w:t xml:space="preserve"> </w:t>
      </w:r>
      <w:r w:rsidRPr="00A340ED">
        <w:rPr>
          <w:rFonts w:ascii="Arial Unicode" w:hAnsi="Arial Unicode" w:cs="Arial"/>
          <w:sz w:val="20"/>
          <w:szCs w:val="20"/>
        </w:rPr>
        <w:t>առաջարկի</w:t>
      </w:r>
      <w:r w:rsidRPr="00A340ED">
        <w:rPr>
          <w:rFonts w:ascii="Arial Unicode" w:hAnsi="Arial Unicode" w:cs="Sylfaen"/>
          <w:sz w:val="20"/>
          <w:szCs w:val="20"/>
          <w:lang w:val="es-ES"/>
        </w:rPr>
        <w:t xml:space="preserve"> </w:t>
      </w:r>
      <w:r w:rsidRPr="00A340ED">
        <w:rPr>
          <w:rFonts w:ascii="Arial Unicode" w:hAnsi="Arial Unicode" w:cs="Arial"/>
          <w:sz w:val="20"/>
          <w:szCs w:val="20"/>
        </w:rPr>
        <w:t>մինչև</w:t>
      </w:r>
      <w:r w:rsidRPr="00A340ED">
        <w:rPr>
          <w:rFonts w:ascii="Arial Unicode" w:hAnsi="Arial Unicode" w:cs="Sylfaen"/>
          <w:sz w:val="20"/>
          <w:szCs w:val="20"/>
          <w:lang w:val="es-ES"/>
        </w:rPr>
        <w:t xml:space="preserve"> </w:t>
      </w:r>
      <w:r w:rsidRPr="00A340ED">
        <w:rPr>
          <w:rFonts w:ascii="Arial Unicode" w:hAnsi="Arial Unicode" w:cs="Arial"/>
          <w:sz w:val="20"/>
          <w:szCs w:val="20"/>
        </w:rPr>
        <w:t>մեկ</w:t>
      </w:r>
      <w:r w:rsidRPr="00A340ED">
        <w:rPr>
          <w:rFonts w:ascii="Arial Unicode" w:hAnsi="Arial Unicode" w:cs="Sylfaen"/>
          <w:sz w:val="20"/>
          <w:szCs w:val="20"/>
          <w:lang w:val="es-ES"/>
        </w:rPr>
        <w:t xml:space="preserve"> </w:t>
      </w:r>
      <w:r w:rsidRPr="00A340ED">
        <w:rPr>
          <w:rFonts w:ascii="Arial Unicode" w:hAnsi="Arial Unicode" w:cs="Arial"/>
          <w:sz w:val="20"/>
          <w:szCs w:val="20"/>
        </w:rPr>
        <w:t>տոկոսը</w:t>
      </w:r>
      <w:r w:rsidRPr="00A340ED">
        <w:rPr>
          <w:rFonts w:ascii="Arial Unicode" w:hAnsi="Arial Unicode" w:cs="Sylfaen"/>
          <w:sz w:val="20"/>
          <w:szCs w:val="20"/>
          <w:lang w:val="es-ES"/>
        </w:rPr>
        <w:t xml:space="preserve">, </w:t>
      </w:r>
      <w:r w:rsidRPr="00A340ED">
        <w:rPr>
          <w:rFonts w:ascii="Arial Unicode" w:hAnsi="Arial Unicode" w:cs="Arial"/>
          <w:sz w:val="20"/>
          <w:szCs w:val="20"/>
        </w:rPr>
        <w:t>բայց</w:t>
      </w:r>
      <w:r w:rsidRPr="00A340ED">
        <w:rPr>
          <w:rFonts w:ascii="Arial Unicode" w:hAnsi="Arial Unicode" w:cs="Sylfaen"/>
          <w:sz w:val="20"/>
          <w:szCs w:val="20"/>
          <w:lang w:val="es-ES"/>
        </w:rPr>
        <w:t xml:space="preserve"> </w:t>
      </w:r>
      <w:r w:rsidRPr="00A340ED">
        <w:rPr>
          <w:rFonts w:ascii="Arial Unicode" w:hAnsi="Arial Unicode" w:cs="Arial"/>
          <w:sz w:val="20"/>
          <w:szCs w:val="20"/>
        </w:rPr>
        <w:t>ոչ</w:t>
      </w:r>
      <w:r w:rsidRPr="00A340ED">
        <w:rPr>
          <w:rFonts w:ascii="Arial Unicode" w:hAnsi="Arial Unicode" w:cs="Sylfaen"/>
          <w:sz w:val="20"/>
          <w:szCs w:val="20"/>
          <w:lang w:val="es-ES"/>
        </w:rPr>
        <w:t xml:space="preserve"> </w:t>
      </w:r>
      <w:r w:rsidRPr="00A340ED">
        <w:rPr>
          <w:rFonts w:ascii="Arial Unicode" w:hAnsi="Arial Unicode" w:cs="Arial"/>
          <w:sz w:val="20"/>
          <w:szCs w:val="20"/>
        </w:rPr>
        <w:t>ավելի</w:t>
      </w:r>
      <w:r w:rsidRPr="00A340ED">
        <w:rPr>
          <w:rFonts w:ascii="Arial Unicode" w:hAnsi="Arial Unicode" w:cs="Sylfaen"/>
          <w:sz w:val="20"/>
          <w:szCs w:val="20"/>
          <w:lang w:val="es-ES"/>
        </w:rPr>
        <w:t xml:space="preserve">, </w:t>
      </w:r>
      <w:r w:rsidRPr="00A340ED">
        <w:rPr>
          <w:rFonts w:ascii="Arial Unicode" w:hAnsi="Arial Unicode" w:cs="Arial"/>
          <w:sz w:val="20"/>
          <w:szCs w:val="20"/>
        </w:rPr>
        <w:t>քան</w:t>
      </w:r>
      <w:r w:rsidRPr="00A340ED">
        <w:rPr>
          <w:rFonts w:ascii="Arial Unicode" w:hAnsi="Arial Unicode" w:cs="Sylfaen"/>
          <w:sz w:val="20"/>
          <w:szCs w:val="20"/>
          <w:lang w:val="es-ES"/>
        </w:rPr>
        <w:t xml:space="preserve"> </w:t>
      </w:r>
      <w:r w:rsidRPr="00A340ED">
        <w:rPr>
          <w:rFonts w:ascii="Arial Unicode" w:hAnsi="Arial Unicode" w:cs="Arial"/>
          <w:sz w:val="20"/>
          <w:szCs w:val="20"/>
        </w:rPr>
        <w:t>հիսուն</w:t>
      </w:r>
      <w:r w:rsidRPr="00A340ED">
        <w:rPr>
          <w:rFonts w:ascii="Arial Unicode" w:hAnsi="Arial Unicode" w:cs="Sylfaen"/>
          <w:sz w:val="20"/>
          <w:szCs w:val="20"/>
          <w:lang w:val="es-ES"/>
        </w:rPr>
        <w:t xml:space="preserve"> </w:t>
      </w:r>
      <w:r w:rsidRPr="00A340ED">
        <w:rPr>
          <w:rFonts w:ascii="Arial Unicode" w:hAnsi="Arial Unicode" w:cs="Arial"/>
          <w:sz w:val="20"/>
          <w:szCs w:val="20"/>
        </w:rPr>
        <w:t>հազար</w:t>
      </w:r>
      <w:r w:rsidRPr="00A340ED">
        <w:rPr>
          <w:rFonts w:ascii="Arial Unicode" w:hAnsi="Arial Unicode" w:cs="Sylfaen"/>
          <w:sz w:val="20"/>
          <w:szCs w:val="20"/>
          <w:lang w:val="es-ES"/>
        </w:rPr>
        <w:t xml:space="preserve"> </w:t>
      </w:r>
      <w:r w:rsidRPr="00A340ED">
        <w:rPr>
          <w:rFonts w:ascii="Arial Unicode" w:hAnsi="Arial Unicode" w:cs="Arial"/>
          <w:sz w:val="20"/>
          <w:szCs w:val="20"/>
        </w:rPr>
        <w:t>Հայաստանի</w:t>
      </w:r>
      <w:r w:rsidRPr="00A340ED">
        <w:rPr>
          <w:rFonts w:ascii="Arial Unicode" w:hAnsi="Arial Unicode" w:cs="Sylfaen"/>
          <w:sz w:val="20"/>
          <w:szCs w:val="20"/>
          <w:lang w:val="es-ES"/>
        </w:rPr>
        <w:t xml:space="preserve"> </w:t>
      </w:r>
      <w:r w:rsidRPr="00A340ED">
        <w:rPr>
          <w:rFonts w:ascii="Arial Unicode" w:hAnsi="Arial Unicode" w:cs="Arial"/>
          <w:sz w:val="20"/>
          <w:szCs w:val="20"/>
        </w:rPr>
        <w:t>Հանրապետության</w:t>
      </w:r>
      <w:r w:rsidRPr="00A340ED">
        <w:rPr>
          <w:rFonts w:ascii="Arial Unicode" w:hAnsi="Arial Unicode" w:cs="Sylfaen"/>
          <w:sz w:val="20"/>
          <w:szCs w:val="20"/>
          <w:lang w:val="es-ES"/>
        </w:rPr>
        <w:t xml:space="preserve"> </w:t>
      </w:r>
      <w:r w:rsidRPr="00A340ED">
        <w:rPr>
          <w:rFonts w:ascii="Arial Unicode" w:hAnsi="Arial Unicode" w:cs="Arial"/>
          <w:sz w:val="20"/>
          <w:szCs w:val="20"/>
        </w:rPr>
        <w:t>դրամը</w:t>
      </w:r>
      <w:r w:rsidRPr="00A340ED">
        <w:rPr>
          <w:rFonts w:ascii="Arial Unicode" w:hAnsi="Arial Unicode" w:cs="Sylfaen"/>
          <w:sz w:val="20"/>
          <w:szCs w:val="20"/>
          <w:lang w:val="es-ES"/>
        </w:rPr>
        <w:t xml:space="preserve"> </w:t>
      </w:r>
      <w:r w:rsidRPr="00A340ED">
        <w:rPr>
          <w:rFonts w:ascii="Arial Unicode" w:hAnsi="Arial Unicode" w:cs="Arial"/>
          <w:sz w:val="20"/>
          <w:szCs w:val="20"/>
        </w:rPr>
        <w:t>գերազանցող</w:t>
      </w:r>
      <w:r w:rsidRPr="00A340ED">
        <w:rPr>
          <w:rFonts w:ascii="Arial Unicode" w:hAnsi="Arial Unicode"/>
          <w:sz w:val="20"/>
          <w:szCs w:val="20"/>
          <w:lang w:val="es-ES"/>
        </w:rPr>
        <w:t xml:space="preserve"> </w:t>
      </w:r>
      <w:r w:rsidRPr="00A340ED">
        <w:rPr>
          <w:rFonts w:ascii="Arial Unicode" w:hAnsi="Arial Unicode" w:cs="Arial"/>
          <w:sz w:val="20"/>
          <w:szCs w:val="20"/>
        </w:rPr>
        <w:t>ժամկետանց</w:t>
      </w:r>
      <w:r w:rsidRPr="00A340ED">
        <w:rPr>
          <w:rFonts w:ascii="Arial Unicode" w:hAnsi="Arial Unicode"/>
          <w:sz w:val="20"/>
          <w:szCs w:val="20"/>
          <w:lang w:val="es-ES"/>
        </w:rPr>
        <w:t xml:space="preserve"> </w:t>
      </w:r>
      <w:r w:rsidRPr="00A340ED">
        <w:rPr>
          <w:rFonts w:ascii="Arial Unicode" w:hAnsi="Arial Unicode" w:cs="Arial"/>
          <w:sz w:val="20"/>
          <w:szCs w:val="20"/>
        </w:rPr>
        <w:t>պարտավորություններ</w:t>
      </w:r>
      <w:r w:rsidRPr="00A340ED">
        <w:rPr>
          <w:rFonts w:ascii="Arial Unicode" w:hAnsi="Arial Unicode"/>
          <w:sz w:val="20"/>
          <w:szCs w:val="20"/>
          <w:lang w:val="es-ES"/>
        </w:rPr>
        <w:t>.</w:t>
      </w:r>
    </w:p>
    <w:p w:rsidR="00CE7D06" w:rsidRPr="00A340ED" w:rsidRDefault="00CE7D06" w:rsidP="00CE7D06">
      <w:pPr>
        <w:ind w:firstLine="720"/>
        <w:jc w:val="both"/>
        <w:rPr>
          <w:rFonts w:ascii="Arial Unicode" w:hAnsi="Arial Unicode"/>
          <w:sz w:val="20"/>
          <w:szCs w:val="20"/>
          <w:lang w:val="es-ES"/>
        </w:rPr>
      </w:pPr>
      <w:r w:rsidRPr="00A340ED">
        <w:rPr>
          <w:rFonts w:ascii="Arial Unicode" w:hAnsi="Arial Unicode"/>
          <w:sz w:val="20"/>
          <w:szCs w:val="20"/>
          <w:lang w:val="es-ES"/>
        </w:rPr>
        <w:t xml:space="preserve">3) </w:t>
      </w:r>
      <w:r w:rsidRPr="00A340ED">
        <w:rPr>
          <w:rFonts w:ascii="Arial Unicode" w:hAnsi="Arial Unicode" w:cs="Arial"/>
          <w:sz w:val="20"/>
          <w:szCs w:val="20"/>
        </w:rPr>
        <w:t>որոնք</w:t>
      </w:r>
      <w:r w:rsidRPr="00A340ED">
        <w:rPr>
          <w:rFonts w:ascii="Arial Unicode" w:hAnsi="Arial Unicode"/>
          <w:sz w:val="20"/>
          <w:szCs w:val="20"/>
          <w:lang w:val="es-ES"/>
        </w:rPr>
        <w:t xml:space="preserve"> </w:t>
      </w:r>
      <w:r w:rsidRPr="00A340ED">
        <w:rPr>
          <w:rFonts w:ascii="Arial Unicode" w:hAnsi="Arial Unicode" w:cs="Arial"/>
          <w:sz w:val="20"/>
          <w:szCs w:val="20"/>
        </w:rPr>
        <w:t>կամ</w:t>
      </w:r>
      <w:r w:rsidRPr="00A340ED">
        <w:rPr>
          <w:rFonts w:ascii="Arial Unicode" w:hAnsi="Arial Unicode"/>
          <w:sz w:val="20"/>
          <w:szCs w:val="20"/>
          <w:lang w:val="es-ES"/>
        </w:rPr>
        <w:t xml:space="preserve"> </w:t>
      </w:r>
      <w:r w:rsidRPr="00A340ED">
        <w:rPr>
          <w:rFonts w:ascii="Arial Unicode" w:hAnsi="Arial Unicode" w:cs="Arial"/>
          <w:sz w:val="20"/>
          <w:szCs w:val="20"/>
        </w:rPr>
        <w:t>որոնց</w:t>
      </w:r>
      <w:r w:rsidRPr="00A340ED">
        <w:rPr>
          <w:rFonts w:ascii="Arial Unicode" w:hAnsi="Arial Unicode"/>
          <w:sz w:val="20"/>
          <w:szCs w:val="20"/>
          <w:lang w:val="es-ES"/>
        </w:rPr>
        <w:t xml:space="preserve"> </w:t>
      </w:r>
      <w:r w:rsidRPr="00A340ED">
        <w:rPr>
          <w:rFonts w:ascii="Arial Unicode" w:hAnsi="Arial Unicode" w:cs="Arial"/>
          <w:sz w:val="20"/>
          <w:szCs w:val="20"/>
        </w:rPr>
        <w:t>գործադիր</w:t>
      </w:r>
      <w:r w:rsidRPr="00A340ED">
        <w:rPr>
          <w:rFonts w:ascii="Arial Unicode" w:hAnsi="Arial Unicode"/>
          <w:sz w:val="20"/>
          <w:szCs w:val="20"/>
          <w:lang w:val="es-ES"/>
        </w:rPr>
        <w:t xml:space="preserve"> </w:t>
      </w:r>
      <w:r w:rsidRPr="00A340ED">
        <w:rPr>
          <w:rFonts w:ascii="Arial Unicode" w:hAnsi="Arial Unicode" w:cs="Arial"/>
          <w:sz w:val="20"/>
          <w:szCs w:val="20"/>
        </w:rPr>
        <w:t>մարմնի</w:t>
      </w:r>
      <w:r w:rsidRPr="00A340ED">
        <w:rPr>
          <w:rFonts w:ascii="Arial Unicode" w:hAnsi="Arial Unicode"/>
          <w:sz w:val="20"/>
          <w:szCs w:val="20"/>
          <w:lang w:val="es-ES"/>
        </w:rPr>
        <w:t xml:space="preserve"> </w:t>
      </w:r>
      <w:r w:rsidRPr="00A340ED">
        <w:rPr>
          <w:rFonts w:ascii="Arial Unicode" w:hAnsi="Arial Unicode" w:cs="Arial"/>
          <w:sz w:val="20"/>
          <w:szCs w:val="20"/>
        </w:rPr>
        <w:t>ներկայացուցիչը</w:t>
      </w:r>
      <w:r w:rsidRPr="00A340ED">
        <w:rPr>
          <w:rFonts w:ascii="Arial Unicode" w:hAnsi="Arial Unicode"/>
          <w:sz w:val="20"/>
          <w:szCs w:val="20"/>
          <w:lang w:val="es-ES"/>
        </w:rPr>
        <w:t xml:space="preserve"> </w:t>
      </w:r>
      <w:r w:rsidRPr="00A340ED">
        <w:rPr>
          <w:rFonts w:ascii="Arial Unicode" w:hAnsi="Arial Unicode" w:cs="Arial"/>
          <w:sz w:val="20"/>
          <w:szCs w:val="20"/>
        </w:rPr>
        <w:t>հայտը</w:t>
      </w:r>
      <w:r w:rsidRPr="00A340ED">
        <w:rPr>
          <w:rFonts w:ascii="Arial Unicode" w:hAnsi="Arial Unicode"/>
          <w:sz w:val="20"/>
          <w:szCs w:val="20"/>
          <w:lang w:val="es-ES"/>
        </w:rPr>
        <w:t xml:space="preserve"> </w:t>
      </w:r>
      <w:r w:rsidRPr="00A340ED">
        <w:rPr>
          <w:rFonts w:ascii="Arial Unicode" w:hAnsi="Arial Unicode" w:cs="Arial"/>
          <w:sz w:val="20"/>
          <w:szCs w:val="20"/>
        </w:rPr>
        <w:t>ներկայացնելու</w:t>
      </w:r>
      <w:r w:rsidRPr="00A340ED">
        <w:rPr>
          <w:rFonts w:ascii="Arial Unicode" w:hAnsi="Arial Unicode"/>
          <w:sz w:val="20"/>
          <w:szCs w:val="20"/>
          <w:lang w:val="es-ES"/>
        </w:rPr>
        <w:t xml:space="preserve"> </w:t>
      </w:r>
      <w:r w:rsidRPr="00A340ED">
        <w:rPr>
          <w:rFonts w:ascii="Arial Unicode" w:hAnsi="Arial Unicode" w:cs="Arial"/>
          <w:sz w:val="20"/>
          <w:szCs w:val="20"/>
        </w:rPr>
        <w:t>օրվան</w:t>
      </w:r>
      <w:r w:rsidRPr="00A340ED">
        <w:rPr>
          <w:rFonts w:ascii="Arial Unicode" w:hAnsi="Arial Unicode"/>
          <w:sz w:val="20"/>
          <w:szCs w:val="20"/>
          <w:lang w:val="es-ES"/>
        </w:rPr>
        <w:t xml:space="preserve"> </w:t>
      </w:r>
      <w:r w:rsidRPr="00A340ED">
        <w:rPr>
          <w:rFonts w:ascii="Arial Unicode" w:hAnsi="Arial Unicode" w:cs="Arial"/>
          <w:sz w:val="20"/>
          <w:szCs w:val="20"/>
        </w:rPr>
        <w:t>նախորդող</w:t>
      </w:r>
      <w:r w:rsidRPr="00A340ED">
        <w:rPr>
          <w:rFonts w:ascii="Arial Unicode" w:hAnsi="Arial Unicode"/>
          <w:sz w:val="20"/>
          <w:szCs w:val="20"/>
          <w:lang w:val="es-ES"/>
        </w:rPr>
        <w:t xml:space="preserve"> </w:t>
      </w:r>
      <w:r w:rsidRPr="00A340ED">
        <w:rPr>
          <w:rFonts w:ascii="Arial Unicode" w:hAnsi="Arial Unicode" w:cs="Arial"/>
          <w:sz w:val="20"/>
          <w:szCs w:val="20"/>
        </w:rPr>
        <w:t>երեք</w:t>
      </w:r>
      <w:r w:rsidRPr="00A340ED">
        <w:rPr>
          <w:rFonts w:ascii="Arial Unicode" w:hAnsi="Arial Unicode"/>
          <w:sz w:val="20"/>
          <w:szCs w:val="20"/>
          <w:lang w:val="es-ES"/>
        </w:rPr>
        <w:t xml:space="preserve"> </w:t>
      </w:r>
      <w:r w:rsidRPr="00A340ED">
        <w:rPr>
          <w:rFonts w:ascii="Arial Unicode" w:hAnsi="Arial Unicode" w:cs="Arial"/>
          <w:sz w:val="20"/>
          <w:szCs w:val="20"/>
        </w:rPr>
        <w:t>տարիների</w:t>
      </w:r>
      <w:r w:rsidRPr="00A340ED">
        <w:rPr>
          <w:rFonts w:ascii="Arial Unicode" w:hAnsi="Arial Unicode"/>
          <w:sz w:val="20"/>
          <w:szCs w:val="20"/>
          <w:lang w:val="es-ES"/>
        </w:rPr>
        <w:t xml:space="preserve"> </w:t>
      </w:r>
      <w:r w:rsidRPr="00A340ED">
        <w:rPr>
          <w:rFonts w:ascii="Arial Unicode" w:hAnsi="Arial Unicode" w:cs="Arial"/>
          <w:sz w:val="20"/>
          <w:szCs w:val="20"/>
        </w:rPr>
        <w:t>ընթացքում</w:t>
      </w:r>
      <w:r w:rsidRPr="00A340ED">
        <w:rPr>
          <w:rFonts w:ascii="Arial Unicode" w:hAnsi="Arial Unicode"/>
          <w:sz w:val="20"/>
          <w:szCs w:val="20"/>
          <w:lang w:val="es-ES"/>
        </w:rPr>
        <w:t xml:space="preserve"> </w:t>
      </w:r>
      <w:r w:rsidRPr="00A340ED">
        <w:rPr>
          <w:rFonts w:ascii="Arial Unicode" w:hAnsi="Arial Unicode" w:cs="Arial"/>
          <w:sz w:val="20"/>
          <w:szCs w:val="20"/>
        </w:rPr>
        <w:t>դատապարտված</w:t>
      </w:r>
      <w:r w:rsidRPr="00A340ED">
        <w:rPr>
          <w:rFonts w:ascii="Arial Unicode" w:hAnsi="Arial Unicode"/>
          <w:sz w:val="20"/>
          <w:szCs w:val="20"/>
          <w:lang w:val="es-ES"/>
        </w:rPr>
        <w:t xml:space="preserve"> </w:t>
      </w:r>
      <w:r w:rsidRPr="00A340ED">
        <w:rPr>
          <w:rFonts w:ascii="Arial Unicode" w:hAnsi="Arial Unicode" w:cs="Arial"/>
          <w:sz w:val="20"/>
          <w:szCs w:val="20"/>
        </w:rPr>
        <w:t>է</w:t>
      </w:r>
      <w:r w:rsidRPr="00A340ED">
        <w:rPr>
          <w:rFonts w:ascii="Arial Unicode" w:hAnsi="Arial Unicode"/>
          <w:sz w:val="20"/>
          <w:szCs w:val="20"/>
          <w:lang w:val="es-ES"/>
        </w:rPr>
        <w:t xml:space="preserve"> </w:t>
      </w:r>
      <w:r w:rsidRPr="00A340ED">
        <w:rPr>
          <w:rFonts w:ascii="Arial Unicode" w:hAnsi="Arial Unicode" w:cs="Arial"/>
          <w:sz w:val="20"/>
          <w:szCs w:val="20"/>
        </w:rPr>
        <w:t>եղել</w:t>
      </w:r>
      <w:r w:rsidRPr="00A340ED">
        <w:rPr>
          <w:rFonts w:ascii="Arial Unicode" w:hAnsi="Arial Unicode"/>
          <w:sz w:val="20"/>
          <w:szCs w:val="20"/>
          <w:lang w:val="es-ES"/>
        </w:rPr>
        <w:t xml:space="preserve"> </w:t>
      </w:r>
      <w:r w:rsidRPr="00A340ED">
        <w:rPr>
          <w:rFonts w:ascii="Arial Unicode" w:hAnsi="Arial Unicode" w:cs="Arial"/>
          <w:sz w:val="20"/>
          <w:szCs w:val="20"/>
        </w:rPr>
        <w:t>ահաբեկչության</w:t>
      </w:r>
      <w:r w:rsidRPr="00A340ED">
        <w:rPr>
          <w:rFonts w:ascii="Arial Unicode" w:hAnsi="Arial Unicode"/>
          <w:sz w:val="20"/>
          <w:szCs w:val="20"/>
          <w:lang w:val="es-ES"/>
        </w:rPr>
        <w:t xml:space="preserve"> </w:t>
      </w:r>
      <w:r w:rsidRPr="00A340ED">
        <w:rPr>
          <w:rFonts w:ascii="Arial Unicode" w:hAnsi="Arial Unicode" w:cs="Arial"/>
          <w:sz w:val="20"/>
          <w:szCs w:val="20"/>
        </w:rPr>
        <w:t>ֆինանսավորման</w:t>
      </w:r>
      <w:r w:rsidRPr="00A340ED">
        <w:rPr>
          <w:rFonts w:ascii="Arial Unicode" w:hAnsi="Arial Unicode"/>
          <w:sz w:val="20"/>
          <w:szCs w:val="20"/>
          <w:lang w:val="es-ES"/>
        </w:rPr>
        <w:t xml:space="preserve">, </w:t>
      </w:r>
      <w:r w:rsidRPr="00A340ED">
        <w:rPr>
          <w:rFonts w:ascii="Arial Unicode" w:hAnsi="Arial Unicode" w:cs="Arial"/>
          <w:sz w:val="20"/>
          <w:szCs w:val="20"/>
        </w:rPr>
        <w:t>երեխայի</w:t>
      </w:r>
      <w:r w:rsidRPr="00A340ED">
        <w:rPr>
          <w:rFonts w:ascii="Arial Unicode" w:hAnsi="Arial Unicode"/>
          <w:sz w:val="20"/>
          <w:szCs w:val="20"/>
          <w:lang w:val="es-ES"/>
        </w:rPr>
        <w:t xml:space="preserve"> </w:t>
      </w:r>
      <w:r w:rsidRPr="00A340ED">
        <w:rPr>
          <w:rFonts w:ascii="Arial Unicode" w:hAnsi="Arial Unicode" w:cs="Arial"/>
          <w:sz w:val="20"/>
          <w:szCs w:val="20"/>
        </w:rPr>
        <w:t>շահագործման</w:t>
      </w:r>
      <w:r w:rsidRPr="00A340ED">
        <w:rPr>
          <w:rFonts w:ascii="Arial Unicode" w:hAnsi="Arial Unicode"/>
          <w:sz w:val="20"/>
          <w:szCs w:val="20"/>
          <w:lang w:val="es-ES"/>
        </w:rPr>
        <w:t xml:space="preserve"> </w:t>
      </w:r>
      <w:r w:rsidRPr="00A340ED">
        <w:rPr>
          <w:rFonts w:ascii="Arial Unicode" w:hAnsi="Arial Unicode" w:cs="Arial"/>
          <w:sz w:val="20"/>
          <w:szCs w:val="20"/>
        </w:rPr>
        <w:t>կամ</w:t>
      </w:r>
      <w:r w:rsidRPr="00A340ED">
        <w:rPr>
          <w:rFonts w:ascii="Arial Unicode" w:hAnsi="Arial Unicode"/>
          <w:sz w:val="20"/>
          <w:szCs w:val="20"/>
          <w:lang w:val="es-ES"/>
        </w:rPr>
        <w:t xml:space="preserve"> </w:t>
      </w:r>
      <w:r w:rsidRPr="00A340ED">
        <w:rPr>
          <w:rFonts w:ascii="Arial Unicode" w:hAnsi="Arial Unicode" w:cs="Arial"/>
          <w:sz w:val="20"/>
          <w:szCs w:val="20"/>
        </w:rPr>
        <w:t>մարդկային</w:t>
      </w:r>
      <w:r w:rsidRPr="00A340ED">
        <w:rPr>
          <w:rFonts w:ascii="Arial Unicode" w:hAnsi="Arial Unicode"/>
          <w:sz w:val="20"/>
          <w:szCs w:val="20"/>
          <w:lang w:val="es-ES"/>
        </w:rPr>
        <w:t xml:space="preserve"> </w:t>
      </w:r>
      <w:r w:rsidRPr="00A340ED">
        <w:rPr>
          <w:rFonts w:ascii="Arial Unicode" w:hAnsi="Arial Unicode" w:cs="Arial"/>
          <w:sz w:val="20"/>
          <w:szCs w:val="20"/>
        </w:rPr>
        <w:t>թրաֆիքինգ</w:t>
      </w:r>
      <w:r w:rsidRPr="00A340ED">
        <w:rPr>
          <w:rFonts w:ascii="Arial Unicode" w:hAnsi="Arial Unicode"/>
          <w:sz w:val="20"/>
          <w:szCs w:val="20"/>
          <w:lang w:val="es-ES"/>
        </w:rPr>
        <w:t xml:space="preserve"> </w:t>
      </w:r>
      <w:r w:rsidRPr="00A340ED">
        <w:rPr>
          <w:rFonts w:ascii="Arial Unicode" w:hAnsi="Arial Unicode" w:cs="Arial"/>
          <w:sz w:val="20"/>
          <w:szCs w:val="20"/>
        </w:rPr>
        <w:t>ներառող</w:t>
      </w:r>
      <w:r w:rsidRPr="00A340ED">
        <w:rPr>
          <w:rFonts w:ascii="Arial Unicode" w:hAnsi="Arial Unicode"/>
          <w:sz w:val="20"/>
          <w:szCs w:val="20"/>
          <w:lang w:val="es-ES"/>
        </w:rPr>
        <w:t xml:space="preserve"> </w:t>
      </w:r>
      <w:r w:rsidRPr="00A340ED">
        <w:rPr>
          <w:rFonts w:ascii="Arial Unicode" w:hAnsi="Arial Unicode" w:cs="Arial"/>
          <w:sz w:val="20"/>
          <w:szCs w:val="20"/>
        </w:rPr>
        <w:t>հանցագործության</w:t>
      </w:r>
      <w:r w:rsidRPr="00A340ED">
        <w:rPr>
          <w:rFonts w:ascii="Arial Unicode" w:hAnsi="Arial Unicode"/>
          <w:sz w:val="20"/>
          <w:szCs w:val="20"/>
          <w:lang w:val="es-ES"/>
        </w:rPr>
        <w:t xml:space="preserve">, </w:t>
      </w:r>
      <w:r w:rsidRPr="00A340ED">
        <w:rPr>
          <w:rFonts w:ascii="Arial Unicode" w:hAnsi="Arial Unicode" w:cs="Arial"/>
          <w:sz w:val="20"/>
          <w:szCs w:val="20"/>
        </w:rPr>
        <w:t>հանցավոր</w:t>
      </w:r>
      <w:r w:rsidRPr="00A340ED">
        <w:rPr>
          <w:rFonts w:ascii="Arial Unicode" w:hAnsi="Arial Unicode" w:cs="Sylfaen"/>
          <w:sz w:val="20"/>
          <w:szCs w:val="20"/>
          <w:lang w:val="es-ES"/>
        </w:rPr>
        <w:t xml:space="preserve"> </w:t>
      </w:r>
      <w:r w:rsidRPr="00A340ED">
        <w:rPr>
          <w:rFonts w:ascii="Arial Unicode" w:hAnsi="Arial Unicode" w:cs="Arial"/>
          <w:sz w:val="20"/>
          <w:szCs w:val="20"/>
        </w:rPr>
        <w:t>համագործակցություն</w:t>
      </w:r>
      <w:r w:rsidRPr="00A340ED">
        <w:rPr>
          <w:rFonts w:ascii="Arial Unicode" w:hAnsi="Arial Unicode" w:cs="Sylfaen"/>
          <w:sz w:val="20"/>
          <w:szCs w:val="20"/>
          <w:lang w:val="es-ES"/>
        </w:rPr>
        <w:t xml:space="preserve"> </w:t>
      </w:r>
      <w:r w:rsidRPr="00A340ED">
        <w:rPr>
          <w:rFonts w:ascii="Arial Unicode" w:hAnsi="Arial Unicode" w:cs="Arial"/>
          <w:sz w:val="20"/>
          <w:szCs w:val="20"/>
        </w:rPr>
        <w:t>ստեղծելու</w:t>
      </w:r>
      <w:r w:rsidRPr="00A340ED">
        <w:rPr>
          <w:rFonts w:ascii="Arial Unicode" w:hAnsi="Arial Unicode" w:cs="Sylfaen"/>
          <w:sz w:val="20"/>
          <w:szCs w:val="20"/>
          <w:lang w:val="es-ES"/>
        </w:rPr>
        <w:t xml:space="preserve"> </w:t>
      </w:r>
      <w:r w:rsidRPr="00A340ED">
        <w:rPr>
          <w:rFonts w:ascii="Arial Unicode" w:hAnsi="Arial Unicode" w:cs="Arial"/>
          <w:sz w:val="20"/>
          <w:szCs w:val="20"/>
        </w:rPr>
        <w:t>կամ</w:t>
      </w:r>
      <w:r w:rsidRPr="00A340ED">
        <w:rPr>
          <w:rFonts w:ascii="Arial Unicode" w:hAnsi="Arial Unicode" w:cs="Sylfaen"/>
          <w:sz w:val="20"/>
          <w:szCs w:val="20"/>
          <w:lang w:val="es-ES"/>
        </w:rPr>
        <w:t xml:space="preserve"> </w:t>
      </w:r>
      <w:r w:rsidRPr="00A340ED">
        <w:rPr>
          <w:rFonts w:ascii="Arial Unicode" w:hAnsi="Arial Unicode" w:cs="Arial"/>
          <w:sz w:val="20"/>
          <w:szCs w:val="20"/>
        </w:rPr>
        <w:t>դրան</w:t>
      </w:r>
      <w:r w:rsidRPr="00A340ED">
        <w:rPr>
          <w:rFonts w:ascii="Arial Unicode" w:hAnsi="Arial Unicode" w:cs="Sylfaen"/>
          <w:sz w:val="20"/>
          <w:szCs w:val="20"/>
          <w:lang w:val="es-ES"/>
        </w:rPr>
        <w:t xml:space="preserve"> </w:t>
      </w:r>
      <w:r w:rsidRPr="00A340ED">
        <w:rPr>
          <w:rFonts w:ascii="Arial Unicode" w:hAnsi="Arial Unicode" w:cs="Arial"/>
          <w:sz w:val="20"/>
          <w:szCs w:val="20"/>
        </w:rPr>
        <w:t>մասնակցելու</w:t>
      </w:r>
      <w:r w:rsidRPr="00A340ED">
        <w:rPr>
          <w:rFonts w:ascii="Arial Unicode" w:hAnsi="Arial Unicode" w:cs="Sylfaen"/>
          <w:sz w:val="20"/>
          <w:szCs w:val="20"/>
          <w:lang w:val="es-ES"/>
        </w:rPr>
        <w:t xml:space="preserve">, </w:t>
      </w:r>
      <w:r w:rsidRPr="00A340ED">
        <w:rPr>
          <w:rFonts w:ascii="Arial Unicode" w:hAnsi="Arial Unicode" w:cs="Arial"/>
          <w:sz w:val="20"/>
          <w:szCs w:val="20"/>
        </w:rPr>
        <w:t>կաշառք</w:t>
      </w:r>
      <w:r w:rsidRPr="00A340ED">
        <w:rPr>
          <w:rFonts w:ascii="Arial Unicode" w:hAnsi="Arial Unicode" w:cs="Sylfaen"/>
          <w:sz w:val="20"/>
          <w:szCs w:val="20"/>
          <w:lang w:val="es-ES"/>
        </w:rPr>
        <w:t xml:space="preserve"> </w:t>
      </w:r>
      <w:r w:rsidRPr="00A340ED">
        <w:rPr>
          <w:rFonts w:ascii="Arial Unicode" w:hAnsi="Arial Unicode" w:cs="Arial"/>
          <w:sz w:val="20"/>
          <w:szCs w:val="20"/>
        </w:rPr>
        <w:t>ստանալու</w:t>
      </w:r>
      <w:r w:rsidRPr="00A340ED">
        <w:rPr>
          <w:rFonts w:ascii="Arial Unicode" w:hAnsi="Arial Unicode"/>
          <w:sz w:val="20"/>
          <w:szCs w:val="20"/>
          <w:lang w:val="es-ES"/>
        </w:rPr>
        <w:t xml:space="preserve">, </w:t>
      </w:r>
      <w:r w:rsidRPr="00A340ED">
        <w:rPr>
          <w:rFonts w:ascii="Arial Unicode" w:hAnsi="Arial Unicode" w:cs="Arial"/>
          <w:sz w:val="20"/>
          <w:szCs w:val="20"/>
        </w:rPr>
        <w:t>կաշառք</w:t>
      </w:r>
      <w:r w:rsidRPr="00A340ED">
        <w:rPr>
          <w:rFonts w:ascii="Arial Unicode" w:hAnsi="Arial Unicode"/>
          <w:sz w:val="20"/>
          <w:szCs w:val="20"/>
          <w:lang w:val="es-ES"/>
        </w:rPr>
        <w:t xml:space="preserve"> </w:t>
      </w:r>
      <w:r w:rsidRPr="00A340ED">
        <w:rPr>
          <w:rFonts w:ascii="Arial Unicode" w:hAnsi="Arial Unicode" w:cs="Arial"/>
          <w:sz w:val="20"/>
          <w:szCs w:val="20"/>
        </w:rPr>
        <w:t>տալու</w:t>
      </w:r>
      <w:r w:rsidRPr="00A340ED">
        <w:rPr>
          <w:rFonts w:ascii="Arial Unicode" w:hAnsi="Arial Unicode"/>
          <w:sz w:val="20"/>
          <w:szCs w:val="20"/>
          <w:lang w:val="es-ES"/>
        </w:rPr>
        <w:t xml:space="preserve"> </w:t>
      </w:r>
      <w:r w:rsidRPr="00A340ED">
        <w:rPr>
          <w:rFonts w:ascii="Arial Unicode" w:hAnsi="Arial Unicode" w:cs="Arial"/>
          <w:sz w:val="20"/>
          <w:szCs w:val="20"/>
        </w:rPr>
        <w:t>կամ</w:t>
      </w:r>
      <w:r w:rsidRPr="00A340ED">
        <w:rPr>
          <w:rFonts w:ascii="Arial Unicode" w:hAnsi="Arial Unicode"/>
          <w:sz w:val="20"/>
          <w:szCs w:val="20"/>
          <w:lang w:val="es-ES"/>
        </w:rPr>
        <w:t xml:space="preserve"> </w:t>
      </w:r>
      <w:r w:rsidRPr="00A340ED">
        <w:rPr>
          <w:rFonts w:ascii="Arial Unicode" w:hAnsi="Arial Unicode" w:cs="Arial"/>
          <w:sz w:val="20"/>
          <w:szCs w:val="20"/>
        </w:rPr>
        <w:t>կաշառքի</w:t>
      </w:r>
      <w:r w:rsidRPr="00A340ED">
        <w:rPr>
          <w:rFonts w:ascii="Arial Unicode" w:hAnsi="Arial Unicode"/>
          <w:sz w:val="20"/>
          <w:szCs w:val="20"/>
          <w:lang w:val="es-ES"/>
        </w:rPr>
        <w:t xml:space="preserve"> </w:t>
      </w:r>
      <w:r w:rsidRPr="00A340ED">
        <w:rPr>
          <w:rFonts w:ascii="Arial Unicode" w:hAnsi="Arial Unicode" w:cs="Arial"/>
          <w:sz w:val="20"/>
          <w:szCs w:val="20"/>
        </w:rPr>
        <w:t>միջնորդության</w:t>
      </w:r>
      <w:r w:rsidRPr="00A340ED">
        <w:rPr>
          <w:rFonts w:ascii="Arial Unicode" w:hAnsi="Arial Unicode"/>
          <w:sz w:val="20"/>
          <w:szCs w:val="20"/>
          <w:lang w:val="es-ES"/>
        </w:rPr>
        <w:t xml:space="preserve"> </w:t>
      </w:r>
      <w:r w:rsidRPr="00A340ED">
        <w:rPr>
          <w:rFonts w:ascii="Arial Unicode" w:hAnsi="Arial Unicode" w:cs="Arial"/>
          <w:sz w:val="20"/>
          <w:szCs w:val="20"/>
        </w:rPr>
        <w:t>և</w:t>
      </w:r>
      <w:r w:rsidRPr="00A340ED">
        <w:rPr>
          <w:rFonts w:ascii="Arial Unicode" w:hAnsi="Arial Unicode"/>
          <w:sz w:val="20"/>
          <w:szCs w:val="20"/>
          <w:lang w:val="es-ES"/>
        </w:rPr>
        <w:t xml:space="preserve"> </w:t>
      </w:r>
      <w:r w:rsidRPr="00A340ED">
        <w:rPr>
          <w:rFonts w:ascii="Arial Unicode" w:hAnsi="Arial Unicode" w:cs="Arial"/>
          <w:sz w:val="20"/>
          <w:szCs w:val="20"/>
        </w:rPr>
        <w:t>օրենքով</w:t>
      </w:r>
      <w:r w:rsidRPr="00A340ED">
        <w:rPr>
          <w:rFonts w:ascii="Arial Unicode" w:hAnsi="Arial Unicode"/>
          <w:sz w:val="20"/>
          <w:szCs w:val="20"/>
          <w:lang w:val="es-ES"/>
        </w:rPr>
        <w:t xml:space="preserve"> </w:t>
      </w:r>
      <w:r w:rsidRPr="00A340ED">
        <w:rPr>
          <w:rFonts w:ascii="Arial Unicode" w:hAnsi="Arial Unicode" w:cs="Arial"/>
          <w:sz w:val="20"/>
          <w:szCs w:val="20"/>
        </w:rPr>
        <w:t>նախատեսված</w:t>
      </w:r>
      <w:r w:rsidRPr="00A340ED">
        <w:rPr>
          <w:rFonts w:ascii="Arial Unicode" w:hAnsi="Arial Unicode"/>
          <w:sz w:val="20"/>
          <w:szCs w:val="20"/>
          <w:lang w:val="es-ES"/>
        </w:rPr>
        <w:t xml:space="preserve"> </w:t>
      </w:r>
      <w:r w:rsidRPr="00A340ED">
        <w:rPr>
          <w:rFonts w:ascii="Arial Unicode" w:hAnsi="Arial Unicode" w:cs="Arial"/>
          <w:sz w:val="20"/>
          <w:szCs w:val="20"/>
        </w:rPr>
        <w:t>տնտեսական</w:t>
      </w:r>
      <w:r w:rsidRPr="00A340ED">
        <w:rPr>
          <w:rFonts w:ascii="Arial Unicode" w:hAnsi="Arial Unicode"/>
          <w:sz w:val="20"/>
          <w:szCs w:val="20"/>
          <w:lang w:val="es-ES"/>
        </w:rPr>
        <w:t xml:space="preserve"> </w:t>
      </w:r>
      <w:r w:rsidRPr="00A340ED">
        <w:rPr>
          <w:rFonts w:ascii="Arial Unicode" w:hAnsi="Arial Unicode" w:cs="Arial"/>
          <w:sz w:val="20"/>
          <w:szCs w:val="20"/>
        </w:rPr>
        <w:t>գործունեության</w:t>
      </w:r>
      <w:r w:rsidRPr="00A340ED">
        <w:rPr>
          <w:rFonts w:ascii="Arial Unicode" w:hAnsi="Arial Unicode"/>
          <w:sz w:val="20"/>
          <w:szCs w:val="20"/>
          <w:lang w:val="es-ES"/>
        </w:rPr>
        <w:t xml:space="preserve"> </w:t>
      </w:r>
      <w:r w:rsidRPr="00A340ED">
        <w:rPr>
          <w:rFonts w:ascii="Arial Unicode" w:hAnsi="Arial Unicode" w:cs="Arial"/>
          <w:sz w:val="20"/>
          <w:szCs w:val="20"/>
        </w:rPr>
        <w:t>դեմ</w:t>
      </w:r>
      <w:r w:rsidRPr="00A340ED">
        <w:rPr>
          <w:rFonts w:ascii="Arial Unicode" w:hAnsi="Arial Unicode"/>
          <w:sz w:val="20"/>
          <w:szCs w:val="20"/>
          <w:lang w:val="es-ES"/>
        </w:rPr>
        <w:t xml:space="preserve"> </w:t>
      </w:r>
      <w:r w:rsidRPr="00A340ED">
        <w:rPr>
          <w:rFonts w:ascii="Arial Unicode" w:hAnsi="Arial Unicode" w:cs="Arial"/>
          <w:sz w:val="20"/>
          <w:szCs w:val="20"/>
        </w:rPr>
        <w:t>ուղղված</w:t>
      </w:r>
      <w:r w:rsidRPr="00A340ED">
        <w:rPr>
          <w:rFonts w:ascii="Arial Unicode" w:hAnsi="Arial Unicode"/>
          <w:sz w:val="20"/>
          <w:szCs w:val="20"/>
          <w:lang w:val="es-ES"/>
        </w:rPr>
        <w:t xml:space="preserve"> </w:t>
      </w:r>
      <w:r w:rsidRPr="00A340ED">
        <w:rPr>
          <w:rFonts w:ascii="Arial Unicode" w:hAnsi="Arial Unicode" w:cs="Arial"/>
          <w:sz w:val="20"/>
          <w:szCs w:val="20"/>
        </w:rPr>
        <w:t>հանցագործությունների</w:t>
      </w:r>
      <w:r w:rsidRPr="00A340ED">
        <w:rPr>
          <w:rFonts w:ascii="Arial Unicode" w:hAnsi="Arial Unicode"/>
          <w:sz w:val="20"/>
          <w:szCs w:val="20"/>
          <w:lang w:val="es-ES"/>
        </w:rPr>
        <w:t xml:space="preserve"> </w:t>
      </w:r>
      <w:r w:rsidRPr="00A340ED">
        <w:rPr>
          <w:rFonts w:ascii="Arial Unicode" w:hAnsi="Arial Unicode" w:cs="Arial"/>
          <w:sz w:val="20"/>
          <w:szCs w:val="20"/>
        </w:rPr>
        <w:t>համար</w:t>
      </w:r>
      <w:r w:rsidRPr="00A340ED">
        <w:rPr>
          <w:rFonts w:ascii="Arial Unicode" w:hAnsi="Arial Unicode"/>
          <w:sz w:val="20"/>
          <w:szCs w:val="20"/>
          <w:lang w:val="es-ES"/>
        </w:rPr>
        <w:t>,</w:t>
      </w:r>
      <w:r w:rsidRPr="00A340ED">
        <w:rPr>
          <w:rFonts w:ascii="Arial Unicode" w:hAnsi="Arial Unicode" w:cs="Sylfaen"/>
          <w:sz w:val="20"/>
          <w:szCs w:val="20"/>
          <w:lang w:val="es-ES"/>
        </w:rPr>
        <w:t xml:space="preserve"> </w:t>
      </w:r>
      <w:r w:rsidRPr="00A340ED">
        <w:rPr>
          <w:rFonts w:ascii="Arial Unicode" w:hAnsi="Arial Unicode" w:cs="Arial"/>
          <w:sz w:val="20"/>
          <w:szCs w:val="20"/>
        </w:rPr>
        <w:t>բացառությամբ</w:t>
      </w:r>
      <w:r w:rsidRPr="00A340ED">
        <w:rPr>
          <w:rFonts w:ascii="Arial Unicode" w:hAnsi="Arial Unicode"/>
          <w:sz w:val="20"/>
          <w:szCs w:val="20"/>
          <w:lang w:val="es-ES"/>
        </w:rPr>
        <w:t xml:space="preserve"> </w:t>
      </w:r>
      <w:r w:rsidRPr="00A340ED">
        <w:rPr>
          <w:rFonts w:ascii="Arial Unicode" w:hAnsi="Arial Unicode" w:cs="Arial"/>
          <w:sz w:val="20"/>
          <w:szCs w:val="20"/>
        </w:rPr>
        <w:t>այն</w:t>
      </w:r>
      <w:r w:rsidRPr="00A340ED">
        <w:rPr>
          <w:rFonts w:ascii="Arial Unicode" w:hAnsi="Arial Unicode"/>
          <w:sz w:val="20"/>
          <w:szCs w:val="20"/>
          <w:lang w:val="es-ES"/>
        </w:rPr>
        <w:t xml:space="preserve"> </w:t>
      </w:r>
      <w:r w:rsidRPr="00A340ED">
        <w:rPr>
          <w:rFonts w:ascii="Arial Unicode" w:hAnsi="Arial Unicode" w:cs="Arial"/>
          <w:sz w:val="20"/>
          <w:szCs w:val="20"/>
        </w:rPr>
        <w:t>դեպքերի</w:t>
      </w:r>
      <w:r w:rsidRPr="00A340ED">
        <w:rPr>
          <w:rFonts w:ascii="Arial Unicode" w:hAnsi="Arial Unicode"/>
          <w:sz w:val="20"/>
          <w:szCs w:val="20"/>
          <w:lang w:val="es-ES"/>
        </w:rPr>
        <w:t xml:space="preserve">, </w:t>
      </w:r>
      <w:r w:rsidRPr="00A340ED">
        <w:rPr>
          <w:rFonts w:ascii="Arial Unicode" w:hAnsi="Arial Unicode" w:cs="Arial"/>
          <w:sz w:val="20"/>
          <w:szCs w:val="20"/>
        </w:rPr>
        <w:t>երբ</w:t>
      </w:r>
      <w:r w:rsidRPr="00A340ED">
        <w:rPr>
          <w:rFonts w:ascii="Arial Unicode" w:hAnsi="Arial Unicode"/>
          <w:sz w:val="20"/>
          <w:szCs w:val="20"/>
          <w:lang w:val="es-ES"/>
        </w:rPr>
        <w:t xml:space="preserve"> </w:t>
      </w:r>
      <w:r w:rsidRPr="00A340ED">
        <w:rPr>
          <w:rFonts w:ascii="Arial Unicode" w:hAnsi="Arial Unicode" w:cs="Arial"/>
          <w:sz w:val="20"/>
          <w:szCs w:val="20"/>
        </w:rPr>
        <w:t>դատվածությունը</w:t>
      </w:r>
      <w:r w:rsidRPr="00A340ED">
        <w:rPr>
          <w:rFonts w:ascii="Arial Unicode" w:hAnsi="Arial Unicode"/>
          <w:sz w:val="20"/>
          <w:szCs w:val="20"/>
          <w:lang w:val="es-ES"/>
        </w:rPr>
        <w:t xml:space="preserve"> </w:t>
      </w:r>
      <w:r w:rsidRPr="00A340ED">
        <w:rPr>
          <w:rFonts w:ascii="Arial Unicode" w:hAnsi="Arial Unicode" w:cs="Arial"/>
          <w:sz w:val="20"/>
          <w:szCs w:val="20"/>
        </w:rPr>
        <w:t>օրենքով</w:t>
      </w:r>
      <w:r w:rsidRPr="00A340ED">
        <w:rPr>
          <w:rFonts w:ascii="Arial Unicode" w:hAnsi="Arial Unicode"/>
          <w:sz w:val="20"/>
          <w:szCs w:val="20"/>
          <w:lang w:val="es-ES"/>
        </w:rPr>
        <w:t xml:space="preserve"> </w:t>
      </w:r>
      <w:r w:rsidRPr="00A340ED">
        <w:rPr>
          <w:rFonts w:ascii="Arial Unicode" w:hAnsi="Arial Unicode" w:cs="Arial"/>
          <w:sz w:val="20"/>
          <w:szCs w:val="20"/>
        </w:rPr>
        <w:t>սահմանված</w:t>
      </w:r>
      <w:r w:rsidRPr="00A340ED">
        <w:rPr>
          <w:rFonts w:ascii="Arial Unicode" w:hAnsi="Arial Unicode"/>
          <w:sz w:val="20"/>
          <w:szCs w:val="20"/>
          <w:lang w:val="es-ES"/>
        </w:rPr>
        <w:t xml:space="preserve"> </w:t>
      </w:r>
      <w:r w:rsidRPr="00A340ED">
        <w:rPr>
          <w:rFonts w:ascii="Arial Unicode" w:hAnsi="Arial Unicode" w:cs="Arial"/>
          <w:sz w:val="20"/>
          <w:szCs w:val="20"/>
        </w:rPr>
        <w:t>կարգով</w:t>
      </w:r>
      <w:r w:rsidRPr="00A340ED">
        <w:rPr>
          <w:rFonts w:ascii="Arial Unicode" w:hAnsi="Arial Unicode"/>
          <w:sz w:val="20"/>
          <w:szCs w:val="20"/>
          <w:lang w:val="es-ES"/>
        </w:rPr>
        <w:t xml:space="preserve"> </w:t>
      </w:r>
      <w:r w:rsidRPr="00A340ED">
        <w:rPr>
          <w:rFonts w:ascii="Arial Unicode" w:hAnsi="Arial Unicode" w:cs="Arial"/>
          <w:sz w:val="20"/>
          <w:szCs w:val="20"/>
        </w:rPr>
        <w:t>հանված</w:t>
      </w:r>
      <w:r w:rsidRPr="00A340ED">
        <w:rPr>
          <w:rFonts w:ascii="Arial Unicode" w:hAnsi="Arial Unicode"/>
          <w:sz w:val="20"/>
          <w:szCs w:val="20"/>
          <w:lang w:val="es-ES"/>
        </w:rPr>
        <w:t xml:space="preserve"> </w:t>
      </w:r>
      <w:r w:rsidRPr="00A340ED">
        <w:rPr>
          <w:rFonts w:ascii="Arial Unicode" w:hAnsi="Arial Unicode" w:cs="Arial"/>
          <w:sz w:val="20"/>
          <w:szCs w:val="20"/>
        </w:rPr>
        <w:t>կամ</w:t>
      </w:r>
      <w:r w:rsidRPr="00A340ED">
        <w:rPr>
          <w:rFonts w:ascii="Arial Unicode" w:hAnsi="Arial Unicode"/>
          <w:sz w:val="20"/>
          <w:szCs w:val="20"/>
          <w:lang w:val="es-ES"/>
        </w:rPr>
        <w:t xml:space="preserve"> </w:t>
      </w:r>
      <w:r w:rsidRPr="00A340ED">
        <w:rPr>
          <w:rFonts w:ascii="Arial Unicode" w:hAnsi="Arial Unicode" w:cs="Arial"/>
          <w:sz w:val="20"/>
          <w:szCs w:val="20"/>
        </w:rPr>
        <w:t>մարված</w:t>
      </w:r>
      <w:r w:rsidRPr="00A340ED">
        <w:rPr>
          <w:rFonts w:ascii="Arial Unicode" w:hAnsi="Arial Unicode"/>
          <w:sz w:val="20"/>
          <w:szCs w:val="20"/>
          <w:lang w:val="es-ES"/>
        </w:rPr>
        <w:t xml:space="preserve"> </w:t>
      </w:r>
      <w:r w:rsidRPr="00A340ED">
        <w:rPr>
          <w:rFonts w:ascii="Arial Unicode" w:hAnsi="Arial Unicode" w:cs="Arial"/>
          <w:sz w:val="20"/>
          <w:szCs w:val="20"/>
        </w:rPr>
        <w:t>է</w:t>
      </w:r>
      <w:r w:rsidRPr="00A340ED">
        <w:rPr>
          <w:rFonts w:ascii="Arial Unicode" w:hAnsi="Arial Unicode"/>
          <w:sz w:val="20"/>
          <w:szCs w:val="20"/>
          <w:lang w:val="es-ES"/>
        </w:rPr>
        <w:t xml:space="preserve">.  </w:t>
      </w:r>
    </w:p>
    <w:p w:rsidR="00CE7D06" w:rsidRPr="00A340ED" w:rsidRDefault="00CE7D06" w:rsidP="00CE7D06">
      <w:pPr>
        <w:ind w:firstLine="720"/>
        <w:jc w:val="both"/>
        <w:rPr>
          <w:rFonts w:ascii="Arial Unicode" w:hAnsi="Arial Unicode"/>
          <w:sz w:val="20"/>
          <w:szCs w:val="20"/>
          <w:lang w:val="es-ES"/>
        </w:rPr>
      </w:pPr>
      <w:r w:rsidRPr="00A340ED">
        <w:rPr>
          <w:rFonts w:ascii="Arial Unicode" w:hAnsi="Arial Unicode" w:cs="Sylfaen"/>
          <w:sz w:val="20"/>
          <w:szCs w:val="20"/>
          <w:lang w:val="es-ES"/>
        </w:rPr>
        <w:t>4)</w:t>
      </w:r>
      <w:r w:rsidRPr="00A340ED">
        <w:rPr>
          <w:rFonts w:ascii="Arial Unicode" w:hAnsi="Arial Unicode"/>
          <w:sz w:val="20"/>
          <w:szCs w:val="20"/>
          <w:lang w:val="es-ES"/>
        </w:rPr>
        <w:t xml:space="preserve"> </w:t>
      </w:r>
      <w:r w:rsidRPr="00A340ED">
        <w:rPr>
          <w:rFonts w:ascii="Arial Unicode" w:hAnsi="Arial Unicode" w:cs="Arial"/>
          <w:sz w:val="20"/>
          <w:szCs w:val="20"/>
        </w:rPr>
        <w:t>որոնց</w:t>
      </w:r>
      <w:r w:rsidRPr="00A340ED">
        <w:rPr>
          <w:rFonts w:ascii="Arial Unicode" w:hAnsi="Arial Unicode"/>
          <w:sz w:val="20"/>
          <w:szCs w:val="20"/>
          <w:lang w:val="es-ES"/>
        </w:rPr>
        <w:t xml:space="preserve"> </w:t>
      </w:r>
      <w:r w:rsidRPr="00A340ED">
        <w:rPr>
          <w:rFonts w:ascii="Arial Unicode" w:hAnsi="Arial Unicode" w:cs="Arial"/>
          <w:sz w:val="20"/>
          <w:szCs w:val="20"/>
        </w:rPr>
        <w:t>վերաբերյալ</w:t>
      </w:r>
      <w:r w:rsidRPr="00A340ED">
        <w:rPr>
          <w:rFonts w:ascii="Arial Unicode" w:hAnsi="Arial Unicode"/>
          <w:sz w:val="20"/>
          <w:szCs w:val="20"/>
          <w:lang w:val="es-ES"/>
        </w:rPr>
        <w:t xml:space="preserve"> </w:t>
      </w:r>
      <w:r w:rsidRPr="00A340ED">
        <w:rPr>
          <w:rFonts w:ascii="Arial Unicode" w:hAnsi="Arial Unicode" w:cs="Arial"/>
          <w:sz w:val="20"/>
          <w:szCs w:val="20"/>
        </w:rPr>
        <w:t>հայտը</w:t>
      </w:r>
      <w:r w:rsidRPr="00A340ED">
        <w:rPr>
          <w:rFonts w:ascii="Arial Unicode" w:hAnsi="Arial Unicode"/>
          <w:sz w:val="20"/>
          <w:szCs w:val="20"/>
          <w:lang w:val="es-ES"/>
        </w:rPr>
        <w:t xml:space="preserve"> </w:t>
      </w:r>
      <w:r w:rsidRPr="00A340ED">
        <w:rPr>
          <w:rFonts w:ascii="Arial Unicode" w:hAnsi="Arial Unicode" w:cs="Arial"/>
          <w:sz w:val="20"/>
          <w:szCs w:val="20"/>
        </w:rPr>
        <w:t>ներկայացվելու</w:t>
      </w:r>
      <w:r w:rsidRPr="00A340ED">
        <w:rPr>
          <w:rFonts w:ascii="Arial Unicode" w:hAnsi="Arial Unicode"/>
          <w:sz w:val="20"/>
          <w:szCs w:val="20"/>
          <w:lang w:val="es-ES"/>
        </w:rPr>
        <w:t xml:space="preserve"> </w:t>
      </w:r>
      <w:r w:rsidRPr="00A340ED">
        <w:rPr>
          <w:rFonts w:ascii="Arial Unicode" w:hAnsi="Arial Unicode" w:cs="Arial"/>
          <w:sz w:val="20"/>
          <w:szCs w:val="20"/>
        </w:rPr>
        <w:t>օրվան</w:t>
      </w:r>
      <w:r w:rsidRPr="00A340ED">
        <w:rPr>
          <w:rFonts w:ascii="Arial Unicode" w:hAnsi="Arial Unicode"/>
          <w:sz w:val="20"/>
          <w:szCs w:val="20"/>
          <w:lang w:val="es-ES"/>
        </w:rPr>
        <w:t xml:space="preserve"> </w:t>
      </w:r>
      <w:r w:rsidRPr="00A340ED">
        <w:rPr>
          <w:rFonts w:ascii="Arial Unicode" w:hAnsi="Arial Unicode" w:cs="Arial"/>
          <w:sz w:val="20"/>
          <w:szCs w:val="20"/>
        </w:rPr>
        <w:t>նախորդող</w:t>
      </w:r>
      <w:r w:rsidRPr="00A340ED">
        <w:rPr>
          <w:rFonts w:ascii="Arial Unicode" w:hAnsi="Arial Unicode"/>
          <w:sz w:val="20"/>
          <w:szCs w:val="20"/>
          <w:lang w:val="es-ES"/>
        </w:rPr>
        <w:t xml:space="preserve"> </w:t>
      </w:r>
      <w:r w:rsidRPr="00A340ED">
        <w:rPr>
          <w:rFonts w:ascii="Arial Unicode" w:hAnsi="Arial Unicode" w:cs="Arial"/>
          <w:sz w:val="20"/>
          <w:szCs w:val="20"/>
        </w:rPr>
        <w:t>մեկ</w:t>
      </w:r>
      <w:r w:rsidRPr="00A340ED">
        <w:rPr>
          <w:rFonts w:ascii="Arial Unicode" w:hAnsi="Arial Unicode"/>
          <w:sz w:val="20"/>
          <w:szCs w:val="20"/>
          <w:lang w:val="es-ES"/>
        </w:rPr>
        <w:t xml:space="preserve"> </w:t>
      </w:r>
      <w:r w:rsidRPr="00A340ED">
        <w:rPr>
          <w:rFonts w:ascii="Arial Unicode" w:hAnsi="Arial Unicode" w:cs="Arial"/>
          <w:sz w:val="20"/>
          <w:szCs w:val="20"/>
        </w:rPr>
        <w:t>տարվա</w:t>
      </w:r>
      <w:r w:rsidRPr="00A340ED">
        <w:rPr>
          <w:rFonts w:ascii="Arial Unicode" w:hAnsi="Arial Unicode"/>
          <w:sz w:val="20"/>
          <w:szCs w:val="20"/>
          <w:lang w:val="es-ES"/>
        </w:rPr>
        <w:t xml:space="preserve"> </w:t>
      </w:r>
      <w:r w:rsidRPr="00A340ED">
        <w:rPr>
          <w:rFonts w:ascii="Arial Unicode" w:hAnsi="Arial Unicode" w:cs="Arial"/>
          <w:sz w:val="20"/>
          <w:szCs w:val="20"/>
        </w:rPr>
        <w:t>ընթացքում</w:t>
      </w:r>
      <w:r w:rsidRPr="00A340ED">
        <w:rPr>
          <w:rFonts w:ascii="Arial Unicode" w:hAnsi="Arial Unicode"/>
          <w:sz w:val="20"/>
          <w:szCs w:val="20"/>
          <w:lang w:val="es-ES"/>
        </w:rPr>
        <w:t xml:space="preserve"> </w:t>
      </w:r>
      <w:r w:rsidRPr="00A340ED">
        <w:rPr>
          <w:rFonts w:ascii="Arial Unicode" w:hAnsi="Arial Unicode" w:cs="Arial"/>
          <w:sz w:val="20"/>
          <w:szCs w:val="20"/>
        </w:rPr>
        <w:t>առկա</w:t>
      </w:r>
      <w:r w:rsidRPr="00A340ED">
        <w:rPr>
          <w:rFonts w:ascii="Arial Unicode" w:hAnsi="Arial Unicode"/>
          <w:sz w:val="20"/>
          <w:szCs w:val="20"/>
          <w:lang w:val="es-ES"/>
        </w:rPr>
        <w:t xml:space="preserve"> </w:t>
      </w:r>
      <w:r w:rsidRPr="00A340ED">
        <w:rPr>
          <w:rFonts w:ascii="Arial Unicode" w:hAnsi="Arial Unicode" w:cs="Arial"/>
          <w:sz w:val="20"/>
          <w:szCs w:val="20"/>
        </w:rPr>
        <w:t>է</w:t>
      </w:r>
      <w:r w:rsidRPr="00A340ED">
        <w:rPr>
          <w:rFonts w:ascii="Arial Unicode" w:hAnsi="Arial Unicode"/>
          <w:sz w:val="20"/>
          <w:szCs w:val="20"/>
          <w:lang w:val="es-ES"/>
        </w:rPr>
        <w:t xml:space="preserve"> </w:t>
      </w:r>
      <w:r w:rsidRPr="00A340ED">
        <w:rPr>
          <w:rFonts w:ascii="Arial Unicode" w:hAnsi="Arial Unicode" w:cs="Arial"/>
          <w:sz w:val="20"/>
          <w:szCs w:val="20"/>
        </w:rPr>
        <w:t>օրենքով</w:t>
      </w:r>
      <w:r w:rsidRPr="00A340ED">
        <w:rPr>
          <w:rFonts w:ascii="Arial Unicode" w:hAnsi="Arial Unicode"/>
          <w:sz w:val="20"/>
          <w:szCs w:val="20"/>
          <w:lang w:val="es-ES"/>
        </w:rPr>
        <w:t xml:space="preserve"> </w:t>
      </w:r>
      <w:r w:rsidRPr="00A340ED">
        <w:rPr>
          <w:rFonts w:ascii="Arial Unicode" w:hAnsi="Arial Unicode" w:cs="Arial"/>
          <w:sz w:val="20"/>
          <w:szCs w:val="20"/>
        </w:rPr>
        <w:t>սահմանված</w:t>
      </w:r>
      <w:r w:rsidRPr="00A340ED">
        <w:rPr>
          <w:rFonts w:ascii="Arial Unicode" w:hAnsi="Arial Unicode"/>
          <w:sz w:val="20"/>
          <w:szCs w:val="20"/>
          <w:lang w:val="es-ES"/>
        </w:rPr>
        <w:t xml:space="preserve"> </w:t>
      </w:r>
      <w:r w:rsidRPr="00A340ED">
        <w:rPr>
          <w:rFonts w:ascii="Arial Unicode" w:hAnsi="Arial Unicode" w:cs="Arial"/>
          <w:sz w:val="20"/>
          <w:szCs w:val="20"/>
        </w:rPr>
        <w:t>կարգով</w:t>
      </w:r>
      <w:r w:rsidRPr="00A340ED">
        <w:rPr>
          <w:rFonts w:ascii="Arial Unicode" w:hAnsi="Arial Unicode"/>
          <w:sz w:val="20"/>
          <w:szCs w:val="20"/>
          <w:lang w:val="es-ES"/>
        </w:rPr>
        <w:t xml:space="preserve"> </w:t>
      </w:r>
      <w:r w:rsidRPr="00A340ED">
        <w:rPr>
          <w:rFonts w:ascii="Arial Unicode" w:hAnsi="Arial Unicode" w:cs="Arial"/>
          <w:sz w:val="20"/>
          <w:szCs w:val="20"/>
        </w:rPr>
        <w:t>կայացված</w:t>
      </w:r>
      <w:r w:rsidRPr="00A340ED">
        <w:rPr>
          <w:rFonts w:ascii="Arial Unicode" w:hAnsi="Arial Unicode"/>
          <w:sz w:val="20"/>
          <w:szCs w:val="20"/>
          <w:lang w:val="es-ES"/>
        </w:rPr>
        <w:t xml:space="preserve"> </w:t>
      </w:r>
      <w:r w:rsidRPr="00A340ED">
        <w:rPr>
          <w:rFonts w:ascii="Arial Unicode" w:hAnsi="Arial Unicode" w:cs="Arial"/>
          <w:sz w:val="20"/>
          <w:szCs w:val="20"/>
        </w:rPr>
        <w:t>անբողոքարկելի</w:t>
      </w:r>
      <w:r w:rsidRPr="00A340ED">
        <w:rPr>
          <w:rFonts w:ascii="Arial Unicode" w:hAnsi="Arial Unicode"/>
          <w:sz w:val="20"/>
          <w:szCs w:val="20"/>
          <w:lang w:val="es-ES"/>
        </w:rPr>
        <w:t xml:space="preserve"> </w:t>
      </w:r>
      <w:r w:rsidRPr="00A340ED">
        <w:rPr>
          <w:rFonts w:ascii="Arial Unicode" w:hAnsi="Arial Unicode" w:cs="Arial"/>
          <w:sz w:val="20"/>
          <w:szCs w:val="20"/>
        </w:rPr>
        <w:t>վարչական</w:t>
      </w:r>
      <w:r w:rsidRPr="00A340ED">
        <w:rPr>
          <w:rFonts w:ascii="Arial Unicode" w:hAnsi="Arial Unicode"/>
          <w:sz w:val="20"/>
          <w:szCs w:val="20"/>
          <w:lang w:val="es-ES"/>
        </w:rPr>
        <w:t xml:space="preserve"> </w:t>
      </w:r>
      <w:r w:rsidRPr="00A340ED">
        <w:rPr>
          <w:rFonts w:ascii="Arial Unicode" w:hAnsi="Arial Unicode" w:cs="Arial"/>
          <w:sz w:val="20"/>
          <w:szCs w:val="20"/>
        </w:rPr>
        <w:t>ակտ</w:t>
      </w:r>
      <w:r w:rsidRPr="00A340ED">
        <w:rPr>
          <w:rFonts w:ascii="Arial Unicode" w:hAnsi="Arial Unicode"/>
          <w:sz w:val="20"/>
          <w:szCs w:val="20"/>
          <w:lang w:val="es-ES"/>
        </w:rPr>
        <w:t xml:space="preserve">` </w:t>
      </w:r>
      <w:r w:rsidRPr="00A340ED">
        <w:rPr>
          <w:rFonts w:ascii="Arial Unicode" w:hAnsi="Arial Unicode" w:cs="Arial"/>
          <w:sz w:val="20"/>
          <w:szCs w:val="20"/>
        </w:rPr>
        <w:t>գնումների</w:t>
      </w:r>
      <w:r w:rsidRPr="00A340ED">
        <w:rPr>
          <w:rFonts w:ascii="Arial Unicode" w:hAnsi="Arial Unicode"/>
          <w:sz w:val="20"/>
          <w:szCs w:val="20"/>
          <w:lang w:val="es-ES"/>
        </w:rPr>
        <w:t xml:space="preserve"> </w:t>
      </w:r>
      <w:r w:rsidRPr="00A340ED">
        <w:rPr>
          <w:rFonts w:ascii="Arial Unicode" w:hAnsi="Arial Unicode" w:cs="Arial"/>
          <w:sz w:val="20"/>
          <w:szCs w:val="20"/>
        </w:rPr>
        <w:t>ոլորտում</w:t>
      </w:r>
      <w:r w:rsidRPr="00A340ED">
        <w:rPr>
          <w:rFonts w:ascii="Arial Unicode" w:hAnsi="Arial Unicode"/>
          <w:sz w:val="20"/>
          <w:szCs w:val="20"/>
          <w:lang w:val="es-ES"/>
        </w:rPr>
        <w:t xml:space="preserve"> </w:t>
      </w:r>
      <w:r w:rsidRPr="00A340ED">
        <w:rPr>
          <w:rFonts w:ascii="Arial Unicode" w:hAnsi="Arial Unicode" w:cs="Arial"/>
          <w:sz w:val="20"/>
          <w:szCs w:val="20"/>
        </w:rPr>
        <w:t>հակամրցակցային</w:t>
      </w:r>
      <w:r w:rsidRPr="00A340ED">
        <w:rPr>
          <w:rFonts w:ascii="Arial Unicode" w:hAnsi="Arial Unicode"/>
          <w:sz w:val="20"/>
          <w:szCs w:val="20"/>
          <w:lang w:val="es-ES"/>
        </w:rPr>
        <w:t xml:space="preserve"> </w:t>
      </w:r>
      <w:r w:rsidRPr="00A340ED">
        <w:rPr>
          <w:rFonts w:ascii="Arial Unicode" w:hAnsi="Arial Unicode" w:cs="Arial"/>
          <w:sz w:val="20"/>
          <w:szCs w:val="20"/>
        </w:rPr>
        <w:t>համաձայնության</w:t>
      </w:r>
      <w:r w:rsidRPr="00A340ED">
        <w:rPr>
          <w:rFonts w:ascii="Arial Unicode" w:hAnsi="Arial Unicode"/>
          <w:sz w:val="20"/>
          <w:szCs w:val="20"/>
          <w:lang w:val="es-ES"/>
        </w:rPr>
        <w:t xml:space="preserve"> </w:t>
      </w:r>
      <w:r w:rsidRPr="00A340ED">
        <w:rPr>
          <w:rFonts w:ascii="Arial Unicode" w:hAnsi="Arial Unicode" w:cs="Arial"/>
          <w:sz w:val="20"/>
          <w:szCs w:val="20"/>
        </w:rPr>
        <w:t>կամ</w:t>
      </w:r>
      <w:r w:rsidRPr="00A340ED">
        <w:rPr>
          <w:rFonts w:ascii="Arial Unicode" w:hAnsi="Arial Unicode"/>
          <w:sz w:val="20"/>
          <w:szCs w:val="20"/>
          <w:lang w:val="es-ES"/>
        </w:rPr>
        <w:t xml:space="preserve"> </w:t>
      </w:r>
      <w:r w:rsidRPr="00A340ED">
        <w:rPr>
          <w:rFonts w:ascii="Arial Unicode" w:hAnsi="Arial Unicode" w:cs="Arial"/>
          <w:sz w:val="20"/>
          <w:szCs w:val="20"/>
        </w:rPr>
        <w:t>գերիշխող</w:t>
      </w:r>
      <w:r w:rsidRPr="00A340ED">
        <w:rPr>
          <w:rFonts w:ascii="Arial Unicode" w:hAnsi="Arial Unicode"/>
          <w:sz w:val="20"/>
          <w:szCs w:val="20"/>
          <w:lang w:val="es-ES"/>
        </w:rPr>
        <w:t xml:space="preserve"> </w:t>
      </w:r>
      <w:r w:rsidRPr="00A340ED">
        <w:rPr>
          <w:rFonts w:ascii="Arial Unicode" w:hAnsi="Arial Unicode" w:cs="Arial"/>
          <w:sz w:val="20"/>
          <w:szCs w:val="20"/>
        </w:rPr>
        <w:t>դիրքի</w:t>
      </w:r>
      <w:r w:rsidRPr="00A340ED">
        <w:rPr>
          <w:rFonts w:ascii="Arial Unicode" w:hAnsi="Arial Unicode"/>
          <w:sz w:val="20"/>
          <w:szCs w:val="20"/>
          <w:lang w:val="es-ES"/>
        </w:rPr>
        <w:t xml:space="preserve"> </w:t>
      </w:r>
      <w:r w:rsidRPr="00A340ED">
        <w:rPr>
          <w:rFonts w:ascii="Arial Unicode" w:hAnsi="Arial Unicode" w:cs="Arial"/>
          <w:sz w:val="20"/>
          <w:szCs w:val="20"/>
        </w:rPr>
        <w:t>չարաշահման</w:t>
      </w:r>
      <w:r w:rsidRPr="00A340ED">
        <w:rPr>
          <w:rFonts w:ascii="Arial Unicode" w:hAnsi="Arial Unicode"/>
          <w:sz w:val="20"/>
          <w:szCs w:val="20"/>
          <w:lang w:val="es-ES"/>
        </w:rPr>
        <w:t xml:space="preserve"> </w:t>
      </w:r>
      <w:r w:rsidRPr="00A340ED">
        <w:rPr>
          <w:rFonts w:ascii="Arial Unicode" w:hAnsi="Arial Unicode" w:cs="Arial"/>
          <w:sz w:val="20"/>
          <w:szCs w:val="20"/>
        </w:rPr>
        <w:t>համար</w:t>
      </w:r>
      <w:r w:rsidRPr="00A340ED">
        <w:rPr>
          <w:rFonts w:ascii="Arial Unicode" w:hAnsi="Arial Unicode" w:cs="Sylfaen"/>
          <w:sz w:val="20"/>
          <w:szCs w:val="20"/>
          <w:lang w:val="es-ES"/>
        </w:rPr>
        <w:t>.</w:t>
      </w:r>
    </w:p>
    <w:p w:rsidR="00CE7D06" w:rsidRPr="00A340ED" w:rsidRDefault="00CE7D06" w:rsidP="00CE7D06">
      <w:pPr>
        <w:ind w:firstLine="720"/>
        <w:jc w:val="both"/>
        <w:rPr>
          <w:rFonts w:ascii="Arial Unicode" w:hAnsi="Arial Unicode"/>
          <w:sz w:val="20"/>
          <w:szCs w:val="20"/>
          <w:lang w:val="es-ES"/>
        </w:rPr>
      </w:pPr>
      <w:r w:rsidRPr="00A340ED">
        <w:rPr>
          <w:rFonts w:ascii="Arial Unicode" w:hAnsi="Arial Unicode" w:cs="Sylfaen"/>
          <w:sz w:val="20"/>
          <w:szCs w:val="20"/>
          <w:lang w:val="es-ES"/>
        </w:rPr>
        <w:t xml:space="preserve">5) </w:t>
      </w:r>
      <w:r w:rsidRPr="00A340ED">
        <w:rPr>
          <w:rFonts w:ascii="Arial Unicode" w:hAnsi="Arial Unicode" w:cs="Arial"/>
          <w:sz w:val="20"/>
          <w:szCs w:val="20"/>
        </w:rPr>
        <w:t>որոնք</w:t>
      </w:r>
      <w:r w:rsidRPr="00A340ED">
        <w:rPr>
          <w:rFonts w:ascii="Arial Unicode" w:hAnsi="Arial Unicode" w:cs="Sylfaen"/>
          <w:sz w:val="20"/>
          <w:szCs w:val="20"/>
          <w:lang w:val="es-ES"/>
        </w:rPr>
        <w:t xml:space="preserve"> </w:t>
      </w:r>
      <w:r w:rsidRPr="00A340ED">
        <w:rPr>
          <w:rFonts w:ascii="Arial Unicode" w:hAnsi="Arial Unicode" w:cs="Arial"/>
          <w:sz w:val="20"/>
          <w:szCs w:val="20"/>
        </w:rPr>
        <w:t>հայտը</w:t>
      </w:r>
      <w:r w:rsidRPr="00A340ED">
        <w:rPr>
          <w:rFonts w:ascii="Arial Unicode" w:hAnsi="Arial Unicode" w:cs="Sylfaen"/>
          <w:sz w:val="20"/>
          <w:szCs w:val="20"/>
          <w:lang w:val="es-ES"/>
        </w:rPr>
        <w:t xml:space="preserve"> </w:t>
      </w:r>
      <w:r w:rsidRPr="00A340ED">
        <w:rPr>
          <w:rFonts w:ascii="Arial Unicode" w:hAnsi="Arial Unicode" w:cs="Arial"/>
          <w:sz w:val="20"/>
          <w:szCs w:val="20"/>
        </w:rPr>
        <w:t>ներկայացնելու</w:t>
      </w:r>
      <w:r w:rsidRPr="00A340ED">
        <w:rPr>
          <w:rFonts w:ascii="Arial Unicode" w:hAnsi="Arial Unicode" w:cs="Sylfaen"/>
          <w:sz w:val="20"/>
          <w:szCs w:val="20"/>
          <w:lang w:val="es-ES"/>
        </w:rPr>
        <w:t xml:space="preserve"> </w:t>
      </w:r>
      <w:r w:rsidRPr="00A340ED">
        <w:rPr>
          <w:rFonts w:ascii="Arial Unicode" w:hAnsi="Arial Unicode" w:cs="Arial"/>
          <w:sz w:val="20"/>
          <w:szCs w:val="20"/>
        </w:rPr>
        <w:t>օրվա</w:t>
      </w:r>
      <w:r w:rsidRPr="00A340ED">
        <w:rPr>
          <w:rFonts w:ascii="Arial Unicode" w:hAnsi="Arial Unicode" w:cs="Sylfaen"/>
          <w:sz w:val="20"/>
          <w:szCs w:val="20"/>
          <w:lang w:val="es-ES"/>
        </w:rPr>
        <w:t xml:space="preserve"> </w:t>
      </w:r>
      <w:r w:rsidRPr="00A340ED">
        <w:rPr>
          <w:rFonts w:ascii="Arial Unicode" w:hAnsi="Arial Unicode" w:cs="Arial"/>
          <w:sz w:val="20"/>
          <w:szCs w:val="20"/>
        </w:rPr>
        <w:t>դրությամբ</w:t>
      </w:r>
      <w:r w:rsidRPr="00A340ED">
        <w:rPr>
          <w:rFonts w:ascii="Arial Unicode" w:hAnsi="Arial Unicode" w:cs="Sylfaen"/>
          <w:sz w:val="20"/>
          <w:szCs w:val="20"/>
          <w:lang w:val="es-ES"/>
        </w:rPr>
        <w:t xml:space="preserve"> </w:t>
      </w:r>
      <w:r w:rsidRPr="00A340ED">
        <w:rPr>
          <w:rFonts w:ascii="Arial Unicode" w:hAnsi="Arial Unicode" w:cs="Arial"/>
          <w:sz w:val="20"/>
          <w:szCs w:val="20"/>
        </w:rPr>
        <w:t>ներառված</w:t>
      </w:r>
      <w:r w:rsidRPr="00A340ED">
        <w:rPr>
          <w:rFonts w:ascii="Arial Unicode" w:hAnsi="Arial Unicode" w:cs="Sylfaen"/>
          <w:sz w:val="20"/>
          <w:szCs w:val="20"/>
          <w:lang w:val="es-ES"/>
        </w:rPr>
        <w:t xml:space="preserve"> </w:t>
      </w:r>
      <w:r w:rsidRPr="00A340ED">
        <w:rPr>
          <w:rFonts w:ascii="Arial Unicode" w:hAnsi="Arial Unicode" w:cs="Arial"/>
          <w:sz w:val="20"/>
          <w:szCs w:val="20"/>
        </w:rPr>
        <w:t>են</w:t>
      </w:r>
      <w:r w:rsidRPr="00A340ED">
        <w:rPr>
          <w:rFonts w:ascii="Arial Unicode" w:hAnsi="Arial Unicode" w:cs="Sylfaen"/>
          <w:sz w:val="20"/>
          <w:szCs w:val="20"/>
          <w:lang w:val="es-ES"/>
        </w:rPr>
        <w:t xml:space="preserve"> </w:t>
      </w:r>
      <w:r w:rsidRPr="00A340ED">
        <w:rPr>
          <w:rFonts w:ascii="Arial Unicode" w:hAnsi="Arial Unicode" w:cs="Arial"/>
          <w:sz w:val="20"/>
          <w:szCs w:val="20"/>
        </w:rPr>
        <w:t>Եվրասիական</w:t>
      </w:r>
      <w:r w:rsidRPr="00A340ED">
        <w:rPr>
          <w:rFonts w:ascii="Arial Unicode" w:hAnsi="Arial Unicode" w:cs="Sylfaen"/>
          <w:sz w:val="20"/>
          <w:szCs w:val="20"/>
          <w:lang w:val="es-ES"/>
        </w:rPr>
        <w:t xml:space="preserve"> </w:t>
      </w:r>
      <w:r w:rsidRPr="00A340ED">
        <w:rPr>
          <w:rFonts w:ascii="Arial Unicode" w:hAnsi="Arial Unicode" w:cs="Arial"/>
          <w:sz w:val="20"/>
          <w:szCs w:val="20"/>
        </w:rPr>
        <w:t>տնտեսական</w:t>
      </w:r>
      <w:r w:rsidRPr="00A340ED">
        <w:rPr>
          <w:rFonts w:ascii="Arial Unicode" w:hAnsi="Arial Unicode" w:cs="Sylfaen"/>
          <w:sz w:val="20"/>
          <w:szCs w:val="20"/>
          <w:lang w:val="es-ES"/>
        </w:rPr>
        <w:t xml:space="preserve"> </w:t>
      </w:r>
      <w:r w:rsidRPr="00A340ED">
        <w:rPr>
          <w:rFonts w:ascii="Arial Unicode" w:hAnsi="Arial Unicode" w:cs="Arial"/>
          <w:sz w:val="20"/>
          <w:szCs w:val="20"/>
        </w:rPr>
        <w:t>միությանն</w:t>
      </w:r>
      <w:r w:rsidRPr="00A340ED">
        <w:rPr>
          <w:rFonts w:ascii="Arial Unicode" w:hAnsi="Arial Unicode" w:cs="Sylfaen"/>
          <w:sz w:val="20"/>
          <w:szCs w:val="20"/>
          <w:lang w:val="es-ES"/>
        </w:rPr>
        <w:t xml:space="preserve"> </w:t>
      </w:r>
      <w:r w:rsidRPr="00A340ED">
        <w:rPr>
          <w:rFonts w:ascii="Arial Unicode" w:hAnsi="Arial Unicode" w:cs="Arial"/>
          <w:sz w:val="20"/>
          <w:szCs w:val="20"/>
        </w:rPr>
        <w:t>անդամակցող</w:t>
      </w:r>
      <w:r w:rsidRPr="00A340ED">
        <w:rPr>
          <w:rFonts w:ascii="Arial Unicode" w:hAnsi="Arial Unicode" w:cs="Sylfaen"/>
          <w:sz w:val="20"/>
          <w:szCs w:val="20"/>
          <w:lang w:val="es-ES"/>
        </w:rPr>
        <w:t xml:space="preserve"> </w:t>
      </w:r>
      <w:r w:rsidRPr="00A340ED">
        <w:rPr>
          <w:rFonts w:ascii="Arial Unicode" w:hAnsi="Arial Unicode" w:cs="Arial"/>
          <w:sz w:val="20"/>
          <w:szCs w:val="20"/>
        </w:rPr>
        <w:t>երկրների</w:t>
      </w:r>
      <w:r w:rsidRPr="00A340ED">
        <w:rPr>
          <w:rFonts w:ascii="Arial Unicode" w:hAnsi="Arial Unicode" w:cs="Sylfaen"/>
          <w:sz w:val="20"/>
          <w:szCs w:val="20"/>
          <w:lang w:val="es-ES"/>
        </w:rPr>
        <w:t xml:space="preserve"> </w:t>
      </w:r>
      <w:r w:rsidRPr="00A340ED">
        <w:rPr>
          <w:rFonts w:ascii="Arial Unicode" w:hAnsi="Arial Unicode" w:cs="Arial"/>
          <w:sz w:val="20"/>
          <w:szCs w:val="20"/>
        </w:rPr>
        <w:t>գնումների</w:t>
      </w:r>
      <w:r w:rsidRPr="00A340ED">
        <w:rPr>
          <w:rFonts w:ascii="Arial Unicode" w:hAnsi="Arial Unicode" w:cs="Sylfaen"/>
          <w:sz w:val="20"/>
          <w:szCs w:val="20"/>
          <w:lang w:val="es-ES"/>
        </w:rPr>
        <w:t xml:space="preserve"> </w:t>
      </w:r>
      <w:r w:rsidRPr="00A340ED">
        <w:rPr>
          <w:rFonts w:ascii="Arial Unicode" w:hAnsi="Arial Unicode" w:cs="Arial"/>
          <w:sz w:val="20"/>
          <w:szCs w:val="20"/>
        </w:rPr>
        <w:t>մասին</w:t>
      </w:r>
      <w:r w:rsidRPr="00A340ED">
        <w:rPr>
          <w:rFonts w:ascii="Arial Unicode" w:hAnsi="Arial Unicode" w:cs="Sylfaen"/>
          <w:sz w:val="20"/>
          <w:szCs w:val="20"/>
          <w:lang w:val="es-ES"/>
        </w:rPr>
        <w:t xml:space="preserve"> </w:t>
      </w:r>
      <w:r w:rsidRPr="00A340ED">
        <w:rPr>
          <w:rFonts w:ascii="Arial Unicode" w:hAnsi="Arial Unicode" w:cs="Arial"/>
          <w:sz w:val="20"/>
          <w:szCs w:val="20"/>
        </w:rPr>
        <w:t>օրենսդրության</w:t>
      </w:r>
      <w:r w:rsidRPr="00A340ED">
        <w:rPr>
          <w:rFonts w:ascii="Arial Unicode" w:hAnsi="Arial Unicode" w:cs="Sylfaen"/>
          <w:sz w:val="20"/>
          <w:szCs w:val="20"/>
          <w:lang w:val="es-ES"/>
        </w:rPr>
        <w:t xml:space="preserve"> </w:t>
      </w:r>
      <w:r w:rsidRPr="00A340ED">
        <w:rPr>
          <w:rFonts w:ascii="Arial Unicode" w:hAnsi="Arial Unicode" w:cs="Arial"/>
          <w:sz w:val="20"/>
          <w:szCs w:val="20"/>
        </w:rPr>
        <w:t>համաձայն</w:t>
      </w:r>
      <w:r w:rsidRPr="00A340ED">
        <w:rPr>
          <w:rFonts w:ascii="Arial Unicode" w:hAnsi="Arial Unicode" w:cs="Sylfaen"/>
          <w:sz w:val="20"/>
          <w:szCs w:val="20"/>
          <w:lang w:val="es-ES"/>
        </w:rPr>
        <w:t xml:space="preserve"> </w:t>
      </w:r>
      <w:r w:rsidRPr="00A340ED">
        <w:rPr>
          <w:rFonts w:ascii="Arial Unicode" w:hAnsi="Arial Unicode" w:cs="Arial"/>
          <w:sz w:val="20"/>
          <w:szCs w:val="20"/>
        </w:rPr>
        <w:t>հրապարակված</w:t>
      </w:r>
      <w:r w:rsidRPr="00A340ED">
        <w:rPr>
          <w:rFonts w:ascii="Arial Unicode" w:hAnsi="Arial Unicode" w:cs="Sylfaen"/>
          <w:sz w:val="20"/>
          <w:szCs w:val="20"/>
          <w:lang w:val="es-ES"/>
        </w:rPr>
        <w:t xml:space="preserve"> </w:t>
      </w:r>
      <w:r w:rsidRPr="00A340ED">
        <w:rPr>
          <w:rFonts w:ascii="Arial Unicode" w:hAnsi="Arial Unicode" w:cs="Arial"/>
          <w:sz w:val="20"/>
          <w:szCs w:val="20"/>
        </w:rPr>
        <w:t>գնումների</w:t>
      </w:r>
      <w:r w:rsidRPr="00A340ED">
        <w:rPr>
          <w:rFonts w:ascii="Arial Unicode" w:hAnsi="Arial Unicode" w:cs="Sylfaen"/>
          <w:sz w:val="20"/>
          <w:szCs w:val="20"/>
          <w:lang w:val="es-ES"/>
        </w:rPr>
        <w:t xml:space="preserve"> </w:t>
      </w:r>
      <w:r w:rsidRPr="00A340ED">
        <w:rPr>
          <w:rFonts w:ascii="Arial Unicode" w:hAnsi="Arial Unicode" w:cs="Arial"/>
          <w:sz w:val="20"/>
          <w:szCs w:val="20"/>
        </w:rPr>
        <w:t>գործընթացին</w:t>
      </w:r>
      <w:r w:rsidRPr="00A340ED">
        <w:rPr>
          <w:rFonts w:ascii="Arial Unicode" w:hAnsi="Arial Unicode"/>
          <w:sz w:val="20"/>
          <w:szCs w:val="20"/>
          <w:lang w:val="es-ES"/>
        </w:rPr>
        <w:t xml:space="preserve"> </w:t>
      </w:r>
      <w:r w:rsidRPr="00A340ED">
        <w:rPr>
          <w:rFonts w:ascii="Arial Unicode" w:hAnsi="Arial Unicode" w:cs="Arial"/>
          <w:sz w:val="20"/>
          <w:szCs w:val="20"/>
        </w:rPr>
        <w:t>մասնակցելու</w:t>
      </w:r>
      <w:r w:rsidRPr="00A340ED">
        <w:rPr>
          <w:rFonts w:ascii="Arial Unicode" w:hAnsi="Arial Unicode"/>
          <w:sz w:val="20"/>
          <w:szCs w:val="20"/>
          <w:lang w:val="es-ES"/>
        </w:rPr>
        <w:t xml:space="preserve"> </w:t>
      </w:r>
      <w:r w:rsidRPr="00A340ED">
        <w:rPr>
          <w:rFonts w:ascii="Arial Unicode" w:hAnsi="Arial Unicode" w:cs="Arial"/>
          <w:sz w:val="20"/>
          <w:szCs w:val="20"/>
        </w:rPr>
        <w:t>իրավունք</w:t>
      </w:r>
      <w:r w:rsidRPr="00A340ED">
        <w:rPr>
          <w:rFonts w:ascii="Arial Unicode" w:hAnsi="Arial Unicode"/>
          <w:sz w:val="20"/>
          <w:szCs w:val="20"/>
          <w:lang w:val="es-ES"/>
        </w:rPr>
        <w:t xml:space="preserve"> </w:t>
      </w:r>
      <w:r w:rsidRPr="00A340ED">
        <w:rPr>
          <w:rFonts w:ascii="Arial Unicode" w:hAnsi="Arial Unicode" w:cs="Arial"/>
          <w:sz w:val="20"/>
          <w:szCs w:val="20"/>
        </w:rPr>
        <w:t>չունեցող</w:t>
      </w:r>
      <w:r w:rsidRPr="00A340ED">
        <w:rPr>
          <w:rFonts w:ascii="Arial Unicode" w:hAnsi="Arial Unicode"/>
          <w:sz w:val="20"/>
          <w:szCs w:val="20"/>
          <w:lang w:val="es-ES"/>
        </w:rPr>
        <w:t xml:space="preserve"> </w:t>
      </w:r>
      <w:r w:rsidRPr="00A340ED">
        <w:rPr>
          <w:rFonts w:ascii="Arial Unicode" w:hAnsi="Arial Unicode" w:cs="Arial"/>
          <w:sz w:val="20"/>
          <w:szCs w:val="20"/>
        </w:rPr>
        <w:t>մասնակիցների</w:t>
      </w:r>
      <w:r w:rsidRPr="00A340ED">
        <w:rPr>
          <w:rFonts w:ascii="Arial Unicode" w:hAnsi="Arial Unicode"/>
          <w:sz w:val="20"/>
          <w:szCs w:val="20"/>
          <w:lang w:val="es-ES"/>
        </w:rPr>
        <w:t xml:space="preserve"> </w:t>
      </w:r>
      <w:r w:rsidRPr="00A340ED">
        <w:rPr>
          <w:rFonts w:ascii="Arial Unicode" w:hAnsi="Arial Unicode" w:cs="Arial"/>
          <w:sz w:val="20"/>
          <w:szCs w:val="20"/>
        </w:rPr>
        <w:t>ցուցակում</w:t>
      </w:r>
      <w:r w:rsidRPr="00A340ED">
        <w:rPr>
          <w:rFonts w:ascii="Arial Unicode" w:hAnsi="Arial Unicode" w:cs="Sylfaen"/>
          <w:sz w:val="20"/>
          <w:szCs w:val="20"/>
          <w:lang w:val="es-ES"/>
        </w:rPr>
        <w:t xml:space="preserve">. </w:t>
      </w:r>
    </w:p>
    <w:p w:rsidR="00CE7D06" w:rsidRPr="00A340ED" w:rsidRDefault="00CE7D06" w:rsidP="00CE7D06">
      <w:pPr>
        <w:ind w:firstLine="567"/>
        <w:jc w:val="both"/>
        <w:rPr>
          <w:rFonts w:ascii="Arial Unicode" w:hAnsi="Arial Unicode"/>
          <w:sz w:val="20"/>
          <w:szCs w:val="20"/>
          <w:lang w:val="es-ES"/>
        </w:rPr>
      </w:pPr>
      <w:r w:rsidRPr="00A340ED">
        <w:rPr>
          <w:rFonts w:ascii="Arial Unicode" w:hAnsi="Arial Unicode"/>
          <w:sz w:val="20"/>
          <w:szCs w:val="20"/>
          <w:lang w:val="es-ES"/>
        </w:rPr>
        <w:lastRenderedPageBreak/>
        <w:t xml:space="preserve">   6) </w:t>
      </w:r>
      <w:r w:rsidRPr="00A340ED">
        <w:rPr>
          <w:rFonts w:ascii="Arial Unicode" w:hAnsi="Arial Unicode" w:cs="Arial"/>
          <w:sz w:val="20"/>
          <w:szCs w:val="20"/>
        </w:rPr>
        <w:t>որոնք</w:t>
      </w:r>
      <w:r w:rsidRPr="00A340ED">
        <w:rPr>
          <w:rFonts w:ascii="Arial Unicode" w:hAnsi="Arial Unicode"/>
          <w:sz w:val="20"/>
          <w:szCs w:val="20"/>
          <w:lang w:val="es-ES"/>
        </w:rPr>
        <w:t xml:space="preserve"> </w:t>
      </w:r>
      <w:r w:rsidRPr="00A340ED">
        <w:rPr>
          <w:rFonts w:ascii="Arial Unicode" w:hAnsi="Arial Unicode" w:cs="Arial"/>
          <w:sz w:val="20"/>
          <w:szCs w:val="20"/>
        </w:rPr>
        <w:t>հայտը</w:t>
      </w:r>
      <w:r w:rsidRPr="00A340ED">
        <w:rPr>
          <w:rFonts w:ascii="Arial Unicode" w:hAnsi="Arial Unicode"/>
          <w:sz w:val="20"/>
          <w:szCs w:val="20"/>
          <w:lang w:val="es-ES"/>
        </w:rPr>
        <w:t xml:space="preserve"> </w:t>
      </w:r>
      <w:r w:rsidRPr="00A340ED">
        <w:rPr>
          <w:rFonts w:ascii="Arial Unicode" w:hAnsi="Arial Unicode" w:cs="Arial"/>
          <w:sz w:val="20"/>
          <w:szCs w:val="20"/>
        </w:rPr>
        <w:t>ներկայացնելու</w:t>
      </w:r>
      <w:r w:rsidRPr="00A340ED">
        <w:rPr>
          <w:rFonts w:ascii="Arial Unicode" w:hAnsi="Arial Unicode"/>
          <w:sz w:val="20"/>
          <w:szCs w:val="20"/>
          <w:lang w:val="es-ES"/>
        </w:rPr>
        <w:t xml:space="preserve"> </w:t>
      </w:r>
      <w:r w:rsidRPr="00A340ED">
        <w:rPr>
          <w:rFonts w:ascii="Arial Unicode" w:hAnsi="Arial Unicode" w:cs="Arial"/>
          <w:sz w:val="20"/>
          <w:szCs w:val="20"/>
        </w:rPr>
        <w:t>օրվա</w:t>
      </w:r>
      <w:r w:rsidRPr="00A340ED">
        <w:rPr>
          <w:rFonts w:ascii="Arial Unicode" w:hAnsi="Arial Unicode"/>
          <w:sz w:val="20"/>
          <w:szCs w:val="20"/>
          <w:lang w:val="es-ES"/>
        </w:rPr>
        <w:t xml:space="preserve"> </w:t>
      </w:r>
      <w:r w:rsidRPr="00A340ED">
        <w:rPr>
          <w:rFonts w:ascii="Arial Unicode" w:hAnsi="Arial Unicode" w:cs="Arial"/>
          <w:sz w:val="20"/>
          <w:szCs w:val="20"/>
        </w:rPr>
        <w:t>դրությամբ</w:t>
      </w:r>
      <w:r w:rsidRPr="00A340ED">
        <w:rPr>
          <w:rFonts w:ascii="Arial Unicode" w:hAnsi="Arial Unicode"/>
          <w:sz w:val="20"/>
          <w:szCs w:val="20"/>
          <w:lang w:val="es-ES"/>
        </w:rPr>
        <w:t xml:space="preserve"> </w:t>
      </w:r>
      <w:r w:rsidRPr="00A340ED">
        <w:rPr>
          <w:rFonts w:ascii="Arial Unicode" w:hAnsi="Arial Unicode" w:cs="Arial"/>
          <w:sz w:val="20"/>
          <w:szCs w:val="20"/>
        </w:rPr>
        <w:t>ներառված</w:t>
      </w:r>
      <w:r w:rsidRPr="00A340ED">
        <w:rPr>
          <w:rFonts w:ascii="Arial Unicode" w:hAnsi="Arial Unicode"/>
          <w:sz w:val="20"/>
          <w:szCs w:val="20"/>
          <w:lang w:val="es-ES"/>
        </w:rPr>
        <w:t xml:space="preserve"> </w:t>
      </w:r>
      <w:r w:rsidRPr="00A340ED">
        <w:rPr>
          <w:rFonts w:ascii="Arial Unicode" w:hAnsi="Arial Unicode" w:cs="Arial"/>
          <w:sz w:val="20"/>
          <w:szCs w:val="20"/>
        </w:rPr>
        <w:t>են</w:t>
      </w:r>
      <w:r w:rsidRPr="00A340ED">
        <w:rPr>
          <w:rFonts w:ascii="Arial Unicode" w:hAnsi="Arial Unicode"/>
          <w:sz w:val="20"/>
          <w:szCs w:val="20"/>
          <w:lang w:val="es-ES"/>
        </w:rPr>
        <w:t xml:space="preserve"> </w:t>
      </w:r>
      <w:r w:rsidRPr="00A340ED">
        <w:rPr>
          <w:rFonts w:ascii="Arial Unicode" w:hAnsi="Arial Unicode" w:cs="Arial"/>
          <w:sz w:val="20"/>
          <w:szCs w:val="20"/>
        </w:rPr>
        <w:t>գնումների</w:t>
      </w:r>
      <w:r w:rsidRPr="00A340ED">
        <w:rPr>
          <w:rFonts w:ascii="Arial Unicode" w:hAnsi="Arial Unicode" w:cs="Sylfaen"/>
          <w:sz w:val="20"/>
          <w:szCs w:val="20"/>
          <w:lang w:val="es-ES"/>
        </w:rPr>
        <w:t xml:space="preserve"> </w:t>
      </w:r>
      <w:r w:rsidRPr="00A340ED">
        <w:rPr>
          <w:rFonts w:ascii="Arial Unicode" w:hAnsi="Arial Unicode" w:cs="Arial"/>
          <w:sz w:val="20"/>
          <w:szCs w:val="20"/>
        </w:rPr>
        <w:t>գործընթացին</w:t>
      </w:r>
      <w:r w:rsidRPr="00A340ED">
        <w:rPr>
          <w:rFonts w:ascii="Arial Unicode" w:hAnsi="Arial Unicode"/>
          <w:sz w:val="20"/>
          <w:szCs w:val="20"/>
          <w:lang w:val="es-ES"/>
        </w:rPr>
        <w:t xml:space="preserve"> </w:t>
      </w:r>
      <w:r w:rsidRPr="00A340ED">
        <w:rPr>
          <w:rFonts w:ascii="Arial Unicode" w:hAnsi="Arial Unicode" w:cs="Arial"/>
          <w:sz w:val="20"/>
          <w:szCs w:val="20"/>
        </w:rPr>
        <w:t>մասնակցելու</w:t>
      </w:r>
      <w:r w:rsidRPr="00A340ED">
        <w:rPr>
          <w:rFonts w:ascii="Arial Unicode" w:hAnsi="Arial Unicode"/>
          <w:sz w:val="20"/>
          <w:szCs w:val="20"/>
          <w:lang w:val="es-ES"/>
        </w:rPr>
        <w:t xml:space="preserve"> </w:t>
      </w:r>
      <w:r w:rsidRPr="00A340ED">
        <w:rPr>
          <w:rFonts w:ascii="Arial Unicode" w:hAnsi="Arial Unicode" w:cs="Arial"/>
          <w:sz w:val="20"/>
          <w:szCs w:val="20"/>
        </w:rPr>
        <w:t>իրավունք</w:t>
      </w:r>
      <w:r w:rsidRPr="00A340ED">
        <w:rPr>
          <w:rFonts w:ascii="Arial Unicode" w:hAnsi="Arial Unicode"/>
          <w:sz w:val="20"/>
          <w:szCs w:val="20"/>
          <w:lang w:val="es-ES"/>
        </w:rPr>
        <w:t xml:space="preserve"> </w:t>
      </w:r>
      <w:r w:rsidRPr="00A340ED">
        <w:rPr>
          <w:rFonts w:ascii="Arial Unicode" w:hAnsi="Arial Unicode" w:cs="Arial"/>
          <w:sz w:val="20"/>
          <w:szCs w:val="20"/>
        </w:rPr>
        <w:t>չունեցող</w:t>
      </w:r>
      <w:r w:rsidRPr="00A340ED">
        <w:rPr>
          <w:rFonts w:ascii="Arial Unicode" w:hAnsi="Arial Unicode"/>
          <w:sz w:val="20"/>
          <w:szCs w:val="20"/>
          <w:lang w:val="es-ES"/>
        </w:rPr>
        <w:t xml:space="preserve"> </w:t>
      </w:r>
      <w:r w:rsidRPr="00A340ED">
        <w:rPr>
          <w:rFonts w:ascii="Arial Unicode" w:hAnsi="Arial Unicode" w:cs="Arial"/>
          <w:sz w:val="20"/>
          <w:szCs w:val="20"/>
        </w:rPr>
        <w:t>մասնակիցների</w:t>
      </w:r>
      <w:r w:rsidRPr="00A340ED">
        <w:rPr>
          <w:rFonts w:ascii="Arial Unicode" w:hAnsi="Arial Unicode"/>
          <w:sz w:val="20"/>
          <w:szCs w:val="20"/>
          <w:lang w:val="es-ES"/>
        </w:rPr>
        <w:t xml:space="preserve"> </w:t>
      </w:r>
      <w:r w:rsidRPr="00A340ED">
        <w:rPr>
          <w:rFonts w:ascii="Arial Unicode" w:hAnsi="Arial Unicode" w:cs="Arial"/>
          <w:sz w:val="20"/>
          <w:szCs w:val="20"/>
        </w:rPr>
        <w:t>ցուցակում</w:t>
      </w:r>
      <w:r w:rsidRPr="00A340ED">
        <w:rPr>
          <w:rFonts w:ascii="Arial Unicode" w:hAnsi="Arial Unicode"/>
          <w:sz w:val="20"/>
          <w:szCs w:val="20"/>
          <w:lang w:val="es-ES"/>
        </w:rPr>
        <w:t>:</w:t>
      </w:r>
    </w:p>
    <w:p w:rsidR="00CE7D06" w:rsidRPr="00A340ED" w:rsidRDefault="00CE7D06" w:rsidP="00CE7D06">
      <w:pPr>
        <w:ind w:firstLine="567"/>
        <w:jc w:val="both"/>
        <w:rPr>
          <w:rFonts w:ascii="Arial Unicode" w:hAnsi="Arial Unicode" w:cs="Sylfaen"/>
          <w:sz w:val="20"/>
          <w:lang w:val="es-ES"/>
        </w:rPr>
      </w:pPr>
      <w:r w:rsidRPr="00A340ED">
        <w:rPr>
          <w:rFonts w:ascii="Arial Unicode" w:hAnsi="Arial Unicode" w:cs="Arial"/>
          <w:sz w:val="20"/>
          <w:lang w:val="es-ES"/>
        </w:rPr>
        <w:t>Ընդ</w:t>
      </w:r>
      <w:r w:rsidRPr="00A340ED">
        <w:rPr>
          <w:rFonts w:ascii="Arial Unicode" w:hAnsi="Arial Unicode" w:cs="Sylfaen"/>
          <w:sz w:val="20"/>
          <w:lang w:val="es-ES"/>
        </w:rPr>
        <w:t xml:space="preserve"> </w:t>
      </w:r>
      <w:r w:rsidRPr="00A340ED">
        <w:rPr>
          <w:rFonts w:ascii="Arial Unicode" w:hAnsi="Arial Unicode" w:cs="Arial"/>
          <w:sz w:val="20"/>
          <w:lang w:val="es-ES"/>
        </w:rPr>
        <w:t>որում</w:t>
      </w:r>
      <w:r w:rsidRPr="00A340ED">
        <w:rPr>
          <w:rFonts w:ascii="Arial Unicode" w:hAnsi="Arial Unicode" w:cs="Sylfaen"/>
          <w:sz w:val="20"/>
          <w:lang w:val="es-ES"/>
        </w:rPr>
        <w:t xml:space="preserve">, </w:t>
      </w:r>
      <w:r w:rsidRPr="00A340ED">
        <w:rPr>
          <w:rFonts w:ascii="Arial Unicode" w:hAnsi="Arial Unicode" w:cs="Arial"/>
          <w:sz w:val="20"/>
          <w:lang w:val="es-ES"/>
        </w:rPr>
        <w:t>եթե</w:t>
      </w:r>
      <w:r w:rsidRPr="00A340ED">
        <w:rPr>
          <w:rFonts w:ascii="Arial Unicode" w:hAnsi="Arial Unicode" w:cs="Sylfaen"/>
          <w:sz w:val="20"/>
          <w:lang w:val="es-ES"/>
        </w:rPr>
        <w:t xml:space="preserve"> </w:t>
      </w:r>
      <w:r w:rsidRPr="00A340ED">
        <w:rPr>
          <w:rFonts w:ascii="Arial Unicode" w:hAnsi="Arial Unicode" w:cs="Arial"/>
          <w:sz w:val="20"/>
          <w:lang w:val="es-ES"/>
        </w:rPr>
        <w:t>մասնակիցը</w:t>
      </w:r>
      <w:r w:rsidRPr="00A340ED">
        <w:rPr>
          <w:rFonts w:ascii="Arial Unicode" w:hAnsi="Arial Unicode" w:cs="Sylfaen"/>
          <w:sz w:val="20"/>
          <w:lang w:val="es-ES"/>
        </w:rPr>
        <w:t xml:space="preserve"> </w:t>
      </w:r>
      <w:r w:rsidRPr="00A340ED">
        <w:rPr>
          <w:rFonts w:ascii="Arial Unicode" w:hAnsi="Arial Unicode" w:cs="Arial"/>
          <w:sz w:val="20"/>
          <w:lang w:val="es-ES"/>
        </w:rPr>
        <w:t>սույն</w:t>
      </w:r>
      <w:r w:rsidRPr="00A340ED">
        <w:rPr>
          <w:rFonts w:ascii="Arial Unicode" w:hAnsi="Arial Unicode" w:cs="Sylfaen"/>
          <w:sz w:val="20"/>
          <w:lang w:val="es-ES"/>
        </w:rPr>
        <w:t xml:space="preserve"> </w:t>
      </w:r>
      <w:r w:rsidRPr="00A340ED">
        <w:rPr>
          <w:rFonts w:ascii="Arial Unicode" w:hAnsi="Arial Unicode" w:cs="Arial"/>
          <w:sz w:val="20"/>
          <w:lang w:val="es-ES"/>
        </w:rPr>
        <w:t>կետի</w:t>
      </w:r>
      <w:r w:rsidRPr="00A340ED">
        <w:rPr>
          <w:rFonts w:ascii="Arial Unicode" w:hAnsi="Arial Unicode" w:cs="Sylfaen"/>
          <w:sz w:val="20"/>
          <w:lang w:val="es-ES"/>
        </w:rPr>
        <w:t xml:space="preserve"> 5-</w:t>
      </w:r>
      <w:r w:rsidRPr="00A340ED">
        <w:rPr>
          <w:rFonts w:ascii="Arial Unicode" w:hAnsi="Arial Unicode" w:cs="Arial"/>
          <w:sz w:val="20"/>
          <w:lang w:val="es-ES"/>
        </w:rPr>
        <w:t>րդ</w:t>
      </w:r>
      <w:r w:rsidRPr="00A340ED">
        <w:rPr>
          <w:rFonts w:ascii="Arial Unicode" w:hAnsi="Arial Unicode" w:cs="Sylfaen"/>
          <w:sz w:val="20"/>
          <w:lang w:val="es-ES"/>
        </w:rPr>
        <w:t xml:space="preserve"> </w:t>
      </w:r>
      <w:r w:rsidRPr="00A340ED">
        <w:rPr>
          <w:rFonts w:ascii="Arial Unicode" w:hAnsi="Arial Unicode" w:cs="Arial"/>
          <w:sz w:val="20"/>
          <w:lang w:val="es-ES"/>
        </w:rPr>
        <w:t>և</w:t>
      </w:r>
      <w:r w:rsidRPr="00A340ED">
        <w:rPr>
          <w:rFonts w:ascii="Arial Unicode" w:hAnsi="Arial Unicode" w:cs="Sylfaen"/>
          <w:sz w:val="20"/>
          <w:lang w:val="es-ES"/>
        </w:rPr>
        <w:t xml:space="preserve"> 6-</w:t>
      </w:r>
      <w:r w:rsidRPr="00A340ED">
        <w:rPr>
          <w:rFonts w:ascii="Arial Unicode" w:hAnsi="Arial Unicode" w:cs="Arial"/>
          <w:sz w:val="20"/>
          <w:lang w:val="es-ES"/>
        </w:rPr>
        <w:t>րդ</w:t>
      </w:r>
      <w:r w:rsidRPr="00A340ED">
        <w:rPr>
          <w:rFonts w:ascii="Arial Unicode" w:hAnsi="Arial Unicode" w:cs="Sylfaen"/>
          <w:sz w:val="20"/>
          <w:lang w:val="es-ES"/>
        </w:rPr>
        <w:t xml:space="preserve"> </w:t>
      </w:r>
      <w:r w:rsidRPr="00A340ED">
        <w:rPr>
          <w:rFonts w:ascii="Arial Unicode" w:hAnsi="Arial Unicode" w:cs="Arial"/>
          <w:sz w:val="20"/>
          <w:lang w:val="es-ES"/>
        </w:rPr>
        <w:t>ենթակետերով</w:t>
      </w:r>
      <w:r w:rsidRPr="00A340ED">
        <w:rPr>
          <w:rFonts w:ascii="Arial Unicode" w:hAnsi="Arial Unicode" w:cs="Sylfaen"/>
          <w:sz w:val="20"/>
          <w:lang w:val="es-ES"/>
        </w:rPr>
        <w:t xml:space="preserve"> </w:t>
      </w:r>
      <w:r w:rsidRPr="00A340ED">
        <w:rPr>
          <w:rFonts w:ascii="Arial Unicode" w:hAnsi="Arial Unicode" w:cs="Arial"/>
          <w:sz w:val="20"/>
          <w:lang w:val="es-ES"/>
        </w:rPr>
        <w:t>նախատեսված</w:t>
      </w:r>
      <w:r w:rsidRPr="00A340ED">
        <w:rPr>
          <w:rFonts w:ascii="Arial Unicode" w:hAnsi="Arial Unicode" w:cs="Sylfaen"/>
          <w:sz w:val="20"/>
          <w:lang w:val="es-ES"/>
        </w:rPr>
        <w:t xml:space="preserve"> </w:t>
      </w:r>
      <w:r w:rsidRPr="00A340ED">
        <w:rPr>
          <w:rFonts w:ascii="Arial Unicode" w:hAnsi="Arial Unicode" w:cs="Arial"/>
          <w:sz w:val="20"/>
          <w:lang w:val="es-ES"/>
        </w:rPr>
        <w:t>ցուցակներում</w:t>
      </w:r>
      <w:r w:rsidRPr="00A340ED">
        <w:rPr>
          <w:rFonts w:ascii="Arial Unicode" w:hAnsi="Arial Unicode" w:cs="Sylfaen"/>
          <w:sz w:val="20"/>
          <w:lang w:val="es-ES"/>
        </w:rPr>
        <w:t xml:space="preserve"> </w:t>
      </w:r>
      <w:r w:rsidRPr="00A340ED">
        <w:rPr>
          <w:rFonts w:ascii="Arial Unicode" w:hAnsi="Arial Unicode" w:cs="Arial"/>
          <w:sz w:val="20"/>
          <w:lang w:val="es-ES"/>
        </w:rPr>
        <w:t>ներառվել</w:t>
      </w:r>
      <w:r w:rsidRPr="00A340ED">
        <w:rPr>
          <w:rFonts w:ascii="Arial Unicode" w:hAnsi="Arial Unicode" w:cs="Sylfaen"/>
          <w:sz w:val="20"/>
          <w:lang w:val="es-ES"/>
        </w:rPr>
        <w:t xml:space="preserve"> </w:t>
      </w:r>
      <w:r w:rsidRPr="00A340ED">
        <w:rPr>
          <w:rFonts w:ascii="Arial Unicode" w:hAnsi="Arial Unicode" w:cs="Arial"/>
          <w:sz w:val="20"/>
          <w:lang w:val="es-ES"/>
        </w:rPr>
        <w:t>է</w:t>
      </w:r>
      <w:r w:rsidRPr="00A340ED">
        <w:rPr>
          <w:rFonts w:ascii="Arial Unicode" w:hAnsi="Arial Unicode" w:cs="Sylfaen"/>
          <w:sz w:val="20"/>
          <w:lang w:val="es-ES"/>
        </w:rPr>
        <w:t xml:space="preserve"> </w:t>
      </w:r>
      <w:r w:rsidRPr="00A340ED">
        <w:rPr>
          <w:rFonts w:ascii="Arial Unicode" w:hAnsi="Arial Unicode" w:cs="Arial"/>
          <w:sz w:val="20"/>
          <w:lang w:val="es-ES"/>
        </w:rPr>
        <w:t>հայտը</w:t>
      </w:r>
      <w:r w:rsidRPr="00A340ED">
        <w:rPr>
          <w:rFonts w:ascii="Arial Unicode" w:hAnsi="Arial Unicode" w:cs="Sylfaen"/>
          <w:sz w:val="20"/>
          <w:lang w:val="es-ES"/>
        </w:rPr>
        <w:t xml:space="preserve"> </w:t>
      </w:r>
      <w:r w:rsidRPr="00A340ED">
        <w:rPr>
          <w:rFonts w:ascii="Arial Unicode" w:hAnsi="Arial Unicode" w:cs="Arial"/>
          <w:sz w:val="20"/>
          <w:lang w:val="es-ES"/>
        </w:rPr>
        <w:t>ներկայացնելու</w:t>
      </w:r>
      <w:r w:rsidRPr="00A340ED">
        <w:rPr>
          <w:rFonts w:ascii="Arial Unicode" w:hAnsi="Arial Unicode" w:cs="Sylfaen"/>
          <w:sz w:val="20"/>
          <w:lang w:val="es-ES"/>
        </w:rPr>
        <w:t xml:space="preserve"> </w:t>
      </w:r>
      <w:r w:rsidRPr="00A340ED">
        <w:rPr>
          <w:rFonts w:ascii="Arial Unicode" w:hAnsi="Arial Unicode" w:cs="Arial"/>
          <w:sz w:val="20"/>
          <w:lang w:val="es-ES"/>
        </w:rPr>
        <w:t>օրվանից</w:t>
      </w:r>
      <w:r w:rsidRPr="00A340ED">
        <w:rPr>
          <w:rFonts w:ascii="Arial Unicode" w:hAnsi="Arial Unicode" w:cs="Sylfaen"/>
          <w:sz w:val="20"/>
          <w:lang w:val="es-ES"/>
        </w:rPr>
        <w:t xml:space="preserve"> </w:t>
      </w:r>
      <w:r w:rsidRPr="00A340ED">
        <w:rPr>
          <w:rFonts w:ascii="Arial Unicode" w:hAnsi="Arial Unicode" w:cs="Arial"/>
          <w:sz w:val="20"/>
          <w:lang w:val="es-ES"/>
        </w:rPr>
        <w:t>հետո</w:t>
      </w:r>
      <w:r w:rsidRPr="00A340ED">
        <w:rPr>
          <w:rFonts w:ascii="Arial Unicode" w:hAnsi="Arial Unicode" w:cs="Sylfaen"/>
          <w:sz w:val="20"/>
          <w:lang w:val="es-ES"/>
        </w:rPr>
        <w:t xml:space="preserve">, </w:t>
      </w:r>
      <w:r w:rsidRPr="00A340ED">
        <w:rPr>
          <w:rFonts w:ascii="Arial Unicode" w:hAnsi="Arial Unicode" w:cs="Arial"/>
          <w:sz w:val="20"/>
          <w:lang w:val="es-ES"/>
        </w:rPr>
        <w:t>ապա</w:t>
      </w:r>
      <w:r w:rsidRPr="00A340ED">
        <w:rPr>
          <w:rFonts w:ascii="Arial Unicode" w:hAnsi="Arial Unicode" w:cs="Sylfaen"/>
          <w:sz w:val="20"/>
          <w:lang w:val="es-ES"/>
        </w:rPr>
        <w:t xml:space="preserve"> </w:t>
      </w:r>
      <w:r w:rsidRPr="00A340ED">
        <w:rPr>
          <w:rFonts w:ascii="Arial Unicode" w:hAnsi="Arial Unicode" w:cs="Arial"/>
          <w:sz w:val="20"/>
          <w:lang w:val="es-ES"/>
        </w:rPr>
        <w:t>նրա</w:t>
      </w:r>
      <w:r w:rsidRPr="00A340ED">
        <w:rPr>
          <w:rFonts w:ascii="Arial Unicode" w:hAnsi="Arial Unicode" w:cs="Sylfaen"/>
          <w:sz w:val="20"/>
          <w:lang w:val="es-ES"/>
        </w:rPr>
        <w:t xml:space="preserve"> </w:t>
      </w:r>
      <w:r w:rsidRPr="00A340ED">
        <w:rPr>
          <w:rFonts w:ascii="Arial Unicode" w:hAnsi="Arial Unicode" w:cs="Arial"/>
          <w:sz w:val="20"/>
          <w:lang w:val="es-ES"/>
        </w:rPr>
        <w:t>տվյալ</w:t>
      </w:r>
      <w:r w:rsidRPr="00A340ED">
        <w:rPr>
          <w:rFonts w:ascii="Arial Unicode" w:hAnsi="Arial Unicode" w:cs="Sylfaen"/>
          <w:sz w:val="20"/>
          <w:lang w:val="es-ES"/>
        </w:rPr>
        <w:t xml:space="preserve"> </w:t>
      </w:r>
      <w:r w:rsidRPr="00A340ED">
        <w:rPr>
          <w:rFonts w:ascii="Arial Unicode" w:hAnsi="Arial Unicode" w:cs="Arial"/>
          <w:sz w:val="20"/>
          <w:lang w:val="es-ES"/>
        </w:rPr>
        <w:t>հայտը</w:t>
      </w:r>
      <w:r w:rsidRPr="00A340ED">
        <w:rPr>
          <w:rFonts w:ascii="Arial Unicode" w:hAnsi="Arial Unicode" w:cs="Sylfaen"/>
          <w:sz w:val="20"/>
          <w:lang w:val="es-ES"/>
        </w:rPr>
        <w:t xml:space="preserve"> </w:t>
      </w:r>
      <w:r w:rsidRPr="00A340ED">
        <w:rPr>
          <w:rFonts w:ascii="Arial Unicode" w:hAnsi="Arial Unicode" w:cs="Arial"/>
          <w:sz w:val="20"/>
          <w:lang w:val="es-ES"/>
        </w:rPr>
        <w:t>ենթակա</w:t>
      </w:r>
      <w:r w:rsidRPr="00A340ED">
        <w:rPr>
          <w:rFonts w:ascii="Arial Unicode" w:hAnsi="Arial Unicode" w:cs="Sylfaen"/>
          <w:sz w:val="20"/>
          <w:lang w:val="es-ES"/>
        </w:rPr>
        <w:t xml:space="preserve"> </w:t>
      </w:r>
      <w:r w:rsidRPr="00A340ED">
        <w:rPr>
          <w:rFonts w:ascii="Arial Unicode" w:hAnsi="Arial Unicode" w:cs="Arial"/>
          <w:sz w:val="20"/>
          <w:lang w:val="es-ES"/>
        </w:rPr>
        <w:t>չէ</w:t>
      </w:r>
      <w:r w:rsidRPr="00A340ED">
        <w:rPr>
          <w:rFonts w:ascii="Arial Unicode" w:hAnsi="Arial Unicode" w:cs="Sylfaen"/>
          <w:sz w:val="20"/>
          <w:lang w:val="es-ES"/>
        </w:rPr>
        <w:t xml:space="preserve"> </w:t>
      </w:r>
      <w:r w:rsidRPr="00A340ED">
        <w:rPr>
          <w:rFonts w:ascii="Arial Unicode" w:hAnsi="Arial Unicode" w:cs="Arial"/>
          <w:sz w:val="20"/>
          <w:lang w:val="es-ES"/>
        </w:rPr>
        <w:t>մերժման</w:t>
      </w:r>
      <w:r w:rsidRPr="00A340ED">
        <w:rPr>
          <w:rFonts w:ascii="Arial Unicode" w:hAnsi="Arial Unicode" w:cs="Sylfaen"/>
          <w:sz w:val="20"/>
          <w:lang w:val="es-ES"/>
        </w:rPr>
        <w:t>:</w:t>
      </w:r>
    </w:p>
    <w:p w:rsidR="00CE7D06" w:rsidRPr="00A340ED" w:rsidRDefault="00CE7D06" w:rsidP="00CE7D06">
      <w:pPr>
        <w:ind w:firstLine="567"/>
        <w:jc w:val="both"/>
        <w:rPr>
          <w:rFonts w:ascii="Arial Unicode" w:hAnsi="Arial Unicode" w:cs="Sylfaen"/>
          <w:sz w:val="20"/>
          <w:lang w:val="es-ES"/>
        </w:rPr>
      </w:pPr>
      <w:r w:rsidRPr="00A340ED">
        <w:rPr>
          <w:rFonts w:ascii="Arial Unicode" w:hAnsi="Arial Unicode" w:cs="Sylfaen"/>
          <w:sz w:val="20"/>
          <w:lang w:val="es-ES"/>
        </w:rPr>
        <w:t xml:space="preserve">2.2 </w:t>
      </w:r>
      <w:r w:rsidRPr="00A340ED">
        <w:rPr>
          <w:rFonts w:ascii="Arial Unicode" w:hAnsi="Arial Unicode" w:cs="Arial"/>
          <w:sz w:val="20"/>
          <w:lang w:val="es-ES"/>
        </w:rPr>
        <w:t>Մասնակցության</w:t>
      </w:r>
      <w:r w:rsidRPr="00A340ED">
        <w:rPr>
          <w:rFonts w:ascii="Arial Unicode" w:hAnsi="Arial Unicode" w:cs="Sylfaen"/>
          <w:sz w:val="20"/>
          <w:lang w:val="es-ES"/>
        </w:rPr>
        <w:t xml:space="preserve"> </w:t>
      </w:r>
      <w:r w:rsidRPr="00A340ED">
        <w:rPr>
          <w:rFonts w:ascii="Arial Unicode" w:hAnsi="Arial Unicode" w:cs="Arial"/>
          <w:sz w:val="20"/>
          <w:lang w:val="es-ES"/>
        </w:rPr>
        <w:t>իրավունքի</w:t>
      </w:r>
      <w:r w:rsidRPr="00A340ED">
        <w:rPr>
          <w:rFonts w:ascii="Arial Unicode" w:hAnsi="Arial Unicode" w:cs="Sylfaen"/>
          <w:sz w:val="20"/>
          <w:lang w:val="es-ES"/>
        </w:rPr>
        <w:t xml:space="preserve"> </w:t>
      </w:r>
      <w:r w:rsidRPr="00A340ED">
        <w:rPr>
          <w:rFonts w:ascii="Arial Unicode" w:hAnsi="Arial Unicode" w:cs="Arial"/>
          <w:sz w:val="20"/>
          <w:lang w:val="es-ES"/>
        </w:rPr>
        <w:t>գնահատման</w:t>
      </w:r>
      <w:r w:rsidRPr="00A340ED">
        <w:rPr>
          <w:rFonts w:ascii="Arial Unicode" w:hAnsi="Arial Unicode" w:cs="Sylfaen"/>
          <w:sz w:val="20"/>
          <w:lang w:val="es-ES"/>
        </w:rPr>
        <w:t xml:space="preserve"> </w:t>
      </w:r>
      <w:r w:rsidRPr="00A340ED">
        <w:rPr>
          <w:rFonts w:ascii="Arial Unicode" w:hAnsi="Arial Unicode" w:cs="Arial"/>
          <w:sz w:val="20"/>
          <w:lang w:val="es-ES"/>
        </w:rPr>
        <w:t>համար</w:t>
      </w:r>
      <w:r w:rsidRPr="00A340ED">
        <w:rPr>
          <w:rFonts w:ascii="Arial Unicode" w:hAnsi="Arial Unicode" w:cs="Sylfaen"/>
          <w:sz w:val="20"/>
          <w:lang w:val="es-ES"/>
        </w:rPr>
        <w:t xml:space="preserve"> </w:t>
      </w:r>
      <w:r w:rsidRPr="00A340ED">
        <w:rPr>
          <w:rFonts w:ascii="Arial Unicode" w:hAnsi="Arial Unicode" w:cs="Arial"/>
          <w:sz w:val="20"/>
          <w:lang w:val="es-ES"/>
        </w:rPr>
        <w:t>մասնակիցը</w:t>
      </w:r>
      <w:r w:rsidRPr="00A340ED">
        <w:rPr>
          <w:rFonts w:ascii="Arial Unicode" w:hAnsi="Arial Unicode" w:cs="Sylfaen"/>
          <w:sz w:val="20"/>
          <w:lang w:val="es-ES"/>
        </w:rPr>
        <w:t xml:space="preserve"> </w:t>
      </w:r>
      <w:r w:rsidRPr="00A340ED">
        <w:rPr>
          <w:rFonts w:ascii="Arial Unicode" w:hAnsi="Arial Unicode" w:cs="Arial"/>
          <w:sz w:val="20"/>
          <w:lang w:val="es-ES"/>
        </w:rPr>
        <w:t>հայտով</w:t>
      </w:r>
      <w:r w:rsidRPr="00A340ED">
        <w:rPr>
          <w:rFonts w:ascii="Arial Unicode" w:hAnsi="Arial Unicode" w:cs="Sylfaen"/>
          <w:sz w:val="20"/>
          <w:lang w:val="es-ES"/>
        </w:rPr>
        <w:t xml:space="preserve"> </w:t>
      </w:r>
      <w:r w:rsidRPr="00A340ED">
        <w:rPr>
          <w:rFonts w:ascii="Arial Unicode" w:hAnsi="Arial Unicode" w:cs="Arial"/>
          <w:sz w:val="20"/>
          <w:lang w:val="es-ES"/>
        </w:rPr>
        <w:t>պետք</w:t>
      </w:r>
      <w:r w:rsidRPr="00A340ED">
        <w:rPr>
          <w:rFonts w:ascii="Arial Unicode" w:hAnsi="Arial Unicode" w:cs="Sylfaen"/>
          <w:sz w:val="20"/>
          <w:lang w:val="es-ES"/>
        </w:rPr>
        <w:t xml:space="preserve"> </w:t>
      </w:r>
      <w:r w:rsidRPr="00A340ED">
        <w:rPr>
          <w:rFonts w:ascii="Arial Unicode" w:hAnsi="Arial Unicode" w:cs="Arial"/>
          <w:sz w:val="20"/>
          <w:lang w:val="es-ES"/>
        </w:rPr>
        <w:t>է</w:t>
      </w:r>
      <w:r w:rsidRPr="00A340ED">
        <w:rPr>
          <w:rFonts w:ascii="Arial Unicode" w:hAnsi="Arial Unicode" w:cs="Sylfaen"/>
          <w:sz w:val="20"/>
          <w:lang w:val="es-ES"/>
        </w:rPr>
        <w:t xml:space="preserve"> </w:t>
      </w:r>
      <w:r w:rsidRPr="00A340ED">
        <w:rPr>
          <w:rFonts w:ascii="Arial Unicode" w:hAnsi="Arial Unicode" w:cs="Arial"/>
          <w:sz w:val="20"/>
          <w:lang w:val="es-ES"/>
        </w:rPr>
        <w:t>ներկայացնի</w:t>
      </w:r>
      <w:r w:rsidRPr="00A340ED">
        <w:rPr>
          <w:rFonts w:ascii="Arial Unicode" w:hAnsi="Arial Unicode" w:cs="Sylfaen"/>
          <w:sz w:val="20"/>
          <w:lang w:val="es-ES"/>
        </w:rPr>
        <w:t xml:space="preserve"> </w:t>
      </w:r>
      <w:r w:rsidRPr="00A340ED">
        <w:rPr>
          <w:rFonts w:ascii="Arial Unicode" w:hAnsi="Arial Unicode" w:cs="Arial"/>
          <w:sz w:val="20"/>
          <w:lang w:val="es-ES"/>
        </w:rPr>
        <w:t>իր</w:t>
      </w:r>
      <w:r w:rsidRPr="00A340ED">
        <w:rPr>
          <w:rFonts w:ascii="Arial Unicode" w:hAnsi="Arial Unicode" w:cs="Sylfaen"/>
          <w:sz w:val="20"/>
          <w:lang w:val="es-ES"/>
        </w:rPr>
        <w:t xml:space="preserve"> </w:t>
      </w:r>
      <w:r w:rsidRPr="00A340ED">
        <w:rPr>
          <w:rFonts w:ascii="Arial Unicode" w:hAnsi="Arial Unicode" w:cs="Arial"/>
          <w:sz w:val="20"/>
          <w:lang w:val="es-ES"/>
        </w:rPr>
        <w:t>կողմից</w:t>
      </w:r>
      <w:r w:rsidRPr="00A340ED">
        <w:rPr>
          <w:rFonts w:ascii="Arial Unicode" w:hAnsi="Arial Unicode" w:cs="Sylfaen"/>
          <w:sz w:val="20"/>
          <w:lang w:val="es-ES"/>
        </w:rPr>
        <w:t xml:space="preserve"> </w:t>
      </w:r>
      <w:r w:rsidRPr="00A340ED">
        <w:rPr>
          <w:rFonts w:ascii="Arial Unicode" w:hAnsi="Arial Unicode" w:cs="Arial"/>
          <w:sz w:val="20"/>
          <w:lang w:val="es-ES"/>
        </w:rPr>
        <w:t>հաստատված</w:t>
      </w:r>
      <w:r w:rsidRPr="00A340ED">
        <w:rPr>
          <w:rFonts w:ascii="Arial Unicode" w:hAnsi="Arial Unicode" w:cs="Sylfaen"/>
          <w:sz w:val="20"/>
          <w:lang w:val="es-ES"/>
        </w:rPr>
        <w:t xml:space="preserve">` </w:t>
      </w:r>
      <w:r w:rsidRPr="00A340ED">
        <w:rPr>
          <w:rFonts w:ascii="Arial Unicode" w:hAnsi="Arial Unicode" w:cs="Arial"/>
          <w:sz w:val="20"/>
          <w:lang w:val="es-ES"/>
        </w:rPr>
        <w:t>սույն հրավերի 2-րդ մասի 2.2 կետով նախատեսված գրավոր հայտարարություն</w:t>
      </w:r>
      <w:r w:rsidRPr="00A340ED">
        <w:rPr>
          <w:rFonts w:ascii="Arial Unicode" w:hAnsi="Arial Unicode" w:cs="Sylfaen"/>
          <w:sz w:val="20"/>
          <w:lang w:val="es-ES"/>
        </w:rPr>
        <w:t xml:space="preserve">: </w:t>
      </w:r>
      <w:r w:rsidRPr="00A340ED">
        <w:rPr>
          <w:rFonts w:ascii="Arial Unicode" w:hAnsi="Arial Unicode" w:cs="Arial"/>
          <w:sz w:val="20"/>
        </w:rPr>
        <w:t>Բացի</w:t>
      </w:r>
      <w:r w:rsidRPr="00A340ED">
        <w:rPr>
          <w:rFonts w:ascii="Arial Unicode" w:hAnsi="Arial Unicode" w:cs="Sylfaen"/>
          <w:sz w:val="20"/>
          <w:lang w:val="es-ES"/>
        </w:rPr>
        <w:t xml:space="preserve"> </w:t>
      </w:r>
      <w:r w:rsidRPr="00A340ED">
        <w:rPr>
          <w:rFonts w:ascii="Arial Unicode" w:hAnsi="Arial Unicode" w:cs="Arial"/>
          <w:sz w:val="20"/>
        </w:rPr>
        <w:t>սույն</w:t>
      </w:r>
      <w:r w:rsidRPr="00A340ED">
        <w:rPr>
          <w:rFonts w:ascii="Arial Unicode" w:hAnsi="Arial Unicode" w:cs="Sylfaen"/>
          <w:sz w:val="20"/>
          <w:lang w:val="es-ES"/>
        </w:rPr>
        <w:t xml:space="preserve"> </w:t>
      </w:r>
      <w:r w:rsidRPr="00A340ED">
        <w:rPr>
          <w:rFonts w:ascii="Arial Unicode" w:hAnsi="Arial Unicode" w:cs="Arial"/>
          <w:sz w:val="20"/>
        </w:rPr>
        <w:t>կետով</w:t>
      </w:r>
      <w:r w:rsidRPr="00A340ED">
        <w:rPr>
          <w:rFonts w:ascii="Arial Unicode" w:hAnsi="Arial Unicode" w:cs="Sylfaen"/>
          <w:sz w:val="20"/>
          <w:lang w:val="es-ES"/>
        </w:rPr>
        <w:t xml:space="preserve"> </w:t>
      </w:r>
      <w:r w:rsidRPr="00A340ED">
        <w:rPr>
          <w:rFonts w:ascii="Arial Unicode" w:hAnsi="Arial Unicode" w:cs="Arial"/>
          <w:sz w:val="20"/>
        </w:rPr>
        <w:t>նախատեսված</w:t>
      </w:r>
      <w:r w:rsidRPr="00A340ED">
        <w:rPr>
          <w:rFonts w:ascii="Arial Unicode" w:hAnsi="Arial Unicode" w:cs="Sylfaen"/>
          <w:sz w:val="20"/>
          <w:lang w:val="es-ES"/>
        </w:rPr>
        <w:t xml:space="preserve"> </w:t>
      </w:r>
      <w:r w:rsidRPr="00A340ED">
        <w:rPr>
          <w:rFonts w:ascii="Arial Unicode" w:hAnsi="Arial Unicode" w:cs="Arial"/>
          <w:sz w:val="20"/>
        </w:rPr>
        <w:t>հայտարարությունից</w:t>
      </w:r>
      <w:r w:rsidRPr="00A340ED">
        <w:rPr>
          <w:rFonts w:ascii="Arial Unicode" w:hAnsi="Arial Unicode" w:cs="Sylfaen"/>
          <w:sz w:val="20"/>
          <w:lang w:val="es-ES"/>
        </w:rPr>
        <w:t xml:space="preserve"> </w:t>
      </w:r>
      <w:r w:rsidRPr="00A340ED">
        <w:rPr>
          <w:rFonts w:ascii="Arial Unicode" w:hAnsi="Arial Unicode" w:cs="Arial"/>
          <w:sz w:val="20"/>
        </w:rPr>
        <w:t>մասնակցության</w:t>
      </w:r>
      <w:r w:rsidRPr="00A340ED">
        <w:rPr>
          <w:rFonts w:ascii="Arial Unicode" w:hAnsi="Arial Unicode" w:cs="Sylfaen"/>
          <w:sz w:val="20"/>
          <w:lang w:val="es-ES"/>
        </w:rPr>
        <w:t xml:space="preserve"> </w:t>
      </w:r>
      <w:r w:rsidRPr="00A340ED">
        <w:rPr>
          <w:rFonts w:ascii="Arial Unicode" w:hAnsi="Arial Unicode" w:cs="Arial"/>
          <w:sz w:val="20"/>
        </w:rPr>
        <w:t>իրավունքի</w:t>
      </w:r>
      <w:r w:rsidRPr="00A340ED">
        <w:rPr>
          <w:rFonts w:ascii="Arial Unicode" w:hAnsi="Arial Unicode" w:cs="Sylfaen"/>
          <w:sz w:val="20"/>
          <w:lang w:val="es-ES"/>
        </w:rPr>
        <w:t xml:space="preserve"> </w:t>
      </w:r>
      <w:r w:rsidRPr="00A340ED">
        <w:rPr>
          <w:rFonts w:ascii="Arial Unicode" w:hAnsi="Arial Unicode" w:cs="Arial"/>
          <w:sz w:val="20"/>
        </w:rPr>
        <w:t>գնահատման</w:t>
      </w:r>
      <w:r w:rsidRPr="00A340ED">
        <w:rPr>
          <w:rFonts w:ascii="Arial Unicode" w:hAnsi="Arial Unicode" w:cs="Sylfaen"/>
          <w:sz w:val="20"/>
          <w:lang w:val="es-ES"/>
        </w:rPr>
        <w:t xml:space="preserve"> </w:t>
      </w:r>
      <w:r w:rsidRPr="00A340ED">
        <w:rPr>
          <w:rFonts w:ascii="Arial Unicode" w:hAnsi="Arial Unicode" w:cs="Arial"/>
          <w:sz w:val="20"/>
        </w:rPr>
        <w:t>համար</w:t>
      </w:r>
      <w:r w:rsidRPr="00A340ED">
        <w:rPr>
          <w:rFonts w:ascii="Arial Unicode" w:hAnsi="Arial Unicode" w:cs="Sylfaen"/>
          <w:sz w:val="20"/>
          <w:lang w:val="es-ES"/>
        </w:rPr>
        <w:t xml:space="preserve"> </w:t>
      </w:r>
      <w:r w:rsidRPr="00A340ED">
        <w:rPr>
          <w:rFonts w:ascii="Arial Unicode" w:hAnsi="Arial Unicode" w:cs="Arial"/>
          <w:sz w:val="20"/>
        </w:rPr>
        <w:t>մասնակցից</w:t>
      </w:r>
      <w:r w:rsidRPr="00A340ED">
        <w:rPr>
          <w:rFonts w:ascii="Arial Unicode" w:hAnsi="Arial Unicode" w:cs="Sylfaen"/>
          <w:sz w:val="20"/>
          <w:lang w:val="es-ES"/>
        </w:rPr>
        <w:t xml:space="preserve">, </w:t>
      </w:r>
      <w:r w:rsidRPr="00A340ED">
        <w:rPr>
          <w:rFonts w:ascii="Arial Unicode" w:hAnsi="Arial Unicode" w:cs="Arial"/>
          <w:sz w:val="20"/>
        </w:rPr>
        <w:t>այդ</w:t>
      </w:r>
      <w:r w:rsidRPr="00A340ED">
        <w:rPr>
          <w:rFonts w:ascii="Arial Unicode" w:hAnsi="Arial Unicode" w:cs="Sylfaen"/>
          <w:sz w:val="20"/>
          <w:lang w:val="es-ES"/>
        </w:rPr>
        <w:t xml:space="preserve"> </w:t>
      </w:r>
      <w:r w:rsidRPr="00A340ED">
        <w:rPr>
          <w:rFonts w:ascii="Arial Unicode" w:hAnsi="Arial Unicode" w:cs="Arial"/>
          <w:sz w:val="20"/>
        </w:rPr>
        <w:t>թվում</w:t>
      </w:r>
      <w:r w:rsidRPr="00A340ED">
        <w:rPr>
          <w:rFonts w:ascii="Arial Unicode" w:hAnsi="Arial Unicode" w:cs="Sylfaen"/>
          <w:sz w:val="20"/>
          <w:lang w:val="es-ES"/>
        </w:rPr>
        <w:t xml:space="preserve"> </w:t>
      </w:r>
      <w:r w:rsidRPr="00A340ED">
        <w:rPr>
          <w:rFonts w:ascii="Arial Unicode" w:hAnsi="Arial Unicode" w:cs="Arial"/>
          <w:sz w:val="20"/>
        </w:rPr>
        <w:t>ընտրված</w:t>
      </w:r>
      <w:r w:rsidRPr="00A340ED">
        <w:rPr>
          <w:rFonts w:ascii="Arial Unicode" w:hAnsi="Arial Unicode" w:cs="Sylfaen"/>
          <w:sz w:val="20"/>
          <w:lang w:val="es-ES"/>
        </w:rPr>
        <w:t xml:space="preserve"> </w:t>
      </w:r>
      <w:r w:rsidRPr="00A340ED">
        <w:rPr>
          <w:rFonts w:ascii="Arial Unicode" w:hAnsi="Arial Unicode" w:cs="Arial"/>
          <w:sz w:val="20"/>
        </w:rPr>
        <w:t>մասնակցից</w:t>
      </w:r>
      <w:r w:rsidRPr="00A340ED">
        <w:rPr>
          <w:rFonts w:ascii="Arial Unicode" w:hAnsi="Arial Unicode" w:cs="Sylfaen"/>
          <w:sz w:val="20"/>
          <w:lang w:val="es-ES"/>
        </w:rPr>
        <w:t xml:space="preserve"> </w:t>
      </w:r>
      <w:r w:rsidRPr="00A340ED">
        <w:rPr>
          <w:rFonts w:ascii="Arial Unicode" w:hAnsi="Arial Unicode" w:cs="Arial"/>
          <w:sz w:val="20"/>
        </w:rPr>
        <w:t>այլ</w:t>
      </w:r>
      <w:r w:rsidRPr="00A340ED">
        <w:rPr>
          <w:rFonts w:ascii="Arial Unicode" w:hAnsi="Arial Unicode" w:cs="Sylfaen"/>
          <w:sz w:val="20"/>
          <w:lang w:val="es-ES"/>
        </w:rPr>
        <w:t xml:space="preserve"> </w:t>
      </w:r>
      <w:r w:rsidRPr="00A340ED">
        <w:rPr>
          <w:rFonts w:ascii="Arial Unicode" w:hAnsi="Arial Unicode" w:cs="Arial"/>
          <w:sz w:val="20"/>
        </w:rPr>
        <w:t>փաստաթղթեր</w:t>
      </w:r>
      <w:r w:rsidRPr="00A340ED">
        <w:rPr>
          <w:rFonts w:ascii="Arial Unicode" w:hAnsi="Arial Unicode" w:cs="Sylfaen"/>
          <w:sz w:val="20"/>
          <w:lang w:val="es-ES"/>
        </w:rPr>
        <w:t xml:space="preserve"> </w:t>
      </w:r>
      <w:r w:rsidRPr="00A340ED">
        <w:rPr>
          <w:rFonts w:ascii="Arial Unicode" w:hAnsi="Arial Unicode" w:cs="Arial"/>
          <w:sz w:val="20"/>
        </w:rPr>
        <w:t>կամ</w:t>
      </w:r>
      <w:r w:rsidRPr="00A340ED">
        <w:rPr>
          <w:rFonts w:ascii="Arial Unicode" w:hAnsi="Arial Unicode" w:cs="Sylfaen"/>
          <w:sz w:val="20"/>
          <w:lang w:val="es-ES"/>
        </w:rPr>
        <w:t xml:space="preserve"> </w:t>
      </w:r>
      <w:r w:rsidRPr="00A340ED">
        <w:rPr>
          <w:rFonts w:ascii="Arial Unicode" w:hAnsi="Arial Unicode" w:cs="Arial"/>
          <w:sz w:val="20"/>
        </w:rPr>
        <w:t>հիմնավորումներ</w:t>
      </w:r>
      <w:r w:rsidRPr="00A340ED">
        <w:rPr>
          <w:rFonts w:ascii="Arial Unicode" w:hAnsi="Arial Unicode" w:cs="Sylfaen"/>
          <w:sz w:val="20"/>
          <w:lang w:val="es-ES"/>
        </w:rPr>
        <w:t xml:space="preserve"> </w:t>
      </w:r>
      <w:r w:rsidRPr="00A340ED">
        <w:rPr>
          <w:rFonts w:ascii="Arial Unicode" w:hAnsi="Arial Unicode" w:cs="Arial"/>
          <w:sz w:val="20"/>
        </w:rPr>
        <w:t>չեն</w:t>
      </w:r>
      <w:r w:rsidRPr="00A340ED">
        <w:rPr>
          <w:rFonts w:ascii="Arial Unicode" w:hAnsi="Arial Unicode" w:cs="Sylfaen"/>
          <w:sz w:val="20"/>
          <w:lang w:val="es-ES"/>
        </w:rPr>
        <w:t xml:space="preserve"> </w:t>
      </w:r>
      <w:r w:rsidRPr="00A340ED">
        <w:rPr>
          <w:rFonts w:ascii="Arial Unicode" w:hAnsi="Arial Unicode" w:cs="Arial"/>
          <w:sz w:val="20"/>
        </w:rPr>
        <w:t>կարող</w:t>
      </w:r>
      <w:r w:rsidRPr="00A340ED">
        <w:rPr>
          <w:rFonts w:ascii="Arial Unicode" w:hAnsi="Arial Unicode" w:cs="Sylfaen"/>
          <w:sz w:val="20"/>
          <w:lang w:val="es-ES"/>
        </w:rPr>
        <w:t xml:space="preserve"> </w:t>
      </w:r>
      <w:r w:rsidRPr="00A340ED">
        <w:rPr>
          <w:rFonts w:ascii="Arial Unicode" w:hAnsi="Arial Unicode" w:cs="Arial"/>
          <w:sz w:val="20"/>
        </w:rPr>
        <w:t>պահանջվել</w:t>
      </w:r>
      <w:r w:rsidRPr="00A340ED">
        <w:rPr>
          <w:rFonts w:ascii="Arial Unicode" w:hAnsi="Arial Unicode" w:cs="Sylfaen"/>
          <w:sz w:val="20"/>
          <w:lang w:val="es-ES"/>
        </w:rPr>
        <w:t>:</w:t>
      </w:r>
      <w:r w:rsidRPr="00A340ED">
        <w:rPr>
          <w:rFonts w:ascii="Arial Unicode" w:hAnsi="Arial Unicode" w:cs="Tahoma"/>
          <w:sz w:val="20"/>
          <w:lang w:val="hy-AM"/>
        </w:rPr>
        <w:t xml:space="preserve"> </w:t>
      </w:r>
      <w:r w:rsidRPr="00A340ED">
        <w:rPr>
          <w:rFonts w:ascii="Arial Unicode" w:hAnsi="Arial Unicode" w:cs="Arial"/>
          <w:sz w:val="20"/>
        </w:rPr>
        <w:t>Մասնակցի</w:t>
      </w:r>
      <w:r w:rsidRPr="00A340ED">
        <w:rPr>
          <w:rFonts w:ascii="Arial Unicode" w:hAnsi="Arial Unicode" w:cs="Tahoma"/>
          <w:sz w:val="20"/>
          <w:lang w:val="es-ES"/>
        </w:rPr>
        <w:t xml:space="preserve"> </w:t>
      </w:r>
      <w:r w:rsidRPr="00A340ED">
        <w:rPr>
          <w:rFonts w:ascii="Arial Unicode" w:hAnsi="Arial Unicode" w:cs="Arial"/>
          <w:sz w:val="20"/>
        </w:rPr>
        <w:t>հայտարարության</w:t>
      </w:r>
      <w:r w:rsidRPr="00A340ED">
        <w:rPr>
          <w:rFonts w:ascii="Arial Unicode" w:hAnsi="Arial Unicode" w:cs="Tahoma"/>
          <w:sz w:val="20"/>
          <w:lang w:val="es-ES"/>
        </w:rPr>
        <w:t xml:space="preserve"> </w:t>
      </w:r>
      <w:r w:rsidRPr="00A340ED">
        <w:rPr>
          <w:rFonts w:ascii="Arial Unicode" w:hAnsi="Arial Unicode" w:cs="Arial"/>
          <w:sz w:val="20"/>
        </w:rPr>
        <w:t>իսկությունը</w:t>
      </w:r>
      <w:r w:rsidRPr="00A340ED">
        <w:rPr>
          <w:rFonts w:ascii="Arial Unicode" w:hAnsi="Arial Unicode" w:cs="Tahoma"/>
          <w:sz w:val="20"/>
          <w:lang w:val="es-ES"/>
        </w:rPr>
        <w:t xml:space="preserve"> </w:t>
      </w:r>
      <w:r w:rsidRPr="00A340ED">
        <w:rPr>
          <w:rFonts w:ascii="Arial Unicode" w:hAnsi="Arial Unicode" w:cs="Arial"/>
          <w:sz w:val="20"/>
        </w:rPr>
        <w:t>գնահատող</w:t>
      </w:r>
      <w:r w:rsidRPr="00A340ED">
        <w:rPr>
          <w:rFonts w:ascii="Arial Unicode" w:hAnsi="Arial Unicode" w:cs="Tahoma"/>
          <w:sz w:val="20"/>
          <w:lang w:val="es-ES"/>
        </w:rPr>
        <w:t xml:space="preserve"> </w:t>
      </w:r>
      <w:r w:rsidRPr="00A340ED">
        <w:rPr>
          <w:rFonts w:ascii="Arial Unicode" w:hAnsi="Arial Unicode" w:cs="Arial"/>
          <w:sz w:val="20"/>
        </w:rPr>
        <w:t>հանձնաժողովը</w:t>
      </w:r>
      <w:r w:rsidRPr="00A340ED">
        <w:rPr>
          <w:rFonts w:ascii="Arial Unicode" w:hAnsi="Arial Unicode" w:cs="Tahoma"/>
          <w:sz w:val="20"/>
          <w:lang w:val="es-ES"/>
        </w:rPr>
        <w:t xml:space="preserve"> (</w:t>
      </w:r>
      <w:r w:rsidRPr="00A340ED">
        <w:rPr>
          <w:rFonts w:ascii="Arial Unicode" w:hAnsi="Arial Unicode" w:cs="Arial"/>
          <w:sz w:val="20"/>
        </w:rPr>
        <w:t>այսուհետ</w:t>
      </w:r>
      <w:r w:rsidRPr="00A340ED">
        <w:rPr>
          <w:rFonts w:ascii="Arial Unicode" w:hAnsi="Arial Unicode" w:cs="Tahoma"/>
          <w:sz w:val="20"/>
          <w:lang w:val="es-ES"/>
        </w:rPr>
        <w:t xml:space="preserve">` </w:t>
      </w:r>
      <w:r w:rsidRPr="00A340ED">
        <w:rPr>
          <w:rFonts w:ascii="Arial Unicode" w:hAnsi="Arial Unicode" w:cs="Arial"/>
          <w:sz w:val="20"/>
        </w:rPr>
        <w:t>հանձնաժողով</w:t>
      </w:r>
      <w:r w:rsidRPr="00A340ED">
        <w:rPr>
          <w:rFonts w:ascii="Arial Unicode" w:hAnsi="Arial Unicode" w:cs="Tahoma"/>
          <w:sz w:val="20"/>
          <w:lang w:val="es-ES"/>
        </w:rPr>
        <w:t xml:space="preserve">) </w:t>
      </w:r>
      <w:r w:rsidRPr="00A340ED">
        <w:rPr>
          <w:rFonts w:ascii="Arial Unicode" w:hAnsi="Arial Unicode" w:cs="Arial"/>
          <w:sz w:val="20"/>
        </w:rPr>
        <w:t>գնահատում</w:t>
      </w:r>
      <w:r w:rsidRPr="00A340ED">
        <w:rPr>
          <w:rFonts w:ascii="Arial Unicode" w:hAnsi="Arial Unicode" w:cs="Tahoma"/>
          <w:sz w:val="20"/>
          <w:lang w:val="es-ES"/>
        </w:rPr>
        <w:t xml:space="preserve"> </w:t>
      </w:r>
      <w:r w:rsidRPr="00A340ED">
        <w:rPr>
          <w:rFonts w:ascii="Arial Unicode" w:hAnsi="Arial Unicode" w:cs="Arial"/>
          <w:sz w:val="20"/>
        </w:rPr>
        <w:t>է</w:t>
      </w:r>
      <w:r w:rsidRPr="00A340ED">
        <w:rPr>
          <w:rFonts w:ascii="Arial Unicode" w:hAnsi="Arial Unicode" w:cs="Tahoma"/>
          <w:sz w:val="20"/>
          <w:lang w:val="es-ES"/>
        </w:rPr>
        <w:t xml:space="preserve"> </w:t>
      </w:r>
      <w:r w:rsidRPr="00A340ED">
        <w:rPr>
          <w:rFonts w:ascii="Arial Unicode" w:hAnsi="Arial Unicode" w:cs="Arial"/>
          <w:sz w:val="20"/>
        </w:rPr>
        <w:t>սույն</w:t>
      </w:r>
      <w:r w:rsidRPr="00A340ED">
        <w:rPr>
          <w:rFonts w:ascii="Arial Unicode" w:hAnsi="Arial Unicode" w:cs="Tahoma"/>
          <w:sz w:val="20"/>
          <w:lang w:val="es-ES"/>
        </w:rPr>
        <w:t xml:space="preserve"> </w:t>
      </w:r>
      <w:r w:rsidRPr="00A340ED">
        <w:rPr>
          <w:rFonts w:ascii="Arial Unicode" w:hAnsi="Arial Unicode" w:cs="Arial"/>
          <w:sz w:val="20"/>
        </w:rPr>
        <w:t>հրավերով</w:t>
      </w:r>
      <w:r w:rsidRPr="00A340ED">
        <w:rPr>
          <w:rFonts w:ascii="Arial Unicode" w:hAnsi="Arial Unicode" w:cs="Tahoma"/>
          <w:sz w:val="20"/>
          <w:lang w:val="es-ES"/>
        </w:rPr>
        <w:t xml:space="preserve"> </w:t>
      </w:r>
      <w:r w:rsidRPr="00A340ED">
        <w:rPr>
          <w:rFonts w:ascii="Arial Unicode" w:hAnsi="Arial Unicode" w:cs="Arial"/>
          <w:sz w:val="20"/>
        </w:rPr>
        <w:t>սահմանված</w:t>
      </w:r>
      <w:r w:rsidRPr="00A340ED">
        <w:rPr>
          <w:rFonts w:ascii="Arial Unicode" w:hAnsi="Arial Unicode" w:cs="Tahoma"/>
          <w:sz w:val="20"/>
          <w:lang w:val="es-ES"/>
        </w:rPr>
        <w:t xml:space="preserve"> </w:t>
      </w:r>
      <w:r w:rsidRPr="00A340ED">
        <w:rPr>
          <w:rFonts w:ascii="Arial Unicode" w:hAnsi="Arial Unicode" w:cs="Arial"/>
          <w:sz w:val="20"/>
        </w:rPr>
        <w:t>պայմաններով</w:t>
      </w:r>
      <w:r w:rsidRPr="00A340ED">
        <w:rPr>
          <w:rFonts w:ascii="Arial Unicode" w:hAnsi="Arial Unicode" w:cs="Tahoma"/>
          <w:sz w:val="20"/>
          <w:lang w:val="es-ES"/>
        </w:rPr>
        <w:t>:</w:t>
      </w:r>
    </w:p>
    <w:p w:rsidR="00CE7D06" w:rsidRPr="00A340ED" w:rsidRDefault="00CE7D06" w:rsidP="00CE7D06">
      <w:pPr>
        <w:ind w:firstLine="720"/>
        <w:jc w:val="both"/>
        <w:rPr>
          <w:rFonts w:ascii="Arial Unicode" w:hAnsi="Arial Unicode"/>
          <w:sz w:val="20"/>
          <w:szCs w:val="20"/>
          <w:lang w:val="es-ES"/>
        </w:rPr>
      </w:pPr>
      <w:r w:rsidRPr="00A340ED">
        <w:rPr>
          <w:rFonts w:ascii="Arial Unicode" w:hAnsi="Arial Unicode" w:cs="Tahoma"/>
          <w:sz w:val="20"/>
          <w:szCs w:val="20"/>
          <w:lang w:val="es-ES"/>
        </w:rPr>
        <w:t xml:space="preserve">2.3 </w:t>
      </w:r>
      <w:r w:rsidRPr="00A340ED">
        <w:rPr>
          <w:rFonts w:ascii="Arial Unicode" w:hAnsi="Arial Unicode" w:cs="Arial"/>
          <w:sz w:val="20"/>
          <w:szCs w:val="20"/>
        </w:rPr>
        <w:t>Արգելվում</w:t>
      </w:r>
      <w:r w:rsidRPr="00A340ED">
        <w:rPr>
          <w:rFonts w:ascii="Arial Unicode" w:hAnsi="Arial Unicode"/>
          <w:sz w:val="20"/>
          <w:szCs w:val="20"/>
          <w:lang w:val="es-ES"/>
        </w:rPr>
        <w:t xml:space="preserve"> </w:t>
      </w:r>
      <w:r w:rsidRPr="00A340ED">
        <w:rPr>
          <w:rFonts w:ascii="Arial Unicode" w:hAnsi="Arial Unicode" w:cs="Arial"/>
          <w:sz w:val="20"/>
          <w:szCs w:val="20"/>
        </w:rPr>
        <w:t>է</w:t>
      </w:r>
      <w:r w:rsidRPr="00A340ED">
        <w:rPr>
          <w:rFonts w:ascii="Arial Unicode" w:hAnsi="Arial Unicode"/>
          <w:sz w:val="20"/>
          <w:szCs w:val="20"/>
          <w:lang w:val="es-ES"/>
        </w:rPr>
        <w:t xml:space="preserve"> </w:t>
      </w:r>
      <w:r w:rsidRPr="00A340ED">
        <w:rPr>
          <w:rFonts w:ascii="Arial Unicode" w:hAnsi="Arial Unicode" w:cs="Arial"/>
          <w:sz w:val="20"/>
          <w:szCs w:val="20"/>
        </w:rPr>
        <w:t>սույն</w:t>
      </w:r>
      <w:r w:rsidRPr="00A340ED">
        <w:rPr>
          <w:rFonts w:ascii="Arial Unicode" w:hAnsi="Arial Unicode"/>
          <w:sz w:val="20"/>
          <w:szCs w:val="20"/>
          <w:lang w:val="es-ES"/>
        </w:rPr>
        <w:t xml:space="preserve"> </w:t>
      </w:r>
      <w:r w:rsidRPr="00A340ED">
        <w:rPr>
          <w:rFonts w:ascii="Arial Unicode" w:hAnsi="Arial Unicode" w:cs="Arial"/>
          <w:sz w:val="20"/>
          <w:szCs w:val="20"/>
        </w:rPr>
        <w:t>կետով</w:t>
      </w:r>
      <w:r w:rsidRPr="00A340ED">
        <w:rPr>
          <w:rFonts w:ascii="Arial Unicode" w:hAnsi="Arial Unicode"/>
          <w:sz w:val="20"/>
          <w:szCs w:val="20"/>
          <w:lang w:val="es-ES"/>
        </w:rPr>
        <w:t xml:space="preserve"> </w:t>
      </w:r>
      <w:r w:rsidRPr="00A340ED">
        <w:rPr>
          <w:rFonts w:ascii="Arial Unicode" w:hAnsi="Arial Unicode" w:cs="Arial"/>
          <w:sz w:val="20"/>
          <w:szCs w:val="20"/>
        </w:rPr>
        <w:t>սահմանված</w:t>
      </w:r>
      <w:r w:rsidRPr="00A340ED">
        <w:rPr>
          <w:rFonts w:ascii="Arial Unicode" w:hAnsi="Arial Unicode"/>
          <w:sz w:val="20"/>
          <w:szCs w:val="20"/>
          <w:lang w:val="es-ES"/>
        </w:rPr>
        <w:t xml:space="preserve"> </w:t>
      </w:r>
      <w:r w:rsidRPr="00A340ED">
        <w:rPr>
          <w:rFonts w:ascii="Arial Unicode" w:hAnsi="Arial Unicode" w:cs="Arial"/>
          <w:sz w:val="20"/>
          <w:szCs w:val="20"/>
        </w:rPr>
        <w:t>փոխկապակցված</w:t>
      </w:r>
      <w:r w:rsidRPr="00A340ED">
        <w:rPr>
          <w:rFonts w:ascii="Arial Unicode" w:hAnsi="Arial Unicode"/>
          <w:sz w:val="20"/>
          <w:szCs w:val="20"/>
          <w:lang w:val="es-ES"/>
        </w:rPr>
        <w:t xml:space="preserve"> </w:t>
      </w:r>
      <w:r w:rsidRPr="00A340ED">
        <w:rPr>
          <w:rFonts w:ascii="Arial Unicode" w:hAnsi="Arial Unicode" w:cs="Arial"/>
          <w:sz w:val="20"/>
          <w:szCs w:val="20"/>
        </w:rPr>
        <w:t>անձանց</w:t>
      </w:r>
      <w:r w:rsidRPr="00A340ED">
        <w:rPr>
          <w:rFonts w:ascii="Arial Unicode" w:hAnsi="Arial Unicode"/>
          <w:sz w:val="20"/>
          <w:szCs w:val="20"/>
          <w:lang w:val="es-ES"/>
        </w:rPr>
        <w:t xml:space="preserve"> </w:t>
      </w:r>
      <w:r w:rsidRPr="00A340ED">
        <w:rPr>
          <w:rFonts w:ascii="Arial Unicode" w:hAnsi="Arial Unicode" w:cs="Arial"/>
          <w:sz w:val="20"/>
          <w:szCs w:val="20"/>
        </w:rPr>
        <w:t>և</w:t>
      </w:r>
      <w:r w:rsidRPr="00A340ED">
        <w:rPr>
          <w:rFonts w:ascii="Arial Unicode" w:hAnsi="Arial Unicode"/>
          <w:sz w:val="20"/>
          <w:szCs w:val="20"/>
          <w:lang w:val="es-ES"/>
        </w:rPr>
        <w:t xml:space="preserve"> (</w:t>
      </w:r>
      <w:r w:rsidRPr="00A340ED">
        <w:rPr>
          <w:rFonts w:ascii="Arial Unicode" w:hAnsi="Arial Unicode" w:cs="Arial"/>
          <w:sz w:val="20"/>
          <w:szCs w:val="20"/>
        </w:rPr>
        <w:t>կամ</w:t>
      </w:r>
      <w:r w:rsidRPr="00A340ED">
        <w:rPr>
          <w:rFonts w:ascii="Arial Unicode" w:hAnsi="Arial Unicode"/>
          <w:sz w:val="20"/>
          <w:szCs w:val="20"/>
          <w:lang w:val="es-ES"/>
        </w:rPr>
        <w:t xml:space="preserve">) </w:t>
      </w:r>
      <w:r w:rsidRPr="00A340ED">
        <w:rPr>
          <w:rFonts w:ascii="Arial Unicode" w:hAnsi="Arial Unicode" w:cs="Arial"/>
          <w:sz w:val="20"/>
          <w:szCs w:val="20"/>
        </w:rPr>
        <w:t>միևնույն</w:t>
      </w:r>
      <w:r w:rsidRPr="00A340ED">
        <w:rPr>
          <w:rFonts w:ascii="Arial Unicode" w:hAnsi="Arial Unicode"/>
          <w:sz w:val="20"/>
          <w:szCs w:val="20"/>
          <w:lang w:val="es-ES"/>
        </w:rPr>
        <w:t xml:space="preserve"> </w:t>
      </w:r>
      <w:r w:rsidRPr="00A340ED">
        <w:rPr>
          <w:rFonts w:ascii="Arial Unicode" w:hAnsi="Arial Unicode" w:cs="Arial"/>
          <w:sz w:val="20"/>
          <w:szCs w:val="20"/>
        </w:rPr>
        <w:t>անձի</w:t>
      </w:r>
      <w:r w:rsidRPr="00A340ED">
        <w:rPr>
          <w:rFonts w:ascii="Arial Unicode" w:hAnsi="Arial Unicode"/>
          <w:sz w:val="20"/>
          <w:szCs w:val="20"/>
          <w:lang w:val="es-ES"/>
        </w:rPr>
        <w:t xml:space="preserve"> (</w:t>
      </w:r>
      <w:r w:rsidRPr="00A340ED">
        <w:rPr>
          <w:rFonts w:ascii="Arial Unicode" w:hAnsi="Arial Unicode" w:cs="Arial"/>
          <w:sz w:val="20"/>
          <w:szCs w:val="20"/>
        </w:rPr>
        <w:t>անձանց</w:t>
      </w:r>
      <w:r w:rsidRPr="00A340ED">
        <w:rPr>
          <w:rFonts w:ascii="Arial Unicode" w:hAnsi="Arial Unicode"/>
          <w:sz w:val="20"/>
          <w:szCs w:val="20"/>
          <w:lang w:val="es-ES"/>
        </w:rPr>
        <w:t xml:space="preserve">) </w:t>
      </w:r>
      <w:r w:rsidRPr="00A340ED">
        <w:rPr>
          <w:rFonts w:ascii="Arial Unicode" w:hAnsi="Arial Unicode" w:cs="Arial"/>
          <w:sz w:val="20"/>
          <w:szCs w:val="20"/>
        </w:rPr>
        <w:t>կողմից</w:t>
      </w:r>
      <w:r w:rsidRPr="00A340ED">
        <w:rPr>
          <w:rFonts w:ascii="Arial Unicode" w:hAnsi="Arial Unicode"/>
          <w:sz w:val="20"/>
          <w:szCs w:val="20"/>
          <w:lang w:val="es-ES"/>
        </w:rPr>
        <w:t xml:space="preserve"> </w:t>
      </w:r>
      <w:r w:rsidRPr="00A340ED">
        <w:rPr>
          <w:rFonts w:ascii="Arial Unicode" w:hAnsi="Arial Unicode" w:cs="Arial"/>
          <w:sz w:val="20"/>
          <w:szCs w:val="20"/>
        </w:rPr>
        <w:t>հիմնադրված</w:t>
      </w:r>
      <w:r w:rsidRPr="00A340ED">
        <w:rPr>
          <w:rFonts w:ascii="Arial Unicode" w:hAnsi="Arial Unicode"/>
          <w:sz w:val="20"/>
          <w:szCs w:val="20"/>
          <w:lang w:val="es-ES"/>
        </w:rPr>
        <w:t xml:space="preserve"> </w:t>
      </w:r>
      <w:r w:rsidRPr="00A340ED">
        <w:rPr>
          <w:rFonts w:ascii="Arial Unicode" w:hAnsi="Arial Unicode" w:cs="Arial"/>
          <w:sz w:val="20"/>
          <w:szCs w:val="20"/>
        </w:rPr>
        <w:t>կամ</w:t>
      </w:r>
      <w:r w:rsidRPr="00A340ED">
        <w:rPr>
          <w:rFonts w:ascii="Arial Unicode" w:hAnsi="Arial Unicode"/>
          <w:sz w:val="20"/>
          <w:szCs w:val="20"/>
          <w:lang w:val="es-ES"/>
        </w:rPr>
        <w:t xml:space="preserve"> </w:t>
      </w:r>
      <w:r w:rsidRPr="00A340ED">
        <w:rPr>
          <w:rFonts w:ascii="Arial Unicode" w:hAnsi="Arial Unicode" w:cs="Arial"/>
          <w:sz w:val="20"/>
          <w:szCs w:val="20"/>
        </w:rPr>
        <w:t>ավելի</w:t>
      </w:r>
      <w:r w:rsidRPr="00A340ED">
        <w:rPr>
          <w:rFonts w:ascii="Arial Unicode" w:hAnsi="Arial Unicode"/>
          <w:sz w:val="20"/>
          <w:szCs w:val="20"/>
          <w:lang w:val="es-ES"/>
        </w:rPr>
        <w:t xml:space="preserve"> </w:t>
      </w:r>
      <w:r w:rsidRPr="00A340ED">
        <w:rPr>
          <w:rFonts w:ascii="Arial Unicode" w:hAnsi="Arial Unicode" w:cs="Arial"/>
          <w:sz w:val="20"/>
          <w:szCs w:val="20"/>
        </w:rPr>
        <w:t>քան</w:t>
      </w:r>
      <w:r w:rsidRPr="00A340ED">
        <w:rPr>
          <w:rFonts w:ascii="Arial Unicode" w:hAnsi="Arial Unicode"/>
          <w:sz w:val="20"/>
          <w:szCs w:val="20"/>
          <w:lang w:val="es-ES"/>
        </w:rPr>
        <w:t xml:space="preserve"> </w:t>
      </w:r>
      <w:r w:rsidRPr="00A340ED">
        <w:rPr>
          <w:rFonts w:ascii="Arial Unicode" w:hAnsi="Arial Unicode" w:cs="Arial"/>
          <w:sz w:val="20"/>
          <w:szCs w:val="20"/>
        </w:rPr>
        <w:t>հիսուն</w:t>
      </w:r>
      <w:r w:rsidRPr="00A340ED">
        <w:rPr>
          <w:rFonts w:ascii="Arial Unicode" w:hAnsi="Arial Unicode"/>
          <w:sz w:val="20"/>
          <w:szCs w:val="20"/>
          <w:lang w:val="es-ES"/>
        </w:rPr>
        <w:t xml:space="preserve"> </w:t>
      </w:r>
      <w:r w:rsidRPr="00A340ED">
        <w:rPr>
          <w:rFonts w:ascii="Arial Unicode" w:hAnsi="Arial Unicode" w:cs="Arial"/>
          <w:sz w:val="20"/>
          <w:szCs w:val="20"/>
        </w:rPr>
        <w:t>տոկոս</w:t>
      </w:r>
      <w:r w:rsidRPr="00A340ED">
        <w:rPr>
          <w:rFonts w:ascii="Arial Unicode" w:hAnsi="Arial Unicode"/>
          <w:sz w:val="20"/>
          <w:szCs w:val="20"/>
          <w:lang w:val="es-ES"/>
        </w:rPr>
        <w:t xml:space="preserve"> </w:t>
      </w:r>
      <w:r w:rsidRPr="00A340ED">
        <w:rPr>
          <w:rFonts w:ascii="Arial Unicode" w:hAnsi="Arial Unicode" w:cs="Arial"/>
          <w:sz w:val="20"/>
          <w:szCs w:val="20"/>
        </w:rPr>
        <w:t>միևնույն</w:t>
      </w:r>
      <w:r w:rsidRPr="00A340ED">
        <w:rPr>
          <w:rFonts w:ascii="Arial Unicode" w:hAnsi="Arial Unicode"/>
          <w:sz w:val="20"/>
          <w:szCs w:val="20"/>
          <w:lang w:val="es-ES"/>
        </w:rPr>
        <w:t xml:space="preserve"> </w:t>
      </w:r>
      <w:r w:rsidRPr="00A340ED">
        <w:rPr>
          <w:rFonts w:ascii="Arial Unicode" w:hAnsi="Arial Unicode" w:cs="Arial"/>
          <w:sz w:val="20"/>
          <w:szCs w:val="20"/>
        </w:rPr>
        <w:t>անձի</w:t>
      </w:r>
      <w:r w:rsidRPr="00A340ED">
        <w:rPr>
          <w:rFonts w:ascii="Arial Unicode" w:hAnsi="Arial Unicode"/>
          <w:sz w:val="20"/>
          <w:szCs w:val="20"/>
          <w:lang w:val="es-ES"/>
        </w:rPr>
        <w:t xml:space="preserve"> (</w:t>
      </w:r>
      <w:r w:rsidRPr="00A340ED">
        <w:rPr>
          <w:rFonts w:ascii="Arial Unicode" w:hAnsi="Arial Unicode" w:cs="Arial"/>
          <w:sz w:val="20"/>
          <w:szCs w:val="20"/>
        </w:rPr>
        <w:t>անձանց</w:t>
      </w:r>
      <w:r w:rsidRPr="00A340ED">
        <w:rPr>
          <w:rFonts w:ascii="Arial Unicode" w:hAnsi="Arial Unicode"/>
          <w:sz w:val="20"/>
          <w:szCs w:val="20"/>
          <w:lang w:val="es-ES"/>
        </w:rPr>
        <w:t xml:space="preserve">) </w:t>
      </w:r>
      <w:r w:rsidRPr="00A340ED">
        <w:rPr>
          <w:rFonts w:ascii="Arial Unicode" w:hAnsi="Arial Unicode" w:cs="Arial"/>
          <w:sz w:val="20"/>
          <w:szCs w:val="20"/>
        </w:rPr>
        <w:t>պատկանող</w:t>
      </w:r>
      <w:r w:rsidRPr="00A340ED">
        <w:rPr>
          <w:rFonts w:ascii="Arial Unicode" w:hAnsi="Arial Unicode"/>
          <w:sz w:val="20"/>
          <w:szCs w:val="20"/>
          <w:lang w:val="es-ES"/>
        </w:rPr>
        <w:t xml:space="preserve"> </w:t>
      </w:r>
      <w:r w:rsidRPr="00A340ED">
        <w:rPr>
          <w:rFonts w:ascii="Arial Unicode" w:hAnsi="Arial Unicode" w:cs="Arial"/>
          <w:sz w:val="20"/>
          <w:szCs w:val="20"/>
        </w:rPr>
        <w:t>բաժնեմաս</w:t>
      </w:r>
      <w:r w:rsidRPr="00A340ED">
        <w:rPr>
          <w:rFonts w:ascii="Arial Unicode" w:hAnsi="Arial Unicode"/>
          <w:sz w:val="20"/>
          <w:szCs w:val="20"/>
          <w:lang w:val="es-ES"/>
        </w:rPr>
        <w:t xml:space="preserve"> (</w:t>
      </w:r>
      <w:r w:rsidRPr="00A340ED">
        <w:rPr>
          <w:rFonts w:ascii="Arial Unicode" w:hAnsi="Arial Unicode" w:cs="Arial"/>
          <w:sz w:val="20"/>
          <w:szCs w:val="20"/>
        </w:rPr>
        <w:t>փայաբաժին</w:t>
      </w:r>
      <w:r w:rsidRPr="00A340ED">
        <w:rPr>
          <w:rFonts w:ascii="Arial Unicode" w:hAnsi="Arial Unicode"/>
          <w:sz w:val="20"/>
          <w:szCs w:val="20"/>
          <w:lang w:val="es-ES"/>
        </w:rPr>
        <w:t xml:space="preserve">) </w:t>
      </w:r>
      <w:r w:rsidRPr="00A340ED">
        <w:rPr>
          <w:rFonts w:ascii="Arial Unicode" w:hAnsi="Arial Unicode" w:cs="Arial"/>
          <w:sz w:val="20"/>
          <w:szCs w:val="20"/>
        </w:rPr>
        <w:t>ունեցող</w:t>
      </w:r>
      <w:r w:rsidRPr="00A340ED">
        <w:rPr>
          <w:rFonts w:ascii="Arial Unicode" w:hAnsi="Arial Unicode"/>
          <w:sz w:val="20"/>
          <w:szCs w:val="20"/>
          <w:lang w:val="es-ES"/>
        </w:rPr>
        <w:t xml:space="preserve"> </w:t>
      </w:r>
      <w:r w:rsidRPr="00A340ED">
        <w:rPr>
          <w:rFonts w:ascii="Arial Unicode" w:hAnsi="Arial Unicode" w:cs="Arial"/>
          <w:sz w:val="20"/>
          <w:szCs w:val="20"/>
        </w:rPr>
        <w:t>կազմակերպությունների</w:t>
      </w:r>
      <w:r w:rsidRPr="00A340ED">
        <w:rPr>
          <w:rFonts w:ascii="Arial Unicode" w:hAnsi="Arial Unicode"/>
          <w:sz w:val="20"/>
          <w:szCs w:val="20"/>
          <w:lang w:val="es-ES"/>
        </w:rPr>
        <w:t xml:space="preserve"> </w:t>
      </w:r>
      <w:r w:rsidRPr="00A340ED">
        <w:rPr>
          <w:rFonts w:ascii="Arial Unicode" w:hAnsi="Arial Unicode" w:cs="Arial"/>
          <w:sz w:val="20"/>
          <w:szCs w:val="20"/>
        </w:rPr>
        <w:t>միաժամանակյա</w:t>
      </w:r>
      <w:r w:rsidRPr="00A340ED">
        <w:rPr>
          <w:rFonts w:ascii="Arial Unicode" w:hAnsi="Arial Unicode"/>
          <w:sz w:val="20"/>
          <w:szCs w:val="20"/>
          <w:lang w:val="es-ES"/>
        </w:rPr>
        <w:t xml:space="preserve"> </w:t>
      </w:r>
      <w:r w:rsidRPr="00A340ED">
        <w:rPr>
          <w:rFonts w:ascii="Arial Unicode" w:hAnsi="Arial Unicode" w:cs="Arial"/>
          <w:sz w:val="20"/>
          <w:szCs w:val="20"/>
        </w:rPr>
        <w:t>մասնակցությունը</w:t>
      </w:r>
      <w:r w:rsidRPr="00A340ED">
        <w:rPr>
          <w:rFonts w:ascii="Arial Unicode" w:hAnsi="Arial Unicode"/>
          <w:sz w:val="20"/>
          <w:szCs w:val="20"/>
          <w:lang w:val="es-ES"/>
        </w:rPr>
        <w:t xml:space="preserve"> </w:t>
      </w:r>
      <w:r w:rsidRPr="00A340ED">
        <w:rPr>
          <w:rFonts w:ascii="Arial Unicode" w:hAnsi="Arial Unicode" w:cs="Arial"/>
          <w:sz w:val="20"/>
          <w:szCs w:val="20"/>
        </w:rPr>
        <w:t>սույն</w:t>
      </w:r>
      <w:r w:rsidRPr="00A340ED">
        <w:rPr>
          <w:rFonts w:ascii="Arial Unicode" w:hAnsi="Arial Unicode"/>
          <w:sz w:val="20"/>
          <w:szCs w:val="20"/>
          <w:lang w:val="es-ES"/>
        </w:rPr>
        <w:t xml:space="preserve"> </w:t>
      </w:r>
      <w:r w:rsidRPr="00A340ED">
        <w:rPr>
          <w:rFonts w:ascii="Arial Unicode" w:hAnsi="Arial Unicode" w:cs="Arial"/>
          <w:sz w:val="20"/>
          <w:szCs w:val="20"/>
        </w:rPr>
        <w:t>ընթացակարգին</w:t>
      </w:r>
      <w:r w:rsidRPr="00A340ED">
        <w:rPr>
          <w:rFonts w:ascii="Arial Unicode" w:hAnsi="Arial Unicode"/>
          <w:sz w:val="20"/>
          <w:szCs w:val="20"/>
          <w:lang w:val="hy-AM"/>
        </w:rPr>
        <w:t xml:space="preserve"> </w:t>
      </w:r>
      <w:r w:rsidRPr="00A340ED">
        <w:rPr>
          <w:rFonts w:ascii="Arial Unicode" w:hAnsi="Arial Unicode" w:cs="Sylfaen"/>
          <w:sz w:val="20"/>
          <w:szCs w:val="20"/>
          <w:lang w:val="es-ES"/>
        </w:rPr>
        <w:t>(</w:t>
      </w:r>
      <w:r w:rsidRPr="00A340ED">
        <w:rPr>
          <w:rFonts w:ascii="Arial Unicode" w:hAnsi="Arial Unicode" w:cs="Arial"/>
          <w:sz w:val="20"/>
          <w:szCs w:val="20"/>
        </w:rPr>
        <w:t>միևնույն</w:t>
      </w:r>
      <w:r w:rsidRPr="00A340ED">
        <w:rPr>
          <w:rFonts w:ascii="Arial Unicode" w:hAnsi="Arial Unicode" w:cs="Sylfaen"/>
          <w:sz w:val="20"/>
          <w:szCs w:val="20"/>
          <w:lang w:val="es-ES"/>
        </w:rPr>
        <w:t xml:space="preserve"> </w:t>
      </w:r>
      <w:r w:rsidRPr="00A340ED">
        <w:rPr>
          <w:rFonts w:ascii="Arial Unicode" w:hAnsi="Arial Unicode" w:cs="Arial"/>
          <w:sz w:val="20"/>
          <w:szCs w:val="20"/>
        </w:rPr>
        <w:t>չափաբաժնին</w:t>
      </w:r>
      <w:r w:rsidRPr="00A340ED">
        <w:rPr>
          <w:rFonts w:ascii="Arial Unicode" w:hAnsi="Arial Unicode" w:cs="Sylfaen"/>
          <w:sz w:val="20"/>
          <w:szCs w:val="20"/>
          <w:lang w:val="es-ES"/>
        </w:rPr>
        <w:t xml:space="preserve">), </w:t>
      </w:r>
      <w:r w:rsidRPr="00A340ED">
        <w:rPr>
          <w:rFonts w:ascii="Arial Unicode" w:hAnsi="Arial Unicode" w:cs="Arial"/>
          <w:sz w:val="20"/>
          <w:szCs w:val="20"/>
        </w:rPr>
        <w:t>բացառությամբ</w:t>
      </w:r>
      <w:r w:rsidRPr="00A340ED">
        <w:rPr>
          <w:rFonts w:ascii="Arial Unicode" w:hAnsi="Arial Unicode"/>
          <w:sz w:val="20"/>
          <w:szCs w:val="20"/>
          <w:lang w:val="es-ES"/>
        </w:rPr>
        <w:t xml:space="preserve"> </w:t>
      </w:r>
      <w:r w:rsidRPr="00A340ED">
        <w:rPr>
          <w:rFonts w:ascii="Arial Unicode" w:hAnsi="Arial Unicode" w:cs="Arial"/>
          <w:sz w:val="20"/>
          <w:szCs w:val="20"/>
        </w:rPr>
        <w:t>պետության</w:t>
      </w:r>
      <w:r w:rsidRPr="00A340ED">
        <w:rPr>
          <w:rFonts w:ascii="Arial Unicode" w:hAnsi="Arial Unicode"/>
          <w:sz w:val="20"/>
          <w:szCs w:val="20"/>
          <w:lang w:val="es-ES"/>
        </w:rPr>
        <w:t xml:space="preserve"> </w:t>
      </w:r>
      <w:r w:rsidRPr="00A340ED">
        <w:rPr>
          <w:rFonts w:ascii="Arial Unicode" w:hAnsi="Arial Unicode" w:cs="Arial"/>
          <w:sz w:val="20"/>
          <w:szCs w:val="20"/>
        </w:rPr>
        <w:t>կամ</w:t>
      </w:r>
      <w:r w:rsidRPr="00A340ED">
        <w:rPr>
          <w:rFonts w:ascii="Arial Unicode" w:hAnsi="Arial Unicode"/>
          <w:sz w:val="20"/>
          <w:szCs w:val="20"/>
          <w:lang w:val="es-ES"/>
        </w:rPr>
        <w:t xml:space="preserve"> </w:t>
      </w:r>
      <w:r w:rsidRPr="00A340ED">
        <w:rPr>
          <w:rFonts w:ascii="Arial Unicode" w:hAnsi="Arial Unicode" w:cs="Arial"/>
          <w:sz w:val="20"/>
          <w:szCs w:val="20"/>
        </w:rPr>
        <w:t>համայնքների</w:t>
      </w:r>
      <w:r w:rsidRPr="00A340ED">
        <w:rPr>
          <w:rFonts w:ascii="Arial Unicode" w:hAnsi="Arial Unicode"/>
          <w:sz w:val="20"/>
          <w:szCs w:val="20"/>
          <w:lang w:val="es-ES"/>
        </w:rPr>
        <w:t xml:space="preserve"> </w:t>
      </w:r>
      <w:r w:rsidRPr="00A340ED">
        <w:rPr>
          <w:rFonts w:ascii="Arial Unicode" w:hAnsi="Arial Unicode" w:cs="Arial"/>
          <w:sz w:val="20"/>
          <w:szCs w:val="20"/>
        </w:rPr>
        <w:t>կողմից</w:t>
      </w:r>
      <w:r w:rsidRPr="00A340ED">
        <w:rPr>
          <w:rFonts w:ascii="Arial Unicode" w:hAnsi="Arial Unicode"/>
          <w:sz w:val="20"/>
          <w:szCs w:val="20"/>
          <w:lang w:val="es-ES"/>
        </w:rPr>
        <w:t xml:space="preserve"> </w:t>
      </w:r>
      <w:r w:rsidRPr="00A340ED">
        <w:rPr>
          <w:rFonts w:ascii="Arial Unicode" w:hAnsi="Arial Unicode" w:cs="Arial"/>
          <w:sz w:val="20"/>
          <w:szCs w:val="20"/>
        </w:rPr>
        <w:t>հիմնադրված</w:t>
      </w:r>
      <w:r w:rsidRPr="00A340ED">
        <w:rPr>
          <w:rFonts w:ascii="Arial Unicode" w:hAnsi="Arial Unicode"/>
          <w:sz w:val="20"/>
          <w:szCs w:val="20"/>
          <w:lang w:val="es-ES"/>
        </w:rPr>
        <w:t xml:space="preserve"> </w:t>
      </w:r>
      <w:r w:rsidRPr="00A340ED">
        <w:rPr>
          <w:rFonts w:ascii="Arial Unicode" w:hAnsi="Arial Unicode" w:cs="Arial"/>
          <w:sz w:val="20"/>
          <w:szCs w:val="20"/>
        </w:rPr>
        <w:t>կազմակերպությունների</w:t>
      </w:r>
      <w:r w:rsidRPr="00A340ED">
        <w:rPr>
          <w:rFonts w:ascii="Arial Unicode" w:hAnsi="Arial Unicode" w:cs="Sylfaen"/>
          <w:sz w:val="20"/>
          <w:szCs w:val="20"/>
          <w:lang w:val="es-ES"/>
        </w:rPr>
        <w:t xml:space="preserve"> </w:t>
      </w:r>
      <w:r w:rsidRPr="00A340ED">
        <w:rPr>
          <w:rFonts w:ascii="Arial Unicode" w:hAnsi="Arial Unicode" w:cs="Arial"/>
          <w:sz w:val="20"/>
          <w:szCs w:val="20"/>
        </w:rPr>
        <w:t>և</w:t>
      </w:r>
      <w:r w:rsidRPr="00A340ED">
        <w:rPr>
          <w:rFonts w:ascii="Arial Unicode" w:hAnsi="Arial Unicode" w:cs="Sylfaen"/>
          <w:sz w:val="20"/>
          <w:szCs w:val="20"/>
          <w:lang w:val="es-ES"/>
        </w:rPr>
        <w:t xml:space="preserve"> (</w:t>
      </w:r>
      <w:r w:rsidRPr="00A340ED">
        <w:rPr>
          <w:rFonts w:ascii="Arial Unicode" w:hAnsi="Arial Unicode" w:cs="Arial"/>
          <w:sz w:val="20"/>
          <w:szCs w:val="20"/>
        </w:rPr>
        <w:t>կամ</w:t>
      </w:r>
      <w:r w:rsidRPr="00A340ED">
        <w:rPr>
          <w:rFonts w:ascii="Arial Unicode" w:hAnsi="Arial Unicode" w:cs="Sylfaen"/>
          <w:sz w:val="20"/>
          <w:szCs w:val="20"/>
          <w:lang w:val="es-ES"/>
        </w:rPr>
        <w:t xml:space="preserve">) </w:t>
      </w:r>
      <w:r w:rsidRPr="00A340ED">
        <w:rPr>
          <w:rFonts w:ascii="Arial Unicode" w:hAnsi="Arial Unicode" w:cs="Arial"/>
          <w:sz w:val="20"/>
        </w:rPr>
        <w:t>համատեղ</w:t>
      </w:r>
      <w:r w:rsidRPr="00A340ED">
        <w:rPr>
          <w:rFonts w:ascii="Arial Unicode" w:hAnsi="Arial Unicode" w:cs="Times Armenian"/>
          <w:sz w:val="20"/>
          <w:lang w:val="af-ZA"/>
        </w:rPr>
        <w:t xml:space="preserve"> </w:t>
      </w:r>
      <w:r w:rsidRPr="00A340ED">
        <w:rPr>
          <w:rFonts w:ascii="Arial Unicode" w:hAnsi="Arial Unicode" w:cs="Arial"/>
          <w:sz w:val="20"/>
        </w:rPr>
        <w:t>գործունեության</w:t>
      </w:r>
      <w:r w:rsidRPr="00A340ED">
        <w:rPr>
          <w:rFonts w:ascii="Arial Unicode" w:hAnsi="Arial Unicode" w:cs="Times Armenian"/>
          <w:sz w:val="20"/>
          <w:lang w:val="af-ZA"/>
        </w:rPr>
        <w:t xml:space="preserve"> </w:t>
      </w:r>
      <w:r w:rsidRPr="00A340ED">
        <w:rPr>
          <w:rFonts w:ascii="Arial Unicode" w:hAnsi="Arial Unicode" w:cs="Arial"/>
          <w:sz w:val="20"/>
        </w:rPr>
        <w:t>կարգով</w:t>
      </w:r>
      <w:r w:rsidRPr="00A340ED">
        <w:rPr>
          <w:rFonts w:ascii="Arial Unicode" w:hAnsi="Arial Unicode" w:cs="Sylfaen"/>
          <w:sz w:val="20"/>
          <w:lang w:val="af-ZA"/>
        </w:rPr>
        <w:t xml:space="preserve"> </w:t>
      </w:r>
      <w:r w:rsidRPr="00A340ED">
        <w:rPr>
          <w:rFonts w:ascii="Arial Unicode" w:hAnsi="Arial Unicode" w:cs="Times Armenian"/>
          <w:sz w:val="20"/>
          <w:lang w:val="af-ZA"/>
        </w:rPr>
        <w:t>(</w:t>
      </w:r>
      <w:r w:rsidRPr="00A340ED">
        <w:rPr>
          <w:rFonts w:ascii="Arial Unicode" w:hAnsi="Arial Unicode" w:cs="Arial"/>
          <w:sz w:val="20"/>
        </w:rPr>
        <w:t>կոնսորցիումով</w:t>
      </w:r>
      <w:r w:rsidRPr="00A340ED">
        <w:rPr>
          <w:rFonts w:ascii="Arial Unicode" w:hAnsi="Arial Unicode" w:cs="Times Armenian"/>
          <w:sz w:val="20"/>
          <w:lang w:val="af-ZA"/>
        </w:rPr>
        <w:t xml:space="preserve">) </w:t>
      </w:r>
      <w:r w:rsidRPr="00A340ED">
        <w:rPr>
          <w:rFonts w:ascii="Arial Unicode" w:hAnsi="Arial Unicode" w:cs="Arial"/>
          <w:sz w:val="20"/>
        </w:rPr>
        <w:t>գնումների</w:t>
      </w:r>
      <w:r w:rsidRPr="00A340ED">
        <w:rPr>
          <w:rFonts w:ascii="Arial Unicode" w:hAnsi="Arial Unicode" w:cs="Times Armenian"/>
          <w:sz w:val="20"/>
          <w:lang w:val="af-ZA"/>
        </w:rPr>
        <w:t xml:space="preserve"> </w:t>
      </w:r>
      <w:r w:rsidRPr="00A340ED">
        <w:rPr>
          <w:rFonts w:ascii="Arial Unicode" w:hAnsi="Arial Unicode" w:cs="Arial"/>
          <w:sz w:val="20"/>
        </w:rPr>
        <w:t>գործընթացին</w:t>
      </w:r>
      <w:r w:rsidRPr="00A340ED">
        <w:rPr>
          <w:rFonts w:ascii="Arial Unicode" w:hAnsi="Arial Unicode" w:cs="Sylfaen"/>
          <w:sz w:val="20"/>
          <w:lang w:val="es-ES"/>
        </w:rPr>
        <w:t xml:space="preserve"> </w:t>
      </w:r>
      <w:r w:rsidRPr="00A340ED">
        <w:rPr>
          <w:rFonts w:ascii="Arial Unicode" w:hAnsi="Arial Unicode" w:cs="Arial"/>
          <w:sz w:val="20"/>
          <w:szCs w:val="20"/>
        </w:rPr>
        <w:t>մասնակցության</w:t>
      </w:r>
      <w:r w:rsidRPr="00A340ED">
        <w:rPr>
          <w:rFonts w:ascii="Arial Unicode" w:hAnsi="Arial Unicode" w:cs="Sylfaen"/>
          <w:sz w:val="20"/>
          <w:szCs w:val="20"/>
          <w:lang w:val="es-ES"/>
        </w:rPr>
        <w:t xml:space="preserve"> </w:t>
      </w:r>
      <w:r w:rsidRPr="00A340ED">
        <w:rPr>
          <w:rFonts w:ascii="Arial Unicode" w:hAnsi="Arial Unicode" w:cs="Arial"/>
          <w:sz w:val="20"/>
          <w:szCs w:val="20"/>
        </w:rPr>
        <w:t>դեպքերի</w:t>
      </w:r>
      <w:r w:rsidRPr="00A340ED">
        <w:rPr>
          <w:rFonts w:ascii="Arial Unicode" w:hAnsi="Arial Unicode" w:cs="Sylfaen"/>
          <w:sz w:val="20"/>
          <w:szCs w:val="20"/>
          <w:lang w:val="es-ES"/>
        </w:rPr>
        <w:t>:</w:t>
      </w:r>
    </w:p>
    <w:p w:rsidR="00CE7D06" w:rsidRPr="00A340ED" w:rsidRDefault="00CE7D06" w:rsidP="00CE7D06">
      <w:pPr>
        <w:pStyle w:val="af4"/>
        <w:spacing w:before="0" w:beforeAutospacing="0" w:after="0" w:afterAutospacing="0"/>
        <w:ind w:firstLine="708"/>
        <w:jc w:val="both"/>
        <w:rPr>
          <w:rFonts w:ascii="Arial Unicode" w:hAnsi="Arial Unicode"/>
          <w:sz w:val="20"/>
          <w:szCs w:val="20"/>
          <w:lang w:val="hy-AM"/>
        </w:rPr>
      </w:pPr>
      <w:r w:rsidRPr="00A340ED">
        <w:rPr>
          <w:rFonts w:ascii="Arial Unicode" w:hAnsi="Arial Unicode" w:cs="Arial"/>
          <w:sz w:val="20"/>
          <w:szCs w:val="20"/>
        </w:rPr>
        <w:t>Կարգի</w:t>
      </w:r>
      <w:r w:rsidRPr="00A340ED">
        <w:rPr>
          <w:rFonts w:ascii="Arial Unicode" w:hAnsi="Arial Unicode"/>
          <w:sz w:val="20"/>
          <w:szCs w:val="20"/>
          <w:lang w:val="es-ES"/>
        </w:rPr>
        <w:t xml:space="preserve"> 119-</w:t>
      </w:r>
      <w:r w:rsidRPr="00A340ED">
        <w:rPr>
          <w:rFonts w:ascii="Arial Unicode" w:hAnsi="Arial Unicode" w:cs="Arial"/>
          <w:sz w:val="20"/>
          <w:szCs w:val="20"/>
        </w:rPr>
        <w:t>րդ</w:t>
      </w:r>
      <w:r w:rsidRPr="00A340ED">
        <w:rPr>
          <w:rFonts w:ascii="Arial Unicode" w:hAnsi="Arial Unicode"/>
          <w:sz w:val="20"/>
          <w:szCs w:val="20"/>
          <w:lang w:val="es-ES"/>
        </w:rPr>
        <w:t xml:space="preserve"> </w:t>
      </w:r>
      <w:r w:rsidRPr="00A340ED">
        <w:rPr>
          <w:rFonts w:ascii="Arial Unicode" w:hAnsi="Arial Unicode" w:cs="Arial"/>
          <w:sz w:val="20"/>
          <w:szCs w:val="20"/>
        </w:rPr>
        <w:t>կետի</w:t>
      </w:r>
      <w:r w:rsidRPr="00A340ED">
        <w:rPr>
          <w:rFonts w:ascii="Arial Unicode" w:hAnsi="Arial Unicode"/>
          <w:sz w:val="20"/>
          <w:szCs w:val="20"/>
          <w:lang w:val="es-ES"/>
        </w:rPr>
        <w:t xml:space="preserve"> </w:t>
      </w:r>
      <w:r w:rsidRPr="00A340ED">
        <w:rPr>
          <w:rFonts w:ascii="Arial Unicode" w:hAnsi="Arial Unicode" w:cs="Arial"/>
          <w:sz w:val="20"/>
          <w:szCs w:val="20"/>
          <w:lang w:val="hy-AM"/>
        </w:rPr>
        <w:t>իմաստով</w:t>
      </w:r>
      <w:r w:rsidRPr="00A340ED">
        <w:rPr>
          <w:rFonts w:ascii="Arial Unicode" w:hAnsi="Arial Unicode"/>
          <w:sz w:val="20"/>
          <w:szCs w:val="20"/>
          <w:lang w:val="hy-AM"/>
        </w:rPr>
        <w:t>`</w:t>
      </w:r>
    </w:p>
    <w:p w:rsidR="00CE7D06" w:rsidRPr="00A340ED" w:rsidRDefault="00CE7D06" w:rsidP="00CE7D06">
      <w:pPr>
        <w:pStyle w:val="af4"/>
        <w:spacing w:before="0" w:beforeAutospacing="0" w:after="0" w:afterAutospacing="0"/>
        <w:ind w:firstLine="708"/>
        <w:jc w:val="both"/>
        <w:rPr>
          <w:rFonts w:ascii="Arial Unicode" w:hAnsi="Arial Unicode"/>
          <w:color w:val="000000"/>
          <w:sz w:val="20"/>
          <w:szCs w:val="20"/>
          <w:lang w:val="hy-AM"/>
        </w:rPr>
      </w:pPr>
      <w:r w:rsidRPr="00A340ED">
        <w:rPr>
          <w:rFonts w:ascii="Arial Unicode" w:hAnsi="Arial Unicode"/>
          <w:sz w:val="20"/>
          <w:szCs w:val="20"/>
          <w:lang w:val="hy-AM"/>
        </w:rPr>
        <w:t>1</w:t>
      </w:r>
      <w:r w:rsidRPr="00A340ED">
        <w:rPr>
          <w:rFonts w:ascii="Arial Unicode" w:hAnsi="Arial Unicode"/>
          <w:color w:val="000000"/>
          <w:sz w:val="20"/>
          <w:szCs w:val="20"/>
          <w:lang w:val="hy-AM"/>
        </w:rPr>
        <w:t xml:space="preserve">) </w:t>
      </w:r>
      <w:r w:rsidRPr="00A340ED">
        <w:rPr>
          <w:rFonts w:ascii="Arial Unicode" w:hAnsi="Arial Unicode" w:cs="Arial"/>
          <w:sz w:val="20"/>
          <w:szCs w:val="20"/>
          <w:lang w:val="hy-AM"/>
        </w:rPr>
        <w:t>ֆիզիկական</w:t>
      </w:r>
      <w:r w:rsidRPr="00A340ED">
        <w:rPr>
          <w:rFonts w:ascii="Arial Unicode" w:hAnsi="Arial Unicode"/>
          <w:sz w:val="20"/>
          <w:szCs w:val="20"/>
          <w:lang w:val="hy-AM"/>
        </w:rPr>
        <w:t xml:space="preserve"> </w:t>
      </w:r>
      <w:r w:rsidRPr="00A340ED">
        <w:rPr>
          <w:rFonts w:ascii="Arial Unicode" w:hAnsi="Arial Unicode" w:cs="Arial"/>
          <w:color w:val="000000"/>
          <w:sz w:val="20"/>
          <w:szCs w:val="20"/>
          <w:lang w:val="hy-AM"/>
        </w:rPr>
        <w:t>անձինք</w:t>
      </w:r>
      <w:r w:rsidRPr="00A340ED">
        <w:rPr>
          <w:rFonts w:ascii="Arial Unicode" w:hAnsi="Arial Unicode" w:cs="GHEA Grapalat"/>
          <w:color w:val="000000"/>
          <w:sz w:val="20"/>
          <w:szCs w:val="20"/>
          <w:lang w:val="hy-AM"/>
        </w:rPr>
        <w:t xml:space="preserve"> </w:t>
      </w:r>
      <w:r w:rsidRPr="00A340ED">
        <w:rPr>
          <w:rFonts w:ascii="Arial Unicode" w:hAnsi="Arial Unicode" w:cs="Arial"/>
          <w:color w:val="000000"/>
          <w:sz w:val="20"/>
          <w:szCs w:val="20"/>
          <w:lang w:val="hy-AM"/>
        </w:rPr>
        <w:t>համարվում</w:t>
      </w:r>
      <w:r w:rsidRPr="00A340ED">
        <w:rPr>
          <w:rFonts w:ascii="Arial Unicode" w:hAnsi="Arial Unicode" w:cs="GHEA Grapalat"/>
          <w:color w:val="000000"/>
          <w:sz w:val="20"/>
          <w:szCs w:val="20"/>
          <w:lang w:val="hy-AM"/>
        </w:rPr>
        <w:t xml:space="preserve"> </w:t>
      </w:r>
      <w:r w:rsidRPr="00A340ED">
        <w:rPr>
          <w:rFonts w:ascii="Arial Unicode" w:hAnsi="Arial Unicode" w:cs="Arial"/>
          <w:color w:val="000000"/>
          <w:sz w:val="20"/>
          <w:szCs w:val="20"/>
          <w:lang w:val="hy-AM"/>
        </w:rPr>
        <w:t>են</w:t>
      </w:r>
      <w:r w:rsidRPr="00A340ED">
        <w:rPr>
          <w:rFonts w:ascii="Arial Unicode" w:hAnsi="Arial Unicode" w:cs="GHEA Grapalat"/>
          <w:color w:val="000000"/>
          <w:sz w:val="20"/>
          <w:szCs w:val="20"/>
          <w:lang w:val="hy-AM"/>
        </w:rPr>
        <w:t xml:space="preserve"> </w:t>
      </w:r>
      <w:r w:rsidRPr="00A340ED">
        <w:rPr>
          <w:rFonts w:ascii="Arial Unicode" w:hAnsi="Arial Unicode" w:cs="Arial"/>
          <w:color w:val="000000"/>
          <w:sz w:val="20"/>
          <w:szCs w:val="20"/>
          <w:lang w:val="hy-AM"/>
        </w:rPr>
        <w:t>փոխկապակցված</w:t>
      </w:r>
      <w:r w:rsidRPr="00A340ED">
        <w:rPr>
          <w:rFonts w:ascii="Arial Unicode" w:hAnsi="Arial Unicode" w:cs="GHEA Grapalat"/>
          <w:color w:val="000000"/>
          <w:sz w:val="20"/>
          <w:szCs w:val="20"/>
          <w:lang w:val="hy-AM"/>
        </w:rPr>
        <w:t xml:space="preserve">, </w:t>
      </w:r>
      <w:r w:rsidRPr="00A340ED">
        <w:rPr>
          <w:rFonts w:ascii="Arial Unicode" w:hAnsi="Arial Unicode" w:cs="Arial"/>
          <w:color w:val="000000"/>
          <w:sz w:val="20"/>
          <w:szCs w:val="20"/>
          <w:lang w:val="hy-AM"/>
        </w:rPr>
        <w:t>եթե</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նրանք</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միևնույն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ընտանիքի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անդամ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վարում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ընդհանուր</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տնտեսություն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համատեղ</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ձեռնարկատիրական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գործունեություն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գործել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համաձայնեցված</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ելնելով</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ընդհանուր</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տնտեսական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շահերից</w:t>
      </w:r>
      <w:r w:rsidRPr="00A340ED">
        <w:rPr>
          <w:rFonts w:ascii="Arial Unicode" w:hAnsi="Arial Unicode"/>
          <w:color w:val="000000"/>
          <w:sz w:val="20"/>
          <w:szCs w:val="20"/>
          <w:lang w:val="hy-AM"/>
        </w:rPr>
        <w:t xml:space="preserve">, </w:t>
      </w:r>
    </w:p>
    <w:p w:rsidR="00CE7D06" w:rsidRPr="00A340ED" w:rsidRDefault="00CE7D06" w:rsidP="00CE7D06">
      <w:pPr>
        <w:pStyle w:val="af4"/>
        <w:spacing w:before="0" w:beforeAutospacing="0" w:after="0" w:afterAutospacing="0"/>
        <w:ind w:firstLine="708"/>
        <w:jc w:val="both"/>
        <w:rPr>
          <w:rFonts w:ascii="Arial Unicode" w:hAnsi="Arial Unicode"/>
          <w:color w:val="000000"/>
          <w:sz w:val="20"/>
          <w:szCs w:val="20"/>
          <w:lang w:val="hy-AM"/>
        </w:rPr>
      </w:pPr>
      <w:r w:rsidRPr="00A340ED">
        <w:rPr>
          <w:rFonts w:ascii="Arial Unicode" w:hAnsi="Arial Unicode"/>
          <w:color w:val="000000"/>
          <w:sz w:val="20"/>
          <w:szCs w:val="20"/>
          <w:lang w:val="hy-AM"/>
        </w:rPr>
        <w:t xml:space="preserve">2) </w:t>
      </w:r>
      <w:r w:rsidRPr="00A340ED">
        <w:rPr>
          <w:rFonts w:ascii="Arial Unicode" w:hAnsi="Arial Unicode" w:cs="Arial"/>
          <w:color w:val="000000"/>
          <w:sz w:val="20"/>
          <w:szCs w:val="20"/>
          <w:lang w:val="hy-AM"/>
        </w:rPr>
        <w:t>ֆիզիկական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և</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իրավաբանական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անձինք</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համարվում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փոխկապակցված</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եթե</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նրանք</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գործել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համաձայնեցված՝</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ելնելով</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ընդհանուր</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տնտեսական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շահերից</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եթե</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տվյալ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ֆիզիկական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անձը</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նրա</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ընտանիքի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անդամը</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հանդիսանում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է՝</w:t>
      </w:r>
    </w:p>
    <w:p w:rsidR="00CE7D06" w:rsidRPr="00A340ED" w:rsidRDefault="00CE7D06" w:rsidP="00CE7D06">
      <w:pPr>
        <w:pStyle w:val="af4"/>
        <w:spacing w:before="0" w:beforeAutospacing="0" w:after="0" w:afterAutospacing="0"/>
        <w:ind w:firstLine="708"/>
        <w:jc w:val="both"/>
        <w:rPr>
          <w:rFonts w:ascii="Arial Unicode" w:hAnsi="Arial Unicode"/>
          <w:color w:val="000000"/>
          <w:sz w:val="20"/>
          <w:szCs w:val="20"/>
          <w:lang w:val="hy-AM"/>
        </w:rPr>
      </w:pPr>
      <w:r w:rsidRPr="00A340ED">
        <w:rPr>
          <w:rFonts w:ascii="Arial Unicode" w:hAnsi="Arial Unicode" w:cs="Arial"/>
          <w:color w:val="000000"/>
          <w:sz w:val="20"/>
          <w:szCs w:val="20"/>
          <w:lang w:val="hy-AM"/>
        </w:rPr>
        <w:t>ա</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տվյալ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իրավաբանական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բաժնետոմսերի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տաս</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տոկոսից</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ավելին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տնօրինող</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մասնակից</w:t>
      </w:r>
      <w:r w:rsidRPr="00A340ED">
        <w:rPr>
          <w:rFonts w:ascii="Arial Unicode" w:hAnsi="Arial Unicode"/>
          <w:color w:val="000000"/>
          <w:sz w:val="20"/>
          <w:szCs w:val="20"/>
          <w:lang w:val="hy-AM"/>
        </w:rPr>
        <w:t>.</w:t>
      </w:r>
    </w:p>
    <w:p w:rsidR="00CE7D06" w:rsidRPr="00A340ED" w:rsidRDefault="00CE7D06" w:rsidP="00CE7D06">
      <w:pPr>
        <w:pStyle w:val="af4"/>
        <w:spacing w:before="0" w:beforeAutospacing="0" w:after="0" w:afterAutospacing="0"/>
        <w:ind w:firstLine="708"/>
        <w:jc w:val="both"/>
        <w:rPr>
          <w:rFonts w:ascii="Arial Unicode" w:hAnsi="Arial Unicode"/>
          <w:color w:val="000000"/>
          <w:sz w:val="20"/>
          <w:szCs w:val="20"/>
          <w:lang w:val="hy-AM"/>
        </w:rPr>
      </w:pPr>
      <w:r w:rsidRPr="00A340ED">
        <w:rPr>
          <w:rFonts w:ascii="Arial Unicode" w:hAnsi="Arial Unicode" w:cs="Arial"/>
          <w:color w:val="000000"/>
          <w:sz w:val="20"/>
          <w:szCs w:val="20"/>
          <w:lang w:val="hy-AM"/>
        </w:rPr>
        <w:t>բ</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Հայաստանի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Հանրապետության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օրենսդրությամբ</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չարգելված</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այլ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ձևով</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իրավաբանական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որոշումները</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կանխորոշելու</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հնարավորություն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ունեցող</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w:t>
      </w:r>
      <w:r w:rsidRPr="00A340ED">
        <w:rPr>
          <w:rFonts w:ascii="Arial Unicode" w:hAnsi="Arial Unicode"/>
          <w:color w:val="000000"/>
          <w:sz w:val="20"/>
          <w:szCs w:val="20"/>
          <w:lang w:val="hy-AM"/>
        </w:rPr>
        <w:t>.</w:t>
      </w:r>
    </w:p>
    <w:p w:rsidR="00CE7D06" w:rsidRPr="00A340ED" w:rsidRDefault="00CE7D06" w:rsidP="00CE7D06">
      <w:pPr>
        <w:pStyle w:val="af4"/>
        <w:spacing w:before="0" w:beforeAutospacing="0" w:after="0" w:afterAutospacing="0"/>
        <w:ind w:firstLine="708"/>
        <w:jc w:val="both"/>
        <w:rPr>
          <w:rFonts w:ascii="Arial Unicode" w:hAnsi="Arial Unicode"/>
          <w:color w:val="000000"/>
          <w:sz w:val="20"/>
          <w:szCs w:val="20"/>
          <w:lang w:val="hy-AM"/>
        </w:rPr>
      </w:pPr>
      <w:r w:rsidRPr="00A340ED">
        <w:rPr>
          <w:rFonts w:ascii="Arial Unicode" w:hAnsi="Arial Unicode" w:cs="Arial"/>
          <w:color w:val="000000"/>
          <w:sz w:val="20"/>
          <w:szCs w:val="20"/>
          <w:lang w:val="hy-AM"/>
        </w:rPr>
        <w:t>գ</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տվյալ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իրավաբանական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խորհրդի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նախագահ</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խորհրդի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նախագահի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տեղակալ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խորհրդի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անդամ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գործադիր</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տնօրեն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նրա</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տեղակալ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գործադիր</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մարմնի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գործառույթներ</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իրականացնող</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կոլեգիալ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մարմնի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նախագահ</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անդամ</w:t>
      </w:r>
      <w:r w:rsidRPr="00A340ED">
        <w:rPr>
          <w:rFonts w:ascii="Arial Unicode" w:hAnsi="Arial Unicode"/>
          <w:color w:val="000000"/>
          <w:sz w:val="20"/>
          <w:szCs w:val="20"/>
          <w:lang w:val="hy-AM"/>
        </w:rPr>
        <w:t>.</w:t>
      </w:r>
    </w:p>
    <w:p w:rsidR="00CE7D06" w:rsidRPr="00A340ED" w:rsidRDefault="00CE7D06" w:rsidP="00CE7D06">
      <w:pPr>
        <w:pStyle w:val="af4"/>
        <w:spacing w:before="0" w:beforeAutospacing="0" w:after="0" w:afterAutospacing="0"/>
        <w:ind w:firstLine="708"/>
        <w:jc w:val="both"/>
        <w:rPr>
          <w:rFonts w:ascii="Arial Unicode" w:hAnsi="Arial Unicode"/>
          <w:color w:val="000000"/>
          <w:sz w:val="20"/>
          <w:szCs w:val="20"/>
          <w:lang w:val="hy-AM"/>
        </w:rPr>
      </w:pPr>
      <w:r w:rsidRPr="00A340ED">
        <w:rPr>
          <w:rFonts w:ascii="Arial Unicode" w:hAnsi="Arial Unicode" w:cs="Arial"/>
          <w:color w:val="000000"/>
          <w:sz w:val="20"/>
          <w:szCs w:val="20"/>
          <w:lang w:val="hy-AM"/>
        </w:rPr>
        <w:t>դ</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իրավաբանական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այնպիսի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աշխատակից</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որն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աշխատում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է</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գործադիր</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տնօրենի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անմիջական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ղեկավարության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ներքո</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իրավաբանական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կառավարման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մարմինների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կողմից</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որոշումների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կայացման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հարցում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որևէ</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էական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ազդեցություն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ունի</w:t>
      </w:r>
      <w:r w:rsidRPr="00A340ED">
        <w:rPr>
          <w:rFonts w:ascii="Arial Unicode" w:hAnsi="Arial Unicode"/>
          <w:color w:val="000000"/>
          <w:sz w:val="20"/>
          <w:szCs w:val="20"/>
          <w:lang w:val="hy-AM"/>
        </w:rPr>
        <w:t>.</w:t>
      </w:r>
    </w:p>
    <w:p w:rsidR="00CE7D06" w:rsidRPr="00A340ED" w:rsidRDefault="00CE7D06" w:rsidP="00CE7D06">
      <w:pPr>
        <w:pStyle w:val="af4"/>
        <w:spacing w:before="0" w:beforeAutospacing="0" w:after="0" w:afterAutospacing="0"/>
        <w:ind w:firstLine="708"/>
        <w:jc w:val="both"/>
        <w:rPr>
          <w:rFonts w:ascii="Arial Unicode" w:hAnsi="Arial Unicode"/>
          <w:color w:val="000000"/>
          <w:sz w:val="20"/>
          <w:szCs w:val="20"/>
          <w:lang w:val="hy-AM"/>
        </w:rPr>
      </w:pPr>
      <w:r w:rsidRPr="00A340ED">
        <w:rPr>
          <w:rFonts w:ascii="Arial Unicode" w:hAnsi="Arial Unicode"/>
          <w:sz w:val="20"/>
          <w:szCs w:val="20"/>
          <w:lang w:val="hy-AM"/>
        </w:rPr>
        <w:t xml:space="preserve">3) </w:t>
      </w:r>
      <w:r w:rsidRPr="00A340ED">
        <w:rPr>
          <w:rFonts w:ascii="Arial Unicode" w:hAnsi="Arial Unicode" w:cs="Arial"/>
          <w:sz w:val="20"/>
          <w:szCs w:val="20"/>
          <w:lang w:val="hy-AM"/>
        </w:rPr>
        <w:t>ֆիզիկական</w:t>
      </w:r>
      <w:r w:rsidRPr="00A340ED">
        <w:rPr>
          <w:rFonts w:ascii="Arial Unicode" w:hAnsi="Arial Unicode"/>
          <w:sz w:val="20"/>
          <w:szCs w:val="20"/>
          <w:lang w:val="hy-AM"/>
        </w:rPr>
        <w:t xml:space="preserve"> </w:t>
      </w:r>
      <w:r w:rsidRPr="00A340ED">
        <w:rPr>
          <w:rFonts w:ascii="Arial Unicode" w:hAnsi="Arial Unicode" w:cs="Arial"/>
          <w:sz w:val="20"/>
          <w:szCs w:val="20"/>
          <w:lang w:val="hy-AM"/>
        </w:rPr>
        <w:t>անձի</w:t>
      </w:r>
      <w:r w:rsidRPr="00A340ED">
        <w:rPr>
          <w:rFonts w:ascii="Arial Unicode" w:hAnsi="Arial Unicode"/>
          <w:sz w:val="20"/>
          <w:szCs w:val="20"/>
          <w:lang w:val="hy-AM"/>
        </w:rPr>
        <w:t xml:space="preserve"> </w:t>
      </w:r>
      <w:r w:rsidRPr="00A340ED">
        <w:rPr>
          <w:rFonts w:ascii="Arial Unicode" w:hAnsi="Arial Unicode" w:cs="Arial"/>
          <w:sz w:val="20"/>
          <w:szCs w:val="20"/>
          <w:lang w:val="hy-AM"/>
        </w:rPr>
        <w:t>կարգավիճակ</w:t>
      </w:r>
      <w:r w:rsidRPr="00A340ED">
        <w:rPr>
          <w:rFonts w:ascii="Arial Unicode" w:hAnsi="Arial Unicode"/>
          <w:sz w:val="20"/>
          <w:szCs w:val="20"/>
          <w:lang w:val="hy-AM"/>
        </w:rPr>
        <w:t xml:space="preserve"> </w:t>
      </w:r>
      <w:r w:rsidRPr="00A340ED">
        <w:rPr>
          <w:rFonts w:ascii="Arial Unicode" w:hAnsi="Arial Unicode" w:cs="Arial"/>
          <w:sz w:val="20"/>
          <w:szCs w:val="20"/>
          <w:lang w:val="hy-AM"/>
        </w:rPr>
        <w:t>չունեցող</w:t>
      </w:r>
      <w:r w:rsidRPr="00A340ED">
        <w:rPr>
          <w:rFonts w:ascii="Arial Unicode" w:hAnsi="Arial Unicode"/>
          <w:sz w:val="20"/>
          <w:szCs w:val="20"/>
          <w:lang w:val="hy-AM"/>
        </w:rPr>
        <w:t xml:space="preserve"> </w:t>
      </w:r>
      <w:r w:rsidRPr="00A340ED">
        <w:rPr>
          <w:rFonts w:ascii="Arial Unicode" w:hAnsi="Arial Unicode" w:cs="Arial"/>
          <w:sz w:val="20"/>
          <w:szCs w:val="20"/>
          <w:lang w:val="hy-AM"/>
        </w:rPr>
        <w:t>մասնակիցները</w:t>
      </w:r>
      <w:r w:rsidRPr="00A340ED">
        <w:rPr>
          <w:rFonts w:ascii="Arial Unicode" w:hAnsi="Arial Unicode"/>
          <w:sz w:val="20"/>
          <w:szCs w:val="20"/>
          <w:lang w:val="hy-AM"/>
        </w:rPr>
        <w:t xml:space="preserve"> </w:t>
      </w:r>
      <w:r w:rsidRPr="00A340ED">
        <w:rPr>
          <w:rFonts w:ascii="Arial Unicode" w:hAnsi="Arial Unicode" w:cs="Arial"/>
          <w:color w:val="000000"/>
          <w:sz w:val="20"/>
          <w:szCs w:val="20"/>
          <w:lang w:val="hy-AM"/>
        </w:rPr>
        <w:t>համարվում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են</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փոխկապակցված</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եթե</w:t>
      </w:r>
      <w:r w:rsidRPr="00A340ED">
        <w:rPr>
          <w:rFonts w:ascii="Arial Unicode" w:hAnsi="Arial Unicode"/>
          <w:color w:val="000000"/>
          <w:sz w:val="20"/>
          <w:szCs w:val="20"/>
          <w:lang w:val="hy-AM"/>
        </w:rPr>
        <w:t xml:space="preserve">` </w:t>
      </w:r>
    </w:p>
    <w:p w:rsidR="00CE7D06" w:rsidRPr="00A340ED" w:rsidRDefault="00CE7D06" w:rsidP="00CE7D06">
      <w:pPr>
        <w:pStyle w:val="af4"/>
        <w:spacing w:before="0" w:beforeAutospacing="0" w:after="0" w:afterAutospacing="0"/>
        <w:ind w:firstLine="269"/>
        <w:jc w:val="both"/>
        <w:rPr>
          <w:rFonts w:ascii="Arial Unicode" w:hAnsi="Arial Unicode"/>
          <w:color w:val="000000"/>
          <w:sz w:val="20"/>
          <w:szCs w:val="20"/>
          <w:lang w:val="hy-AM"/>
        </w:rPr>
      </w:pPr>
      <w:r w:rsidRPr="00A340ED">
        <w:rPr>
          <w:rFonts w:ascii="Arial Unicode" w:hAnsi="Arial Unicode"/>
          <w:color w:val="000000"/>
          <w:sz w:val="20"/>
          <w:szCs w:val="20"/>
          <w:lang w:val="hy-AM"/>
        </w:rPr>
        <w:tab/>
      </w:r>
      <w:r w:rsidRPr="00A340ED">
        <w:rPr>
          <w:rFonts w:ascii="Arial Unicode" w:hAnsi="Arial Unicode" w:cs="Arial"/>
          <w:color w:val="000000"/>
          <w:sz w:val="20"/>
          <w:szCs w:val="20"/>
          <w:lang w:val="hy-AM"/>
        </w:rPr>
        <w:t>ա</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տվյալ</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անձը</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քվեարկելու</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իրավունքով</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տիրապետում</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է</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մյուսի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ձայնի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իրավունք</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տվող</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բաժնետոմսերի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բաժնեմասերի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փայերի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այսուհետ</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բաժնետոմս</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տաս</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և</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ավելի</w:t>
      </w:r>
      <w:r w:rsidRPr="00A340ED">
        <w:rPr>
          <w:rFonts w:ascii="Arial Unicode" w:hAnsi="Arial Unicode"/>
          <w:color w:val="000000"/>
          <w:sz w:val="20"/>
          <w:szCs w:val="20"/>
          <w:lang w:val="hy-AM"/>
        </w:rPr>
        <w:t xml:space="preserve"> </w:t>
      </w:r>
      <w:r w:rsidRPr="00A340ED">
        <w:rPr>
          <w:rFonts w:ascii="Arial Unicode" w:hAnsi="Arial Unicode" w:cs="Arial"/>
          <w:color w:val="000000"/>
          <w:sz w:val="20"/>
          <w:szCs w:val="20"/>
          <w:lang w:val="hy-AM"/>
        </w:rPr>
        <w:t>տոկոսին</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կամ</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իր</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մասնակցության</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ուժով</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կամ</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տվյալ</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անձանց</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միջև</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կնքված</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պայմանագրին</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համապատասխան</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հնարավորություն</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ունի</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կանխորոշել</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մյուսի</w:t>
      </w:r>
      <w:r w:rsidRPr="00A340ED">
        <w:rPr>
          <w:rFonts w:ascii="Arial Unicode" w:hAnsi="Arial Unicode"/>
          <w:color w:val="000000"/>
          <w:sz w:val="20"/>
          <w:szCs w:val="20"/>
          <w:lang w:val="hy-AM"/>
        </w:rPr>
        <w:t xml:space="preserve"> </w:t>
      </w:r>
      <w:r w:rsidRPr="00A340ED">
        <w:rPr>
          <w:rFonts w:ascii="Arial Unicode" w:hAnsi="Arial Unicode" w:cs="Sylfaen"/>
          <w:color w:val="000000"/>
          <w:sz w:val="20"/>
          <w:szCs w:val="20"/>
          <w:lang w:val="hy-AM"/>
        </w:rPr>
        <w:t>որոշումները</w:t>
      </w:r>
      <w:r w:rsidRPr="00A340ED">
        <w:rPr>
          <w:rFonts w:ascii="Arial Unicode" w:hAnsi="Arial Unicode"/>
          <w:color w:val="000000"/>
          <w:sz w:val="20"/>
          <w:szCs w:val="20"/>
          <w:lang w:val="hy-AM"/>
        </w:rPr>
        <w:t>.</w:t>
      </w:r>
    </w:p>
    <w:p w:rsidR="00CE7D06" w:rsidRPr="00A340ED" w:rsidRDefault="00CE7D06" w:rsidP="00CE7D06">
      <w:pPr>
        <w:pStyle w:val="af4"/>
        <w:spacing w:before="0" w:beforeAutospacing="0" w:after="0" w:afterAutospacing="0"/>
        <w:ind w:firstLine="269"/>
        <w:jc w:val="both"/>
        <w:rPr>
          <w:rFonts w:ascii="Arial Armenian" w:hAnsi="Arial Armenian"/>
          <w:color w:val="000000"/>
          <w:sz w:val="20"/>
          <w:szCs w:val="20"/>
          <w:lang w:val="hy-AM"/>
        </w:rPr>
      </w:pPr>
      <w:r w:rsidRPr="00A340ED">
        <w:rPr>
          <w:rFonts w:ascii="Arial Armenian" w:hAnsi="Arial Armenian"/>
          <w:color w:val="000000"/>
          <w:sz w:val="20"/>
          <w:szCs w:val="20"/>
          <w:lang w:val="hy-AM"/>
        </w:rPr>
        <w:tab/>
      </w:r>
      <w:r w:rsidRPr="00A340ED">
        <w:rPr>
          <w:rFonts w:ascii="Sylfaen" w:hAnsi="Sylfaen" w:cs="Sylfaen"/>
          <w:color w:val="000000"/>
          <w:sz w:val="20"/>
          <w:szCs w:val="20"/>
          <w:lang w:val="hy-AM"/>
        </w:rPr>
        <w:t>բ</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նրանցից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մեկի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ձայնի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իրավունք</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տվող</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բաժնետոմսերի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տաս</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տոկոսից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ավելիին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տիրապետող</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օրենքով</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չարգելված</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ձևով</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նրա</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որոշումները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կանխորոշելու</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հնարավորություն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ունեցող</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մասնակիցը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բաժնետերը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և</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մասնակիցները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բաժնետերերը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նրանց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ընտանիքի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անդամները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եթե</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մասնակիցը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ֆիզիկական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անձ</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իրավունք</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ունեն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ուղղակի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անուղղակի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կերպով</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տիրապետել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այդ</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թվում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առուվաճառքի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հավատարմագրային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կառավարման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համատեղ</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գործունեության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պայմանագրերի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հանձնարարականի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գործարքների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հիման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վրա</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մյուսի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ձայնի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իրավունք</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տվող</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բաժնետոմսերի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տաս</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տոկոսից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ավելիին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ունեն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Հայաստանի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Հանրապետության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օրենսդրությամբ</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չարգելված</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ձևով</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վերջինիս</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որոշումները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կանխորոշելու</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հնարավորություն</w:t>
      </w:r>
      <w:r w:rsidRPr="00A340ED">
        <w:rPr>
          <w:rFonts w:ascii="Arial Armenian" w:hAnsi="Arial Armenian"/>
          <w:color w:val="000000"/>
          <w:sz w:val="20"/>
          <w:szCs w:val="20"/>
          <w:lang w:val="hy-AM"/>
        </w:rPr>
        <w:t>.</w:t>
      </w:r>
    </w:p>
    <w:p w:rsidR="00CE7D06" w:rsidRPr="00A340ED" w:rsidRDefault="00CE7D06" w:rsidP="00CE7D06">
      <w:pPr>
        <w:pStyle w:val="af4"/>
        <w:spacing w:before="0" w:beforeAutospacing="0" w:after="0" w:afterAutospacing="0"/>
        <w:ind w:firstLine="708"/>
        <w:jc w:val="both"/>
        <w:rPr>
          <w:rFonts w:ascii="Arial Armenian" w:hAnsi="Arial Armenian"/>
          <w:sz w:val="20"/>
          <w:szCs w:val="20"/>
          <w:lang w:val="hy-AM"/>
        </w:rPr>
      </w:pPr>
      <w:r w:rsidRPr="00A340ED">
        <w:rPr>
          <w:rFonts w:ascii="Sylfaen" w:hAnsi="Sylfaen" w:cs="Sylfaen"/>
          <w:color w:val="000000"/>
          <w:sz w:val="20"/>
          <w:szCs w:val="20"/>
          <w:lang w:val="hy-AM"/>
        </w:rPr>
        <w:t>գ</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նրանցից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մեկի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որևէ</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կառավարման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մարմնի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նման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պարտականություններ</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կատարող</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անձանց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ինչպես</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նաև</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նրանց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ընտանիքի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անդամներից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որևէ</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մեկը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միաժամանակ</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հանդիսանում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մյուս</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անձի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որևէ</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կառավարման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մարմնի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անդամ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նման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պարտականություններ</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կատարող</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անձ</w:t>
      </w:r>
      <w:r w:rsidRPr="00A340ED">
        <w:rPr>
          <w:rFonts w:ascii="Arial Armenian" w:hAnsi="Arial Armenian"/>
          <w:color w:val="000000"/>
          <w:sz w:val="20"/>
          <w:szCs w:val="20"/>
          <w:lang w:val="hy-AM"/>
        </w:rPr>
        <w:t>.</w:t>
      </w:r>
    </w:p>
    <w:p w:rsidR="00CE7D06" w:rsidRPr="00A340ED" w:rsidRDefault="00CE7D06" w:rsidP="00CE7D06">
      <w:pPr>
        <w:pStyle w:val="af4"/>
        <w:spacing w:before="0" w:beforeAutospacing="0" w:after="0" w:afterAutospacing="0"/>
        <w:ind w:firstLine="708"/>
        <w:jc w:val="both"/>
        <w:rPr>
          <w:rFonts w:ascii="Arial Armenian" w:hAnsi="Arial Armenian"/>
          <w:color w:val="000000"/>
          <w:sz w:val="20"/>
          <w:szCs w:val="20"/>
          <w:lang w:val="hy-AM"/>
        </w:rPr>
      </w:pPr>
      <w:r w:rsidRPr="00A340ED">
        <w:rPr>
          <w:rFonts w:ascii="Sylfaen" w:hAnsi="Sylfaen" w:cs="Sylfaen"/>
          <w:color w:val="000000"/>
          <w:sz w:val="20"/>
          <w:szCs w:val="20"/>
          <w:lang w:val="hy-AM"/>
        </w:rPr>
        <w:t>դ</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նրանք</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գործել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գործում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համաձայնեցված՝</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ելնելով</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ընդհանուր</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տնտեսական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շահերից</w:t>
      </w:r>
      <w:r w:rsidRPr="00A340ED">
        <w:rPr>
          <w:rFonts w:ascii="Arial Armenian" w:hAnsi="Arial Armenian"/>
          <w:color w:val="000000"/>
          <w:sz w:val="20"/>
          <w:szCs w:val="20"/>
          <w:lang w:val="hy-AM"/>
        </w:rPr>
        <w:t>.</w:t>
      </w:r>
    </w:p>
    <w:p w:rsidR="00CE7D06" w:rsidRPr="00A340ED" w:rsidRDefault="00CE7D06" w:rsidP="00CE7D06">
      <w:pPr>
        <w:ind w:firstLine="284"/>
        <w:jc w:val="both"/>
        <w:rPr>
          <w:rFonts w:ascii="Arial Armenian" w:hAnsi="Arial Armenian"/>
          <w:color w:val="000000"/>
          <w:sz w:val="20"/>
          <w:szCs w:val="20"/>
          <w:lang w:val="hy-AM"/>
        </w:rPr>
      </w:pP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Սույն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կետի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իմաստով</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ընտանիքի</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անդամ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համարվում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հայրը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մայրը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ամուսինը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ամուսնու</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ծնողները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տատը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պապը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քույրը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եղբայրը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երեխաները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քրոջ</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եղբոր</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ամուսինն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ու</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երեխաները</w:t>
      </w:r>
      <w:r w:rsidRPr="00A340ED">
        <w:rPr>
          <w:rFonts w:ascii="Arial Armenian" w:hAnsi="Arial Armenian"/>
          <w:color w:val="000000"/>
          <w:sz w:val="20"/>
          <w:szCs w:val="20"/>
          <w:lang w:val="hy-AM"/>
        </w:rPr>
        <w:t>:</w:t>
      </w:r>
    </w:p>
    <w:p w:rsidR="00CE7D06" w:rsidRPr="00A340ED" w:rsidRDefault="00CE7D06" w:rsidP="00CE7D06">
      <w:pPr>
        <w:ind w:firstLine="567"/>
        <w:jc w:val="both"/>
        <w:rPr>
          <w:rFonts w:ascii="Arial Armenian" w:hAnsi="Arial Armenian" w:cs="Arial"/>
          <w:sz w:val="20"/>
          <w:lang w:val="hy-AM"/>
        </w:rPr>
      </w:pPr>
      <w:r w:rsidRPr="00A340ED">
        <w:rPr>
          <w:rFonts w:ascii="Arial Armenian" w:hAnsi="Arial Armenian" w:cs="Arial Armenian"/>
          <w:sz w:val="20"/>
          <w:lang w:val="hy-AM"/>
        </w:rPr>
        <w:t xml:space="preserve">2.4 </w:t>
      </w:r>
      <w:r w:rsidRPr="00A340ED">
        <w:rPr>
          <w:rFonts w:ascii="Sylfaen" w:hAnsi="Sylfaen" w:cs="Sylfaen"/>
          <w:sz w:val="20"/>
          <w:lang w:val="hy-AM"/>
        </w:rPr>
        <w:t>Մասնակիցը</w:t>
      </w:r>
      <w:r w:rsidRPr="00A340ED">
        <w:rPr>
          <w:rFonts w:ascii="Arial Armenian" w:hAnsi="Arial Armenian" w:cs="Arial"/>
          <w:sz w:val="20"/>
          <w:lang w:val="hy-AM"/>
        </w:rPr>
        <w:t xml:space="preserve"> </w:t>
      </w:r>
      <w:r w:rsidRPr="00A340ED">
        <w:rPr>
          <w:rFonts w:ascii="Sylfaen" w:hAnsi="Sylfaen" w:cs="Sylfaen"/>
          <w:sz w:val="20"/>
          <w:lang w:val="hy-AM"/>
        </w:rPr>
        <w:t>ընտրված</w:t>
      </w:r>
      <w:r w:rsidRPr="00A340ED">
        <w:rPr>
          <w:rFonts w:ascii="Arial Armenian" w:hAnsi="Arial Armenian" w:cs="Arial"/>
          <w:sz w:val="20"/>
          <w:lang w:val="hy-AM"/>
        </w:rPr>
        <w:t xml:space="preserve"> </w:t>
      </w:r>
      <w:r w:rsidRPr="00A340ED">
        <w:rPr>
          <w:rFonts w:ascii="Sylfaen" w:hAnsi="Sylfaen" w:cs="Sylfaen"/>
          <w:sz w:val="20"/>
          <w:lang w:val="hy-AM"/>
        </w:rPr>
        <w:t>մասնակից</w:t>
      </w:r>
      <w:r w:rsidRPr="00A340ED">
        <w:rPr>
          <w:rFonts w:ascii="Arial Armenian" w:hAnsi="Arial Armenian" w:cs="Arial"/>
          <w:sz w:val="20"/>
          <w:lang w:val="hy-AM"/>
        </w:rPr>
        <w:t xml:space="preserve"> </w:t>
      </w:r>
      <w:r w:rsidRPr="00A340ED">
        <w:rPr>
          <w:rFonts w:ascii="Sylfaen" w:hAnsi="Sylfaen" w:cs="Sylfaen"/>
          <w:sz w:val="20"/>
          <w:lang w:val="hy-AM"/>
        </w:rPr>
        <w:t>ճանաչվելու</w:t>
      </w:r>
      <w:r w:rsidRPr="00A340ED">
        <w:rPr>
          <w:rFonts w:ascii="Arial Armenian" w:hAnsi="Arial Armenian" w:cs="Arial"/>
          <w:sz w:val="20"/>
          <w:lang w:val="hy-AM"/>
        </w:rPr>
        <w:t xml:space="preserve"> </w:t>
      </w:r>
      <w:r w:rsidRPr="00A340ED">
        <w:rPr>
          <w:rFonts w:ascii="Sylfaen" w:hAnsi="Sylfaen" w:cs="Sylfaen"/>
          <w:sz w:val="20"/>
          <w:lang w:val="hy-AM"/>
        </w:rPr>
        <w:t>դեպքում</w:t>
      </w:r>
      <w:r w:rsidRPr="00A340ED">
        <w:rPr>
          <w:rFonts w:ascii="Arial Armenian" w:hAnsi="Arial Armenian" w:cs="Arial"/>
          <w:sz w:val="20"/>
          <w:lang w:val="hy-AM"/>
        </w:rPr>
        <w:t xml:space="preserve">, </w:t>
      </w:r>
      <w:r w:rsidRPr="00A340ED">
        <w:rPr>
          <w:rFonts w:ascii="Sylfaen" w:hAnsi="Sylfaen" w:cs="Sylfaen"/>
          <w:sz w:val="20"/>
          <w:lang w:val="hy-AM"/>
        </w:rPr>
        <w:t>Օրենքի</w:t>
      </w:r>
      <w:r w:rsidRPr="00A340ED">
        <w:rPr>
          <w:rFonts w:ascii="Arial Armenian" w:hAnsi="Arial Armenian" w:cs="Arial"/>
          <w:sz w:val="20"/>
          <w:lang w:val="hy-AM"/>
        </w:rPr>
        <w:t xml:space="preserve"> 35-</w:t>
      </w:r>
      <w:r w:rsidRPr="00A340ED">
        <w:rPr>
          <w:rFonts w:ascii="Sylfaen" w:hAnsi="Sylfaen" w:cs="Sylfaen"/>
          <w:sz w:val="20"/>
          <w:lang w:val="hy-AM"/>
        </w:rPr>
        <w:t>րդ</w:t>
      </w:r>
      <w:r w:rsidRPr="00A340ED">
        <w:rPr>
          <w:rFonts w:ascii="Arial Armenian" w:hAnsi="Arial Armenian" w:cs="Arial"/>
          <w:sz w:val="20"/>
          <w:lang w:val="hy-AM"/>
        </w:rPr>
        <w:t xml:space="preserve"> </w:t>
      </w:r>
      <w:r w:rsidRPr="00A340ED">
        <w:rPr>
          <w:rFonts w:ascii="Sylfaen" w:hAnsi="Sylfaen" w:cs="Sylfaen"/>
          <w:sz w:val="20"/>
          <w:lang w:val="hy-AM"/>
        </w:rPr>
        <w:t>հոդվածով</w:t>
      </w:r>
      <w:r w:rsidRPr="00A340ED">
        <w:rPr>
          <w:rFonts w:ascii="Arial Armenian" w:hAnsi="Arial Armenian" w:cs="Arial"/>
          <w:sz w:val="20"/>
          <w:lang w:val="hy-AM"/>
        </w:rPr>
        <w:t xml:space="preserve"> </w:t>
      </w:r>
      <w:r w:rsidRPr="00A340ED">
        <w:rPr>
          <w:rFonts w:ascii="Sylfaen" w:hAnsi="Sylfaen" w:cs="Sylfaen"/>
          <w:sz w:val="20"/>
          <w:lang w:val="hy-AM"/>
        </w:rPr>
        <w:t>սահմանված</w:t>
      </w:r>
      <w:r w:rsidRPr="00A340ED">
        <w:rPr>
          <w:rFonts w:ascii="Arial Armenian" w:hAnsi="Arial Armenian" w:cs="Arial"/>
          <w:sz w:val="20"/>
          <w:lang w:val="hy-AM"/>
        </w:rPr>
        <w:t xml:space="preserve"> </w:t>
      </w:r>
      <w:r w:rsidRPr="00A340ED">
        <w:rPr>
          <w:rFonts w:ascii="Sylfaen" w:hAnsi="Sylfaen" w:cs="Sylfaen"/>
          <w:sz w:val="20"/>
          <w:lang w:val="hy-AM"/>
        </w:rPr>
        <w:t>ժամկետում</w:t>
      </w:r>
      <w:r w:rsidRPr="00A340ED">
        <w:rPr>
          <w:rFonts w:ascii="Arial Armenian" w:hAnsi="Arial Armenian" w:cs="Arial"/>
          <w:sz w:val="20"/>
          <w:lang w:val="hy-AM"/>
        </w:rPr>
        <w:t xml:space="preserve"> </w:t>
      </w:r>
      <w:r w:rsidRPr="00A340ED">
        <w:rPr>
          <w:rFonts w:ascii="Sylfaen" w:hAnsi="Sylfaen" w:cs="Sylfaen"/>
          <w:sz w:val="20"/>
          <w:lang w:val="hy-AM"/>
        </w:rPr>
        <w:t>և</w:t>
      </w:r>
      <w:r w:rsidRPr="00A340ED">
        <w:rPr>
          <w:rFonts w:ascii="Arial Armenian" w:hAnsi="Arial Armenian" w:cs="Arial"/>
          <w:sz w:val="20"/>
          <w:lang w:val="hy-AM"/>
        </w:rPr>
        <w:t xml:space="preserve"> </w:t>
      </w:r>
      <w:r w:rsidRPr="00A340ED">
        <w:rPr>
          <w:rFonts w:ascii="Sylfaen" w:hAnsi="Sylfaen" w:cs="Sylfaen"/>
          <w:sz w:val="20"/>
          <w:lang w:val="hy-AM"/>
        </w:rPr>
        <w:t>կարգով</w:t>
      </w:r>
      <w:r w:rsidRPr="00A340ED">
        <w:rPr>
          <w:rFonts w:ascii="Arial Armenian" w:hAnsi="Arial Armenian" w:cs="Arial"/>
          <w:sz w:val="20"/>
          <w:lang w:val="hy-AM"/>
        </w:rPr>
        <w:t xml:space="preserve"> </w:t>
      </w:r>
      <w:r w:rsidRPr="00A340ED">
        <w:rPr>
          <w:rFonts w:ascii="Sylfaen" w:hAnsi="Sylfaen" w:cs="Sylfaen"/>
          <w:sz w:val="20"/>
          <w:lang w:val="hy-AM"/>
        </w:rPr>
        <w:t>ներկայացնում</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որակավորման</w:t>
      </w:r>
      <w:r w:rsidRPr="00A340ED">
        <w:rPr>
          <w:rFonts w:ascii="Arial Armenian" w:hAnsi="Arial Armenian" w:cs="Arial"/>
          <w:sz w:val="20"/>
          <w:lang w:val="hy-AM"/>
        </w:rPr>
        <w:t xml:space="preserve"> </w:t>
      </w:r>
      <w:r w:rsidRPr="00A340ED">
        <w:rPr>
          <w:rFonts w:ascii="Sylfaen" w:hAnsi="Sylfaen" w:cs="Sylfaen"/>
          <w:sz w:val="20"/>
          <w:lang w:val="hy-AM"/>
        </w:rPr>
        <w:t>ապահովում՝</w:t>
      </w:r>
      <w:r w:rsidRPr="00A340ED">
        <w:rPr>
          <w:rFonts w:ascii="Arial Armenian" w:hAnsi="Arial Armenian" w:cs="Arial"/>
          <w:sz w:val="20"/>
          <w:lang w:val="hy-AM"/>
        </w:rPr>
        <w:t xml:space="preserve"> </w:t>
      </w:r>
      <w:r w:rsidRPr="00A340ED">
        <w:rPr>
          <w:rFonts w:ascii="Sylfaen" w:hAnsi="Sylfaen" w:cs="Sylfaen"/>
          <w:sz w:val="20"/>
          <w:lang w:val="hy-AM"/>
        </w:rPr>
        <w:t>իր</w:t>
      </w:r>
      <w:r w:rsidRPr="00A340ED">
        <w:rPr>
          <w:rFonts w:ascii="Arial Armenian" w:hAnsi="Arial Armenian" w:cs="Arial"/>
          <w:sz w:val="20"/>
          <w:lang w:val="hy-AM"/>
        </w:rPr>
        <w:t xml:space="preserve"> </w:t>
      </w:r>
      <w:r w:rsidRPr="00A340ED">
        <w:rPr>
          <w:rFonts w:ascii="Sylfaen" w:hAnsi="Sylfaen" w:cs="Sylfaen"/>
          <w:sz w:val="20"/>
          <w:lang w:val="hy-AM"/>
        </w:rPr>
        <w:t>ներկայացրած</w:t>
      </w:r>
      <w:r w:rsidRPr="00A340ED">
        <w:rPr>
          <w:rFonts w:ascii="Arial Armenian" w:hAnsi="Arial Armenian" w:cs="Arial"/>
          <w:sz w:val="20"/>
          <w:lang w:val="hy-AM"/>
        </w:rPr>
        <w:t xml:space="preserve"> </w:t>
      </w:r>
      <w:r w:rsidRPr="00A340ED">
        <w:rPr>
          <w:rFonts w:ascii="Sylfaen" w:hAnsi="Sylfaen" w:cs="Sylfaen"/>
          <w:sz w:val="20"/>
          <w:lang w:val="hy-AM"/>
        </w:rPr>
        <w:t>գնային</w:t>
      </w:r>
      <w:r w:rsidRPr="00A340ED">
        <w:rPr>
          <w:rFonts w:ascii="Arial Armenian" w:hAnsi="Arial Armenian" w:cs="Arial"/>
          <w:sz w:val="20"/>
          <w:lang w:val="hy-AM"/>
        </w:rPr>
        <w:t xml:space="preserve"> </w:t>
      </w:r>
      <w:r w:rsidRPr="00A340ED">
        <w:rPr>
          <w:rFonts w:ascii="Sylfaen" w:hAnsi="Sylfaen" w:cs="Sylfaen"/>
          <w:sz w:val="20"/>
          <w:lang w:val="hy-AM"/>
        </w:rPr>
        <w:t>առաջարկի</w:t>
      </w:r>
      <w:r w:rsidRPr="00A340ED">
        <w:rPr>
          <w:rFonts w:ascii="Arial Armenian" w:hAnsi="Arial Armenian" w:cs="Arial"/>
          <w:sz w:val="20"/>
          <w:lang w:val="hy-AM"/>
        </w:rPr>
        <w:t xml:space="preserve"> </w:t>
      </w:r>
      <w:r w:rsidRPr="00A340ED">
        <w:rPr>
          <w:rFonts w:ascii="Sylfaen" w:hAnsi="Sylfaen" w:cs="Sylfaen"/>
          <w:sz w:val="20"/>
          <w:lang w:val="hy-AM"/>
        </w:rPr>
        <w:t>չափով</w:t>
      </w:r>
      <w:r w:rsidRPr="00A340ED">
        <w:rPr>
          <w:rFonts w:ascii="Arial Armenian" w:hAnsi="Arial Armenian" w:cs="Arial"/>
          <w:sz w:val="20"/>
          <w:lang w:val="hy-AM"/>
        </w:rPr>
        <w:t xml:space="preserve">: </w:t>
      </w:r>
    </w:p>
    <w:p w:rsidR="00CE7D06" w:rsidRPr="00A340ED" w:rsidRDefault="00CE7D06" w:rsidP="00CE7D06">
      <w:pPr>
        <w:pStyle w:val="norm"/>
        <w:spacing w:line="240" w:lineRule="auto"/>
        <w:ind w:firstLine="540"/>
        <w:rPr>
          <w:rFonts w:cs="Sylfaen"/>
          <w:sz w:val="20"/>
          <w:szCs w:val="24"/>
          <w:lang w:val="af-ZA" w:eastAsia="en-US"/>
        </w:rPr>
      </w:pPr>
      <w:r w:rsidRPr="00A340ED">
        <w:rPr>
          <w:rFonts w:cs="Sylfaen"/>
          <w:sz w:val="20"/>
          <w:szCs w:val="24"/>
          <w:lang w:val="hy-AM" w:eastAsia="en-US"/>
        </w:rPr>
        <w:t xml:space="preserve">2.5 </w:t>
      </w:r>
      <w:r w:rsidRPr="00A340ED">
        <w:rPr>
          <w:rFonts w:ascii="Sylfaen" w:hAnsi="Sylfaen" w:cs="Sylfaen"/>
          <w:sz w:val="20"/>
          <w:szCs w:val="24"/>
          <w:lang w:val="hy-AM" w:eastAsia="en-US"/>
        </w:rPr>
        <w:t>Սույն</w:t>
      </w:r>
      <w:r w:rsidRPr="00A340ED">
        <w:rPr>
          <w:rFonts w:cs="Sylfaen"/>
          <w:sz w:val="20"/>
          <w:szCs w:val="24"/>
          <w:lang w:val="hy-AM" w:eastAsia="en-US"/>
        </w:rPr>
        <w:t xml:space="preserve"> </w:t>
      </w:r>
      <w:r w:rsidRPr="00A340ED">
        <w:rPr>
          <w:rFonts w:ascii="Sylfaen" w:hAnsi="Sylfaen" w:cs="Sylfaen"/>
          <w:sz w:val="20"/>
          <w:szCs w:val="24"/>
          <w:lang w:val="hy-AM" w:eastAsia="en-US"/>
        </w:rPr>
        <w:t>ընթացակարգի</w:t>
      </w:r>
      <w:r w:rsidRPr="00A340ED">
        <w:rPr>
          <w:rFonts w:cs="Sylfaen"/>
          <w:sz w:val="20"/>
          <w:szCs w:val="24"/>
          <w:lang w:val="hy-AM" w:eastAsia="en-US"/>
        </w:rPr>
        <w:t xml:space="preserve"> </w:t>
      </w:r>
      <w:r w:rsidRPr="00A340ED">
        <w:rPr>
          <w:rFonts w:ascii="Sylfaen" w:hAnsi="Sylfaen" w:cs="Sylfaen"/>
          <w:sz w:val="20"/>
          <w:szCs w:val="24"/>
          <w:lang w:val="hy-AM" w:eastAsia="en-US"/>
        </w:rPr>
        <w:t>շրջանակում</w:t>
      </w:r>
      <w:r w:rsidRPr="00A340ED">
        <w:rPr>
          <w:rFonts w:cs="Sylfaen"/>
          <w:sz w:val="20"/>
          <w:szCs w:val="24"/>
          <w:lang w:val="hy-AM" w:eastAsia="en-US"/>
        </w:rPr>
        <w:t xml:space="preserve"> </w:t>
      </w:r>
      <w:r w:rsidRPr="00A340ED">
        <w:rPr>
          <w:rFonts w:ascii="Sylfaen" w:hAnsi="Sylfaen" w:cs="Sylfaen"/>
          <w:sz w:val="20"/>
          <w:szCs w:val="24"/>
          <w:lang w:val="hy-AM" w:eastAsia="en-US"/>
        </w:rPr>
        <w:t>կնքվելիք</w:t>
      </w:r>
      <w:r w:rsidRPr="00A340ED">
        <w:rPr>
          <w:rFonts w:cs="Sylfaen"/>
          <w:sz w:val="20"/>
          <w:szCs w:val="24"/>
          <w:lang w:val="hy-AM" w:eastAsia="en-US"/>
        </w:rPr>
        <w:t xml:space="preserve"> </w:t>
      </w:r>
      <w:r w:rsidRPr="00A340ED">
        <w:rPr>
          <w:rFonts w:ascii="Sylfaen" w:hAnsi="Sylfaen" w:cs="Sylfaen"/>
          <w:sz w:val="20"/>
          <w:szCs w:val="24"/>
          <w:lang w:val="hy-AM" w:eastAsia="en-US"/>
        </w:rPr>
        <w:t>պայմանագիրը</w:t>
      </w:r>
      <w:r w:rsidRPr="00A340ED">
        <w:rPr>
          <w:rFonts w:cs="Sylfaen"/>
          <w:sz w:val="20"/>
          <w:szCs w:val="24"/>
          <w:lang w:val="af-ZA" w:eastAsia="en-US"/>
        </w:rPr>
        <w:t xml:space="preserve"> </w:t>
      </w:r>
      <w:r w:rsidRPr="00A340ED">
        <w:rPr>
          <w:rFonts w:ascii="Sylfaen" w:hAnsi="Sylfaen" w:cs="Sylfaen"/>
          <w:sz w:val="20"/>
          <w:szCs w:val="24"/>
          <w:lang w:val="hy-AM" w:eastAsia="en-US"/>
        </w:rPr>
        <w:t>կարող</w:t>
      </w:r>
      <w:r w:rsidRPr="00A340ED">
        <w:rPr>
          <w:rFonts w:cs="Sylfaen"/>
          <w:sz w:val="20"/>
          <w:szCs w:val="24"/>
          <w:lang w:val="af-ZA" w:eastAsia="en-US"/>
        </w:rPr>
        <w:t xml:space="preserve"> </w:t>
      </w:r>
      <w:r w:rsidRPr="00A340ED">
        <w:rPr>
          <w:rFonts w:ascii="Sylfaen" w:hAnsi="Sylfaen" w:cs="Sylfaen"/>
          <w:sz w:val="20"/>
          <w:szCs w:val="24"/>
          <w:lang w:val="af-ZA" w:eastAsia="en-US"/>
        </w:rPr>
        <w:t>է</w:t>
      </w:r>
      <w:r w:rsidRPr="00A340ED">
        <w:rPr>
          <w:rFonts w:cs="Sylfaen"/>
          <w:sz w:val="20"/>
          <w:szCs w:val="24"/>
          <w:lang w:val="af-ZA" w:eastAsia="en-US"/>
        </w:rPr>
        <w:t xml:space="preserve"> </w:t>
      </w:r>
      <w:r w:rsidRPr="00A340ED">
        <w:rPr>
          <w:rFonts w:ascii="Sylfaen" w:hAnsi="Sylfaen" w:cs="Sylfaen"/>
          <w:sz w:val="20"/>
          <w:szCs w:val="24"/>
          <w:lang w:val="hy-AM" w:eastAsia="en-US"/>
        </w:rPr>
        <w:t>իրականացվել</w:t>
      </w:r>
      <w:r w:rsidRPr="00A340ED">
        <w:rPr>
          <w:rFonts w:cs="Sylfaen"/>
          <w:sz w:val="20"/>
          <w:szCs w:val="24"/>
          <w:lang w:val="af-ZA" w:eastAsia="en-US"/>
        </w:rPr>
        <w:t xml:space="preserve"> </w:t>
      </w:r>
      <w:r w:rsidRPr="00A340ED">
        <w:rPr>
          <w:rFonts w:ascii="Sylfaen" w:hAnsi="Sylfaen" w:cs="Sylfaen"/>
          <w:sz w:val="20"/>
          <w:szCs w:val="24"/>
          <w:lang w:val="hy-AM" w:eastAsia="en-US"/>
        </w:rPr>
        <w:t>գործակալության</w:t>
      </w:r>
      <w:r w:rsidRPr="00A340ED">
        <w:rPr>
          <w:rFonts w:cs="Sylfaen"/>
          <w:sz w:val="20"/>
          <w:szCs w:val="24"/>
          <w:lang w:val="af-ZA" w:eastAsia="en-US"/>
        </w:rPr>
        <w:t xml:space="preserve"> </w:t>
      </w:r>
      <w:r w:rsidRPr="00A340ED">
        <w:rPr>
          <w:rFonts w:ascii="Sylfaen" w:hAnsi="Sylfaen" w:cs="Sylfaen"/>
          <w:sz w:val="20"/>
          <w:szCs w:val="24"/>
          <w:lang w:val="hy-AM" w:eastAsia="en-US"/>
        </w:rPr>
        <w:t>պայմանագիր</w:t>
      </w:r>
      <w:r w:rsidRPr="00A340ED">
        <w:rPr>
          <w:rFonts w:cs="Sylfaen"/>
          <w:sz w:val="20"/>
          <w:szCs w:val="24"/>
          <w:lang w:val="af-ZA" w:eastAsia="en-US"/>
        </w:rPr>
        <w:t xml:space="preserve"> </w:t>
      </w:r>
      <w:r w:rsidRPr="00A340ED">
        <w:rPr>
          <w:rFonts w:ascii="Sylfaen" w:hAnsi="Sylfaen" w:cs="Sylfaen"/>
          <w:sz w:val="20"/>
          <w:szCs w:val="24"/>
          <w:lang w:val="hy-AM" w:eastAsia="en-US"/>
        </w:rPr>
        <w:t>կնքելու</w:t>
      </w:r>
      <w:r w:rsidRPr="00A340ED">
        <w:rPr>
          <w:rFonts w:cs="Sylfaen"/>
          <w:sz w:val="20"/>
          <w:szCs w:val="24"/>
          <w:lang w:val="af-ZA" w:eastAsia="en-US"/>
        </w:rPr>
        <w:t xml:space="preserve"> </w:t>
      </w:r>
      <w:r w:rsidRPr="00A340ED">
        <w:rPr>
          <w:rFonts w:ascii="Sylfaen" w:hAnsi="Sylfaen" w:cs="Sylfaen"/>
          <w:sz w:val="20"/>
          <w:szCs w:val="24"/>
          <w:lang w:val="hy-AM" w:eastAsia="en-US"/>
        </w:rPr>
        <w:t>միջոցով։</w:t>
      </w:r>
      <w:r w:rsidRPr="00A340ED">
        <w:rPr>
          <w:rFonts w:cs="Sylfaen"/>
          <w:sz w:val="20"/>
          <w:szCs w:val="24"/>
          <w:lang w:val="af-ZA" w:eastAsia="en-US"/>
        </w:rPr>
        <w:t xml:space="preserve"> </w:t>
      </w:r>
      <w:r w:rsidRPr="00A340ED">
        <w:rPr>
          <w:rFonts w:ascii="Sylfaen" w:hAnsi="Sylfaen" w:cs="Sylfaen"/>
          <w:sz w:val="20"/>
          <w:szCs w:val="24"/>
          <w:lang w:eastAsia="en-US"/>
        </w:rPr>
        <w:t>Գործակալության</w:t>
      </w:r>
      <w:r w:rsidRPr="00A340ED">
        <w:rPr>
          <w:rFonts w:cs="Sylfaen"/>
          <w:sz w:val="20"/>
          <w:szCs w:val="24"/>
          <w:lang w:val="af-ZA" w:eastAsia="en-US"/>
        </w:rPr>
        <w:t xml:space="preserve"> </w:t>
      </w:r>
      <w:r w:rsidRPr="00A340ED">
        <w:rPr>
          <w:rFonts w:ascii="Sylfaen" w:hAnsi="Sylfaen" w:cs="Sylfaen"/>
          <w:sz w:val="20"/>
          <w:szCs w:val="24"/>
          <w:lang w:eastAsia="en-US"/>
        </w:rPr>
        <w:t>պայմանագրի</w:t>
      </w:r>
      <w:r w:rsidRPr="00A340ED">
        <w:rPr>
          <w:rFonts w:cs="Sylfaen"/>
          <w:sz w:val="20"/>
          <w:szCs w:val="24"/>
          <w:lang w:val="af-ZA" w:eastAsia="en-US"/>
        </w:rPr>
        <w:t xml:space="preserve"> </w:t>
      </w:r>
      <w:r w:rsidRPr="00A340ED">
        <w:rPr>
          <w:rFonts w:ascii="Sylfaen" w:hAnsi="Sylfaen" w:cs="Sylfaen"/>
          <w:sz w:val="20"/>
          <w:szCs w:val="24"/>
          <w:lang w:eastAsia="en-US"/>
        </w:rPr>
        <w:t>կողմ</w:t>
      </w:r>
      <w:r w:rsidRPr="00A340ED">
        <w:rPr>
          <w:rFonts w:cs="Sylfaen"/>
          <w:sz w:val="20"/>
          <w:szCs w:val="24"/>
          <w:lang w:val="af-ZA" w:eastAsia="en-US"/>
        </w:rPr>
        <w:t xml:space="preserve"> </w:t>
      </w:r>
      <w:r w:rsidRPr="00A340ED">
        <w:rPr>
          <w:rFonts w:ascii="Sylfaen" w:hAnsi="Sylfaen" w:cs="Sylfaen"/>
          <w:sz w:val="20"/>
          <w:szCs w:val="24"/>
          <w:lang w:eastAsia="en-US"/>
        </w:rPr>
        <w:t>չի</w:t>
      </w:r>
      <w:r w:rsidRPr="00A340ED">
        <w:rPr>
          <w:rFonts w:cs="Sylfaen"/>
          <w:sz w:val="20"/>
          <w:szCs w:val="24"/>
          <w:lang w:val="af-ZA" w:eastAsia="en-US"/>
        </w:rPr>
        <w:t xml:space="preserve"> </w:t>
      </w:r>
      <w:r w:rsidRPr="00A340ED">
        <w:rPr>
          <w:rFonts w:ascii="Sylfaen" w:hAnsi="Sylfaen" w:cs="Sylfaen"/>
          <w:sz w:val="20"/>
          <w:szCs w:val="24"/>
          <w:lang w:eastAsia="en-US"/>
        </w:rPr>
        <w:t>կարող</w:t>
      </w:r>
      <w:r w:rsidRPr="00A340ED">
        <w:rPr>
          <w:rFonts w:cs="Sylfaen"/>
          <w:sz w:val="20"/>
          <w:szCs w:val="24"/>
          <w:lang w:val="af-ZA" w:eastAsia="en-US"/>
        </w:rPr>
        <w:t xml:space="preserve"> </w:t>
      </w:r>
      <w:r w:rsidRPr="00A340ED">
        <w:rPr>
          <w:rFonts w:ascii="Sylfaen" w:hAnsi="Sylfaen" w:cs="Sylfaen"/>
          <w:sz w:val="20"/>
          <w:szCs w:val="24"/>
          <w:lang w:eastAsia="en-US"/>
        </w:rPr>
        <w:t>հանդիսանալ</w:t>
      </w:r>
      <w:r w:rsidRPr="00A340ED">
        <w:rPr>
          <w:rFonts w:cs="Sylfaen"/>
          <w:sz w:val="20"/>
          <w:szCs w:val="24"/>
          <w:lang w:val="af-ZA" w:eastAsia="en-US"/>
        </w:rPr>
        <w:t xml:space="preserve"> </w:t>
      </w:r>
      <w:r w:rsidRPr="00A340ED">
        <w:rPr>
          <w:rFonts w:ascii="Sylfaen" w:hAnsi="Sylfaen" w:cs="Sylfaen"/>
          <w:sz w:val="20"/>
          <w:szCs w:val="24"/>
          <w:lang w:eastAsia="en-US"/>
        </w:rPr>
        <w:t>սույն</w:t>
      </w:r>
      <w:r w:rsidRPr="00A340ED">
        <w:rPr>
          <w:rFonts w:cs="Sylfaen"/>
          <w:sz w:val="20"/>
          <w:szCs w:val="24"/>
          <w:lang w:val="af-ZA" w:eastAsia="en-US"/>
        </w:rPr>
        <w:t xml:space="preserve"> </w:t>
      </w:r>
      <w:r w:rsidRPr="00A340ED">
        <w:rPr>
          <w:rFonts w:ascii="Sylfaen" w:hAnsi="Sylfaen" w:cs="Sylfaen"/>
          <w:sz w:val="20"/>
          <w:szCs w:val="24"/>
          <w:lang w:eastAsia="en-US"/>
        </w:rPr>
        <w:t>ընթացակարգին</w:t>
      </w:r>
      <w:r w:rsidRPr="00A340ED">
        <w:rPr>
          <w:rFonts w:cs="Sylfaen"/>
          <w:sz w:val="20"/>
          <w:szCs w:val="24"/>
          <w:lang w:val="af-ZA" w:eastAsia="en-US"/>
        </w:rPr>
        <w:t xml:space="preserve"> </w:t>
      </w:r>
      <w:r w:rsidRPr="00A340ED">
        <w:rPr>
          <w:rFonts w:cs="Sylfaen"/>
          <w:sz w:val="20"/>
          <w:lang w:val="af-ZA"/>
        </w:rPr>
        <w:t>(</w:t>
      </w:r>
      <w:r w:rsidRPr="00A340ED">
        <w:rPr>
          <w:rFonts w:ascii="Sylfaen" w:hAnsi="Sylfaen" w:cs="Sylfaen"/>
          <w:sz w:val="20"/>
        </w:rPr>
        <w:t>միևնույն</w:t>
      </w:r>
      <w:r w:rsidRPr="00A340ED">
        <w:rPr>
          <w:rFonts w:cs="Sylfaen"/>
          <w:sz w:val="20"/>
          <w:lang w:val="af-ZA"/>
        </w:rPr>
        <w:t xml:space="preserve"> </w:t>
      </w:r>
      <w:r w:rsidRPr="00A340ED">
        <w:rPr>
          <w:rFonts w:ascii="Sylfaen" w:hAnsi="Sylfaen" w:cs="Sylfaen"/>
          <w:sz w:val="20"/>
        </w:rPr>
        <w:t>չափաբաժնին</w:t>
      </w:r>
      <w:r w:rsidRPr="00A340ED">
        <w:rPr>
          <w:rFonts w:cs="Sylfaen"/>
          <w:sz w:val="20"/>
          <w:lang w:val="af-ZA"/>
        </w:rPr>
        <w:t xml:space="preserve">) </w:t>
      </w:r>
      <w:r w:rsidRPr="00A340ED">
        <w:rPr>
          <w:rFonts w:ascii="Sylfaen" w:hAnsi="Sylfaen" w:cs="Sylfaen"/>
          <w:sz w:val="20"/>
          <w:szCs w:val="24"/>
          <w:lang w:eastAsia="en-US"/>
        </w:rPr>
        <w:t>մասնակցելու</w:t>
      </w:r>
      <w:r w:rsidRPr="00A340ED">
        <w:rPr>
          <w:rFonts w:cs="Sylfaen"/>
          <w:sz w:val="20"/>
          <w:szCs w:val="24"/>
          <w:lang w:val="af-ZA" w:eastAsia="en-US"/>
        </w:rPr>
        <w:t xml:space="preserve"> </w:t>
      </w:r>
      <w:r w:rsidRPr="00A340ED">
        <w:rPr>
          <w:rFonts w:ascii="Sylfaen" w:hAnsi="Sylfaen" w:cs="Sylfaen"/>
          <w:sz w:val="20"/>
          <w:szCs w:val="24"/>
          <w:lang w:eastAsia="en-US"/>
        </w:rPr>
        <w:t>նպատակով</w:t>
      </w:r>
      <w:r w:rsidRPr="00A340ED">
        <w:rPr>
          <w:rFonts w:cs="Sylfaen"/>
          <w:sz w:val="20"/>
          <w:szCs w:val="24"/>
          <w:lang w:val="af-ZA" w:eastAsia="en-US"/>
        </w:rPr>
        <w:t xml:space="preserve"> </w:t>
      </w:r>
      <w:r w:rsidRPr="00A340ED">
        <w:rPr>
          <w:rFonts w:ascii="Sylfaen" w:hAnsi="Sylfaen" w:cs="Sylfaen"/>
          <w:sz w:val="20"/>
          <w:szCs w:val="24"/>
          <w:lang w:eastAsia="en-US"/>
        </w:rPr>
        <w:t>հայտ</w:t>
      </w:r>
      <w:r w:rsidRPr="00A340ED">
        <w:rPr>
          <w:rFonts w:cs="Sylfaen"/>
          <w:sz w:val="20"/>
          <w:szCs w:val="24"/>
          <w:lang w:val="af-ZA" w:eastAsia="en-US"/>
        </w:rPr>
        <w:t xml:space="preserve"> </w:t>
      </w:r>
      <w:r w:rsidRPr="00A340ED">
        <w:rPr>
          <w:rFonts w:ascii="Sylfaen" w:hAnsi="Sylfaen" w:cs="Sylfaen"/>
          <w:sz w:val="20"/>
          <w:szCs w:val="24"/>
          <w:lang w:eastAsia="en-US"/>
        </w:rPr>
        <w:t>ներկայացրած</w:t>
      </w:r>
      <w:r w:rsidRPr="00A340ED">
        <w:rPr>
          <w:rFonts w:cs="Sylfaen"/>
          <w:sz w:val="20"/>
          <w:szCs w:val="24"/>
          <w:lang w:val="af-ZA" w:eastAsia="en-US"/>
        </w:rPr>
        <w:t xml:space="preserve"> </w:t>
      </w:r>
      <w:r w:rsidRPr="00A340ED">
        <w:rPr>
          <w:rFonts w:ascii="Sylfaen" w:hAnsi="Sylfaen" w:cs="Sylfaen"/>
          <w:sz w:val="20"/>
          <w:szCs w:val="24"/>
          <w:lang w:eastAsia="en-US"/>
        </w:rPr>
        <w:t>մասնակիցը</w:t>
      </w:r>
      <w:r w:rsidRPr="00A340ED">
        <w:rPr>
          <w:rFonts w:cs="Sylfaen"/>
          <w:sz w:val="20"/>
          <w:szCs w:val="24"/>
          <w:lang w:val="af-ZA" w:eastAsia="en-US"/>
        </w:rPr>
        <w:t xml:space="preserve">: </w:t>
      </w:r>
    </w:p>
    <w:p w:rsidR="00CE7D06" w:rsidRPr="00A340ED" w:rsidRDefault="00CE7D06" w:rsidP="00CE7D06">
      <w:pPr>
        <w:pStyle w:val="23"/>
        <w:spacing w:line="240" w:lineRule="auto"/>
        <w:rPr>
          <w:rFonts w:ascii="Arial Armenian" w:hAnsi="Arial Armenian" w:cs="Sylfaen"/>
          <w:szCs w:val="24"/>
        </w:rPr>
      </w:pPr>
      <w:r w:rsidRPr="00A340ED">
        <w:rPr>
          <w:rFonts w:ascii="Arial Armenian" w:hAnsi="Arial Armenian" w:cs="Sylfaen"/>
          <w:szCs w:val="24"/>
        </w:rPr>
        <w:t xml:space="preserve"> 2</w:t>
      </w:r>
      <w:r w:rsidRPr="00A340ED">
        <w:rPr>
          <w:rFonts w:ascii="Arial Armenian" w:hAnsi="Arial Armenian" w:cs="Sylfaen"/>
          <w:szCs w:val="24"/>
          <w:lang w:val="hy-AM"/>
        </w:rPr>
        <w:t>.</w:t>
      </w:r>
      <w:r w:rsidRPr="00A340ED">
        <w:rPr>
          <w:rFonts w:ascii="Arial Armenian" w:hAnsi="Arial Armenian" w:cs="Sylfaen"/>
          <w:szCs w:val="24"/>
        </w:rPr>
        <w:t xml:space="preserve">6 </w:t>
      </w:r>
      <w:r w:rsidRPr="00A340ED">
        <w:rPr>
          <w:rFonts w:ascii="Sylfaen" w:hAnsi="Sylfaen" w:cs="Sylfaen"/>
          <w:szCs w:val="24"/>
          <w:lang w:val="ru-RU"/>
        </w:rPr>
        <w:t>Մասնակիցները</w:t>
      </w:r>
      <w:r w:rsidRPr="00A340ED">
        <w:rPr>
          <w:rFonts w:ascii="Arial Armenian" w:hAnsi="Arial Armenian" w:cs="Sylfaen"/>
          <w:szCs w:val="24"/>
        </w:rPr>
        <w:t xml:space="preserve"> </w:t>
      </w:r>
      <w:r w:rsidRPr="00A340ED">
        <w:rPr>
          <w:rFonts w:ascii="Sylfaen" w:hAnsi="Sylfaen" w:cs="Sylfaen"/>
          <w:szCs w:val="24"/>
          <w:lang w:val="ru-RU"/>
        </w:rPr>
        <w:t>կարող</w:t>
      </w:r>
      <w:r w:rsidRPr="00A340ED">
        <w:rPr>
          <w:rFonts w:ascii="Arial Armenian" w:hAnsi="Arial Armenian" w:cs="Sylfaen"/>
          <w:szCs w:val="24"/>
        </w:rPr>
        <w:t xml:space="preserve"> </w:t>
      </w:r>
      <w:r w:rsidRPr="00A340ED">
        <w:rPr>
          <w:rFonts w:ascii="Sylfaen" w:hAnsi="Sylfaen" w:cs="Sylfaen"/>
          <w:szCs w:val="24"/>
          <w:lang w:val="ru-RU"/>
        </w:rPr>
        <w:t>են</w:t>
      </w:r>
      <w:r w:rsidRPr="00A340ED">
        <w:rPr>
          <w:rFonts w:ascii="Arial Armenian" w:hAnsi="Arial Armenian" w:cs="Sylfaen"/>
          <w:szCs w:val="24"/>
        </w:rPr>
        <w:t xml:space="preserve"> </w:t>
      </w:r>
      <w:r w:rsidRPr="00A340ED">
        <w:rPr>
          <w:rFonts w:ascii="Sylfaen" w:hAnsi="Sylfaen" w:cs="Sylfaen"/>
          <w:szCs w:val="24"/>
          <w:lang w:val="ru-RU"/>
        </w:rPr>
        <w:t>սույն</w:t>
      </w:r>
      <w:r w:rsidRPr="00A340ED">
        <w:rPr>
          <w:rFonts w:ascii="Arial Armenian" w:hAnsi="Arial Armenian" w:cs="Sylfaen"/>
          <w:szCs w:val="24"/>
        </w:rPr>
        <w:t xml:space="preserve"> </w:t>
      </w:r>
      <w:r w:rsidRPr="00A340ED">
        <w:rPr>
          <w:rFonts w:ascii="Sylfaen" w:hAnsi="Sylfaen" w:cs="Sylfaen"/>
          <w:szCs w:val="24"/>
          <w:lang w:val="ru-RU"/>
        </w:rPr>
        <w:t>ընթացակարգին</w:t>
      </w:r>
      <w:r w:rsidRPr="00A340ED">
        <w:rPr>
          <w:rFonts w:ascii="Arial Armenian" w:hAnsi="Arial Armenian" w:cs="Sylfaen"/>
          <w:szCs w:val="24"/>
        </w:rPr>
        <w:t xml:space="preserve"> </w:t>
      </w:r>
      <w:r w:rsidRPr="00A340ED">
        <w:rPr>
          <w:rFonts w:ascii="Sylfaen" w:hAnsi="Sylfaen" w:cs="Sylfaen"/>
          <w:szCs w:val="24"/>
          <w:lang w:val="ru-RU"/>
        </w:rPr>
        <w:t>մասնակցել</w:t>
      </w:r>
      <w:r w:rsidRPr="00A340ED">
        <w:rPr>
          <w:rFonts w:ascii="Arial Armenian" w:hAnsi="Arial Armenian" w:cs="Sylfaen"/>
          <w:szCs w:val="24"/>
        </w:rPr>
        <w:t xml:space="preserve"> </w:t>
      </w:r>
      <w:r w:rsidRPr="00A340ED">
        <w:rPr>
          <w:rFonts w:ascii="Sylfaen" w:hAnsi="Sylfaen" w:cs="Sylfaen"/>
          <w:szCs w:val="24"/>
          <w:lang w:val="ru-RU"/>
        </w:rPr>
        <w:t>համատեղ</w:t>
      </w:r>
      <w:r w:rsidRPr="00A340ED">
        <w:rPr>
          <w:rFonts w:ascii="Arial Armenian" w:hAnsi="Arial Armenian" w:cs="Sylfaen"/>
          <w:szCs w:val="24"/>
        </w:rPr>
        <w:t xml:space="preserve"> </w:t>
      </w:r>
      <w:r w:rsidRPr="00A340ED">
        <w:rPr>
          <w:rFonts w:ascii="Sylfaen" w:hAnsi="Sylfaen" w:cs="Sylfaen"/>
          <w:szCs w:val="24"/>
          <w:lang w:val="ru-RU"/>
        </w:rPr>
        <w:t>գործունեության</w:t>
      </w:r>
      <w:r w:rsidRPr="00A340ED">
        <w:rPr>
          <w:rFonts w:ascii="Arial Armenian" w:hAnsi="Arial Armenian" w:cs="Sylfaen"/>
          <w:szCs w:val="24"/>
        </w:rPr>
        <w:t xml:space="preserve"> </w:t>
      </w:r>
      <w:r w:rsidRPr="00A340ED">
        <w:rPr>
          <w:rFonts w:ascii="Sylfaen" w:hAnsi="Sylfaen" w:cs="Sylfaen"/>
          <w:szCs w:val="24"/>
          <w:lang w:val="ru-RU"/>
        </w:rPr>
        <w:t>կարգով</w:t>
      </w:r>
      <w:r w:rsidRPr="00A340ED">
        <w:rPr>
          <w:rFonts w:ascii="Arial Armenian" w:hAnsi="Arial Armenian" w:cs="Sylfaen"/>
          <w:szCs w:val="24"/>
        </w:rPr>
        <w:t xml:space="preserve"> (</w:t>
      </w:r>
      <w:r w:rsidRPr="00A340ED">
        <w:rPr>
          <w:rFonts w:ascii="Sylfaen" w:hAnsi="Sylfaen" w:cs="Sylfaen"/>
          <w:szCs w:val="24"/>
          <w:lang w:val="ru-RU"/>
        </w:rPr>
        <w:t>կոնսորցիումով</w:t>
      </w:r>
      <w:r w:rsidRPr="00A340ED">
        <w:rPr>
          <w:rFonts w:ascii="Arial Armenian" w:hAnsi="Arial Armenian" w:cs="Sylfaen"/>
          <w:szCs w:val="24"/>
        </w:rPr>
        <w:t>)</w:t>
      </w:r>
      <w:r w:rsidRPr="00A340ED">
        <w:rPr>
          <w:rFonts w:ascii="Tahoma" w:hAnsi="Tahoma" w:cs="Tahoma"/>
          <w:szCs w:val="24"/>
          <w:lang w:val="ru-RU"/>
        </w:rPr>
        <w:t>։</w:t>
      </w:r>
      <w:r w:rsidRPr="00A340ED">
        <w:rPr>
          <w:rFonts w:ascii="Arial Armenian" w:hAnsi="Arial Armenian" w:cs="Sylfaen"/>
          <w:szCs w:val="24"/>
        </w:rPr>
        <w:t xml:space="preserve"> </w:t>
      </w:r>
      <w:r w:rsidRPr="00A340ED">
        <w:rPr>
          <w:rFonts w:ascii="Sylfaen" w:hAnsi="Sylfaen" w:cs="Sylfaen"/>
          <w:szCs w:val="24"/>
          <w:lang w:val="ru-RU"/>
        </w:rPr>
        <w:t>Նման</w:t>
      </w:r>
      <w:r w:rsidRPr="00A340ED">
        <w:rPr>
          <w:rFonts w:ascii="Arial Armenian" w:hAnsi="Arial Armenian" w:cs="Sylfaen"/>
          <w:szCs w:val="24"/>
        </w:rPr>
        <w:t xml:space="preserve"> </w:t>
      </w:r>
      <w:r w:rsidRPr="00A340ED">
        <w:rPr>
          <w:rFonts w:ascii="Sylfaen" w:hAnsi="Sylfaen" w:cs="Sylfaen"/>
          <w:szCs w:val="24"/>
          <w:lang w:val="ru-RU"/>
        </w:rPr>
        <w:t>դեպքում</w:t>
      </w:r>
      <w:r w:rsidRPr="00A340ED">
        <w:rPr>
          <w:rFonts w:ascii="Arial Armenian" w:hAnsi="Arial Armenian" w:cs="Sylfaen"/>
          <w:szCs w:val="24"/>
        </w:rPr>
        <w:t>`</w:t>
      </w:r>
    </w:p>
    <w:p w:rsidR="00CE7D06" w:rsidRPr="00A340ED" w:rsidRDefault="00CE7D06" w:rsidP="00CE7D06">
      <w:pPr>
        <w:pStyle w:val="23"/>
        <w:spacing w:line="240" w:lineRule="auto"/>
        <w:rPr>
          <w:rFonts w:ascii="Arial Armenian" w:hAnsi="Arial Armenian" w:cs="Sylfaen"/>
          <w:szCs w:val="24"/>
        </w:rPr>
      </w:pPr>
      <w:r w:rsidRPr="00A340ED">
        <w:rPr>
          <w:rFonts w:ascii="Arial Armenian" w:hAnsi="Arial Armenian" w:cs="Sylfaen"/>
          <w:szCs w:val="24"/>
        </w:rPr>
        <w:t xml:space="preserve">1) </w:t>
      </w:r>
      <w:r w:rsidRPr="00A340ED">
        <w:rPr>
          <w:rFonts w:ascii="Sylfaen" w:hAnsi="Sylfaen" w:cs="Sylfaen"/>
          <w:szCs w:val="24"/>
          <w:lang w:val="ru-RU"/>
        </w:rPr>
        <w:t>համատեղ</w:t>
      </w:r>
      <w:r w:rsidRPr="00A340ED">
        <w:rPr>
          <w:rFonts w:ascii="Arial Armenian" w:hAnsi="Arial Armenian" w:cs="Sylfaen"/>
          <w:szCs w:val="24"/>
        </w:rPr>
        <w:t xml:space="preserve"> </w:t>
      </w:r>
      <w:r w:rsidRPr="00A340ED">
        <w:rPr>
          <w:rFonts w:ascii="Sylfaen" w:hAnsi="Sylfaen" w:cs="Sylfaen"/>
          <w:szCs w:val="24"/>
          <w:lang w:val="ru-RU"/>
        </w:rPr>
        <w:t>գործունեության</w:t>
      </w:r>
      <w:r w:rsidRPr="00A340ED">
        <w:rPr>
          <w:rFonts w:ascii="Arial Armenian" w:hAnsi="Arial Armenian" w:cs="Sylfaen"/>
          <w:szCs w:val="24"/>
        </w:rPr>
        <w:t xml:space="preserve"> </w:t>
      </w:r>
      <w:r w:rsidRPr="00A340ED">
        <w:rPr>
          <w:rFonts w:ascii="Sylfaen" w:hAnsi="Sylfaen" w:cs="Sylfaen"/>
          <w:szCs w:val="24"/>
          <w:lang w:val="ru-RU"/>
        </w:rPr>
        <w:t>պայմանագրի</w:t>
      </w:r>
      <w:r w:rsidRPr="00A340ED">
        <w:rPr>
          <w:rFonts w:ascii="Arial Armenian" w:hAnsi="Arial Armenian" w:cs="Sylfaen"/>
          <w:szCs w:val="24"/>
        </w:rPr>
        <w:t xml:space="preserve"> </w:t>
      </w:r>
      <w:r w:rsidRPr="00A340ED">
        <w:rPr>
          <w:rFonts w:ascii="Sylfaen" w:hAnsi="Sylfaen" w:cs="Sylfaen"/>
          <w:szCs w:val="24"/>
          <w:lang w:val="ru-RU"/>
        </w:rPr>
        <w:t>կողմերից</w:t>
      </w:r>
      <w:r w:rsidRPr="00A340ED">
        <w:rPr>
          <w:rFonts w:ascii="Arial Armenian" w:hAnsi="Arial Armenian" w:cs="Sylfaen"/>
          <w:szCs w:val="24"/>
        </w:rPr>
        <w:t xml:space="preserve"> </w:t>
      </w:r>
      <w:r w:rsidRPr="00A340ED">
        <w:rPr>
          <w:rFonts w:ascii="Sylfaen" w:hAnsi="Sylfaen" w:cs="Sylfaen"/>
          <w:szCs w:val="24"/>
          <w:lang w:val="ru-RU"/>
        </w:rPr>
        <w:t>որևէ</w:t>
      </w:r>
      <w:r w:rsidRPr="00A340ED">
        <w:rPr>
          <w:rFonts w:ascii="Arial Armenian" w:hAnsi="Arial Armenian" w:cs="Sylfaen"/>
          <w:szCs w:val="24"/>
        </w:rPr>
        <w:t xml:space="preserve"> </w:t>
      </w:r>
      <w:r w:rsidRPr="00A340ED">
        <w:rPr>
          <w:rFonts w:ascii="Sylfaen" w:hAnsi="Sylfaen" w:cs="Sylfaen"/>
          <w:szCs w:val="24"/>
          <w:lang w:val="ru-RU"/>
        </w:rPr>
        <w:t>մեկը</w:t>
      </w:r>
      <w:r w:rsidRPr="00A340ED">
        <w:rPr>
          <w:rFonts w:ascii="Arial Armenian" w:hAnsi="Arial Armenian" w:cs="Sylfaen"/>
          <w:szCs w:val="24"/>
        </w:rPr>
        <w:t xml:space="preserve"> </w:t>
      </w:r>
      <w:r w:rsidRPr="00A340ED">
        <w:rPr>
          <w:rFonts w:ascii="Sylfaen" w:hAnsi="Sylfaen" w:cs="Sylfaen"/>
          <w:szCs w:val="24"/>
          <w:lang w:val="ru-RU"/>
        </w:rPr>
        <w:t>չի</w:t>
      </w:r>
      <w:r w:rsidRPr="00A340ED">
        <w:rPr>
          <w:rFonts w:ascii="Arial Armenian" w:hAnsi="Arial Armenian" w:cs="Sylfaen"/>
          <w:szCs w:val="24"/>
        </w:rPr>
        <w:t xml:space="preserve"> </w:t>
      </w:r>
      <w:r w:rsidRPr="00A340ED">
        <w:rPr>
          <w:rFonts w:ascii="Sylfaen" w:hAnsi="Sylfaen" w:cs="Sylfaen"/>
          <w:szCs w:val="24"/>
          <w:lang w:val="ru-RU"/>
        </w:rPr>
        <w:t>կարող</w:t>
      </w:r>
      <w:r w:rsidRPr="00A340ED">
        <w:rPr>
          <w:rFonts w:ascii="Arial Armenian" w:hAnsi="Arial Armenian" w:cs="Sylfaen"/>
          <w:szCs w:val="24"/>
        </w:rPr>
        <w:t xml:space="preserve"> </w:t>
      </w:r>
      <w:r w:rsidRPr="00A340ED">
        <w:rPr>
          <w:rFonts w:ascii="Sylfaen" w:hAnsi="Sylfaen" w:cs="Sylfaen"/>
          <w:szCs w:val="24"/>
          <w:lang w:val="ru-RU"/>
        </w:rPr>
        <w:t>նույն</w:t>
      </w:r>
      <w:r w:rsidRPr="00A340ED">
        <w:rPr>
          <w:rFonts w:ascii="Arial Armenian" w:hAnsi="Arial Armenian" w:cs="Sylfaen"/>
          <w:szCs w:val="24"/>
        </w:rPr>
        <w:t xml:space="preserve"> </w:t>
      </w:r>
      <w:r w:rsidRPr="00A340ED">
        <w:rPr>
          <w:rFonts w:ascii="Sylfaen" w:hAnsi="Sylfaen" w:cs="Sylfaen"/>
          <w:szCs w:val="24"/>
          <w:lang w:val="ru-RU"/>
        </w:rPr>
        <w:t>ընթացակարգին</w:t>
      </w:r>
      <w:r w:rsidRPr="00A340ED">
        <w:rPr>
          <w:rFonts w:ascii="Arial Armenian" w:hAnsi="Arial Armenian" w:cs="Sylfaen"/>
          <w:szCs w:val="24"/>
        </w:rPr>
        <w:t xml:space="preserve"> </w:t>
      </w:r>
      <w:r w:rsidRPr="00A340ED">
        <w:rPr>
          <w:rFonts w:ascii="Arial Armenian" w:hAnsi="Arial Armenian" w:cs="Sylfaen"/>
        </w:rPr>
        <w:t>(</w:t>
      </w:r>
      <w:r w:rsidRPr="00A340ED">
        <w:rPr>
          <w:rFonts w:ascii="Sylfaen" w:hAnsi="Sylfaen" w:cs="Sylfaen"/>
          <w:lang w:val="en-US"/>
        </w:rPr>
        <w:t>միևնույն</w:t>
      </w:r>
      <w:r w:rsidRPr="00A340ED">
        <w:rPr>
          <w:rFonts w:ascii="Arial Armenian" w:hAnsi="Arial Armenian" w:cs="Sylfaen"/>
        </w:rPr>
        <w:t xml:space="preserve"> </w:t>
      </w:r>
      <w:r w:rsidRPr="00A340ED">
        <w:rPr>
          <w:rFonts w:ascii="Sylfaen" w:hAnsi="Sylfaen" w:cs="Sylfaen"/>
          <w:lang w:val="en-US"/>
        </w:rPr>
        <w:t>չափաբաժնին</w:t>
      </w:r>
      <w:r w:rsidRPr="00A340ED">
        <w:rPr>
          <w:rFonts w:ascii="Arial Armenian" w:hAnsi="Arial Armenian" w:cs="Sylfaen"/>
        </w:rPr>
        <w:t xml:space="preserve">) </w:t>
      </w:r>
      <w:r w:rsidRPr="00A340ED">
        <w:rPr>
          <w:rFonts w:ascii="Sylfaen" w:hAnsi="Sylfaen" w:cs="Sylfaen"/>
          <w:szCs w:val="24"/>
          <w:lang w:val="ru-RU"/>
        </w:rPr>
        <w:t>ներկայացնել</w:t>
      </w:r>
      <w:r w:rsidRPr="00A340ED">
        <w:rPr>
          <w:rFonts w:ascii="Arial Armenian" w:hAnsi="Arial Armenian" w:cs="Sylfaen"/>
          <w:szCs w:val="24"/>
        </w:rPr>
        <w:t xml:space="preserve"> </w:t>
      </w:r>
      <w:r w:rsidRPr="00A340ED">
        <w:rPr>
          <w:rFonts w:ascii="Sylfaen" w:hAnsi="Sylfaen" w:cs="Sylfaen"/>
          <w:szCs w:val="24"/>
          <w:lang w:val="ru-RU"/>
        </w:rPr>
        <w:t>առանձին</w:t>
      </w:r>
      <w:r w:rsidRPr="00A340ED">
        <w:rPr>
          <w:rFonts w:ascii="Arial Armenian" w:hAnsi="Arial Armenian" w:cs="Sylfaen"/>
          <w:szCs w:val="24"/>
        </w:rPr>
        <w:t xml:space="preserve"> </w:t>
      </w:r>
      <w:r w:rsidRPr="00A340ED">
        <w:rPr>
          <w:rFonts w:ascii="Sylfaen" w:hAnsi="Sylfaen" w:cs="Sylfaen"/>
          <w:szCs w:val="24"/>
          <w:lang w:val="ru-RU"/>
        </w:rPr>
        <w:t>հայտ</w:t>
      </w:r>
      <w:r w:rsidRPr="00A340ED">
        <w:rPr>
          <w:rFonts w:ascii="Arial Armenian" w:hAnsi="Arial Armenian" w:cs="Sylfaen"/>
          <w:szCs w:val="24"/>
        </w:rPr>
        <w:t xml:space="preserve">: </w:t>
      </w:r>
      <w:r w:rsidRPr="00A340ED">
        <w:rPr>
          <w:rFonts w:ascii="Sylfaen" w:hAnsi="Sylfaen" w:cs="Sylfaen"/>
          <w:szCs w:val="24"/>
          <w:lang w:val="ru-RU"/>
        </w:rPr>
        <w:t>Սույն</w:t>
      </w:r>
      <w:r w:rsidRPr="00A340ED">
        <w:rPr>
          <w:rFonts w:ascii="Arial Armenian" w:hAnsi="Arial Armenian" w:cs="Sylfaen"/>
          <w:szCs w:val="24"/>
        </w:rPr>
        <w:t xml:space="preserve"> </w:t>
      </w:r>
      <w:r w:rsidRPr="00A340ED">
        <w:rPr>
          <w:rFonts w:ascii="Sylfaen" w:hAnsi="Sylfaen" w:cs="Sylfaen"/>
          <w:szCs w:val="24"/>
          <w:lang w:val="ru-RU"/>
        </w:rPr>
        <w:t>պարբերության</w:t>
      </w:r>
      <w:r w:rsidRPr="00A340ED">
        <w:rPr>
          <w:rFonts w:ascii="Arial Armenian" w:hAnsi="Arial Armenian" w:cs="Sylfaen"/>
          <w:szCs w:val="24"/>
        </w:rPr>
        <w:t xml:space="preserve"> </w:t>
      </w:r>
      <w:r w:rsidRPr="00A340ED">
        <w:rPr>
          <w:rFonts w:ascii="Sylfaen" w:hAnsi="Sylfaen" w:cs="Sylfaen"/>
          <w:szCs w:val="24"/>
          <w:lang w:val="ru-RU"/>
        </w:rPr>
        <w:t>պահանջի</w:t>
      </w:r>
      <w:r w:rsidRPr="00A340ED">
        <w:rPr>
          <w:rFonts w:ascii="Arial Armenian" w:hAnsi="Arial Armenian" w:cs="Sylfaen"/>
          <w:szCs w:val="24"/>
        </w:rPr>
        <w:t xml:space="preserve"> </w:t>
      </w:r>
      <w:r w:rsidRPr="00A340ED">
        <w:rPr>
          <w:rFonts w:ascii="Sylfaen" w:hAnsi="Sylfaen" w:cs="Sylfaen"/>
          <w:szCs w:val="24"/>
          <w:lang w:val="ru-RU"/>
        </w:rPr>
        <w:t>չպահպանման</w:t>
      </w:r>
      <w:r w:rsidRPr="00A340ED">
        <w:rPr>
          <w:rFonts w:ascii="Arial Armenian" w:hAnsi="Arial Armenian" w:cs="Sylfaen"/>
          <w:szCs w:val="24"/>
        </w:rPr>
        <w:t xml:space="preserve"> </w:t>
      </w:r>
      <w:r w:rsidRPr="00A340ED">
        <w:rPr>
          <w:rFonts w:ascii="Sylfaen" w:hAnsi="Sylfaen" w:cs="Sylfaen"/>
          <w:szCs w:val="24"/>
          <w:lang w:val="ru-RU"/>
        </w:rPr>
        <w:t>դեպքում</w:t>
      </w:r>
      <w:r w:rsidRPr="00A340ED">
        <w:rPr>
          <w:rFonts w:ascii="Arial Armenian" w:hAnsi="Arial Armenian" w:cs="Sylfaen"/>
          <w:szCs w:val="24"/>
        </w:rPr>
        <w:t xml:space="preserve">` </w:t>
      </w:r>
      <w:r w:rsidRPr="00A340ED">
        <w:rPr>
          <w:rFonts w:ascii="Sylfaen" w:hAnsi="Sylfaen" w:cs="Sylfaen"/>
          <w:szCs w:val="24"/>
          <w:lang w:val="ru-RU"/>
        </w:rPr>
        <w:t>հայտերի</w:t>
      </w:r>
      <w:r w:rsidRPr="00A340ED">
        <w:rPr>
          <w:rFonts w:ascii="Arial Armenian" w:hAnsi="Arial Armenian" w:cs="Sylfaen"/>
          <w:szCs w:val="24"/>
        </w:rPr>
        <w:t xml:space="preserve"> </w:t>
      </w:r>
      <w:r w:rsidRPr="00A340ED">
        <w:rPr>
          <w:rFonts w:ascii="Sylfaen" w:hAnsi="Sylfaen" w:cs="Sylfaen"/>
          <w:szCs w:val="24"/>
          <w:lang w:val="ru-RU"/>
        </w:rPr>
        <w:t>բացման</w:t>
      </w:r>
      <w:r w:rsidRPr="00A340ED">
        <w:rPr>
          <w:rFonts w:ascii="Arial Armenian" w:hAnsi="Arial Armenian" w:cs="Sylfaen"/>
          <w:szCs w:val="24"/>
        </w:rPr>
        <w:t xml:space="preserve"> </w:t>
      </w:r>
      <w:r w:rsidRPr="00A340ED">
        <w:rPr>
          <w:rFonts w:ascii="Sylfaen" w:hAnsi="Sylfaen" w:cs="Sylfaen"/>
          <w:szCs w:val="24"/>
          <w:lang w:val="ru-RU"/>
        </w:rPr>
        <w:t>նիստում</w:t>
      </w:r>
      <w:r w:rsidRPr="00A340ED">
        <w:rPr>
          <w:rFonts w:ascii="Arial Armenian" w:hAnsi="Arial Armenian" w:cs="Sylfaen"/>
          <w:szCs w:val="24"/>
        </w:rPr>
        <w:t xml:space="preserve"> </w:t>
      </w:r>
      <w:r w:rsidRPr="00A340ED">
        <w:rPr>
          <w:rFonts w:ascii="Sylfaen" w:hAnsi="Sylfaen" w:cs="Sylfaen"/>
          <w:szCs w:val="24"/>
          <w:lang w:val="ru-RU"/>
        </w:rPr>
        <w:t>մերժվում</w:t>
      </w:r>
      <w:r w:rsidRPr="00A340ED">
        <w:rPr>
          <w:rFonts w:ascii="Arial Armenian" w:hAnsi="Arial Armenian" w:cs="Sylfaen"/>
          <w:szCs w:val="24"/>
        </w:rPr>
        <w:t xml:space="preserve"> </w:t>
      </w:r>
      <w:r w:rsidRPr="00A340ED">
        <w:rPr>
          <w:rFonts w:ascii="Sylfaen" w:hAnsi="Sylfaen" w:cs="Sylfaen"/>
          <w:szCs w:val="24"/>
          <w:lang w:val="ru-RU"/>
        </w:rPr>
        <w:t>են</w:t>
      </w:r>
      <w:r w:rsidRPr="00A340ED">
        <w:rPr>
          <w:rFonts w:ascii="Arial Armenian" w:hAnsi="Arial Armenian" w:cs="Sylfaen"/>
          <w:szCs w:val="24"/>
        </w:rPr>
        <w:t xml:space="preserve"> </w:t>
      </w:r>
      <w:r w:rsidRPr="00A340ED">
        <w:rPr>
          <w:rFonts w:ascii="Sylfaen" w:hAnsi="Sylfaen" w:cs="Sylfaen"/>
          <w:szCs w:val="24"/>
          <w:lang w:val="ru-RU"/>
        </w:rPr>
        <w:t>ինչպես</w:t>
      </w:r>
      <w:r w:rsidRPr="00A340ED">
        <w:rPr>
          <w:rFonts w:ascii="Arial Armenian" w:hAnsi="Arial Armenian" w:cs="Sylfaen"/>
          <w:szCs w:val="24"/>
        </w:rPr>
        <w:t xml:space="preserve"> </w:t>
      </w:r>
      <w:r w:rsidRPr="00A340ED">
        <w:rPr>
          <w:rFonts w:ascii="Sylfaen" w:hAnsi="Sylfaen" w:cs="Sylfaen"/>
          <w:szCs w:val="24"/>
          <w:lang w:val="ru-RU"/>
        </w:rPr>
        <w:t>համատեղ</w:t>
      </w:r>
      <w:r w:rsidRPr="00A340ED">
        <w:rPr>
          <w:rFonts w:ascii="Arial Armenian" w:hAnsi="Arial Armenian" w:cs="Sylfaen"/>
          <w:szCs w:val="24"/>
        </w:rPr>
        <w:t xml:space="preserve"> </w:t>
      </w:r>
      <w:r w:rsidRPr="00A340ED">
        <w:rPr>
          <w:rFonts w:ascii="Sylfaen" w:hAnsi="Sylfaen" w:cs="Sylfaen"/>
          <w:szCs w:val="24"/>
          <w:lang w:val="ru-RU"/>
        </w:rPr>
        <w:t>գործունեության</w:t>
      </w:r>
      <w:r w:rsidRPr="00A340ED">
        <w:rPr>
          <w:rFonts w:ascii="Arial Armenian" w:hAnsi="Arial Armenian" w:cs="Sylfaen"/>
          <w:szCs w:val="24"/>
        </w:rPr>
        <w:t xml:space="preserve"> </w:t>
      </w:r>
      <w:r w:rsidRPr="00A340ED">
        <w:rPr>
          <w:rFonts w:ascii="Sylfaen" w:hAnsi="Sylfaen" w:cs="Sylfaen"/>
          <w:szCs w:val="24"/>
          <w:lang w:val="ru-RU"/>
        </w:rPr>
        <w:t>կարգով</w:t>
      </w:r>
      <w:r w:rsidRPr="00A340ED">
        <w:rPr>
          <w:rFonts w:ascii="Arial Armenian" w:hAnsi="Arial Armenian" w:cs="Sylfaen"/>
          <w:szCs w:val="24"/>
        </w:rPr>
        <w:t xml:space="preserve">, </w:t>
      </w:r>
      <w:r w:rsidRPr="00A340ED">
        <w:rPr>
          <w:rFonts w:ascii="Sylfaen" w:hAnsi="Sylfaen" w:cs="Sylfaen"/>
          <w:szCs w:val="24"/>
          <w:lang w:val="ru-RU"/>
        </w:rPr>
        <w:t>այնպես</w:t>
      </w:r>
      <w:r w:rsidRPr="00A340ED">
        <w:rPr>
          <w:rFonts w:ascii="Arial Armenian" w:hAnsi="Arial Armenian" w:cs="Sylfaen"/>
          <w:szCs w:val="24"/>
        </w:rPr>
        <w:t xml:space="preserve"> </w:t>
      </w:r>
      <w:r w:rsidRPr="00A340ED">
        <w:rPr>
          <w:rFonts w:ascii="Sylfaen" w:hAnsi="Sylfaen" w:cs="Sylfaen"/>
          <w:szCs w:val="24"/>
          <w:lang w:val="ru-RU"/>
        </w:rPr>
        <w:t>էլ</w:t>
      </w:r>
      <w:r w:rsidRPr="00A340ED">
        <w:rPr>
          <w:rFonts w:ascii="Arial Armenian" w:hAnsi="Arial Armenian" w:cs="Sylfaen"/>
          <w:szCs w:val="24"/>
        </w:rPr>
        <w:t xml:space="preserve"> </w:t>
      </w:r>
      <w:r w:rsidRPr="00A340ED">
        <w:rPr>
          <w:rFonts w:ascii="Sylfaen" w:hAnsi="Sylfaen" w:cs="Sylfaen"/>
          <w:szCs w:val="24"/>
          <w:lang w:val="ru-RU"/>
        </w:rPr>
        <w:t>առանձին</w:t>
      </w:r>
      <w:r w:rsidRPr="00A340ED">
        <w:rPr>
          <w:rFonts w:ascii="Arial Armenian" w:hAnsi="Arial Armenian" w:cs="Sylfaen"/>
          <w:szCs w:val="24"/>
        </w:rPr>
        <w:t xml:space="preserve"> </w:t>
      </w:r>
      <w:r w:rsidRPr="00A340ED">
        <w:rPr>
          <w:rFonts w:ascii="Sylfaen" w:hAnsi="Sylfaen" w:cs="Sylfaen"/>
          <w:szCs w:val="24"/>
          <w:lang w:val="ru-RU"/>
        </w:rPr>
        <w:t>ներկայացված</w:t>
      </w:r>
      <w:r w:rsidRPr="00A340ED">
        <w:rPr>
          <w:rFonts w:ascii="Arial Armenian" w:hAnsi="Arial Armenian" w:cs="Sylfaen"/>
          <w:szCs w:val="24"/>
        </w:rPr>
        <w:t xml:space="preserve"> </w:t>
      </w:r>
      <w:r w:rsidRPr="00A340ED">
        <w:rPr>
          <w:rFonts w:ascii="Sylfaen" w:hAnsi="Sylfaen" w:cs="Sylfaen"/>
          <w:szCs w:val="24"/>
          <w:lang w:val="ru-RU"/>
        </w:rPr>
        <w:t>հայտերը</w:t>
      </w:r>
      <w:r w:rsidRPr="00A340ED">
        <w:rPr>
          <w:rFonts w:ascii="Arial Armenian" w:hAnsi="Arial Armenian" w:cs="Sylfaen"/>
          <w:szCs w:val="24"/>
        </w:rPr>
        <w:t>.</w:t>
      </w:r>
    </w:p>
    <w:p w:rsidR="00CE7D06" w:rsidRPr="00A340ED" w:rsidRDefault="00CE7D06" w:rsidP="00CE7D06">
      <w:pPr>
        <w:pStyle w:val="23"/>
        <w:spacing w:line="240" w:lineRule="auto"/>
        <w:ind w:firstLine="567"/>
        <w:rPr>
          <w:rFonts w:ascii="Arial Armenian" w:hAnsi="Arial Armenian" w:cs="Sylfaen"/>
          <w:szCs w:val="24"/>
          <w:lang w:val="hy-AM"/>
        </w:rPr>
      </w:pPr>
      <w:r w:rsidRPr="00A340ED">
        <w:rPr>
          <w:rFonts w:ascii="Arial Armenian" w:hAnsi="Arial Armenian" w:cs="Sylfaen"/>
          <w:szCs w:val="24"/>
        </w:rPr>
        <w:lastRenderedPageBreak/>
        <w:t xml:space="preserve">2) </w:t>
      </w:r>
      <w:r w:rsidRPr="00A340ED">
        <w:rPr>
          <w:rFonts w:ascii="Sylfaen" w:hAnsi="Sylfaen" w:cs="Sylfaen"/>
          <w:szCs w:val="24"/>
        </w:rPr>
        <w:t>Մ</w:t>
      </w:r>
      <w:r w:rsidRPr="00A340ED">
        <w:rPr>
          <w:rFonts w:ascii="Sylfaen" w:hAnsi="Sylfaen" w:cs="Sylfaen"/>
          <w:szCs w:val="24"/>
          <w:lang w:val="ru-RU"/>
        </w:rPr>
        <w:t>ասնակիցները</w:t>
      </w:r>
      <w:r w:rsidRPr="00A340ED">
        <w:rPr>
          <w:rFonts w:ascii="Arial Armenian" w:hAnsi="Arial Armenian" w:cs="Sylfaen"/>
          <w:szCs w:val="24"/>
        </w:rPr>
        <w:t xml:space="preserve"> </w:t>
      </w:r>
      <w:r w:rsidRPr="00A340ED">
        <w:rPr>
          <w:rFonts w:ascii="Sylfaen" w:hAnsi="Sylfaen" w:cs="Sylfaen"/>
          <w:szCs w:val="24"/>
          <w:lang w:val="ru-RU"/>
        </w:rPr>
        <w:t>կրում</w:t>
      </w:r>
      <w:r w:rsidRPr="00A340ED">
        <w:rPr>
          <w:rFonts w:ascii="Arial Armenian" w:hAnsi="Arial Armenian" w:cs="Sylfaen"/>
          <w:szCs w:val="24"/>
        </w:rPr>
        <w:t xml:space="preserve"> </w:t>
      </w:r>
      <w:r w:rsidRPr="00A340ED">
        <w:rPr>
          <w:rFonts w:ascii="Sylfaen" w:hAnsi="Sylfaen" w:cs="Sylfaen"/>
          <w:szCs w:val="24"/>
          <w:lang w:val="ru-RU"/>
        </w:rPr>
        <w:t>են</w:t>
      </w:r>
      <w:r w:rsidRPr="00A340ED">
        <w:rPr>
          <w:rFonts w:ascii="Arial Armenian" w:hAnsi="Arial Armenian" w:cs="Sylfaen"/>
          <w:szCs w:val="24"/>
        </w:rPr>
        <w:t xml:space="preserve"> </w:t>
      </w:r>
      <w:r w:rsidRPr="00A340ED">
        <w:rPr>
          <w:rFonts w:ascii="Sylfaen" w:hAnsi="Sylfaen" w:cs="Sylfaen"/>
          <w:szCs w:val="24"/>
          <w:lang w:val="ru-RU"/>
        </w:rPr>
        <w:t>համատեղ</w:t>
      </w:r>
      <w:r w:rsidRPr="00A340ED">
        <w:rPr>
          <w:rFonts w:ascii="Arial Armenian" w:hAnsi="Arial Armenian" w:cs="Sylfaen"/>
          <w:szCs w:val="24"/>
        </w:rPr>
        <w:t xml:space="preserve"> </w:t>
      </w:r>
      <w:r w:rsidRPr="00A340ED">
        <w:rPr>
          <w:rFonts w:ascii="Sylfaen" w:hAnsi="Sylfaen" w:cs="Sylfaen"/>
          <w:szCs w:val="24"/>
          <w:lang w:val="ru-RU"/>
        </w:rPr>
        <w:t>և</w:t>
      </w:r>
      <w:r w:rsidRPr="00A340ED">
        <w:rPr>
          <w:rFonts w:ascii="Arial Armenian" w:hAnsi="Arial Armenian" w:cs="Sylfaen"/>
          <w:szCs w:val="24"/>
        </w:rPr>
        <w:t xml:space="preserve"> </w:t>
      </w:r>
      <w:r w:rsidRPr="00A340ED">
        <w:rPr>
          <w:rFonts w:ascii="Sylfaen" w:hAnsi="Sylfaen" w:cs="Sylfaen"/>
          <w:szCs w:val="24"/>
          <w:lang w:val="ru-RU"/>
        </w:rPr>
        <w:t>համապարտ</w:t>
      </w:r>
      <w:r w:rsidRPr="00A340ED">
        <w:rPr>
          <w:rFonts w:ascii="Arial Armenian" w:hAnsi="Arial Armenian" w:cs="Sylfaen"/>
          <w:szCs w:val="24"/>
        </w:rPr>
        <w:t xml:space="preserve"> </w:t>
      </w:r>
      <w:r w:rsidRPr="00A340ED">
        <w:rPr>
          <w:rFonts w:ascii="Sylfaen" w:hAnsi="Sylfaen" w:cs="Sylfaen"/>
          <w:szCs w:val="24"/>
          <w:lang w:val="ru-RU"/>
        </w:rPr>
        <w:t>պատասխանատվություն</w:t>
      </w:r>
      <w:r w:rsidRPr="00A340ED">
        <w:rPr>
          <w:rFonts w:ascii="Arial Armenian" w:hAnsi="Arial Armenian" w:cs="Sylfaen"/>
          <w:szCs w:val="24"/>
        </w:rPr>
        <w:t>:</w:t>
      </w:r>
      <w:r w:rsidRPr="00A340ED">
        <w:rPr>
          <w:rFonts w:ascii="Arial Armenian" w:hAnsi="Arial Armenian" w:cs="Sylfaen"/>
          <w:szCs w:val="24"/>
          <w:lang w:val="hy-AM"/>
        </w:rPr>
        <w:t xml:space="preserve"> </w:t>
      </w:r>
      <w:r w:rsidRPr="00A340ED">
        <w:rPr>
          <w:rFonts w:ascii="Sylfaen" w:hAnsi="Sylfaen" w:cs="Sylfaen"/>
          <w:szCs w:val="24"/>
        </w:rPr>
        <w:t>Ընդ</w:t>
      </w:r>
      <w:r w:rsidRPr="00A340ED">
        <w:rPr>
          <w:rFonts w:ascii="Arial Armenian" w:hAnsi="Arial Armenian" w:cs="Sylfaen"/>
          <w:szCs w:val="24"/>
        </w:rPr>
        <w:t xml:space="preserve"> </w:t>
      </w:r>
      <w:r w:rsidRPr="00A340ED">
        <w:rPr>
          <w:rFonts w:ascii="Sylfaen" w:hAnsi="Sylfaen" w:cs="Sylfaen"/>
          <w:szCs w:val="24"/>
        </w:rPr>
        <w:t>որում</w:t>
      </w:r>
      <w:r w:rsidRPr="00A340ED">
        <w:rPr>
          <w:rFonts w:ascii="Arial Armenian" w:hAnsi="Arial Armenian" w:cs="Sylfaen"/>
          <w:szCs w:val="24"/>
        </w:rPr>
        <w:t>,</w:t>
      </w:r>
      <w:r w:rsidRPr="00A340ED">
        <w:rPr>
          <w:rFonts w:ascii="Arial Armenian" w:hAnsi="Arial Armenian" w:cs="Sylfaen"/>
          <w:szCs w:val="24"/>
          <w:lang w:val="hy-AM"/>
        </w:rPr>
        <w:t xml:space="preserve"> </w:t>
      </w:r>
      <w:r w:rsidRPr="00A340ED">
        <w:rPr>
          <w:rFonts w:ascii="Sylfaen" w:hAnsi="Sylfaen" w:cs="Sylfaen"/>
          <w:szCs w:val="24"/>
          <w:lang w:val="ru-RU"/>
        </w:rPr>
        <w:t>կոնսորցիումի</w:t>
      </w:r>
      <w:r w:rsidRPr="00A340ED">
        <w:rPr>
          <w:rFonts w:ascii="Arial Armenian" w:hAnsi="Arial Armenian" w:cs="Sylfaen"/>
          <w:szCs w:val="24"/>
        </w:rPr>
        <w:t xml:space="preserve"> </w:t>
      </w:r>
      <w:r w:rsidRPr="00A340ED">
        <w:rPr>
          <w:rFonts w:ascii="Sylfaen" w:hAnsi="Sylfaen" w:cs="Sylfaen"/>
          <w:szCs w:val="24"/>
          <w:lang w:val="ru-RU"/>
        </w:rPr>
        <w:t>անդամի</w:t>
      </w:r>
      <w:r w:rsidRPr="00A340ED">
        <w:rPr>
          <w:rFonts w:ascii="Arial Armenian" w:hAnsi="Arial Armenian" w:cs="Sylfaen"/>
          <w:szCs w:val="24"/>
        </w:rPr>
        <w:t xml:space="preserve"> </w:t>
      </w:r>
      <w:r w:rsidRPr="00A340ED">
        <w:rPr>
          <w:rFonts w:ascii="Sylfaen" w:hAnsi="Sylfaen" w:cs="Sylfaen"/>
          <w:szCs w:val="24"/>
          <w:lang w:val="ru-RU"/>
        </w:rPr>
        <w:t>կոնսորցիումից</w:t>
      </w:r>
      <w:r w:rsidRPr="00A340ED">
        <w:rPr>
          <w:rFonts w:ascii="Arial Armenian" w:hAnsi="Arial Armenian" w:cs="Sylfaen"/>
          <w:szCs w:val="24"/>
        </w:rPr>
        <w:t xml:space="preserve"> </w:t>
      </w:r>
      <w:r w:rsidRPr="00A340ED">
        <w:rPr>
          <w:rFonts w:ascii="Sylfaen" w:hAnsi="Sylfaen" w:cs="Sylfaen"/>
          <w:szCs w:val="24"/>
          <w:lang w:val="ru-RU"/>
        </w:rPr>
        <w:t>դուրս</w:t>
      </w:r>
      <w:r w:rsidRPr="00A340ED">
        <w:rPr>
          <w:rFonts w:ascii="Arial Armenian" w:hAnsi="Arial Armenian" w:cs="Sylfaen"/>
          <w:szCs w:val="24"/>
        </w:rPr>
        <w:t xml:space="preserve"> </w:t>
      </w:r>
      <w:r w:rsidRPr="00A340ED">
        <w:rPr>
          <w:rFonts w:ascii="Sylfaen" w:hAnsi="Sylfaen" w:cs="Sylfaen"/>
          <w:szCs w:val="24"/>
          <w:lang w:val="ru-RU"/>
        </w:rPr>
        <w:t>գալու</w:t>
      </w:r>
      <w:r w:rsidRPr="00A340ED">
        <w:rPr>
          <w:rFonts w:ascii="Arial Armenian" w:hAnsi="Arial Armenian" w:cs="Sylfaen"/>
          <w:szCs w:val="24"/>
        </w:rPr>
        <w:t xml:space="preserve"> </w:t>
      </w:r>
      <w:r w:rsidRPr="00A340ED">
        <w:rPr>
          <w:rFonts w:ascii="Sylfaen" w:hAnsi="Sylfaen" w:cs="Sylfaen"/>
          <w:szCs w:val="24"/>
          <w:lang w:val="ru-RU"/>
        </w:rPr>
        <w:t>դեպքում</w:t>
      </w:r>
      <w:r w:rsidRPr="00A340ED">
        <w:rPr>
          <w:rFonts w:ascii="Arial Armenian" w:hAnsi="Arial Armenian" w:cs="Sylfaen"/>
          <w:szCs w:val="24"/>
        </w:rPr>
        <w:t xml:space="preserve"> </w:t>
      </w:r>
      <w:r w:rsidRPr="00A340ED">
        <w:rPr>
          <w:rFonts w:ascii="Sylfaen" w:hAnsi="Sylfaen" w:cs="Sylfaen"/>
          <w:szCs w:val="24"/>
          <w:lang w:val="ru-RU"/>
        </w:rPr>
        <w:t>կոնսորցիումի</w:t>
      </w:r>
      <w:r w:rsidRPr="00A340ED">
        <w:rPr>
          <w:rFonts w:ascii="Arial Armenian" w:hAnsi="Arial Armenian" w:cs="Sylfaen"/>
          <w:szCs w:val="24"/>
        </w:rPr>
        <w:t xml:space="preserve"> </w:t>
      </w:r>
      <w:r w:rsidRPr="00A340ED">
        <w:rPr>
          <w:rFonts w:ascii="Sylfaen" w:hAnsi="Sylfaen" w:cs="Sylfaen"/>
          <w:szCs w:val="24"/>
          <w:lang w:val="ru-RU"/>
        </w:rPr>
        <w:t>հետ</w:t>
      </w:r>
      <w:r w:rsidRPr="00A340ED">
        <w:rPr>
          <w:rFonts w:ascii="Arial Armenian" w:hAnsi="Arial Armenian" w:cs="Sylfaen"/>
          <w:szCs w:val="24"/>
        </w:rPr>
        <w:t xml:space="preserve"> </w:t>
      </w:r>
      <w:r w:rsidRPr="00A340ED">
        <w:rPr>
          <w:rFonts w:ascii="Sylfaen" w:hAnsi="Sylfaen" w:cs="Sylfaen"/>
          <w:szCs w:val="24"/>
          <w:lang w:val="en-US"/>
        </w:rPr>
        <w:t>պ</w:t>
      </w:r>
      <w:r w:rsidRPr="00A340ED">
        <w:rPr>
          <w:rFonts w:ascii="Sylfaen" w:hAnsi="Sylfaen" w:cs="Sylfaen"/>
          <w:szCs w:val="24"/>
          <w:lang w:val="ru-RU"/>
        </w:rPr>
        <w:t>ատվիրատուի</w:t>
      </w:r>
      <w:r w:rsidRPr="00A340ED">
        <w:rPr>
          <w:rFonts w:ascii="Arial Armenian" w:hAnsi="Arial Armenian" w:cs="Sylfaen"/>
          <w:szCs w:val="24"/>
        </w:rPr>
        <w:t xml:space="preserve"> </w:t>
      </w:r>
      <w:r w:rsidRPr="00A340ED">
        <w:rPr>
          <w:rFonts w:ascii="Sylfaen" w:hAnsi="Sylfaen" w:cs="Sylfaen"/>
          <w:szCs w:val="24"/>
          <w:lang w:val="ru-RU"/>
        </w:rPr>
        <w:t>կնքած</w:t>
      </w:r>
      <w:r w:rsidRPr="00A340ED">
        <w:rPr>
          <w:rFonts w:ascii="Arial Armenian" w:hAnsi="Arial Armenian" w:cs="Sylfaen"/>
          <w:szCs w:val="24"/>
        </w:rPr>
        <w:t xml:space="preserve"> </w:t>
      </w:r>
      <w:r w:rsidRPr="00A340ED">
        <w:rPr>
          <w:rFonts w:ascii="Sylfaen" w:hAnsi="Sylfaen" w:cs="Sylfaen"/>
          <w:szCs w:val="24"/>
          <w:lang w:val="ru-RU"/>
        </w:rPr>
        <w:t>պայմանագիրը</w:t>
      </w:r>
      <w:r w:rsidRPr="00A340ED">
        <w:rPr>
          <w:rFonts w:ascii="Arial Armenian" w:hAnsi="Arial Armenian" w:cs="Sylfaen"/>
          <w:szCs w:val="24"/>
        </w:rPr>
        <w:t xml:space="preserve"> </w:t>
      </w:r>
      <w:r w:rsidRPr="00A340ED">
        <w:rPr>
          <w:rFonts w:ascii="Sylfaen" w:hAnsi="Sylfaen" w:cs="Sylfaen"/>
          <w:szCs w:val="24"/>
          <w:lang w:val="ru-RU"/>
        </w:rPr>
        <w:t>միակողմանիորեն</w:t>
      </w:r>
      <w:r w:rsidRPr="00A340ED">
        <w:rPr>
          <w:rFonts w:ascii="Arial Armenian" w:hAnsi="Arial Armenian" w:cs="Sylfaen"/>
          <w:szCs w:val="24"/>
        </w:rPr>
        <w:t xml:space="preserve"> </w:t>
      </w:r>
      <w:r w:rsidRPr="00A340ED">
        <w:rPr>
          <w:rFonts w:ascii="Sylfaen" w:hAnsi="Sylfaen" w:cs="Sylfaen"/>
          <w:szCs w:val="24"/>
          <w:lang w:val="ru-RU"/>
        </w:rPr>
        <w:t>լուծվում</w:t>
      </w:r>
      <w:r w:rsidRPr="00A340ED">
        <w:rPr>
          <w:rFonts w:ascii="Arial Armenian" w:hAnsi="Arial Armenian" w:cs="Sylfaen"/>
          <w:szCs w:val="24"/>
        </w:rPr>
        <w:t xml:space="preserve"> </w:t>
      </w:r>
      <w:r w:rsidRPr="00A340ED">
        <w:rPr>
          <w:rFonts w:ascii="Sylfaen" w:hAnsi="Sylfaen" w:cs="Sylfaen"/>
          <w:szCs w:val="24"/>
          <w:lang w:val="ru-RU"/>
        </w:rPr>
        <w:t>է</w:t>
      </w:r>
      <w:r w:rsidRPr="00A340ED">
        <w:rPr>
          <w:rFonts w:ascii="Arial Armenian" w:hAnsi="Arial Armenian" w:cs="Sylfaen"/>
          <w:szCs w:val="24"/>
        </w:rPr>
        <w:t xml:space="preserve"> </w:t>
      </w:r>
      <w:r w:rsidRPr="00A340ED">
        <w:rPr>
          <w:rFonts w:ascii="Sylfaen" w:hAnsi="Sylfaen" w:cs="Sylfaen"/>
          <w:szCs w:val="24"/>
          <w:lang w:val="ru-RU"/>
        </w:rPr>
        <w:t>և</w:t>
      </w:r>
      <w:r w:rsidRPr="00A340ED">
        <w:rPr>
          <w:rFonts w:ascii="Arial Armenian" w:hAnsi="Arial Armenian" w:cs="Sylfaen"/>
          <w:szCs w:val="24"/>
        </w:rPr>
        <w:t xml:space="preserve"> </w:t>
      </w:r>
      <w:r w:rsidRPr="00A340ED">
        <w:rPr>
          <w:rFonts w:ascii="Sylfaen" w:hAnsi="Sylfaen" w:cs="Sylfaen"/>
          <w:szCs w:val="24"/>
          <w:lang w:val="ru-RU"/>
        </w:rPr>
        <w:t>կոնսորցիումի</w:t>
      </w:r>
      <w:r w:rsidRPr="00A340ED">
        <w:rPr>
          <w:rFonts w:ascii="Arial Armenian" w:hAnsi="Arial Armenian" w:cs="Sylfaen"/>
          <w:szCs w:val="24"/>
        </w:rPr>
        <w:t xml:space="preserve"> </w:t>
      </w:r>
      <w:r w:rsidRPr="00A340ED">
        <w:rPr>
          <w:rFonts w:ascii="Sylfaen" w:hAnsi="Sylfaen" w:cs="Sylfaen"/>
          <w:szCs w:val="24"/>
          <w:lang w:val="ru-RU"/>
        </w:rPr>
        <w:t>անդամների</w:t>
      </w:r>
      <w:r w:rsidRPr="00A340ED">
        <w:rPr>
          <w:rFonts w:ascii="Arial Armenian" w:hAnsi="Arial Armenian" w:cs="Sylfaen"/>
          <w:szCs w:val="24"/>
        </w:rPr>
        <w:t xml:space="preserve"> </w:t>
      </w:r>
      <w:r w:rsidRPr="00A340ED">
        <w:rPr>
          <w:rFonts w:ascii="Sylfaen" w:hAnsi="Sylfaen" w:cs="Sylfaen"/>
          <w:szCs w:val="24"/>
          <w:lang w:val="ru-RU"/>
        </w:rPr>
        <w:t>նկատմամբ</w:t>
      </w:r>
      <w:r w:rsidRPr="00A340ED">
        <w:rPr>
          <w:rFonts w:ascii="Arial Armenian" w:hAnsi="Arial Armenian" w:cs="Sylfaen"/>
          <w:szCs w:val="24"/>
        </w:rPr>
        <w:t xml:space="preserve"> </w:t>
      </w:r>
      <w:r w:rsidRPr="00A340ED">
        <w:rPr>
          <w:rFonts w:ascii="Sylfaen" w:hAnsi="Sylfaen" w:cs="Sylfaen"/>
          <w:szCs w:val="24"/>
          <w:lang w:val="ru-RU"/>
        </w:rPr>
        <w:t>կիրառվում</w:t>
      </w:r>
      <w:r w:rsidRPr="00A340ED">
        <w:rPr>
          <w:rFonts w:ascii="Arial Armenian" w:hAnsi="Arial Armenian" w:cs="Sylfaen"/>
          <w:szCs w:val="24"/>
        </w:rPr>
        <w:t xml:space="preserve"> </w:t>
      </w:r>
      <w:r w:rsidRPr="00A340ED">
        <w:rPr>
          <w:rFonts w:ascii="Sylfaen" w:hAnsi="Sylfaen" w:cs="Sylfaen"/>
          <w:szCs w:val="24"/>
          <w:lang w:val="ru-RU"/>
        </w:rPr>
        <w:t>են</w:t>
      </w:r>
      <w:r w:rsidRPr="00A340ED">
        <w:rPr>
          <w:rFonts w:ascii="Arial Armenian" w:hAnsi="Arial Armenian" w:cs="Sylfaen"/>
          <w:szCs w:val="24"/>
        </w:rPr>
        <w:t xml:space="preserve"> </w:t>
      </w:r>
      <w:r w:rsidRPr="00A340ED">
        <w:rPr>
          <w:rFonts w:ascii="Sylfaen" w:hAnsi="Sylfaen" w:cs="Sylfaen"/>
          <w:szCs w:val="24"/>
          <w:lang w:val="ru-RU"/>
        </w:rPr>
        <w:t>պայմանագրով</w:t>
      </w:r>
      <w:r w:rsidRPr="00A340ED">
        <w:rPr>
          <w:rFonts w:ascii="Arial Armenian" w:hAnsi="Arial Armenian" w:cs="Sylfaen"/>
          <w:szCs w:val="24"/>
        </w:rPr>
        <w:t xml:space="preserve"> </w:t>
      </w:r>
      <w:r w:rsidRPr="00A340ED">
        <w:rPr>
          <w:rFonts w:ascii="Sylfaen" w:hAnsi="Sylfaen" w:cs="Sylfaen"/>
          <w:szCs w:val="24"/>
          <w:lang w:val="ru-RU"/>
        </w:rPr>
        <w:t>նախատեսված</w:t>
      </w:r>
      <w:r w:rsidRPr="00A340ED">
        <w:rPr>
          <w:rFonts w:ascii="Arial Armenian" w:hAnsi="Arial Armenian" w:cs="Sylfaen"/>
          <w:szCs w:val="24"/>
        </w:rPr>
        <w:t xml:space="preserve"> </w:t>
      </w:r>
      <w:r w:rsidRPr="00A340ED">
        <w:rPr>
          <w:rFonts w:ascii="Sylfaen" w:hAnsi="Sylfaen" w:cs="Sylfaen"/>
          <w:szCs w:val="24"/>
          <w:lang w:val="ru-RU"/>
        </w:rPr>
        <w:t>պատասխանատվության</w:t>
      </w:r>
      <w:r w:rsidRPr="00A340ED">
        <w:rPr>
          <w:rFonts w:ascii="Arial Armenian" w:hAnsi="Arial Armenian" w:cs="Sylfaen"/>
          <w:szCs w:val="24"/>
        </w:rPr>
        <w:t xml:space="preserve"> </w:t>
      </w:r>
      <w:r w:rsidRPr="00A340ED">
        <w:rPr>
          <w:rFonts w:ascii="Sylfaen" w:hAnsi="Sylfaen" w:cs="Sylfaen"/>
          <w:szCs w:val="24"/>
          <w:lang w:val="ru-RU"/>
        </w:rPr>
        <w:t>միջոցները</w:t>
      </w:r>
      <w:r w:rsidRPr="00A340ED">
        <w:rPr>
          <w:rFonts w:ascii="Arial Armenian" w:hAnsi="Arial Armenian" w:cs="Sylfaen"/>
          <w:szCs w:val="24"/>
          <w:lang w:val="hy-AM"/>
        </w:rPr>
        <w:t>:</w:t>
      </w:r>
    </w:p>
    <w:p w:rsidR="00CE7D06" w:rsidRPr="00A340ED" w:rsidRDefault="00CE7D06" w:rsidP="00CE7D06">
      <w:pPr>
        <w:ind w:firstLine="567"/>
        <w:jc w:val="both"/>
        <w:rPr>
          <w:rFonts w:ascii="Arial Armenian" w:hAnsi="Arial Armenian"/>
          <w:b/>
          <w:sz w:val="20"/>
          <w:lang w:val="af-ZA"/>
        </w:rPr>
      </w:pPr>
    </w:p>
    <w:p w:rsidR="00CE7D06" w:rsidRPr="00A340ED" w:rsidRDefault="00CE7D06" w:rsidP="00CE7D06">
      <w:pPr>
        <w:ind w:firstLine="567"/>
        <w:jc w:val="both"/>
        <w:rPr>
          <w:rFonts w:ascii="Arial Armenian" w:hAnsi="Arial Armenian"/>
          <w:b/>
          <w:sz w:val="20"/>
          <w:lang w:val="af-ZA"/>
        </w:rPr>
      </w:pPr>
    </w:p>
    <w:p w:rsidR="00CE7D06" w:rsidRPr="00A340ED" w:rsidRDefault="00CE7D06" w:rsidP="00CE7D06">
      <w:pPr>
        <w:ind w:firstLine="567"/>
        <w:jc w:val="both"/>
        <w:rPr>
          <w:rFonts w:ascii="Arial Armenian" w:hAnsi="Arial Armenian"/>
          <w:b/>
          <w:sz w:val="20"/>
          <w:lang w:val="af-ZA"/>
        </w:rPr>
      </w:pPr>
    </w:p>
    <w:p w:rsidR="00CE7D06" w:rsidRPr="00A340ED" w:rsidRDefault="00CE7D06" w:rsidP="00CE7D06">
      <w:pPr>
        <w:ind w:firstLine="567"/>
        <w:jc w:val="both"/>
        <w:rPr>
          <w:rFonts w:ascii="Arial Armenian" w:hAnsi="Arial Armenian"/>
          <w:b/>
          <w:sz w:val="20"/>
          <w:lang w:val="af-ZA"/>
        </w:rPr>
      </w:pPr>
    </w:p>
    <w:p w:rsidR="00CE7D06" w:rsidRPr="00A340ED" w:rsidRDefault="00CE7D06" w:rsidP="00CE7D06">
      <w:pPr>
        <w:ind w:firstLine="567"/>
        <w:jc w:val="both"/>
        <w:rPr>
          <w:rFonts w:ascii="Arial Armenian" w:hAnsi="Arial Armenian"/>
          <w:b/>
          <w:sz w:val="20"/>
          <w:lang w:val="af-ZA"/>
        </w:rPr>
      </w:pPr>
    </w:p>
    <w:p w:rsidR="00CE7D06" w:rsidRPr="00A340ED" w:rsidRDefault="00CE7D06" w:rsidP="00CE7D06">
      <w:pPr>
        <w:jc w:val="center"/>
        <w:rPr>
          <w:rFonts w:ascii="Arial Armenian" w:hAnsi="Arial Armenian" w:cs="Arial"/>
          <w:b/>
          <w:sz w:val="20"/>
          <w:lang w:val="af-ZA"/>
        </w:rPr>
      </w:pPr>
      <w:r w:rsidRPr="00A340ED">
        <w:rPr>
          <w:rFonts w:ascii="Arial Armenian" w:hAnsi="Arial Armenian"/>
          <w:b/>
          <w:sz w:val="20"/>
          <w:lang w:val="af-ZA"/>
        </w:rPr>
        <w:t xml:space="preserve">3.  </w:t>
      </w:r>
      <w:r w:rsidRPr="00A340ED">
        <w:rPr>
          <w:rFonts w:ascii="Sylfaen" w:hAnsi="Sylfaen" w:cs="Sylfaen"/>
          <w:b/>
          <w:sz w:val="20"/>
        </w:rPr>
        <w:t>ՀՐԱՎԵՐԻ</w:t>
      </w:r>
      <w:r w:rsidRPr="00A340ED">
        <w:rPr>
          <w:rFonts w:ascii="Arial Armenian" w:hAnsi="Arial Armenian" w:cs="Arial"/>
          <w:b/>
          <w:sz w:val="20"/>
          <w:lang w:val="af-ZA"/>
        </w:rPr>
        <w:t xml:space="preserve">  </w:t>
      </w:r>
      <w:r w:rsidRPr="00A340ED">
        <w:rPr>
          <w:rFonts w:ascii="Sylfaen" w:hAnsi="Sylfaen" w:cs="Sylfaen"/>
          <w:b/>
          <w:sz w:val="20"/>
        </w:rPr>
        <w:t>ՊԱՐԶԱԲԱՆՈՒՄԸ</w:t>
      </w:r>
      <w:r w:rsidRPr="00A340ED">
        <w:rPr>
          <w:rFonts w:ascii="Arial Armenian" w:hAnsi="Arial Armenian" w:cs="Arial"/>
          <w:b/>
          <w:sz w:val="20"/>
          <w:lang w:val="af-ZA"/>
        </w:rPr>
        <w:t xml:space="preserve">  </w:t>
      </w:r>
      <w:r w:rsidRPr="00A340ED">
        <w:rPr>
          <w:rFonts w:ascii="Sylfaen" w:hAnsi="Sylfaen" w:cs="Sylfaen"/>
          <w:b/>
          <w:sz w:val="20"/>
        </w:rPr>
        <w:t>ԵՎ</w:t>
      </w:r>
      <w:r w:rsidRPr="00A340ED">
        <w:rPr>
          <w:rFonts w:ascii="Arial Armenian" w:hAnsi="Arial Armenian" w:cs="Arial"/>
          <w:b/>
          <w:sz w:val="20"/>
          <w:lang w:val="af-ZA"/>
        </w:rPr>
        <w:t xml:space="preserve"> </w:t>
      </w:r>
      <w:r w:rsidRPr="00A340ED">
        <w:rPr>
          <w:rFonts w:ascii="Sylfaen" w:hAnsi="Sylfaen" w:cs="Sylfaen"/>
          <w:b/>
          <w:sz w:val="20"/>
        </w:rPr>
        <w:t>ՀՐԱՎԵՐՈՒՄ</w:t>
      </w:r>
      <w:r w:rsidRPr="00A340ED">
        <w:rPr>
          <w:rFonts w:ascii="Arial Armenian" w:hAnsi="Arial Armenian" w:cs="Arial"/>
          <w:b/>
          <w:sz w:val="20"/>
          <w:lang w:val="af-ZA"/>
        </w:rPr>
        <w:t xml:space="preserve"> </w:t>
      </w:r>
      <w:r w:rsidRPr="00A340ED">
        <w:rPr>
          <w:rFonts w:ascii="Sylfaen" w:hAnsi="Sylfaen" w:cs="Sylfaen"/>
          <w:b/>
          <w:sz w:val="20"/>
        </w:rPr>
        <w:t>ՓՈՓՈԽՈՒԹՅՈՒՆ</w:t>
      </w:r>
      <w:r w:rsidRPr="00A340ED">
        <w:rPr>
          <w:rFonts w:ascii="Arial Armenian" w:hAnsi="Arial Armenian" w:cs="Arial"/>
          <w:b/>
          <w:sz w:val="20"/>
          <w:lang w:val="af-ZA"/>
        </w:rPr>
        <w:t xml:space="preserve"> </w:t>
      </w:r>
      <w:r w:rsidRPr="00A340ED">
        <w:rPr>
          <w:rFonts w:ascii="Sylfaen" w:hAnsi="Sylfaen" w:cs="Sylfaen"/>
          <w:b/>
          <w:sz w:val="20"/>
        </w:rPr>
        <w:t>ԿԱՏԱՐԵԼՈՒ</w:t>
      </w:r>
      <w:r w:rsidRPr="00A340ED">
        <w:rPr>
          <w:rFonts w:ascii="Arial Armenian" w:hAnsi="Arial Armenian" w:cs="Arial"/>
          <w:b/>
          <w:sz w:val="20"/>
          <w:lang w:val="af-ZA"/>
        </w:rPr>
        <w:t xml:space="preserve"> </w:t>
      </w:r>
      <w:r w:rsidRPr="00A340ED">
        <w:rPr>
          <w:rFonts w:ascii="Sylfaen" w:hAnsi="Sylfaen" w:cs="Sylfaen"/>
          <w:b/>
          <w:sz w:val="20"/>
        </w:rPr>
        <w:t>ԿԱՐԳԸ</w:t>
      </w:r>
      <w:r w:rsidRPr="00A340ED">
        <w:rPr>
          <w:rFonts w:ascii="Arial Armenian" w:hAnsi="Arial Armenian" w:cs="Arial"/>
          <w:b/>
          <w:sz w:val="20"/>
          <w:lang w:val="af-ZA"/>
        </w:rPr>
        <w:t xml:space="preserve"> </w:t>
      </w:r>
    </w:p>
    <w:p w:rsidR="00CE7D06" w:rsidRPr="00A340ED" w:rsidRDefault="00CE7D06" w:rsidP="00CE7D06">
      <w:pPr>
        <w:jc w:val="center"/>
        <w:rPr>
          <w:rFonts w:ascii="Arial Armenian" w:hAnsi="Arial Armenian"/>
          <w:b/>
          <w:sz w:val="20"/>
          <w:lang w:val="af-ZA"/>
        </w:rPr>
      </w:pPr>
    </w:p>
    <w:p w:rsidR="00331F6C" w:rsidRPr="00A340ED" w:rsidRDefault="00331F6C" w:rsidP="00331F6C">
      <w:pPr>
        <w:ind w:firstLine="567"/>
        <w:jc w:val="both"/>
        <w:rPr>
          <w:rFonts w:ascii="Arial Armenian" w:hAnsi="Arial Armenian"/>
          <w:sz w:val="20"/>
          <w:lang w:val="af-ZA"/>
        </w:rPr>
      </w:pPr>
      <w:r w:rsidRPr="00A340ED">
        <w:rPr>
          <w:rFonts w:ascii="Arial Armenian" w:hAnsi="Arial Armenian"/>
          <w:sz w:val="20"/>
          <w:lang w:val="af-ZA"/>
        </w:rPr>
        <w:t xml:space="preserve">3.1 </w:t>
      </w:r>
      <w:r w:rsidRPr="00A340ED">
        <w:rPr>
          <w:rFonts w:ascii="Sylfaen" w:hAnsi="Sylfaen" w:cs="Sylfaen"/>
          <w:sz w:val="20"/>
        </w:rPr>
        <w:t>Օրենքի</w:t>
      </w:r>
      <w:r w:rsidRPr="00A340ED">
        <w:rPr>
          <w:rFonts w:ascii="Arial Armenian" w:hAnsi="Arial Armenian" w:cs="Arial"/>
          <w:sz w:val="20"/>
          <w:lang w:val="af-ZA"/>
        </w:rPr>
        <w:t xml:space="preserve"> 29-</w:t>
      </w:r>
      <w:r w:rsidRPr="00A340ED">
        <w:rPr>
          <w:rFonts w:ascii="Sylfaen" w:hAnsi="Sylfaen" w:cs="Sylfaen"/>
          <w:sz w:val="20"/>
        </w:rPr>
        <w:t>րդ</w:t>
      </w:r>
      <w:r w:rsidRPr="00A340ED">
        <w:rPr>
          <w:rFonts w:ascii="Arial Armenian" w:hAnsi="Arial Armenian" w:cs="Arial"/>
          <w:sz w:val="20"/>
          <w:lang w:val="af-ZA"/>
        </w:rPr>
        <w:t xml:space="preserve"> </w:t>
      </w:r>
      <w:r w:rsidRPr="00A340ED">
        <w:rPr>
          <w:rFonts w:ascii="Sylfaen" w:hAnsi="Sylfaen" w:cs="Sylfaen"/>
          <w:sz w:val="20"/>
        </w:rPr>
        <w:t>հոդվածի</w:t>
      </w:r>
      <w:r w:rsidRPr="00A340ED">
        <w:rPr>
          <w:rFonts w:ascii="Arial Armenian" w:hAnsi="Arial Armenian" w:cs="Arial"/>
          <w:sz w:val="20"/>
          <w:lang w:val="af-ZA"/>
        </w:rPr>
        <w:t xml:space="preserve"> </w:t>
      </w:r>
      <w:r w:rsidRPr="00A340ED">
        <w:rPr>
          <w:rFonts w:ascii="Sylfaen" w:hAnsi="Sylfaen" w:cs="Sylfaen"/>
          <w:sz w:val="20"/>
        </w:rPr>
        <w:t>համաձայն</w:t>
      </w:r>
      <w:r w:rsidRPr="00A340ED">
        <w:rPr>
          <w:rFonts w:ascii="Arial Armenian" w:hAnsi="Arial Armenian" w:cs="Arial"/>
          <w:sz w:val="20"/>
          <w:lang w:val="af-ZA"/>
        </w:rPr>
        <w:t xml:space="preserve">` </w:t>
      </w:r>
      <w:r w:rsidRPr="00A340ED">
        <w:rPr>
          <w:rFonts w:ascii="Sylfaen" w:hAnsi="Sylfaen" w:cs="Sylfaen"/>
          <w:sz w:val="20"/>
        </w:rPr>
        <w:t>մասնակիցն</w:t>
      </w:r>
      <w:r w:rsidRPr="00A340ED">
        <w:rPr>
          <w:rFonts w:ascii="Arial Armenian" w:hAnsi="Arial Armenian" w:cs="Arial"/>
          <w:sz w:val="20"/>
          <w:lang w:val="af-ZA"/>
        </w:rPr>
        <w:t xml:space="preserve"> </w:t>
      </w:r>
      <w:r w:rsidRPr="00A340ED">
        <w:rPr>
          <w:rFonts w:ascii="Sylfaen" w:hAnsi="Sylfaen" w:cs="Sylfaen"/>
          <w:sz w:val="20"/>
        </w:rPr>
        <w:t>իրավունք</w:t>
      </w:r>
      <w:r w:rsidRPr="00A340ED">
        <w:rPr>
          <w:rFonts w:ascii="Arial Armenian" w:hAnsi="Arial Armenian" w:cs="Arial"/>
          <w:sz w:val="20"/>
          <w:lang w:val="af-ZA"/>
        </w:rPr>
        <w:t xml:space="preserve"> </w:t>
      </w:r>
      <w:r w:rsidRPr="00A340ED">
        <w:rPr>
          <w:rFonts w:ascii="Sylfaen" w:hAnsi="Sylfaen" w:cs="Sylfaen"/>
          <w:sz w:val="20"/>
        </w:rPr>
        <w:t>ունի</w:t>
      </w:r>
      <w:r w:rsidRPr="00A340ED">
        <w:rPr>
          <w:rFonts w:ascii="Arial Armenian" w:hAnsi="Arial Armenian" w:cs="Arial"/>
          <w:sz w:val="20"/>
          <w:lang w:val="af-ZA"/>
        </w:rPr>
        <w:t xml:space="preserve"> </w:t>
      </w:r>
      <w:r w:rsidRPr="00A340ED">
        <w:rPr>
          <w:rFonts w:ascii="Sylfaen" w:hAnsi="Sylfaen" w:cs="Sylfaen"/>
          <w:sz w:val="20"/>
        </w:rPr>
        <w:t>պատվիրատուից</w:t>
      </w:r>
      <w:r w:rsidRPr="00A340ED">
        <w:rPr>
          <w:rFonts w:ascii="Arial Armenian" w:hAnsi="Arial Armenian" w:cs="Arial"/>
          <w:sz w:val="20"/>
          <w:lang w:val="af-ZA"/>
        </w:rPr>
        <w:t xml:space="preserve"> </w:t>
      </w:r>
      <w:r w:rsidRPr="00A340ED">
        <w:rPr>
          <w:rFonts w:ascii="Sylfaen" w:hAnsi="Sylfaen" w:cs="Sylfaen"/>
          <w:sz w:val="20"/>
        </w:rPr>
        <w:t>պահանջել</w:t>
      </w:r>
      <w:r w:rsidRPr="00A340ED">
        <w:rPr>
          <w:rFonts w:ascii="Arial Armenian" w:hAnsi="Arial Armenian" w:cs="Arial"/>
          <w:sz w:val="20"/>
          <w:lang w:val="af-ZA"/>
        </w:rPr>
        <w:t xml:space="preserve"> </w:t>
      </w:r>
      <w:r w:rsidRPr="00A340ED">
        <w:rPr>
          <w:rFonts w:ascii="Sylfaen" w:hAnsi="Sylfaen" w:cs="Sylfaen"/>
          <w:sz w:val="20"/>
        </w:rPr>
        <w:t>հրավերի</w:t>
      </w:r>
      <w:r w:rsidRPr="00A340ED">
        <w:rPr>
          <w:rFonts w:ascii="Arial Armenian" w:hAnsi="Arial Armenian" w:cs="Arial"/>
          <w:sz w:val="20"/>
          <w:lang w:val="af-ZA"/>
        </w:rPr>
        <w:t xml:space="preserve"> </w:t>
      </w:r>
      <w:r w:rsidRPr="00A340ED">
        <w:rPr>
          <w:rFonts w:ascii="Sylfaen" w:hAnsi="Sylfaen" w:cs="Sylfaen"/>
          <w:sz w:val="20"/>
        </w:rPr>
        <w:t>պարզաբանում։</w:t>
      </w:r>
    </w:p>
    <w:p w:rsidR="00331F6C" w:rsidRPr="00A340ED" w:rsidRDefault="00331F6C" w:rsidP="00331F6C">
      <w:pPr>
        <w:ind w:firstLine="567"/>
        <w:jc w:val="both"/>
        <w:rPr>
          <w:rFonts w:ascii="Arial Armenian" w:hAnsi="Arial Armenian" w:cs="Sylfaen"/>
          <w:sz w:val="20"/>
          <w:szCs w:val="20"/>
          <w:lang w:val="af-ZA" w:eastAsia="ru-RU"/>
        </w:rPr>
      </w:pPr>
      <w:r w:rsidRPr="00A340ED">
        <w:rPr>
          <w:rFonts w:ascii="Sylfaen" w:hAnsi="Sylfaen" w:cs="Sylfaen"/>
          <w:sz w:val="20"/>
          <w:szCs w:val="20"/>
          <w:lang w:eastAsia="ru-RU"/>
        </w:rPr>
        <w:t>Մասնակիցն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իրավունք</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ունի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հայտերի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ներկայացման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վերջնաժամկետը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լրանալուց</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առնվազն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մեկ</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օրացուցային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առաջ</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հանձնաժողովից</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պահանջելու</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հրավերի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պարզաբանում։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Ընդ</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որում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պարզաբանումը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կարող</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է</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պահանջվել</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մինչև</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սույն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կետում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նշված</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օրվա</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ժամը</w:t>
      </w:r>
      <w:r w:rsidRPr="00A340ED">
        <w:rPr>
          <w:rFonts w:ascii="Arial Armenian" w:hAnsi="Arial Armenian" w:cs="Sylfaen"/>
          <w:sz w:val="20"/>
          <w:szCs w:val="20"/>
          <w:lang w:val="af-ZA" w:eastAsia="ru-RU"/>
        </w:rPr>
        <w:t xml:space="preserve"> 17:00-</w:t>
      </w:r>
      <w:r w:rsidRPr="00A340ED">
        <w:rPr>
          <w:rFonts w:ascii="Sylfaen" w:hAnsi="Sylfaen" w:cs="Sylfaen"/>
          <w:sz w:val="20"/>
          <w:szCs w:val="20"/>
          <w:lang w:eastAsia="ru-RU"/>
        </w:rPr>
        <w:t>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Երևանի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ժամանակով</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Հանձնաժողովը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հարցումը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կատարած</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մասնակցին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պարզաբանումը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տրամադրում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է</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հարցումը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ստանալու</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օրվան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հաջորդող</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օրացուցային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օրվա</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ընթացքում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բայց</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ոչ</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ուշ</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քան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ընթացակարգի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հայտերի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ներկայացման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վերջնաժամկետը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լրանալուց</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առնվազն</w:t>
      </w:r>
      <w:r w:rsidRPr="00A340ED">
        <w:rPr>
          <w:rFonts w:ascii="Arial Armenian" w:hAnsi="Arial Armenian" w:cs="Sylfaen"/>
          <w:sz w:val="20"/>
          <w:szCs w:val="20"/>
          <w:lang w:val="af-ZA" w:eastAsia="ru-RU"/>
        </w:rPr>
        <w:t xml:space="preserve"> 3 </w:t>
      </w:r>
      <w:r w:rsidRPr="00A340ED">
        <w:rPr>
          <w:rFonts w:ascii="Sylfaen" w:hAnsi="Sylfaen" w:cs="Sylfaen"/>
          <w:sz w:val="20"/>
          <w:szCs w:val="20"/>
          <w:lang w:eastAsia="ru-RU"/>
        </w:rPr>
        <w:t>ժամ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առաջ</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Սույն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կետում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նշված</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հարցումը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մասնակիցը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ներկայացնում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է</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հանձնաժողովի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քարտուղարի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էլեկտրոնային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փոստին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ուղարկելու</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միջոցով</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Հարցման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մասին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պարզաբանումն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ուղարկվում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է</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հանձնաժողովի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քարտուղարի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սույն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հրավերով</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նախատեսված</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էլեկտրոնային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փոստից</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մասնակցի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հարցումը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ստացված</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էլեկտրոնային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փոստին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ուղարկելու</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միջոցով</w:t>
      </w:r>
      <w:r w:rsidRPr="00A340ED">
        <w:rPr>
          <w:rFonts w:ascii="Arial Armenian" w:hAnsi="Arial Armenian" w:cs="Sylfaen"/>
          <w:sz w:val="20"/>
          <w:szCs w:val="20"/>
          <w:lang w:val="af-ZA" w:eastAsia="ru-RU"/>
        </w:rPr>
        <w:t>:</w:t>
      </w:r>
    </w:p>
    <w:p w:rsidR="00331F6C" w:rsidRPr="00A340ED" w:rsidRDefault="00331F6C" w:rsidP="00331F6C">
      <w:pPr>
        <w:ind w:firstLine="567"/>
        <w:jc w:val="both"/>
        <w:rPr>
          <w:rFonts w:ascii="Arial Armenian" w:hAnsi="Arial Armenian"/>
          <w:sz w:val="20"/>
          <w:szCs w:val="20"/>
          <w:lang w:val="af-ZA"/>
        </w:rPr>
      </w:pPr>
      <w:r w:rsidRPr="00A340ED">
        <w:rPr>
          <w:rFonts w:ascii="Arial Armenian" w:hAnsi="Arial Armenian"/>
          <w:sz w:val="20"/>
          <w:lang w:val="af-ZA"/>
        </w:rPr>
        <w:t xml:space="preserve">3.2 </w:t>
      </w:r>
      <w:r w:rsidRPr="00A340ED">
        <w:rPr>
          <w:rFonts w:ascii="Sylfaen" w:hAnsi="Sylfaen" w:cs="Sylfaen"/>
          <w:sz w:val="20"/>
        </w:rPr>
        <w:t>Հարցման</w:t>
      </w:r>
      <w:r w:rsidRPr="00A340ED">
        <w:rPr>
          <w:rFonts w:ascii="Arial Armenian" w:hAnsi="Arial Armenian" w:cs="Arial"/>
          <w:sz w:val="20"/>
          <w:lang w:val="af-ZA"/>
        </w:rPr>
        <w:t xml:space="preserve"> </w:t>
      </w:r>
      <w:r w:rsidRPr="00A340ED">
        <w:rPr>
          <w:rFonts w:ascii="Sylfaen" w:hAnsi="Sylfaen" w:cs="Sylfaen"/>
          <w:sz w:val="20"/>
        </w:rPr>
        <w:t>և</w:t>
      </w:r>
      <w:r w:rsidRPr="00A340ED">
        <w:rPr>
          <w:rFonts w:ascii="Arial Armenian" w:hAnsi="Arial Armenian" w:cs="Arial"/>
          <w:sz w:val="20"/>
          <w:lang w:val="af-ZA"/>
        </w:rPr>
        <w:t xml:space="preserve"> </w:t>
      </w:r>
      <w:r w:rsidRPr="00A340ED">
        <w:rPr>
          <w:rFonts w:ascii="Sylfaen" w:hAnsi="Sylfaen" w:cs="Sylfaen"/>
          <w:sz w:val="20"/>
        </w:rPr>
        <w:t>պարզաբանումների</w:t>
      </w:r>
      <w:r w:rsidRPr="00A340ED">
        <w:rPr>
          <w:rFonts w:ascii="Arial Armenian" w:hAnsi="Arial Armenian" w:cs="Arial"/>
          <w:sz w:val="20"/>
          <w:lang w:val="af-ZA"/>
        </w:rPr>
        <w:t xml:space="preserve"> </w:t>
      </w:r>
      <w:r w:rsidRPr="00A340ED">
        <w:rPr>
          <w:rFonts w:ascii="Sylfaen" w:hAnsi="Sylfaen" w:cs="Sylfaen"/>
          <w:sz w:val="20"/>
        </w:rPr>
        <w:t>բովանդակության</w:t>
      </w:r>
      <w:r w:rsidRPr="00A340ED">
        <w:rPr>
          <w:rFonts w:ascii="Arial Armenian" w:hAnsi="Arial Armenian" w:cs="Arial"/>
          <w:sz w:val="20"/>
          <w:lang w:val="af-ZA"/>
        </w:rPr>
        <w:t xml:space="preserve"> </w:t>
      </w:r>
      <w:r w:rsidRPr="00A340ED">
        <w:rPr>
          <w:rFonts w:ascii="Sylfaen" w:hAnsi="Sylfaen" w:cs="Sylfaen"/>
          <w:sz w:val="20"/>
        </w:rPr>
        <w:t>մասին</w:t>
      </w:r>
      <w:r w:rsidRPr="00A340ED">
        <w:rPr>
          <w:rFonts w:ascii="Arial Armenian" w:hAnsi="Arial Armenian" w:cs="Arial"/>
          <w:sz w:val="20"/>
          <w:lang w:val="af-ZA"/>
        </w:rPr>
        <w:t xml:space="preserve"> </w:t>
      </w:r>
      <w:r w:rsidRPr="00A340ED">
        <w:rPr>
          <w:rFonts w:ascii="Sylfaen" w:hAnsi="Sylfaen" w:cs="Sylfaen"/>
          <w:sz w:val="20"/>
        </w:rPr>
        <w:t>հայտարարությունը</w:t>
      </w:r>
      <w:r w:rsidRPr="00A340ED">
        <w:rPr>
          <w:rFonts w:ascii="Arial Armenian" w:hAnsi="Arial Armenian" w:cs="Arial"/>
          <w:sz w:val="20"/>
          <w:lang w:val="af-ZA"/>
        </w:rPr>
        <w:t xml:space="preserve"> </w:t>
      </w:r>
      <w:r w:rsidRPr="00A340ED">
        <w:rPr>
          <w:rFonts w:ascii="Sylfaen" w:hAnsi="Sylfaen" w:cs="Sylfaen"/>
          <w:sz w:val="20"/>
        </w:rPr>
        <w:t>պարզաբանումը</w:t>
      </w:r>
      <w:r w:rsidRPr="00A340ED">
        <w:rPr>
          <w:rFonts w:ascii="Arial Armenian" w:hAnsi="Arial Armenian" w:cs="Arial"/>
          <w:sz w:val="20"/>
          <w:lang w:val="af-ZA"/>
        </w:rPr>
        <w:t xml:space="preserve"> </w:t>
      </w:r>
      <w:r w:rsidRPr="00A340ED">
        <w:rPr>
          <w:rFonts w:ascii="Sylfaen" w:hAnsi="Sylfaen" w:cs="Sylfaen"/>
          <w:sz w:val="20"/>
        </w:rPr>
        <w:t>տրամադրելու</w:t>
      </w:r>
      <w:r w:rsidRPr="00A340ED">
        <w:rPr>
          <w:rFonts w:ascii="Arial Armenian" w:hAnsi="Arial Armenian" w:cs="Arial"/>
          <w:sz w:val="20"/>
          <w:lang w:val="af-ZA"/>
        </w:rPr>
        <w:t xml:space="preserve"> </w:t>
      </w:r>
      <w:r w:rsidRPr="00A340ED">
        <w:rPr>
          <w:rFonts w:ascii="Sylfaen" w:hAnsi="Sylfaen" w:cs="Sylfaen"/>
          <w:sz w:val="20"/>
        </w:rPr>
        <w:t>օրը</w:t>
      </w:r>
      <w:r w:rsidRPr="00A340ED">
        <w:rPr>
          <w:rFonts w:ascii="Arial Armenian" w:hAnsi="Arial Armenian" w:cs="Arial"/>
          <w:sz w:val="20"/>
          <w:lang w:val="af-ZA"/>
        </w:rPr>
        <w:t xml:space="preserve"> </w:t>
      </w:r>
      <w:r w:rsidRPr="00A340ED">
        <w:rPr>
          <w:rFonts w:ascii="Sylfaen" w:hAnsi="Sylfaen" w:cs="Sylfaen"/>
          <w:sz w:val="20"/>
        </w:rPr>
        <w:t>հրապարակվում</w:t>
      </w:r>
      <w:r w:rsidRPr="00A340ED">
        <w:rPr>
          <w:rFonts w:ascii="Arial Armenian" w:hAnsi="Arial Armenian" w:cs="Arial"/>
          <w:sz w:val="20"/>
          <w:lang w:val="af-ZA"/>
        </w:rPr>
        <w:t xml:space="preserve"> </w:t>
      </w:r>
      <w:r w:rsidRPr="00A340ED">
        <w:rPr>
          <w:rFonts w:ascii="Sylfaen" w:hAnsi="Sylfaen" w:cs="Sylfaen"/>
          <w:sz w:val="20"/>
        </w:rPr>
        <w:t>է</w:t>
      </w:r>
      <w:r w:rsidRPr="00A340ED">
        <w:rPr>
          <w:rFonts w:ascii="Arial Armenian" w:hAnsi="Arial Armenian" w:cs="Arial"/>
          <w:sz w:val="20"/>
          <w:lang w:val="af-ZA"/>
        </w:rPr>
        <w:t xml:space="preserve"> </w:t>
      </w:r>
      <w:r w:rsidRPr="00A340ED">
        <w:rPr>
          <w:rFonts w:ascii="Arial Armenian" w:hAnsi="Arial Armenian" w:cs="Sylfaen"/>
          <w:sz w:val="20"/>
          <w:lang w:val="af-ZA"/>
        </w:rPr>
        <w:t xml:space="preserve">www.procurement.am </w:t>
      </w:r>
      <w:r w:rsidRPr="00A340ED">
        <w:rPr>
          <w:rFonts w:ascii="Sylfaen" w:hAnsi="Sylfaen" w:cs="Sylfaen"/>
          <w:sz w:val="20"/>
          <w:lang w:val="ru-RU"/>
        </w:rPr>
        <w:t>հասցեով</w:t>
      </w:r>
      <w:r w:rsidRPr="00A340ED">
        <w:rPr>
          <w:rFonts w:ascii="Arial Armenian" w:hAnsi="Arial Armenian" w:cs="Sylfaen"/>
          <w:sz w:val="20"/>
          <w:lang w:val="af-ZA"/>
        </w:rPr>
        <w:t xml:space="preserve"> </w:t>
      </w:r>
      <w:r w:rsidRPr="00A340ED">
        <w:rPr>
          <w:rFonts w:ascii="Sylfaen" w:hAnsi="Sylfaen" w:cs="Sylfaen"/>
          <w:sz w:val="20"/>
        </w:rPr>
        <w:t>գործող</w:t>
      </w:r>
      <w:r w:rsidRPr="00A340ED">
        <w:rPr>
          <w:rFonts w:ascii="Arial Armenian" w:hAnsi="Arial Armenian" w:cs="Sylfaen"/>
          <w:sz w:val="20"/>
          <w:lang w:val="af-ZA"/>
        </w:rPr>
        <w:t xml:space="preserve"> </w:t>
      </w:r>
      <w:r w:rsidRPr="00A340ED">
        <w:rPr>
          <w:rFonts w:ascii="Sylfaen" w:hAnsi="Sylfaen" w:cs="Sylfaen"/>
          <w:sz w:val="20"/>
          <w:lang w:val="ru-RU"/>
        </w:rPr>
        <w:t>տեղեկագր</w:t>
      </w:r>
      <w:r w:rsidRPr="00A340ED">
        <w:rPr>
          <w:rFonts w:ascii="Sylfaen" w:hAnsi="Sylfaen" w:cs="Sylfaen"/>
          <w:sz w:val="20"/>
        </w:rPr>
        <w:t>ի</w:t>
      </w:r>
      <w:r w:rsidRPr="00A340ED">
        <w:rPr>
          <w:rFonts w:ascii="Arial Armenian" w:hAnsi="Arial Armenian" w:cs="Sylfaen"/>
          <w:sz w:val="20"/>
          <w:lang w:val="af-ZA"/>
        </w:rPr>
        <w:t xml:space="preserve"> (</w:t>
      </w:r>
      <w:r w:rsidRPr="00A340ED">
        <w:rPr>
          <w:rFonts w:ascii="Sylfaen" w:hAnsi="Sylfaen" w:cs="Sylfaen"/>
          <w:sz w:val="20"/>
          <w:lang w:val="ru-RU"/>
        </w:rPr>
        <w:t>այսուհետ</w:t>
      </w:r>
      <w:r w:rsidRPr="00A340ED">
        <w:rPr>
          <w:rFonts w:ascii="Arial Armenian" w:hAnsi="Arial Armenian" w:cs="Sylfaen"/>
          <w:sz w:val="20"/>
          <w:lang w:val="af-ZA"/>
        </w:rPr>
        <w:t xml:space="preserve">` </w:t>
      </w:r>
      <w:r w:rsidRPr="00A340ED">
        <w:rPr>
          <w:rFonts w:ascii="Sylfaen" w:hAnsi="Sylfaen" w:cs="Sylfaen"/>
          <w:sz w:val="20"/>
          <w:lang w:val="ru-RU"/>
        </w:rPr>
        <w:t>տեղեկագիր</w:t>
      </w:r>
      <w:r w:rsidRPr="00A340ED">
        <w:rPr>
          <w:rFonts w:ascii="Arial Armenian" w:hAnsi="Arial Armenian" w:cs="Sylfaen"/>
          <w:sz w:val="20"/>
          <w:lang w:val="af-ZA"/>
        </w:rPr>
        <w:t xml:space="preserve">) </w:t>
      </w:r>
      <w:r w:rsidRPr="00A340ED">
        <w:rPr>
          <w:rFonts w:ascii="Arial Armenian" w:hAnsi="Arial Armenian"/>
          <w:lang w:val="af-ZA"/>
        </w:rPr>
        <w:t>«</w:t>
      </w:r>
      <w:r w:rsidRPr="00A340ED">
        <w:rPr>
          <w:rFonts w:ascii="Sylfaen" w:hAnsi="Sylfaen" w:cs="Sylfaen"/>
          <w:sz w:val="20"/>
        </w:rPr>
        <w:t>Գնումների</w:t>
      </w:r>
      <w:r w:rsidRPr="00A340ED">
        <w:rPr>
          <w:rFonts w:ascii="Arial Armenian" w:hAnsi="Arial Armenian" w:cs="Sylfaen"/>
          <w:sz w:val="20"/>
          <w:lang w:val="af-ZA"/>
        </w:rPr>
        <w:t xml:space="preserve"> </w:t>
      </w:r>
      <w:r w:rsidRPr="00A340ED">
        <w:rPr>
          <w:rFonts w:ascii="Sylfaen" w:hAnsi="Sylfaen" w:cs="Sylfaen"/>
          <w:sz w:val="20"/>
        </w:rPr>
        <w:t>հայտարարություններ</w:t>
      </w:r>
      <w:r w:rsidRPr="00A340ED">
        <w:rPr>
          <w:rFonts w:ascii="Arial Armenian" w:hAnsi="Arial Armenian"/>
          <w:lang w:val="af-ZA"/>
        </w:rPr>
        <w:t>»</w:t>
      </w:r>
      <w:r w:rsidRPr="00A340ED">
        <w:rPr>
          <w:rFonts w:ascii="Arial Armenian" w:hAnsi="Arial Armenian" w:cs="Sylfaen"/>
          <w:sz w:val="20"/>
          <w:lang w:val="af-ZA"/>
        </w:rPr>
        <w:t xml:space="preserve"> </w:t>
      </w:r>
      <w:r w:rsidRPr="00A340ED">
        <w:rPr>
          <w:rFonts w:ascii="Sylfaen" w:hAnsi="Sylfaen" w:cs="Sylfaen"/>
          <w:sz w:val="20"/>
        </w:rPr>
        <w:t>բաժնի</w:t>
      </w:r>
      <w:r w:rsidRPr="00A340ED">
        <w:rPr>
          <w:rFonts w:ascii="Arial Armenian" w:hAnsi="Arial Armenian" w:cs="Sylfaen"/>
          <w:sz w:val="20"/>
          <w:lang w:val="af-ZA"/>
        </w:rPr>
        <w:t xml:space="preserve"> </w:t>
      </w:r>
      <w:r w:rsidRPr="00A340ED">
        <w:rPr>
          <w:rFonts w:ascii="Arial Armenian" w:hAnsi="Arial Armenian"/>
          <w:lang w:val="af-ZA"/>
        </w:rPr>
        <w:t>«</w:t>
      </w:r>
      <w:r w:rsidRPr="00A340ED">
        <w:rPr>
          <w:rFonts w:ascii="Sylfaen" w:hAnsi="Sylfaen" w:cs="Sylfaen"/>
          <w:sz w:val="20"/>
        </w:rPr>
        <w:t>Հրավերների</w:t>
      </w:r>
      <w:r w:rsidRPr="00A340ED">
        <w:rPr>
          <w:rFonts w:ascii="Arial Armenian" w:hAnsi="Arial Armenian" w:cs="Sylfaen"/>
          <w:sz w:val="20"/>
          <w:lang w:val="af-ZA"/>
        </w:rPr>
        <w:t xml:space="preserve"> </w:t>
      </w:r>
      <w:r w:rsidRPr="00A340ED">
        <w:rPr>
          <w:rFonts w:ascii="Sylfaen" w:hAnsi="Sylfaen" w:cs="Sylfaen"/>
          <w:sz w:val="20"/>
        </w:rPr>
        <w:t>պարզաբանումների</w:t>
      </w:r>
      <w:r w:rsidRPr="00A340ED">
        <w:rPr>
          <w:rFonts w:ascii="Arial Armenian" w:hAnsi="Arial Armenian" w:cs="Sylfaen"/>
          <w:sz w:val="20"/>
          <w:lang w:val="af-ZA"/>
        </w:rPr>
        <w:t xml:space="preserve"> </w:t>
      </w:r>
      <w:r w:rsidRPr="00A340ED">
        <w:rPr>
          <w:rFonts w:ascii="Sylfaen" w:hAnsi="Sylfaen" w:cs="Sylfaen"/>
          <w:sz w:val="20"/>
        </w:rPr>
        <w:t>վերաբերյալ</w:t>
      </w:r>
      <w:r w:rsidRPr="00A340ED">
        <w:rPr>
          <w:rFonts w:ascii="Arial Armenian" w:hAnsi="Arial Armenian" w:cs="Sylfaen"/>
          <w:sz w:val="20"/>
          <w:lang w:val="af-ZA"/>
        </w:rPr>
        <w:t xml:space="preserve"> </w:t>
      </w:r>
      <w:r w:rsidRPr="00A340ED">
        <w:rPr>
          <w:rFonts w:ascii="Sylfaen" w:hAnsi="Sylfaen" w:cs="Sylfaen"/>
          <w:sz w:val="20"/>
        </w:rPr>
        <w:t>հայտարարություններ</w:t>
      </w:r>
      <w:r w:rsidRPr="00A340ED">
        <w:rPr>
          <w:rFonts w:ascii="Arial Armenian" w:hAnsi="Arial Armenian"/>
          <w:lang w:val="af-ZA"/>
        </w:rPr>
        <w:t>»</w:t>
      </w:r>
      <w:r w:rsidRPr="00A340ED">
        <w:rPr>
          <w:rFonts w:ascii="Arial Armenian" w:hAnsi="Arial Armenian" w:cs="Sylfaen"/>
          <w:sz w:val="20"/>
          <w:lang w:val="af-ZA"/>
        </w:rPr>
        <w:t xml:space="preserve"> </w:t>
      </w:r>
      <w:r w:rsidRPr="00A340ED">
        <w:rPr>
          <w:rFonts w:ascii="Sylfaen" w:hAnsi="Sylfaen" w:cs="Sylfaen"/>
          <w:sz w:val="20"/>
        </w:rPr>
        <w:t>ենթաբաբաժնում</w:t>
      </w:r>
      <w:r w:rsidRPr="00A340ED">
        <w:rPr>
          <w:rFonts w:ascii="Arial Armenian" w:hAnsi="Arial Armenian" w:cs="Sylfaen"/>
          <w:sz w:val="20"/>
          <w:lang w:val="af-ZA"/>
        </w:rPr>
        <w:t xml:space="preserve">` </w:t>
      </w:r>
      <w:r w:rsidRPr="00A340ED">
        <w:rPr>
          <w:rFonts w:ascii="Sylfaen" w:hAnsi="Sylfaen" w:cs="Sylfaen"/>
          <w:sz w:val="20"/>
        </w:rPr>
        <w:t>առանց</w:t>
      </w:r>
      <w:r w:rsidRPr="00A340ED">
        <w:rPr>
          <w:rFonts w:ascii="Arial Armenian" w:hAnsi="Arial Armenian" w:cs="Arial"/>
          <w:sz w:val="20"/>
          <w:lang w:val="af-ZA"/>
        </w:rPr>
        <w:t xml:space="preserve"> </w:t>
      </w:r>
      <w:r w:rsidRPr="00A340ED">
        <w:rPr>
          <w:rFonts w:ascii="Sylfaen" w:hAnsi="Sylfaen" w:cs="Sylfaen"/>
          <w:sz w:val="20"/>
        </w:rPr>
        <w:t>նշելու</w:t>
      </w:r>
      <w:r w:rsidRPr="00A340ED">
        <w:rPr>
          <w:rFonts w:ascii="Arial Armenian" w:hAnsi="Arial Armenian" w:cs="Arial"/>
          <w:sz w:val="20"/>
          <w:lang w:val="af-ZA"/>
        </w:rPr>
        <w:t xml:space="preserve"> </w:t>
      </w:r>
      <w:r w:rsidRPr="00A340ED">
        <w:rPr>
          <w:rFonts w:ascii="Sylfaen" w:hAnsi="Sylfaen" w:cs="Sylfaen"/>
          <w:sz w:val="20"/>
        </w:rPr>
        <w:t>հարցումը</w:t>
      </w:r>
      <w:r w:rsidRPr="00A340ED">
        <w:rPr>
          <w:rFonts w:ascii="Arial Armenian" w:hAnsi="Arial Armenian" w:cs="Arial"/>
          <w:sz w:val="20"/>
          <w:lang w:val="af-ZA"/>
        </w:rPr>
        <w:t xml:space="preserve"> </w:t>
      </w:r>
      <w:r w:rsidRPr="00A340ED">
        <w:rPr>
          <w:rFonts w:ascii="Sylfaen" w:hAnsi="Sylfaen" w:cs="Sylfaen"/>
          <w:sz w:val="20"/>
        </w:rPr>
        <w:t>կատարած</w:t>
      </w:r>
      <w:r w:rsidRPr="00A340ED">
        <w:rPr>
          <w:rFonts w:ascii="Arial Armenian" w:hAnsi="Arial Armenian" w:cs="Arial"/>
          <w:sz w:val="20"/>
          <w:lang w:val="af-ZA"/>
        </w:rPr>
        <w:t xml:space="preserve"> </w:t>
      </w:r>
      <w:r w:rsidRPr="00A340ED">
        <w:rPr>
          <w:rFonts w:ascii="Sylfaen" w:hAnsi="Sylfaen" w:cs="Sylfaen"/>
          <w:sz w:val="20"/>
        </w:rPr>
        <w:t>մասնակցի</w:t>
      </w:r>
      <w:r w:rsidRPr="00A340ED">
        <w:rPr>
          <w:rFonts w:ascii="Arial Armenian" w:hAnsi="Arial Armenian" w:cs="Arial"/>
          <w:sz w:val="20"/>
          <w:lang w:val="af-ZA"/>
        </w:rPr>
        <w:t xml:space="preserve"> </w:t>
      </w:r>
      <w:r w:rsidRPr="00A340ED">
        <w:rPr>
          <w:rFonts w:ascii="Sylfaen" w:hAnsi="Sylfaen" w:cs="Sylfaen"/>
          <w:sz w:val="20"/>
        </w:rPr>
        <w:t>տվյալները։</w:t>
      </w:r>
      <w:r w:rsidRPr="00A340ED">
        <w:rPr>
          <w:rFonts w:ascii="Arial Armenian" w:hAnsi="Arial Armenian" w:cs="Tahoma"/>
          <w:sz w:val="20"/>
          <w:lang w:val="af-ZA"/>
        </w:rPr>
        <w:t xml:space="preserve"> </w:t>
      </w:r>
    </w:p>
    <w:p w:rsidR="00331F6C" w:rsidRPr="00A340ED" w:rsidRDefault="00331F6C" w:rsidP="00331F6C">
      <w:pPr>
        <w:autoSpaceDE w:val="0"/>
        <w:autoSpaceDN w:val="0"/>
        <w:adjustRightInd w:val="0"/>
        <w:ind w:firstLine="567"/>
        <w:jc w:val="both"/>
        <w:rPr>
          <w:rFonts w:ascii="Arial Armenian" w:hAnsi="Arial Armenian" w:cs="Arial Unicode"/>
          <w:sz w:val="20"/>
          <w:lang w:val="af-ZA"/>
        </w:rPr>
      </w:pPr>
      <w:r w:rsidRPr="00A340ED">
        <w:rPr>
          <w:rFonts w:ascii="Arial Armenian" w:hAnsi="Arial Armenian" w:cs="Arial Unicode"/>
          <w:sz w:val="20"/>
          <w:lang w:val="af-ZA"/>
        </w:rPr>
        <w:t xml:space="preserve">3.3 </w:t>
      </w:r>
      <w:r w:rsidRPr="00A340ED">
        <w:rPr>
          <w:rFonts w:ascii="Sylfaen" w:hAnsi="Sylfaen" w:cs="Sylfaen"/>
          <w:sz w:val="20"/>
          <w:lang w:val="ru-RU"/>
        </w:rPr>
        <w:t>Պարզաբանում</w:t>
      </w:r>
      <w:r w:rsidRPr="00A340ED">
        <w:rPr>
          <w:rFonts w:ascii="Arial Armenian" w:hAnsi="Arial Armenian" w:cs="Arial Unicode"/>
          <w:sz w:val="20"/>
          <w:lang w:val="af-ZA"/>
        </w:rPr>
        <w:t xml:space="preserve"> </w:t>
      </w:r>
      <w:r w:rsidRPr="00A340ED">
        <w:rPr>
          <w:rFonts w:ascii="Sylfaen" w:hAnsi="Sylfaen" w:cs="Sylfaen"/>
          <w:sz w:val="20"/>
          <w:lang w:val="ru-RU"/>
        </w:rPr>
        <w:t>չի</w:t>
      </w:r>
      <w:r w:rsidRPr="00A340ED">
        <w:rPr>
          <w:rFonts w:ascii="Arial Armenian" w:hAnsi="Arial Armenian" w:cs="Arial Unicode"/>
          <w:sz w:val="20"/>
          <w:lang w:val="af-ZA"/>
        </w:rPr>
        <w:t xml:space="preserve"> </w:t>
      </w:r>
      <w:r w:rsidRPr="00A340ED">
        <w:rPr>
          <w:rFonts w:ascii="Sylfaen" w:hAnsi="Sylfaen" w:cs="Sylfaen"/>
          <w:sz w:val="20"/>
          <w:lang w:val="ru-RU"/>
        </w:rPr>
        <w:t>տրամադրվում</w:t>
      </w:r>
      <w:r w:rsidRPr="00A340ED">
        <w:rPr>
          <w:rFonts w:ascii="Arial Armenian" w:hAnsi="Arial Armenian" w:cs="Arial Unicode"/>
          <w:sz w:val="20"/>
          <w:lang w:val="af-ZA"/>
        </w:rPr>
        <w:t xml:space="preserve">, </w:t>
      </w:r>
      <w:r w:rsidRPr="00A340ED">
        <w:rPr>
          <w:rFonts w:ascii="Sylfaen" w:hAnsi="Sylfaen" w:cs="Sylfaen"/>
          <w:sz w:val="20"/>
          <w:lang w:val="ru-RU"/>
        </w:rPr>
        <w:t>եթե</w:t>
      </w:r>
      <w:r w:rsidRPr="00A340ED">
        <w:rPr>
          <w:rFonts w:ascii="Arial Armenian" w:hAnsi="Arial Armenian" w:cs="Arial Unicode"/>
          <w:sz w:val="20"/>
          <w:lang w:val="af-ZA"/>
        </w:rPr>
        <w:t xml:space="preserve"> </w:t>
      </w:r>
      <w:r w:rsidRPr="00A340ED">
        <w:rPr>
          <w:rFonts w:ascii="Sylfaen" w:hAnsi="Sylfaen" w:cs="Sylfaen"/>
          <w:sz w:val="20"/>
          <w:lang w:val="ru-RU"/>
        </w:rPr>
        <w:t>հարցումը</w:t>
      </w:r>
      <w:r w:rsidRPr="00A340ED">
        <w:rPr>
          <w:rFonts w:ascii="Arial Armenian" w:hAnsi="Arial Armenian" w:cs="Arial Unicode"/>
          <w:sz w:val="20"/>
          <w:lang w:val="af-ZA"/>
        </w:rPr>
        <w:t xml:space="preserve"> </w:t>
      </w:r>
      <w:r w:rsidRPr="00A340ED">
        <w:rPr>
          <w:rFonts w:ascii="Sylfaen" w:hAnsi="Sylfaen" w:cs="Sylfaen"/>
          <w:sz w:val="20"/>
          <w:lang w:val="ru-RU"/>
        </w:rPr>
        <w:t>կատարվել</w:t>
      </w:r>
      <w:r w:rsidRPr="00A340ED">
        <w:rPr>
          <w:rFonts w:ascii="Arial Armenian" w:hAnsi="Arial Armenian" w:cs="Arial Unicode"/>
          <w:sz w:val="20"/>
          <w:lang w:val="af-ZA"/>
        </w:rPr>
        <w:t xml:space="preserve"> </w:t>
      </w:r>
      <w:r w:rsidRPr="00A340ED">
        <w:rPr>
          <w:rFonts w:ascii="Sylfaen" w:hAnsi="Sylfaen" w:cs="Sylfaen"/>
          <w:sz w:val="20"/>
          <w:lang w:val="ru-RU"/>
        </w:rPr>
        <w:t>է</w:t>
      </w:r>
      <w:r w:rsidRPr="00A340ED">
        <w:rPr>
          <w:rFonts w:ascii="Arial Armenian" w:hAnsi="Arial Armenian" w:cs="Arial Unicode"/>
          <w:sz w:val="20"/>
          <w:lang w:val="af-ZA"/>
        </w:rPr>
        <w:t xml:space="preserve"> </w:t>
      </w:r>
      <w:r w:rsidRPr="00A340ED">
        <w:rPr>
          <w:rFonts w:ascii="Sylfaen" w:hAnsi="Sylfaen" w:cs="Sylfaen"/>
          <w:sz w:val="20"/>
          <w:lang w:val="ru-RU"/>
        </w:rPr>
        <w:t>սույն</w:t>
      </w:r>
      <w:r w:rsidRPr="00A340ED">
        <w:rPr>
          <w:rFonts w:ascii="Arial Armenian" w:hAnsi="Arial Armenian" w:cs="Arial Unicode"/>
          <w:sz w:val="20"/>
          <w:lang w:val="af-ZA"/>
        </w:rPr>
        <w:t xml:space="preserve"> </w:t>
      </w:r>
      <w:r w:rsidRPr="00A340ED">
        <w:rPr>
          <w:rFonts w:ascii="Sylfaen" w:hAnsi="Sylfaen" w:cs="Sylfaen"/>
          <w:sz w:val="20"/>
        </w:rPr>
        <w:t>բաժն</w:t>
      </w:r>
      <w:r w:rsidRPr="00A340ED">
        <w:rPr>
          <w:rFonts w:ascii="Sylfaen" w:hAnsi="Sylfaen" w:cs="Sylfaen"/>
          <w:sz w:val="20"/>
          <w:lang w:val="ru-RU"/>
        </w:rPr>
        <w:t>ով</w:t>
      </w:r>
      <w:r w:rsidRPr="00A340ED">
        <w:rPr>
          <w:rFonts w:ascii="Arial Armenian" w:hAnsi="Arial Armenian" w:cs="Arial Unicode"/>
          <w:sz w:val="20"/>
          <w:lang w:val="af-ZA"/>
        </w:rPr>
        <w:t xml:space="preserve"> </w:t>
      </w:r>
      <w:r w:rsidRPr="00A340ED">
        <w:rPr>
          <w:rFonts w:ascii="Sylfaen" w:hAnsi="Sylfaen" w:cs="Sylfaen"/>
          <w:sz w:val="20"/>
          <w:lang w:val="ru-RU"/>
        </w:rPr>
        <w:t>սահմանված</w:t>
      </w:r>
      <w:r w:rsidRPr="00A340ED">
        <w:rPr>
          <w:rFonts w:ascii="Arial Armenian" w:hAnsi="Arial Armenian" w:cs="Arial Unicode"/>
          <w:sz w:val="20"/>
          <w:lang w:val="af-ZA"/>
        </w:rPr>
        <w:t xml:space="preserve"> </w:t>
      </w:r>
      <w:r w:rsidRPr="00A340ED">
        <w:rPr>
          <w:rFonts w:ascii="Sylfaen" w:hAnsi="Sylfaen" w:cs="Sylfaen"/>
          <w:sz w:val="20"/>
          <w:lang w:val="ru-RU"/>
        </w:rPr>
        <w:t>ժամկետի</w:t>
      </w:r>
      <w:r w:rsidRPr="00A340ED">
        <w:rPr>
          <w:rFonts w:ascii="Arial Armenian" w:hAnsi="Arial Armenian" w:cs="Arial Unicode"/>
          <w:sz w:val="20"/>
          <w:lang w:val="af-ZA"/>
        </w:rPr>
        <w:t xml:space="preserve"> </w:t>
      </w:r>
      <w:r w:rsidRPr="00A340ED">
        <w:rPr>
          <w:rFonts w:ascii="Sylfaen" w:hAnsi="Sylfaen" w:cs="Sylfaen"/>
          <w:sz w:val="20"/>
          <w:lang w:val="ru-RU"/>
        </w:rPr>
        <w:t>խախտմամբ</w:t>
      </w:r>
      <w:r w:rsidRPr="00A340ED">
        <w:rPr>
          <w:rFonts w:ascii="Arial Armenian" w:hAnsi="Arial Armenian" w:cs="Arial Unicode"/>
          <w:sz w:val="20"/>
          <w:lang w:val="af-ZA"/>
        </w:rPr>
        <w:t xml:space="preserve">, </w:t>
      </w:r>
      <w:r w:rsidRPr="00A340ED">
        <w:rPr>
          <w:rFonts w:ascii="Sylfaen" w:hAnsi="Sylfaen" w:cs="Sylfaen"/>
          <w:sz w:val="20"/>
          <w:lang w:val="ru-RU"/>
        </w:rPr>
        <w:t>ինչպես</w:t>
      </w:r>
      <w:r w:rsidRPr="00A340ED">
        <w:rPr>
          <w:rFonts w:ascii="Arial Armenian" w:hAnsi="Arial Armenian" w:cs="Arial Unicode"/>
          <w:sz w:val="20"/>
          <w:lang w:val="af-ZA"/>
        </w:rPr>
        <w:t xml:space="preserve"> </w:t>
      </w:r>
      <w:r w:rsidRPr="00A340ED">
        <w:rPr>
          <w:rFonts w:ascii="Sylfaen" w:hAnsi="Sylfaen" w:cs="Sylfaen"/>
          <w:sz w:val="20"/>
          <w:lang w:val="ru-RU"/>
        </w:rPr>
        <w:t>նաև</w:t>
      </w:r>
      <w:r w:rsidRPr="00A340ED">
        <w:rPr>
          <w:rFonts w:ascii="Arial Armenian" w:hAnsi="Arial Armenian" w:cs="Arial Unicode"/>
          <w:sz w:val="20"/>
          <w:lang w:val="af-ZA"/>
        </w:rPr>
        <w:t xml:space="preserve">, </w:t>
      </w:r>
      <w:r w:rsidRPr="00A340ED">
        <w:rPr>
          <w:rFonts w:ascii="Sylfaen" w:hAnsi="Sylfaen" w:cs="Sylfaen"/>
          <w:sz w:val="20"/>
          <w:lang w:val="ru-RU"/>
        </w:rPr>
        <w:t>եթե</w:t>
      </w:r>
      <w:r w:rsidRPr="00A340ED">
        <w:rPr>
          <w:rFonts w:ascii="Arial Armenian" w:hAnsi="Arial Armenian" w:cs="Arial Unicode"/>
          <w:sz w:val="20"/>
          <w:lang w:val="af-ZA"/>
        </w:rPr>
        <w:t xml:space="preserve"> </w:t>
      </w:r>
      <w:r w:rsidRPr="00A340ED">
        <w:rPr>
          <w:rFonts w:ascii="Sylfaen" w:hAnsi="Sylfaen" w:cs="Sylfaen"/>
          <w:sz w:val="20"/>
          <w:lang w:val="ru-RU"/>
        </w:rPr>
        <w:t>հարցումը</w:t>
      </w:r>
      <w:r w:rsidRPr="00A340ED">
        <w:rPr>
          <w:rFonts w:ascii="Arial Armenian" w:hAnsi="Arial Armenian" w:cs="Arial Unicode"/>
          <w:sz w:val="20"/>
          <w:lang w:val="af-ZA"/>
        </w:rPr>
        <w:t xml:space="preserve"> </w:t>
      </w:r>
      <w:r w:rsidRPr="00A340ED">
        <w:rPr>
          <w:rFonts w:ascii="Sylfaen" w:hAnsi="Sylfaen" w:cs="Sylfaen"/>
          <w:sz w:val="20"/>
          <w:lang w:val="ru-RU"/>
        </w:rPr>
        <w:t>դուրս</w:t>
      </w:r>
      <w:r w:rsidRPr="00A340ED">
        <w:rPr>
          <w:rFonts w:ascii="Arial Armenian" w:hAnsi="Arial Armenian" w:cs="Arial Unicode"/>
          <w:sz w:val="20"/>
          <w:lang w:val="af-ZA"/>
        </w:rPr>
        <w:t xml:space="preserve"> </w:t>
      </w:r>
      <w:r w:rsidRPr="00A340ED">
        <w:rPr>
          <w:rFonts w:ascii="Sylfaen" w:hAnsi="Sylfaen" w:cs="Sylfaen"/>
          <w:sz w:val="20"/>
          <w:lang w:val="ru-RU"/>
        </w:rPr>
        <w:t>է</w:t>
      </w:r>
      <w:r w:rsidRPr="00A340ED">
        <w:rPr>
          <w:rFonts w:ascii="Arial Armenian" w:hAnsi="Arial Armenian" w:cs="Arial Unicode"/>
          <w:sz w:val="20"/>
          <w:lang w:val="af-ZA"/>
        </w:rPr>
        <w:t xml:space="preserve"> </w:t>
      </w:r>
      <w:r w:rsidRPr="00A340ED">
        <w:rPr>
          <w:rFonts w:ascii="Sylfaen" w:hAnsi="Sylfaen" w:cs="Sylfaen"/>
          <w:sz w:val="20"/>
        </w:rPr>
        <w:t>սույն</w:t>
      </w:r>
      <w:r w:rsidRPr="00A340ED">
        <w:rPr>
          <w:rFonts w:ascii="Arial Armenian" w:hAnsi="Arial Armenian" w:cs="Arial Unicode"/>
          <w:sz w:val="20"/>
          <w:lang w:val="af-ZA"/>
        </w:rPr>
        <w:t xml:space="preserve"> </w:t>
      </w:r>
      <w:r w:rsidRPr="00A340ED">
        <w:rPr>
          <w:rFonts w:ascii="Sylfaen" w:hAnsi="Sylfaen" w:cs="Sylfaen"/>
          <w:sz w:val="20"/>
          <w:lang w:val="ru-RU"/>
        </w:rPr>
        <w:t>հրավերի</w:t>
      </w:r>
      <w:r w:rsidRPr="00A340ED">
        <w:rPr>
          <w:rFonts w:ascii="Arial Armenian" w:hAnsi="Arial Armenian" w:cs="Arial Unicode"/>
          <w:sz w:val="20"/>
          <w:lang w:val="af-ZA"/>
        </w:rPr>
        <w:t xml:space="preserve"> </w:t>
      </w:r>
      <w:r w:rsidRPr="00A340ED">
        <w:rPr>
          <w:rFonts w:ascii="Sylfaen" w:hAnsi="Sylfaen" w:cs="Sylfaen"/>
          <w:sz w:val="20"/>
          <w:lang w:val="ru-RU"/>
        </w:rPr>
        <w:t>բովանդակության</w:t>
      </w:r>
      <w:r w:rsidRPr="00A340ED">
        <w:rPr>
          <w:rFonts w:ascii="Arial Armenian" w:hAnsi="Arial Armenian" w:cs="Arial Unicode"/>
          <w:sz w:val="20"/>
          <w:lang w:val="af-ZA"/>
        </w:rPr>
        <w:t xml:space="preserve"> </w:t>
      </w:r>
      <w:r w:rsidRPr="00A340ED">
        <w:rPr>
          <w:rFonts w:ascii="Sylfaen" w:hAnsi="Sylfaen" w:cs="Sylfaen"/>
          <w:sz w:val="20"/>
          <w:lang w:val="ru-RU"/>
        </w:rPr>
        <w:t>շրջանակից</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lang w:val="ru-RU"/>
        </w:rPr>
        <w:t>հարցումը</w:t>
      </w:r>
      <w:r w:rsidRPr="00A340ED">
        <w:rPr>
          <w:rFonts w:ascii="Arial Armenian" w:hAnsi="Arial Armenian" w:cs="Sylfaen"/>
          <w:sz w:val="20"/>
          <w:lang w:val="af-ZA"/>
        </w:rPr>
        <w:t xml:space="preserve"> </w:t>
      </w:r>
      <w:r w:rsidRPr="00A340ED">
        <w:rPr>
          <w:rFonts w:ascii="Sylfaen" w:hAnsi="Sylfaen" w:cs="Sylfaen"/>
          <w:sz w:val="20"/>
          <w:lang w:val="ru-RU"/>
        </w:rPr>
        <w:t>վերաբերում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վերջինիս</w:t>
      </w:r>
      <w:r w:rsidRPr="00A340ED">
        <w:rPr>
          <w:rFonts w:ascii="Arial Armenian" w:hAnsi="Arial Armenian" w:cs="Sylfaen"/>
          <w:sz w:val="20"/>
          <w:lang w:val="af-ZA"/>
        </w:rPr>
        <w:t xml:space="preserve"> </w:t>
      </w:r>
      <w:r w:rsidRPr="00A340ED">
        <w:rPr>
          <w:rFonts w:ascii="Sylfaen" w:hAnsi="Sylfaen" w:cs="Sylfaen"/>
          <w:sz w:val="20"/>
          <w:lang w:val="ru-RU"/>
        </w:rPr>
        <w:t>կողմից</w:t>
      </w:r>
      <w:r w:rsidRPr="00A340ED">
        <w:rPr>
          <w:rFonts w:ascii="Arial Armenian" w:hAnsi="Arial Armenian" w:cs="Sylfaen"/>
          <w:sz w:val="20"/>
          <w:lang w:val="af-ZA"/>
        </w:rPr>
        <w:t xml:space="preserve"> </w:t>
      </w:r>
      <w:r w:rsidRPr="00A340ED">
        <w:rPr>
          <w:rFonts w:ascii="Sylfaen" w:hAnsi="Sylfaen" w:cs="Sylfaen"/>
          <w:sz w:val="20"/>
          <w:lang w:val="ru-RU"/>
        </w:rPr>
        <w:t>առաջարկվելիք</w:t>
      </w:r>
      <w:r w:rsidRPr="00A340ED">
        <w:rPr>
          <w:rFonts w:ascii="Arial Armenian" w:hAnsi="Arial Armenian" w:cs="Sylfaen"/>
          <w:sz w:val="20"/>
          <w:lang w:val="af-ZA"/>
        </w:rPr>
        <w:t xml:space="preserve"> </w:t>
      </w:r>
      <w:r w:rsidRPr="00A340ED">
        <w:rPr>
          <w:rFonts w:ascii="Sylfaen" w:hAnsi="Sylfaen" w:cs="Sylfaen"/>
          <w:sz w:val="20"/>
          <w:lang w:val="af-ZA"/>
        </w:rPr>
        <w:t>սարքերի</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սարքավորումների</w:t>
      </w:r>
      <w:r w:rsidRPr="00A340ED">
        <w:rPr>
          <w:rFonts w:ascii="Arial Armenian" w:hAnsi="Arial Armenian" w:cs="Sylfaen"/>
          <w:sz w:val="20"/>
          <w:lang w:val="af-ZA"/>
        </w:rPr>
        <w:t xml:space="preserve"> </w:t>
      </w:r>
      <w:r w:rsidRPr="00A340ED">
        <w:rPr>
          <w:rFonts w:ascii="Sylfaen" w:hAnsi="Sylfaen" w:cs="Sylfaen"/>
          <w:sz w:val="20"/>
          <w:lang w:val="ru-RU"/>
        </w:rPr>
        <w:t>տեխնիկական</w:t>
      </w:r>
      <w:r w:rsidRPr="00A340ED">
        <w:rPr>
          <w:rFonts w:ascii="Arial Armenian" w:hAnsi="Arial Armenian" w:cs="Sylfaen"/>
          <w:sz w:val="20"/>
          <w:lang w:val="af-ZA"/>
        </w:rPr>
        <w:t xml:space="preserve"> </w:t>
      </w:r>
      <w:r w:rsidRPr="00A340ED">
        <w:rPr>
          <w:rFonts w:ascii="Sylfaen" w:hAnsi="Sylfaen" w:cs="Sylfaen"/>
          <w:sz w:val="20"/>
          <w:lang w:val="ru-RU"/>
        </w:rPr>
        <w:t>բնութագրերի</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հրավերով</w:t>
      </w:r>
      <w:r w:rsidRPr="00A340ED">
        <w:rPr>
          <w:rFonts w:ascii="Arial Armenian" w:hAnsi="Arial Armenian" w:cs="Sylfaen"/>
          <w:sz w:val="20"/>
          <w:lang w:val="af-ZA"/>
        </w:rPr>
        <w:t xml:space="preserve"> </w:t>
      </w:r>
      <w:r w:rsidRPr="00A340ED">
        <w:rPr>
          <w:rFonts w:ascii="Sylfaen" w:hAnsi="Sylfaen" w:cs="Sylfaen"/>
          <w:sz w:val="20"/>
          <w:lang w:val="ru-RU"/>
        </w:rPr>
        <w:t>նախատեսված</w:t>
      </w:r>
      <w:r w:rsidRPr="00A340ED">
        <w:rPr>
          <w:rFonts w:ascii="Arial Armenian" w:hAnsi="Arial Armenian" w:cs="Sylfaen"/>
          <w:sz w:val="20"/>
          <w:lang w:val="af-ZA"/>
        </w:rPr>
        <w:t xml:space="preserve"> </w:t>
      </w:r>
      <w:r w:rsidRPr="00A340ED">
        <w:rPr>
          <w:rFonts w:ascii="Sylfaen" w:hAnsi="Sylfaen" w:cs="Sylfaen"/>
          <w:sz w:val="20"/>
          <w:lang w:val="ru-RU"/>
        </w:rPr>
        <w:t>տեխնիկական</w:t>
      </w:r>
      <w:r w:rsidRPr="00A340ED">
        <w:rPr>
          <w:rFonts w:ascii="Arial Armenian" w:hAnsi="Arial Armenian" w:cs="Sylfaen"/>
          <w:sz w:val="20"/>
          <w:lang w:val="af-ZA"/>
        </w:rPr>
        <w:t xml:space="preserve"> </w:t>
      </w:r>
      <w:r w:rsidRPr="00A340ED">
        <w:rPr>
          <w:rFonts w:ascii="Sylfaen" w:hAnsi="Sylfaen" w:cs="Sylfaen"/>
          <w:sz w:val="20"/>
          <w:lang w:val="ru-RU"/>
        </w:rPr>
        <w:t>բնութագրերին</w:t>
      </w:r>
      <w:r w:rsidRPr="00A340ED">
        <w:rPr>
          <w:rFonts w:ascii="Arial Armenian" w:hAnsi="Arial Armenian" w:cs="Sylfaen"/>
          <w:sz w:val="20"/>
          <w:lang w:val="af-ZA"/>
        </w:rPr>
        <w:t xml:space="preserve"> </w:t>
      </w:r>
      <w:r w:rsidRPr="00A340ED">
        <w:rPr>
          <w:rFonts w:ascii="Sylfaen" w:hAnsi="Sylfaen" w:cs="Sylfaen"/>
          <w:sz w:val="20"/>
          <w:lang w:val="ru-RU"/>
        </w:rPr>
        <w:t>համարժեքության</w:t>
      </w:r>
      <w:r w:rsidRPr="00A340ED">
        <w:rPr>
          <w:rFonts w:ascii="Arial Armenian" w:hAnsi="Arial Armenian" w:cs="Sylfaen"/>
          <w:sz w:val="20"/>
          <w:lang w:val="af-ZA"/>
        </w:rPr>
        <w:t xml:space="preserve"> </w:t>
      </w:r>
      <w:r w:rsidRPr="00A340ED">
        <w:rPr>
          <w:rFonts w:ascii="Sylfaen" w:hAnsi="Sylfaen" w:cs="Sylfaen"/>
          <w:sz w:val="20"/>
          <w:lang w:val="ru-RU"/>
        </w:rPr>
        <w:t>համա</w:t>
      </w:r>
      <w:r w:rsidRPr="00A340ED">
        <w:rPr>
          <w:rFonts w:ascii="Arial Armenian" w:hAnsi="Arial Armenian" w:cs="Sylfaen"/>
          <w:sz w:val="20"/>
          <w:lang w:val="af-ZA"/>
        </w:rPr>
        <w:softHyphen/>
      </w:r>
      <w:r w:rsidRPr="00A340ED">
        <w:rPr>
          <w:rFonts w:ascii="Sylfaen" w:hAnsi="Sylfaen" w:cs="Sylfaen"/>
          <w:sz w:val="20"/>
          <w:lang w:val="ru-RU"/>
        </w:rPr>
        <w:t>պատասխանությանը</w:t>
      </w:r>
      <w:r w:rsidRPr="00A340ED">
        <w:rPr>
          <w:rFonts w:ascii="Tahoma" w:hAnsi="Tahoma" w:cs="Tahoma"/>
          <w:sz w:val="20"/>
        </w:rPr>
        <w:t>։</w:t>
      </w:r>
      <w:r w:rsidRPr="00A340ED">
        <w:rPr>
          <w:rFonts w:ascii="Arial Armenian" w:hAnsi="Arial Armenian" w:cs="Arial Unicode"/>
          <w:sz w:val="20"/>
          <w:lang w:val="af-ZA"/>
        </w:rPr>
        <w:t xml:space="preserve"> </w:t>
      </w:r>
      <w:r w:rsidRPr="00A340ED">
        <w:rPr>
          <w:rFonts w:ascii="Sylfaen" w:hAnsi="Sylfaen" w:cs="Sylfaen"/>
          <w:sz w:val="20"/>
          <w:szCs w:val="20"/>
        </w:rPr>
        <w:t>Ընդ</w:t>
      </w:r>
      <w:r w:rsidRPr="00A340ED">
        <w:rPr>
          <w:rFonts w:ascii="Arial Armenian" w:hAnsi="Arial Armenian"/>
          <w:sz w:val="20"/>
          <w:szCs w:val="20"/>
          <w:lang w:val="af-ZA"/>
        </w:rPr>
        <w:t xml:space="preserve"> </w:t>
      </w:r>
      <w:r w:rsidRPr="00A340ED">
        <w:rPr>
          <w:rFonts w:ascii="Sylfaen" w:hAnsi="Sylfaen" w:cs="Sylfaen"/>
          <w:sz w:val="20"/>
          <w:szCs w:val="20"/>
        </w:rPr>
        <w:t>որում</w:t>
      </w:r>
      <w:r w:rsidRPr="00A340ED">
        <w:rPr>
          <w:rFonts w:ascii="Arial Armenian" w:hAnsi="Arial Armenian"/>
          <w:sz w:val="20"/>
          <w:szCs w:val="20"/>
          <w:lang w:val="af-ZA"/>
        </w:rPr>
        <w:t xml:space="preserve">, </w:t>
      </w:r>
      <w:r w:rsidRPr="00A340ED">
        <w:rPr>
          <w:rFonts w:ascii="Sylfaen" w:hAnsi="Sylfaen" w:cs="Sylfaen"/>
          <w:sz w:val="20"/>
          <w:szCs w:val="20"/>
        </w:rPr>
        <w:t>մասնակիցը</w:t>
      </w:r>
      <w:r w:rsidRPr="00A340ED">
        <w:rPr>
          <w:rFonts w:ascii="Arial Armenian" w:hAnsi="Arial Armenian"/>
          <w:sz w:val="20"/>
          <w:szCs w:val="20"/>
          <w:lang w:val="af-ZA"/>
        </w:rPr>
        <w:t xml:space="preserve"> </w:t>
      </w:r>
      <w:r w:rsidRPr="00A340ED">
        <w:rPr>
          <w:rFonts w:ascii="Sylfaen" w:hAnsi="Sylfaen" w:cs="Sylfaen"/>
          <w:sz w:val="20"/>
          <w:szCs w:val="20"/>
        </w:rPr>
        <w:t>գրավոր</w:t>
      </w:r>
      <w:r w:rsidRPr="00A340ED">
        <w:rPr>
          <w:rFonts w:ascii="Arial Armenian" w:hAnsi="Arial Armenian"/>
          <w:sz w:val="20"/>
          <w:szCs w:val="20"/>
          <w:lang w:val="af-ZA"/>
        </w:rPr>
        <w:t xml:space="preserve"> </w:t>
      </w:r>
      <w:r w:rsidRPr="00A340ED">
        <w:rPr>
          <w:rFonts w:ascii="Sylfaen" w:hAnsi="Sylfaen" w:cs="Sylfaen"/>
          <w:sz w:val="20"/>
          <w:szCs w:val="20"/>
        </w:rPr>
        <w:t>ծանուցվում</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պարզաբանում</w:t>
      </w:r>
      <w:r w:rsidRPr="00A340ED">
        <w:rPr>
          <w:rFonts w:ascii="Arial Armenian" w:hAnsi="Arial Armenian"/>
          <w:sz w:val="20"/>
          <w:szCs w:val="20"/>
          <w:lang w:val="af-ZA"/>
        </w:rPr>
        <w:t xml:space="preserve"> </w:t>
      </w:r>
      <w:r w:rsidRPr="00A340ED">
        <w:rPr>
          <w:rFonts w:ascii="Sylfaen" w:hAnsi="Sylfaen" w:cs="Sylfaen"/>
          <w:sz w:val="20"/>
          <w:szCs w:val="20"/>
        </w:rPr>
        <w:t>չտրամադրելու</w:t>
      </w:r>
      <w:r w:rsidRPr="00A340ED">
        <w:rPr>
          <w:rFonts w:ascii="Arial Armenian" w:hAnsi="Arial Armenian"/>
          <w:sz w:val="20"/>
          <w:szCs w:val="20"/>
          <w:lang w:val="af-ZA"/>
        </w:rPr>
        <w:t xml:space="preserve"> </w:t>
      </w:r>
      <w:r w:rsidRPr="00A340ED">
        <w:rPr>
          <w:rFonts w:ascii="Sylfaen" w:hAnsi="Sylfaen" w:cs="Sylfaen"/>
          <w:sz w:val="20"/>
          <w:szCs w:val="20"/>
        </w:rPr>
        <w:t>հիմքերի</w:t>
      </w:r>
      <w:r w:rsidRPr="00A340ED">
        <w:rPr>
          <w:rFonts w:ascii="Arial Armenian" w:hAnsi="Arial Armenian"/>
          <w:sz w:val="20"/>
          <w:szCs w:val="20"/>
          <w:lang w:val="af-ZA"/>
        </w:rPr>
        <w:t xml:space="preserve"> </w:t>
      </w:r>
      <w:r w:rsidRPr="00A340ED">
        <w:rPr>
          <w:rFonts w:ascii="Sylfaen" w:hAnsi="Sylfaen" w:cs="Sylfaen"/>
          <w:sz w:val="20"/>
          <w:szCs w:val="20"/>
        </w:rPr>
        <w:t>մասին</w:t>
      </w:r>
      <w:r w:rsidRPr="00A340ED">
        <w:rPr>
          <w:rFonts w:ascii="Arial Armenian" w:hAnsi="Arial Armenian"/>
          <w:sz w:val="20"/>
          <w:szCs w:val="20"/>
          <w:lang w:val="af-ZA"/>
        </w:rPr>
        <w:t xml:space="preserve">` </w:t>
      </w:r>
      <w:r w:rsidRPr="00A340ED">
        <w:rPr>
          <w:rFonts w:ascii="Sylfaen" w:hAnsi="Sylfaen" w:cs="Sylfaen"/>
          <w:sz w:val="20"/>
          <w:szCs w:val="20"/>
        </w:rPr>
        <w:t>հարցումը</w:t>
      </w:r>
      <w:r w:rsidRPr="00A340ED">
        <w:rPr>
          <w:rFonts w:ascii="Arial Armenian" w:hAnsi="Arial Armenian"/>
          <w:sz w:val="20"/>
          <w:szCs w:val="20"/>
          <w:lang w:val="af-ZA"/>
        </w:rPr>
        <w:t xml:space="preserve"> </w:t>
      </w:r>
      <w:r w:rsidRPr="00A340ED">
        <w:rPr>
          <w:rFonts w:ascii="Sylfaen" w:hAnsi="Sylfaen" w:cs="Sylfaen"/>
          <w:sz w:val="20"/>
          <w:szCs w:val="20"/>
        </w:rPr>
        <w:t>ստանալու</w:t>
      </w:r>
      <w:r w:rsidRPr="00A340ED">
        <w:rPr>
          <w:rFonts w:ascii="Arial Armenian" w:hAnsi="Arial Armenian"/>
          <w:sz w:val="20"/>
          <w:szCs w:val="20"/>
          <w:lang w:val="af-ZA"/>
        </w:rPr>
        <w:t xml:space="preserve"> </w:t>
      </w:r>
      <w:r w:rsidRPr="00A340ED">
        <w:rPr>
          <w:rFonts w:ascii="Sylfaen" w:hAnsi="Sylfaen" w:cs="Sylfaen"/>
          <w:sz w:val="20"/>
          <w:szCs w:val="20"/>
        </w:rPr>
        <w:t>օրվան</w:t>
      </w:r>
      <w:r w:rsidRPr="00A340ED">
        <w:rPr>
          <w:rFonts w:ascii="Arial Armenian" w:hAnsi="Arial Armenian"/>
          <w:sz w:val="20"/>
          <w:szCs w:val="20"/>
          <w:lang w:val="af-ZA"/>
        </w:rPr>
        <w:t xml:space="preserve"> </w:t>
      </w:r>
      <w:r w:rsidRPr="00A340ED">
        <w:rPr>
          <w:rFonts w:ascii="Sylfaen" w:hAnsi="Sylfaen" w:cs="Sylfaen"/>
          <w:sz w:val="20"/>
          <w:szCs w:val="20"/>
        </w:rPr>
        <w:t>հաջորդող</w:t>
      </w:r>
      <w:r w:rsidRPr="00A340ED">
        <w:rPr>
          <w:rFonts w:ascii="Arial Armenian" w:hAnsi="Arial Armenian"/>
          <w:sz w:val="20"/>
          <w:szCs w:val="20"/>
          <w:lang w:val="af-ZA"/>
        </w:rPr>
        <w:t xml:space="preserve"> </w:t>
      </w:r>
      <w:r w:rsidRPr="00A340ED">
        <w:rPr>
          <w:rFonts w:ascii="Sylfaen" w:hAnsi="Sylfaen" w:cs="Sylfaen"/>
          <w:sz w:val="20"/>
          <w:szCs w:val="20"/>
        </w:rPr>
        <w:t>երկու</w:t>
      </w:r>
      <w:r w:rsidRPr="00A340ED">
        <w:rPr>
          <w:rFonts w:ascii="Arial Armenian" w:hAnsi="Arial Armenian" w:cs="Sylfaen"/>
          <w:sz w:val="20"/>
          <w:szCs w:val="20"/>
          <w:lang w:val="af-ZA"/>
        </w:rPr>
        <w:t xml:space="preserve"> </w:t>
      </w:r>
      <w:r w:rsidRPr="00A340ED">
        <w:rPr>
          <w:rFonts w:ascii="Sylfaen" w:hAnsi="Sylfaen" w:cs="Sylfaen"/>
          <w:sz w:val="20"/>
          <w:szCs w:val="20"/>
        </w:rPr>
        <w:t>օրացուցային</w:t>
      </w:r>
      <w:r w:rsidRPr="00A340ED">
        <w:rPr>
          <w:rFonts w:ascii="Arial Armenian" w:hAnsi="Arial Armenian"/>
          <w:sz w:val="20"/>
          <w:szCs w:val="20"/>
          <w:lang w:val="af-ZA"/>
        </w:rPr>
        <w:t xml:space="preserve"> </w:t>
      </w:r>
      <w:r w:rsidRPr="00A340ED">
        <w:rPr>
          <w:rFonts w:ascii="Sylfaen" w:hAnsi="Sylfaen" w:cs="Sylfaen"/>
          <w:sz w:val="20"/>
          <w:szCs w:val="20"/>
        </w:rPr>
        <w:t>օրվա</w:t>
      </w:r>
      <w:r w:rsidRPr="00A340ED">
        <w:rPr>
          <w:rFonts w:ascii="Arial Armenian" w:hAnsi="Arial Armenian"/>
          <w:sz w:val="20"/>
          <w:szCs w:val="20"/>
          <w:lang w:val="af-ZA"/>
        </w:rPr>
        <w:t xml:space="preserve"> </w:t>
      </w:r>
      <w:r w:rsidRPr="00A340ED">
        <w:rPr>
          <w:rFonts w:ascii="Sylfaen" w:hAnsi="Sylfaen" w:cs="Sylfaen"/>
          <w:sz w:val="20"/>
          <w:szCs w:val="20"/>
        </w:rPr>
        <w:t>ընթացքում</w:t>
      </w:r>
      <w:r w:rsidRPr="00A340ED">
        <w:rPr>
          <w:rFonts w:ascii="Arial Armenian" w:hAnsi="Arial Armenian"/>
          <w:sz w:val="20"/>
          <w:szCs w:val="20"/>
          <w:lang w:val="af-ZA"/>
        </w:rPr>
        <w:t>:</w:t>
      </w:r>
    </w:p>
    <w:p w:rsidR="00331F6C" w:rsidRPr="00A340ED" w:rsidRDefault="00331F6C" w:rsidP="00331F6C">
      <w:pPr>
        <w:jc w:val="both"/>
        <w:rPr>
          <w:rFonts w:ascii="Arial Armenian" w:hAnsi="Arial Armenian"/>
          <w:i/>
          <w:sz w:val="16"/>
          <w:szCs w:val="16"/>
          <w:lang w:val="af-ZA"/>
        </w:rPr>
      </w:pPr>
      <w:r w:rsidRPr="00A340ED">
        <w:rPr>
          <w:rFonts w:ascii="Arial Armenian" w:hAnsi="Arial Armenian" w:cs="Arial Unicode"/>
          <w:sz w:val="20"/>
          <w:lang w:val="af-ZA"/>
        </w:rPr>
        <w:t xml:space="preserve">         3.4 </w:t>
      </w:r>
      <w:r w:rsidRPr="00A340ED">
        <w:rPr>
          <w:rFonts w:ascii="Sylfaen" w:hAnsi="Sylfaen" w:cs="Sylfaen"/>
          <w:sz w:val="20"/>
          <w:szCs w:val="20"/>
          <w:lang w:eastAsia="ru-RU"/>
        </w:rPr>
        <w:t>Հայտերի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ներկայացման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վերջնաժամկետը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լրանալուց</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առնվազն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մեկ</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օրացուցային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առաջ</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հրավերում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կարող</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են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կատարվել</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փոփոխություններ։</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Փոփոխություն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կատարելու</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օրը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փոփոխություն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կատարելու</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մասին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հայտարարություն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է</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հրապարակվում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eastAsia="ru-RU"/>
        </w:rPr>
        <w:t>տեղեկագրում</w:t>
      </w:r>
      <w:r w:rsidRPr="00A340ED">
        <w:rPr>
          <w:rFonts w:ascii="Arial Armenian" w:hAnsi="Arial Armenian" w:cs="Sylfaen"/>
          <w:sz w:val="20"/>
          <w:szCs w:val="20"/>
          <w:lang w:val="af-ZA" w:eastAsia="ru-RU"/>
        </w:rPr>
        <w:t>:</w:t>
      </w:r>
    </w:p>
    <w:p w:rsidR="00331F6C" w:rsidRPr="00A340ED" w:rsidRDefault="00331F6C" w:rsidP="00331F6C">
      <w:pPr>
        <w:autoSpaceDE w:val="0"/>
        <w:autoSpaceDN w:val="0"/>
        <w:adjustRightInd w:val="0"/>
        <w:ind w:firstLine="567"/>
        <w:jc w:val="both"/>
        <w:rPr>
          <w:rFonts w:ascii="Arial Armenian" w:hAnsi="Arial Armenian" w:cs="Sylfaen"/>
          <w:sz w:val="20"/>
          <w:lang w:val="hy-AM"/>
        </w:rPr>
      </w:pPr>
      <w:r w:rsidRPr="00A340ED">
        <w:rPr>
          <w:rFonts w:ascii="Arial Armenian" w:hAnsi="Arial Armenian" w:cs="Sylfaen"/>
          <w:sz w:val="20"/>
          <w:lang w:val="hy-AM"/>
        </w:rPr>
        <w:t xml:space="preserve">3.5 </w:t>
      </w:r>
      <w:r w:rsidRPr="00A340ED">
        <w:rPr>
          <w:rFonts w:ascii="Sylfaen" w:hAnsi="Sylfaen" w:cs="Sylfaen"/>
          <w:sz w:val="20"/>
          <w:lang w:val="hy-AM"/>
        </w:rPr>
        <w:t>Յուրաքաչյուր</w:t>
      </w:r>
      <w:r w:rsidRPr="00A340ED">
        <w:rPr>
          <w:rFonts w:ascii="Arial Armenian" w:hAnsi="Arial Armenian" w:cs="Sylfaen"/>
          <w:sz w:val="20"/>
          <w:lang w:val="hy-AM"/>
        </w:rPr>
        <w:t xml:space="preserve"> </w:t>
      </w:r>
      <w:r w:rsidRPr="00A340ED">
        <w:rPr>
          <w:rFonts w:ascii="Sylfaen" w:hAnsi="Sylfaen" w:cs="Sylfaen"/>
          <w:sz w:val="20"/>
          <w:lang w:val="hy-AM"/>
        </w:rPr>
        <w:t>ոք</w:t>
      </w:r>
      <w:r w:rsidRPr="00A340ED">
        <w:rPr>
          <w:rFonts w:ascii="Arial Armenian" w:hAnsi="Arial Armenian" w:cs="Sylfaen"/>
          <w:sz w:val="20"/>
          <w:lang w:val="hy-AM"/>
        </w:rPr>
        <w:t xml:space="preserve"> </w:t>
      </w:r>
      <w:r w:rsidRPr="00A340ED">
        <w:rPr>
          <w:rFonts w:ascii="Sylfaen" w:hAnsi="Sylfaen" w:cs="Sylfaen"/>
          <w:sz w:val="20"/>
          <w:lang w:val="hy-AM"/>
        </w:rPr>
        <w:t>իրավունք</w:t>
      </w:r>
      <w:r w:rsidRPr="00A340ED">
        <w:rPr>
          <w:rFonts w:ascii="Arial Armenian" w:hAnsi="Arial Armenian" w:cs="Sylfaen"/>
          <w:sz w:val="20"/>
          <w:lang w:val="hy-AM"/>
        </w:rPr>
        <w:t xml:space="preserve"> </w:t>
      </w:r>
      <w:r w:rsidRPr="00A340ED">
        <w:rPr>
          <w:rFonts w:ascii="Sylfaen" w:hAnsi="Sylfaen" w:cs="Sylfaen"/>
          <w:sz w:val="20"/>
          <w:lang w:val="hy-AM"/>
        </w:rPr>
        <w:t>ունի</w:t>
      </w:r>
      <w:r w:rsidRPr="00A340ED">
        <w:rPr>
          <w:rFonts w:ascii="Arial Armenian" w:hAnsi="Arial Armenian" w:cs="Sylfaen"/>
          <w:sz w:val="20"/>
          <w:lang w:val="hy-AM"/>
        </w:rPr>
        <w:t xml:space="preserve"> </w:t>
      </w:r>
      <w:r w:rsidRPr="00A340ED">
        <w:rPr>
          <w:rFonts w:ascii="Sylfaen" w:hAnsi="Sylfaen" w:cs="Sylfaen"/>
          <w:sz w:val="20"/>
          <w:lang w:val="hy-AM"/>
        </w:rPr>
        <w:t>մինչև</w:t>
      </w:r>
      <w:r w:rsidRPr="00A340ED">
        <w:rPr>
          <w:rFonts w:ascii="Arial Armenian" w:hAnsi="Arial Armenian" w:cs="Sylfaen"/>
          <w:sz w:val="20"/>
          <w:lang w:val="hy-AM"/>
        </w:rPr>
        <w:t xml:space="preserve"> </w:t>
      </w:r>
      <w:r w:rsidRPr="00A340ED">
        <w:rPr>
          <w:rFonts w:ascii="Sylfaen" w:hAnsi="Sylfaen" w:cs="Sylfaen"/>
          <w:sz w:val="20"/>
          <w:lang w:val="hy-AM"/>
        </w:rPr>
        <w:t>հրավերում</w:t>
      </w:r>
      <w:r w:rsidRPr="00A340ED">
        <w:rPr>
          <w:rFonts w:ascii="Arial Armenian" w:hAnsi="Arial Armenian" w:cs="Sylfaen"/>
          <w:sz w:val="20"/>
          <w:lang w:val="hy-AM"/>
        </w:rPr>
        <w:t xml:space="preserve"> </w:t>
      </w:r>
      <w:r w:rsidRPr="00A340ED">
        <w:rPr>
          <w:rFonts w:ascii="Sylfaen" w:hAnsi="Sylfaen" w:cs="Sylfaen"/>
          <w:sz w:val="20"/>
          <w:lang w:val="hy-AM"/>
        </w:rPr>
        <w:t>փոփոխությունների</w:t>
      </w:r>
      <w:r w:rsidRPr="00A340ED">
        <w:rPr>
          <w:rFonts w:ascii="Arial Armenian" w:hAnsi="Arial Armenian" w:cs="Sylfaen"/>
          <w:sz w:val="20"/>
          <w:lang w:val="hy-AM"/>
        </w:rPr>
        <w:t xml:space="preserve"> </w:t>
      </w:r>
      <w:r w:rsidRPr="00A340ED">
        <w:rPr>
          <w:rFonts w:ascii="Sylfaen" w:hAnsi="Sylfaen" w:cs="Sylfaen"/>
          <w:sz w:val="20"/>
          <w:lang w:val="hy-AM"/>
        </w:rPr>
        <w:t>կատարման</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վերջնաժամկետը</w:t>
      </w:r>
      <w:r w:rsidRPr="00A340ED">
        <w:rPr>
          <w:rFonts w:ascii="Arial Armenian" w:hAnsi="Arial Armenian" w:cs="Sylfaen"/>
          <w:sz w:val="20"/>
          <w:lang w:val="hy-AM"/>
        </w:rPr>
        <w:t xml:space="preserve"> </w:t>
      </w:r>
      <w:r w:rsidRPr="00A340ED">
        <w:rPr>
          <w:rFonts w:ascii="Sylfaen" w:hAnsi="Sylfaen" w:cs="Sylfaen"/>
          <w:sz w:val="20"/>
          <w:lang w:val="hy-AM"/>
        </w:rPr>
        <w:t>լրանալը</w:t>
      </w:r>
      <w:r w:rsidRPr="00A340ED">
        <w:rPr>
          <w:rFonts w:ascii="Arial Armenian" w:hAnsi="Arial Armenian" w:cs="Sylfaen"/>
          <w:sz w:val="20"/>
          <w:lang w:val="hy-AM"/>
        </w:rPr>
        <w:t xml:space="preserve">, </w:t>
      </w:r>
      <w:r w:rsidRPr="00A340ED">
        <w:rPr>
          <w:rFonts w:ascii="Sylfaen" w:hAnsi="Sylfaen" w:cs="Sylfaen"/>
          <w:sz w:val="20"/>
          <w:lang w:val="hy-AM"/>
        </w:rPr>
        <w:t>էլեկտրոնային</w:t>
      </w:r>
      <w:r w:rsidRPr="00A340ED">
        <w:rPr>
          <w:rFonts w:ascii="Arial Armenian" w:hAnsi="Arial Armenian" w:cs="Sylfaen"/>
          <w:sz w:val="20"/>
          <w:lang w:val="hy-AM"/>
        </w:rPr>
        <w:t xml:space="preserve"> </w:t>
      </w:r>
      <w:r w:rsidRPr="00A340ED">
        <w:rPr>
          <w:rFonts w:ascii="Sylfaen" w:hAnsi="Sylfaen" w:cs="Sylfaen"/>
          <w:sz w:val="20"/>
          <w:lang w:val="hy-AM"/>
        </w:rPr>
        <w:t>փոստի</w:t>
      </w:r>
      <w:r w:rsidRPr="00A340ED">
        <w:rPr>
          <w:rFonts w:ascii="Arial Armenian" w:hAnsi="Arial Armenian" w:cs="Sylfaen"/>
          <w:sz w:val="20"/>
          <w:lang w:val="hy-AM"/>
        </w:rPr>
        <w:t xml:space="preserve"> </w:t>
      </w:r>
      <w:r w:rsidRPr="00A340ED">
        <w:rPr>
          <w:rFonts w:ascii="Sylfaen" w:hAnsi="Sylfaen" w:cs="Sylfaen"/>
          <w:sz w:val="20"/>
          <w:lang w:val="hy-AM"/>
        </w:rPr>
        <w:t>միջոցով</w:t>
      </w:r>
      <w:r w:rsidRPr="00A340ED">
        <w:rPr>
          <w:rFonts w:ascii="Arial Armenian" w:hAnsi="Arial Armenian" w:cs="Sylfaen"/>
          <w:sz w:val="20"/>
          <w:lang w:val="hy-AM"/>
        </w:rPr>
        <w:t xml:space="preserve"> </w:t>
      </w:r>
      <w:r w:rsidRPr="00A340ED">
        <w:rPr>
          <w:rFonts w:ascii="Sylfaen" w:hAnsi="Sylfaen" w:cs="Sylfaen"/>
          <w:sz w:val="20"/>
          <w:lang w:val="hy-AM"/>
        </w:rPr>
        <w:t>գնահատող</w:t>
      </w:r>
      <w:r w:rsidRPr="00A340ED">
        <w:rPr>
          <w:rFonts w:ascii="Arial Armenian" w:hAnsi="Arial Armenian" w:cs="Sylfaen"/>
          <w:sz w:val="20"/>
          <w:lang w:val="hy-AM"/>
        </w:rPr>
        <w:t xml:space="preserve"> </w:t>
      </w:r>
      <w:r w:rsidRPr="00A340ED">
        <w:rPr>
          <w:rFonts w:ascii="Sylfaen" w:hAnsi="Sylfaen" w:cs="Sylfaen"/>
          <w:sz w:val="20"/>
          <w:lang w:val="hy-AM"/>
        </w:rPr>
        <w:t>հանձնաժողովի</w:t>
      </w:r>
      <w:r w:rsidRPr="00A340ED">
        <w:rPr>
          <w:rFonts w:ascii="Arial Armenian" w:hAnsi="Arial Armenian" w:cs="Sylfaen"/>
          <w:sz w:val="20"/>
          <w:lang w:val="hy-AM"/>
        </w:rPr>
        <w:t xml:space="preserve"> </w:t>
      </w:r>
      <w:r w:rsidRPr="00A340ED">
        <w:rPr>
          <w:rFonts w:ascii="Sylfaen" w:hAnsi="Sylfaen" w:cs="Sylfaen"/>
          <w:sz w:val="20"/>
          <w:lang w:val="hy-AM"/>
        </w:rPr>
        <w:t>քարտուղարին</w:t>
      </w:r>
      <w:r w:rsidRPr="00A340ED">
        <w:rPr>
          <w:rFonts w:ascii="Arial Armenian" w:hAnsi="Arial Armenian" w:cs="Sylfaen"/>
          <w:sz w:val="20"/>
          <w:lang w:val="hy-AM"/>
        </w:rPr>
        <w:t xml:space="preserve"> </w:t>
      </w:r>
      <w:r w:rsidRPr="00A340ED">
        <w:rPr>
          <w:rFonts w:ascii="Sylfaen" w:hAnsi="Sylfaen" w:cs="Sylfaen"/>
          <w:sz w:val="20"/>
          <w:lang w:val="hy-AM"/>
        </w:rPr>
        <w:t>ներկայացնել</w:t>
      </w:r>
      <w:r w:rsidRPr="00A340ED">
        <w:rPr>
          <w:rFonts w:ascii="Arial Armenian" w:hAnsi="Arial Armenian" w:cs="Sylfaen"/>
          <w:sz w:val="20"/>
          <w:lang w:val="hy-AM"/>
        </w:rPr>
        <w:t xml:space="preserve"> </w:t>
      </w:r>
      <w:r w:rsidRPr="00A340ED">
        <w:rPr>
          <w:rFonts w:ascii="Sylfaen" w:hAnsi="Sylfaen" w:cs="Sylfaen"/>
          <w:sz w:val="20"/>
          <w:lang w:val="hy-AM"/>
        </w:rPr>
        <w:t>հիմնավորումներ</w:t>
      </w:r>
      <w:r w:rsidRPr="00A340ED">
        <w:rPr>
          <w:rFonts w:ascii="Arial Armenian" w:hAnsi="Arial Armenian" w:cs="Sylfaen"/>
          <w:sz w:val="20"/>
          <w:lang w:val="hy-AM"/>
        </w:rPr>
        <w:t xml:space="preserve"> </w:t>
      </w:r>
      <w:r w:rsidRPr="00A340ED">
        <w:rPr>
          <w:rFonts w:ascii="Sylfaen" w:hAnsi="Sylfaen" w:cs="Sylfaen"/>
          <w:sz w:val="20"/>
          <w:lang w:val="hy-AM"/>
        </w:rPr>
        <w:t>հրավերով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առարկայի</w:t>
      </w:r>
      <w:r w:rsidRPr="00A340ED">
        <w:rPr>
          <w:rFonts w:ascii="Arial Armenian" w:hAnsi="Arial Armenian" w:cs="Sylfaen"/>
          <w:sz w:val="20"/>
          <w:lang w:val="hy-AM"/>
        </w:rPr>
        <w:t xml:space="preserve"> </w:t>
      </w:r>
      <w:r w:rsidRPr="00A340ED">
        <w:rPr>
          <w:rFonts w:ascii="Sylfaen" w:hAnsi="Sylfaen" w:cs="Sylfaen"/>
          <w:sz w:val="20"/>
          <w:lang w:val="hy-AM"/>
        </w:rPr>
        <w:t>բնութագրերի՝</w:t>
      </w:r>
      <w:r w:rsidRPr="00A340ED">
        <w:rPr>
          <w:rFonts w:ascii="Arial Armenian" w:hAnsi="Arial Armenian" w:cs="Sylfaen"/>
          <w:sz w:val="20"/>
          <w:lang w:val="hy-AM"/>
        </w:rPr>
        <w:t xml:space="preserve"> </w:t>
      </w:r>
      <w:r w:rsidRPr="00A340ED">
        <w:rPr>
          <w:rFonts w:ascii="Sylfaen" w:hAnsi="Sylfaen" w:cs="Sylfaen"/>
          <w:sz w:val="20"/>
          <w:lang w:val="hy-AM"/>
        </w:rPr>
        <w:t>օրենքով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մրցակցության</w:t>
      </w:r>
      <w:r w:rsidRPr="00A340ED">
        <w:rPr>
          <w:rFonts w:ascii="Arial Armenian" w:hAnsi="Arial Armenian" w:cs="Sylfaen"/>
          <w:sz w:val="20"/>
          <w:lang w:val="hy-AM"/>
        </w:rPr>
        <w:t xml:space="preserve"> </w:t>
      </w:r>
      <w:r w:rsidRPr="00A340ED">
        <w:rPr>
          <w:rFonts w:ascii="Sylfaen" w:hAnsi="Sylfaen" w:cs="Sylfaen"/>
          <w:sz w:val="20"/>
          <w:lang w:val="hy-AM"/>
        </w:rPr>
        <w:t>ապահովման</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խտրականության</w:t>
      </w:r>
      <w:r w:rsidRPr="00A340ED">
        <w:rPr>
          <w:rFonts w:ascii="Arial Armenian" w:hAnsi="Arial Armenian" w:cs="Sylfaen"/>
          <w:sz w:val="20"/>
          <w:lang w:val="hy-AM"/>
        </w:rPr>
        <w:t xml:space="preserve"> </w:t>
      </w:r>
      <w:r w:rsidRPr="00A340ED">
        <w:rPr>
          <w:rFonts w:ascii="Sylfaen" w:hAnsi="Sylfaen" w:cs="Sylfaen"/>
          <w:sz w:val="20"/>
          <w:lang w:val="hy-AM"/>
        </w:rPr>
        <w:t>բացառման</w:t>
      </w:r>
      <w:r w:rsidRPr="00A340ED">
        <w:rPr>
          <w:rFonts w:ascii="Arial Armenian" w:hAnsi="Arial Armenian" w:cs="Sylfaen"/>
          <w:sz w:val="20"/>
          <w:lang w:val="hy-AM"/>
        </w:rPr>
        <w:t xml:space="preserve"> </w:t>
      </w:r>
      <w:r w:rsidRPr="00A340ED">
        <w:rPr>
          <w:rFonts w:ascii="Sylfaen" w:hAnsi="Sylfaen" w:cs="Sylfaen"/>
          <w:sz w:val="20"/>
          <w:lang w:val="hy-AM"/>
        </w:rPr>
        <w:t>պահանջների</w:t>
      </w:r>
      <w:r w:rsidRPr="00A340ED">
        <w:rPr>
          <w:rFonts w:ascii="Arial Armenian" w:hAnsi="Arial Armenian" w:cs="Sylfaen"/>
          <w:sz w:val="20"/>
          <w:lang w:val="hy-AM"/>
        </w:rPr>
        <w:t xml:space="preserve"> </w:t>
      </w:r>
      <w:r w:rsidRPr="00A340ED">
        <w:rPr>
          <w:rFonts w:ascii="Sylfaen" w:hAnsi="Sylfaen" w:cs="Sylfaen"/>
          <w:sz w:val="20"/>
          <w:lang w:val="hy-AM"/>
        </w:rPr>
        <w:t>տեսակետից՝</w:t>
      </w:r>
      <w:r w:rsidRPr="00A340ED">
        <w:rPr>
          <w:rFonts w:ascii="Arial Armenian" w:hAnsi="Arial Armenian" w:cs="Sylfaen"/>
          <w:sz w:val="20"/>
          <w:lang w:val="hy-AM"/>
        </w:rPr>
        <w:t xml:space="preserve"> </w:t>
      </w:r>
      <w:r w:rsidRPr="00A340ED">
        <w:rPr>
          <w:rFonts w:ascii="Sylfaen" w:hAnsi="Sylfaen" w:cs="Sylfaen"/>
          <w:sz w:val="20"/>
          <w:lang w:val="hy-AM"/>
        </w:rPr>
        <w:t>առանց</w:t>
      </w:r>
      <w:r w:rsidRPr="00A340ED">
        <w:rPr>
          <w:rFonts w:ascii="Arial Armenian" w:hAnsi="Arial Armenian" w:cs="Sylfaen"/>
          <w:sz w:val="20"/>
          <w:lang w:val="hy-AM"/>
        </w:rPr>
        <w:t xml:space="preserve"> </w:t>
      </w:r>
      <w:r w:rsidRPr="00A340ED">
        <w:rPr>
          <w:rFonts w:ascii="Sylfaen" w:hAnsi="Sylfaen" w:cs="Sylfaen"/>
          <w:sz w:val="20"/>
          <w:lang w:val="hy-AM"/>
        </w:rPr>
        <w:t>նշելու</w:t>
      </w:r>
      <w:r w:rsidRPr="00A340ED">
        <w:rPr>
          <w:rFonts w:ascii="Arial Armenian" w:hAnsi="Arial Armenian" w:cs="Sylfaen"/>
          <w:sz w:val="20"/>
          <w:lang w:val="hy-AM"/>
        </w:rPr>
        <w:t xml:space="preserve"> </w:t>
      </w:r>
      <w:r w:rsidRPr="00A340ED">
        <w:rPr>
          <w:rFonts w:ascii="Sylfaen" w:hAnsi="Sylfaen" w:cs="Sylfaen"/>
          <w:sz w:val="20"/>
          <w:lang w:val="hy-AM"/>
        </w:rPr>
        <w:t>անունը</w:t>
      </w:r>
      <w:r w:rsidRPr="00A340ED">
        <w:rPr>
          <w:rFonts w:ascii="Arial Armenian" w:hAnsi="Arial Armenian" w:cs="Sylfaen"/>
          <w:sz w:val="20"/>
          <w:lang w:val="hy-AM"/>
        </w:rPr>
        <w:t xml:space="preserve"> </w:t>
      </w:r>
      <w:r w:rsidRPr="00A340ED">
        <w:rPr>
          <w:rFonts w:ascii="Sylfaen" w:hAnsi="Sylfaen" w:cs="Sylfaen"/>
          <w:sz w:val="20"/>
          <w:lang w:val="hy-AM"/>
        </w:rPr>
        <w:t>ազգանունը</w:t>
      </w:r>
      <w:r w:rsidRPr="00A340ED">
        <w:rPr>
          <w:rFonts w:ascii="Arial Armenian" w:hAnsi="Arial Armenian" w:cs="Sylfaen"/>
          <w:sz w:val="20"/>
          <w:lang w:val="hy-AM"/>
        </w:rPr>
        <w:t xml:space="preserve">: </w:t>
      </w:r>
      <w:r w:rsidRPr="00A340ED">
        <w:rPr>
          <w:rFonts w:ascii="Sylfaen" w:hAnsi="Sylfaen" w:cs="Sylfaen"/>
          <w:sz w:val="20"/>
          <w:lang w:val="hy-AM"/>
        </w:rPr>
        <w:t>Ներկայացված</w:t>
      </w:r>
      <w:r w:rsidRPr="00A340ED">
        <w:rPr>
          <w:rFonts w:ascii="Arial Armenian" w:hAnsi="Arial Armenian" w:cs="Sylfaen"/>
          <w:sz w:val="20"/>
          <w:lang w:val="hy-AM"/>
        </w:rPr>
        <w:t xml:space="preserve"> </w:t>
      </w:r>
      <w:r w:rsidRPr="00A340ED">
        <w:rPr>
          <w:rFonts w:ascii="Sylfaen" w:hAnsi="Sylfaen" w:cs="Sylfaen"/>
          <w:sz w:val="20"/>
          <w:lang w:val="hy-AM"/>
        </w:rPr>
        <w:t>հիմնավորումներն</w:t>
      </w:r>
      <w:r w:rsidRPr="00A340ED">
        <w:rPr>
          <w:rFonts w:ascii="Arial Armenian" w:hAnsi="Arial Armenian" w:cs="Sylfaen"/>
          <w:sz w:val="20"/>
          <w:lang w:val="hy-AM"/>
        </w:rPr>
        <w:t xml:space="preserve"> </w:t>
      </w:r>
      <w:r w:rsidRPr="00A340ED">
        <w:rPr>
          <w:rFonts w:ascii="Sylfaen" w:hAnsi="Sylfaen" w:cs="Sylfaen"/>
          <w:sz w:val="20"/>
          <w:lang w:val="hy-AM"/>
        </w:rPr>
        <w:t>ընդունելի</w:t>
      </w:r>
      <w:r w:rsidRPr="00A340ED">
        <w:rPr>
          <w:rFonts w:ascii="Arial Armenian" w:hAnsi="Arial Armenian" w:cs="Sylfaen"/>
          <w:sz w:val="20"/>
          <w:lang w:val="hy-AM"/>
        </w:rPr>
        <w:t xml:space="preserve"> </w:t>
      </w:r>
      <w:r w:rsidRPr="00A340ED">
        <w:rPr>
          <w:rFonts w:ascii="Sylfaen" w:hAnsi="Sylfaen" w:cs="Sylfaen"/>
          <w:sz w:val="20"/>
          <w:lang w:val="hy-AM"/>
        </w:rPr>
        <w:t>համարվելու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գնահատող</w:t>
      </w:r>
      <w:r w:rsidRPr="00A340ED">
        <w:rPr>
          <w:rFonts w:ascii="Arial Armenian" w:hAnsi="Arial Armenian" w:cs="Sylfaen"/>
          <w:sz w:val="20"/>
          <w:lang w:val="hy-AM"/>
        </w:rPr>
        <w:t xml:space="preserve"> </w:t>
      </w:r>
      <w:r w:rsidRPr="00A340ED">
        <w:rPr>
          <w:rFonts w:ascii="Sylfaen" w:hAnsi="Sylfaen" w:cs="Sylfaen"/>
          <w:sz w:val="20"/>
          <w:lang w:val="hy-AM"/>
        </w:rPr>
        <w:t>հանձնաժողովը</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ժամկետում</w:t>
      </w:r>
      <w:r w:rsidRPr="00A340ED">
        <w:rPr>
          <w:rFonts w:ascii="Arial Armenian" w:hAnsi="Arial Armenian" w:cs="Sylfaen"/>
          <w:sz w:val="20"/>
          <w:lang w:val="hy-AM"/>
        </w:rPr>
        <w:t xml:space="preserve"> </w:t>
      </w:r>
      <w:r w:rsidRPr="00A340ED">
        <w:rPr>
          <w:rFonts w:ascii="Sylfaen" w:hAnsi="Sylfaen" w:cs="Sylfaen"/>
          <w:sz w:val="20"/>
          <w:lang w:val="hy-AM"/>
        </w:rPr>
        <w:t>դրանցով</w:t>
      </w:r>
      <w:r w:rsidRPr="00A340ED">
        <w:rPr>
          <w:rFonts w:ascii="Arial Armenian" w:hAnsi="Arial Armenian" w:cs="Sylfaen"/>
          <w:sz w:val="20"/>
          <w:lang w:val="hy-AM"/>
        </w:rPr>
        <w:t xml:space="preserve"> </w:t>
      </w:r>
      <w:r w:rsidRPr="00A340ED">
        <w:rPr>
          <w:rFonts w:ascii="Sylfaen" w:hAnsi="Sylfaen" w:cs="Sylfaen"/>
          <w:sz w:val="20"/>
          <w:lang w:val="hy-AM"/>
        </w:rPr>
        <w:t>պայմանավորված</w:t>
      </w:r>
      <w:r w:rsidRPr="00A340ED">
        <w:rPr>
          <w:rFonts w:ascii="Arial Armenian" w:hAnsi="Arial Armenian" w:cs="Sylfaen"/>
          <w:sz w:val="20"/>
          <w:lang w:val="hy-AM"/>
        </w:rPr>
        <w:t xml:space="preserve"> </w:t>
      </w:r>
      <w:r w:rsidRPr="00A340ED">
        <w:rPr>
          <w:rFonts w:ascii="Sylfaen" w:hAnsi="Sylfaen" w:cs="Sylfaen"/>
          <w:sz w:val="20"/>
          <w:lang w:val="hy-AM"/>
        </w:rPr>
        <w:t>փոփոխություններ</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կատարում</w:t>
      </w:r>
      <w:r w:rsidRPr="00A340ED">
        <w:rPr>
          <w:rFonts w:ascii="Arial Armenian" w:hAnsi="Arial Armenian" w:cs="Sylfaen"/>
          <w:sz w:val="20"/>
          <w:lang w:val="hy-AM"/>
        </w:rPr>
        <w:t xml:space="preserve"> </w:t>
      </w:r>
      <w:r w:rsidRPr="00A340ED">
        <w:rPr>
          <w:rFonts w:ascii="Sylfaen" w:hAnsi="Sylfaen" w:cs="Sylfaen"/>
          <w:sz w:val="20"/>
          <w:lang w:val="hy-AM"/>
        </w:rPr>
        <w:t>հրավերում</w:t>
      </w:r>
      <w:r w:rsidRPr="00A340ED">
        <w:rPr>
          <w:rFonts w:ascii="Arial Armenian" w:hAnsi="Arial Armenian" w:cs="Sylfaen"/>
          <w:sz w:val="20"/>
          <w:lang w:val="hy-AM"/>
        </w:rPr>
        <w:t xml:space="preserve">: </w:t>
      </w:r>
    </w:p>
    <w:p w:rsidR="00331F6C" w:rsidRPr="00A340ED" w:rsidRDefault="00331F6C" w:rsidP="00331F6C">
      <w:pPr>
        <w:autoSpaceDE w:val="0"/>
        <w:autoSpaceDN w:val="0"/>
        <w:adjustRightInd w:val="0"/>
        <w:ind w:firstLine="567"/>
        <w:jc w:val="both"/>
        <w:rPr>
          <w:rFonts w:ascii="Arial Armenian" w:hAnsi="Arial Armenian" w:cs="Arial Unicode"/>
          <w:sz w:val="20"/>
          <w:szCs w:val="20"/>
          <w:lang w:val="hy-AM"/>
        </w:rPr>
      </w:pPr>
      <w:r w:rsidRPr="00A340ED">
        <w:rPr>
          <w:rFonts w:ascii="Arial Armenian" w:hAnsi="Arial Armenian" w:cs="Arial Unicode"/>
          <w:sz w:val="20"/>
          <w:lang w:val="hy-AM"/>
        </w:rPr>
        <w:t xml:space="preserve">3.6 </w:t>
      </w:r>
      <w:r w:rsidRPr="00A340ED">
        <w:rPr>
          <w:rFonts w:ascii="Sylfaen" w:hAnsi="Sylfaen" w:cs="Sylfaen"/>
          <w:sz w:val="20"/>
          <w:szCs w:val="20"/>
          <w:lang w:val="hy-AM" w:eastAsia="ru-RU"/>
        </w:rPr>
        <w:t>Հրավերում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փոփոխություններ</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կատարվելու</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դեպքում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հայտերը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ներկայացնելու</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վերջնաժամկետը</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հաշվվում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է</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այդ</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փոփոխությունների</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մասին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տեղեկագրում</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հայտարարության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հրապարակման</w:t>
      </w:r>
      <w:r w:rsidRPr="00A340ED">
        <w:rPr>
          <w:rFonts w:ascii="Arial Armenian" w:hAnsi="Arial Armenian" w:cs="Sylfaen"/>
          <w:sz w:val="20"/>
          <w:szCs w:val="20"/>
          <w:lang w:val="af-ZA" w:eastAsia="ru-RU"/>
        </w:rPr>
        <w:t xml:space="preserve"> </w:t>
      </w:r>
      <w:r w:rsidRPr="00A340ED">
        <w:rPr>
          <w:rFonts w:ascii="Sylfaen" w:hAnsi="Sylfaen" w:cs="Sylfaen"/>
          <w:sz w:val="20"/>
          <w:szCs w:val="20"/>
          <w:lang w:val="hy-AM" w:eastAsia="ru-RU"/>
        </w:rPr>
        <w:t>օրվանից</w:t>
      </w:r>
      <w:r w:rsidRPr="00A340ED">
        <w:rPr>
          <w:rFonts w:ascii="Arial Armenian" w:hAnsi="Arial Armenian" w:cs="Sylfaen"/>
          <w:sz w:val="20"/>
          <w:szCs w:val="20"/>
          <w:lang w:val="hy-AM" w:eastAsia="ru-RU"/>
        </w:rPr>
        <w:t>:</w:t>
      </w:r>
    </w:p>
    <w:p w:rsidR="00CE7D06" w:rsidRPr="00A340ED" w:rsidRDefault="00CE7D06" w:rsidP="00CE7D06">
      <w:pPr>
        <w:ind w:firstLine="567"/>
        <w:jc w:val="both"/>
        <w:rPr>
          <w:rFonts w:ascii="Arial Armenian" w:hAnsi="Arial Armenian" w:cs="Sylfaen"/>
          <w:sz w:val="20"/>
          <w:lang w:val="hy-AM"/>
        </w:rPr>
      </w:pPr>
    </w:p>
    <w:p w:rsidR="00CE7D06" w:rsidRPr="00A340ED" w:rsidRDefault="00CE7D06" w:rsidP="00CE7D06">
      <w:pPr>
        <w:jc w:val="center"/>
        <w:rPr>
          <w:rFonts w:ascii="Arial Armenian" w:hAnsi="Arial Armenian"/>
          <w:b/>
          <w:sz w:val="20"/>
          <w:lang w:val="hy-AM"/>
        </w:rPr>
      </w:pPr>
    </w:p>
    <w:p w:rsidR="0081576D" w:rsidRPr="00A340ED" w:rsidRDefault="0081576D" w:rsidP="0081576D">
      <w:pPr>
        <w:jc w:val="center"/>
        <w:rPr>
          <w:rFonts w:ascii="Arial Armenian" w:hAnsi="Arial Armenian" w:cs="Arial"/>
          <w:b/>
          <w:sz w:val="20"/>
          <w:lang w:val="hy-AM"/>
        </w:rPr>
      </w:pPr>
      <w:r w:rsidRPr="00A340ED">
        <w:rPr>
          <w:rFonts w:ascii="Arial Armenian" w:hAnsi="Arial Armenian"/>
          <w:b/>
          <w:sz w:val="20"/>
          <w:lang w:val="hy-AM"/>
        </w:rPr>
        <w:t xml:space="preserve">4.  </w:t>
      </w:r>
      <w:r w:rsidRPr="00A340ED">
        <w:rPr>
          <w:rFonts w:ascii="Sylfaen" w:hAnsi="Sylfaen" w:cs="Sylfaen"/>
          <w:b/>
          <w:sz w:val="20"/>
          <w:lang w:val="hy-AM"/>
        </w:rPr>
        <w:t>ՀԱՅՏԸ</w:t>
      </w:r>
      <w:r w:rsidRPr="00A340ED">
        <w:rPr>
          <w:rFonts w:ascii="Arial Armenian" w:hAnsi="Arial Armenian" w:cs="Arial"/>
          <w:b/>
          <w:sz w:val="20"/>
          <w:lang w:val="hy-AM"/>
        </w:rPr>
        <w:t xml:space="preserve"> </w:t>
      </w:r>
      <w:r w:rsidRPr="00A340ED">
        <w:rPr>
          <w:rFonts w:ascii="Sylfaen" w:hAnsi="Sylfaen" w:cs="Sylfaen"/>
          <w:b/>
          <w:sz w:val="20"/>
          <w:lang w:val="hy-AM"/>
        </w:rPr>
        <w:t>ՆԵՐԿԱՅԱՑՆԵԼՈՒ</w:t>
      </w:r>
      <w:r w:rsidRPr="00A340ED">
        <w:rPr>
          <w:rFonts w:ascii="Arial Armenian" w:hAnsi="Arial Armenian" w:cs="Arial"/>
          <w:b/>
          <w:sz w:val="20"/>
          <w:lang w:val="hy-AM"/>
        </w:rPr>
        <w:t xml:space="preserve"> </w:t>
      </w:r>
      <w:r w:rsidRPr="00A340ED">
        <w:rPr>
          <w:rFonts w:ascii="Sylfaen" w:hAnsi="Sylfaen" w:cs="Sylfaen"/>
          <w:b/>
          <w:sz w:val="20"/>
          <w:lang w:val="hy-AM"/>
        </w:rPr>
        <w:t>ԿԱՐԳԸ</w:t>
      </w:r>
    </w:p>
    <w:p w:rsidR="0081576D" w:rsidRPr="00A340ED" w:rsidRDefault="0081576D" w:rsidP="0081576D">
      <w:pPr>
        <w:jc w:val="center"/>
        <w:rPr>
          <w:rFonts w:ascii="Arial Armenian" w:hAnsi="Arial Armenian"/>
          <w:b/>
          <w:sz w:val="20"/>
          <w:lang w:val="hy-AM"/>
        </w:rPr>
      </w:pPr>
      <w:r w:rsidRPr="00A340ED">
        <w:rPr>
          <w:rFonts w:ascii="Arial Armenian" w:hAnsi="Arial Armenian"/>
          <w:b/>
          <w:sz w:val="20"/>
          <w:lang w:val="hy-AM"/>
        </w:rPr>
        <w:t xml:space="preserve">  </w:t>
      </w:r>
    </w:p>
    <w:p w:rsidR="0081576D" w:rsidRPr="00A340ED" w:rsidRDefault="0081576D" w:rsidP="0081576D">
      <w:pPr>
        <w:ind w:firstLine="567"/>
        <w:jc w:val="both"/>
        <w:rPr>
          <w:rFonts w:ascii="Arial Armenian" w:hAnsi="Arial Armenian"/>
          <w:sz w:val="20"/>
          <w:lang w:val="hy-AM"/>
        </w:rPr>
      </w:pPr>
      <w:r w:rsidRPr="00A340ED">
        <w:rPr>
          <w:rFonts w:ascii="Arial Armenian" w:hAnsi="Arial Armenian"/>
          <w:sz w:val="20"/>
          <w:lang w:val="hy-AM"/>
        </w:rPr>
        <w:t>4</w:t>
      </w:r>
      <w:r w:rsidRPr="00A340ED">
        <w:rPr>
          <w:rFonts w:ascii="Arial Armenian" w:hAnsi="Arial Armenian" w:cs="Sylfaen"/>
          <w:sz w:val="20"/>
          <w:lang w:val="hy-AM"/>
        </w:rPr>
        <w:t xml:space="preserve">.1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ընթացակարգին</w:t>
      </w:r>
      <w:r w:rsidRPr="00A340ED">
        <w:rPr>
          <w:rFonts w:ascii="Arial Armenian" w:hAnsi="Arial Armenian" w:cs="Sylfaen"/>
          <w:sz w:val="20"/>
          <w:lang w:val="hy-AM"/>
        </w:rPr>
        <w:t xml:space="preserve"> </w:t>
      </w:r>
      <w:r w:rsidRPr="00A340ED">
        <w:rPr>
          <w:rFonts w:ascii="Sylfaen" w:hAnsi="Sylfaen" w:cs="Sylfaen"/>
          <w:sz w:val="20"/>
          <w:lang w:val="hy-AM"/>
        </w:rPr>
        <w:t>մասնակցելու</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մասնակիցը</w:t>
      </w:r>
      <w:r w:rsidRPr="00A340ED">
        <w:rPr>
          <w:rFonts w:ascii="Arial Armenian" w:hAnsi="Arial Armenian" w:cs="Sylfaen"/>
          <w:sz w:val="20"/>
          <w:lang w:val="hy-AM"/>
        </w:rPr>
        <w:t xml:space="preserve"> </w:t>
      </w:r>
      <w:r w:rsidRPr="00A340ED">
        <w:rPr>
          <w:rFonts w:ascii="Sylfaen" w:hAnsi="Sylfaen" w:cs="Sylfaen"/>
          <w:sz w:val="20"/>
          <w:lang w:val="hy-AM"/>
        </w:rPr>
        <w:t>հանձնաժողովին</w:t>
      </w:r>
      <w:r w:rsidRPr="00A340ED">
        <w:rPr>
          <w:rFonts w:ascii="Arial Armenian" w:hAnsi="Arial Armenian" w:cs="Sylfaen"/>
          <w:sz w:val="20"/>
          <w:lang w:val="hy-AM"/>
        </w:rPr>
        <w:t xml:space="preserve"> </w:t>
      </w:r>
      <w:r w:rsidRPr="00A340ED">
        <w:rPr>
          <w:rFonts w:ascii="Sylfaen" w:hAnsi="Sylfaen" w:cs="Sylfaen"/>
          <w:sz w:val="20"/>
          <w:lang w:val="hy-AM"/>
        </w:rPr>
        <w:t>ներկայացնում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հայտ։</w:t>
      </w:r>
      <w:r w:rsidRPr="00A340ED">
        <w:rPr>
          <w:rFonts w:ascii="Arial Armenian" w:hAnsi="Arial Armenian"/>
          <w:sz w:val="20"/>
          <w:lang w:val="hy-AM"/>
        </w:rPr>
        <w:t xml:space="preserve"> </w:t>
      </w:r>
      <w:r w:rsidRPr="00A340ED">
        <w:rPr>
          <w:rFonts w:ascii="Sylfaen" w:hAnsi="Sylfaen" w:cs="Sylfaen"/>
          <w:sz w:val="20"/>
          <w:lang w:val="hy-AM"/>
        </w:rPr>
        <w:t>Հայտը</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հրավերի</w:t>
      </w:r>
      <w:r w:rsidRPr="00A340ED">
        <w:rPr>
          <w:rFonts w:ascii="Arial Armenian" w:hAnsi="Arial Armenian" w:cs="Sylfaen"/>
          <w:sz w:val="20"/>
          <w:lang w:val="hy-AM"/>
        </w:rPr>
        <w:t xml:space="preserve"> </w:t>
      </w:r>
      <w:r w:rsidRPr="00A340ED">
        <w:rPr>
          <w:rFonts w:ascii="Sylfaen" w:hAnsi="Sylfaen" w:cs="Sylfaen"/>
          <w:sz w:val="20"/>
          <w:lang w:val="hy-AM"/>
        </w:rPr>
        <w:t>հիման</w:t>
      </w:r>
      <w:r w:rsidRPr="00A340ED">
        <w:rPr>
          <w:rFonts w:ascii="Arial Armenian" w:hAnsi="Arial Armenian" w:cs="Sylfaen"/>
          <w:sz w:val="20"/>
          <w:lang w:val="hy-AM"/>
        </w:rPr>
        <w:t xml:space="preserve"> </w:t>
      </w:r>
      <w:r w:rsidRPr="00A340ED">
        <w:rPr>
          <w:rFonts w:ascii="Sylfaen" w:hAnsi="Sylfaen" w:cs="Sylfaen"/>
          <w:sz w:val="20"/>
          <w:lang w:val="hy-AM"/>
        </w:rPr>
        <w:t>վրա</w:t>
      </w:r>
      <w:r w:rsidRPr="00A340ED">
        <w:rPr>
          <w:rFonts w:ascii="Arial Armenian" w:hAnsi="Arial Armenian" w:cs="Sylfaen"/>
          <w:sz w:val="20"/>
          <w:lang w:val="hy-AM"/>
        </w:rPr>
        <w:t xml:space="preserve"> </w:t>
      </w:r>
      <w:r w:rsidRPr="00A340ED">
        <w:rPr>
          <w:rFonts w:ascii="Sylfaen" w:hAnsi="Sylfaen" w:cs="Sylfaen"/>
          <w:sz w:val="20"/>
          <w:lang w:val="hy-AM"/>
        </w:rPr>
        <w:t>մասնակցի</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ներկայացվող</w:t>
      </w:r>
      <w:r w:rsidRPr="00A340ED">
        <w:rPr>
          <w:rFonts w:ascii="Arial Armenian" w:hAnsi="Arial Armenian" w:cs="Sylfaen"/>
          <w:sz w:val="20"/>
          <w:lang w:val="hy-AM"/>
        </w:rPr>
        <w:t xml:space="preserve"> </w:t>
      </w:r>
      <w:r w:rsidRPr="00A340ED">
        <w:rPr>
          <w:rFonts w:ascii="Sylfaen" w:hAnsi="Sylfaen" w:cs="Sylfaen"/>
          <w:sz w:val="20"/>
          <w:lang w:val="hy-AM"/>
        </w:rPr>
        <w:t>առաջարկն</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w:t>
      </w:r>
    </w:p>
    <w:p w:rsidR="0081576D" w:rsidRPr="00A340ED" w:rsidRDefault="0081576D" w:rsidP="0081576D">
      <w:pPr>
        <w:ind w:firstLine="567"/>
        <w:jc w:val="both"/>
        <w:rPr>
          <w:rFonts w:ascii="Arial Armenian" w:hAnsi="Arial Armenian" w:cs="Sylfaen"/>
          <w:sz w:val="20"/>
          <w:lang w:val="hy-AM"/>
        </w:rPr>
      </w:pPr>
      <w:r w:rsidRPr="00A340ED">
        <w:rPr>
          <w:rFonts w:ascii="Sylfaen" w:hAnsi="Sylfaen" w:cs="Sylfaen"/>
          <w:sz w:val="20"/>
          <w:szCs w:val="20"/>
          <w:lang w:val="af-ZA"/>
        </w:rPr>
        <w:t>Մասնակիցը</w:t>
      </w:r>
      <w:r w:rsidRPr="00A340ED">
        <w:rPr>
          <w:rFonts w:ascii="Arial Armenian" w:hAnsi="Arial Armenian"/>
          <w:sz w:val="20"/>
          <w:szCs w:val="20"/>
          <w:lang w:val="hy-AM"/>
        </w:rPr>
        <w:t xml:space="preserve"> </w:t>
      </w:r>
      <w:r w:rsidRPr="00A340ED">
        <w:rPr>
          <w:rFonts w:ascii="Sylfaen" w:hAnsi="Sylfaen" w:cs="Sylfaen"/>
          <w:sz w:val="20"/>
          <w:szCs w:val="20"/>
          <w:lang w:val="af-ZA"/>
        </w:rPr>
        <w:t>կարող</w:t>
      </w:r>
      <w:r w:rsidRPr="00A340ED">
        <w:rPr>
          <w:rFonts w:ascii="Arial Armenian" w:hAnsi="Arial Armenian"/>
          <w:sz w:val="20"/>
          <w:szCs w:val="20"/>
          <w:lang w:val="hy-AM"/>
        </w:rPr>
        <w:t xml:space="preserve"> </w:t>
      </w:r>
      <w:r w:rsidRPr="00A340ED">
        <w:rPr>
          <w:rFonts w:ascii="Sylfaen" w:hAnsi="Sylfaen" w:cs="Sylfaen"/>
          <w:sz w:val="20"/>
          <w:szCs w:val="20"/>
          <w:lang w:val="af-ZA"/>
        </w:rPr>
        <w:t>է</w:t>
      </w:r>
      <w:r w:rsidRPr="00A340ED">
        <w:rPr>
          <w:rFonts w:ascii="Arial Armenian" w:hAnsi="Arial Armenian"/>
          <w:sz w:val="20"/>
          <w:szCs w:val="20"/>
          <w:lang w:val="hy-AM"/>
        </w:rPr>
        <w:t xml:space="preserve"> </w:t>
      </w:r>
      <w:r w:rsidRPr="00A340ED">
        <w:rPr>
          <w:rFonts w:ascii="Sylfaen" w:hAnsi="Sylfaen" w:cs="Sylfaen"/>
          <w:sz w:val="20"/>
          <w:szCs w:val="20"/>
          <w:lang w:val="af-ZA"/>
        </w:rPr>
        <w:t>հայտ</w:t>
      </w:r>
      <w:r w:rsidRPr="00A340ED">
        <w:rPr>
          <w:rFonts w:ascii="Arial Armenian" w:hAnsi="Arial Armenian"/>
          <w:sz w:val="20"/>
          <w:szCs w:val="20"/>
          <w:lang w:val="hy-AM"/>
        </w:rPr>
        <w:t xml:space="preserve"> </w:t>
      </w:r>
      <w:r w:rsidRPr="00A340ED">
        <w:rPr>
          <w:rFonts w:ascii="Sylfaen" w:hAnsi="Sylfaen" w:cs="Sylfaen"/>
          <w:sz w:val="20"/>
          <w:szCs w:val="20"/>
          <w:lang w:val="af-ZA"/>
        </w:rPr>
        <w:t>ներկայացնել</w:t>
      </w:r>
      <w:r w:rsidRPr="00A340ED">
        <w:rPr>
          <w:rFonts w:ascii="Arial Armenian" w:hAnsi="Arial Armenian"/>
          <w:sz w:val="20"/>
          <w:szCs w:val="20"/>
          <w:lang w:val="hy-AM"/>
        </w:rPr>
        <w:t xml:space="preserve"> </w:t>
      </w:r>
      <w:r w:rsidRPr="00A340ED">
        <w:rPr>
          <w:rFonts w:ascii="Sylfaen" w:hAnsi="Sylfaen" w:cs="Sylfaen"/>
          <w:sz w:val="20"/>
          <w:szCs w:val="20"/>
          <w:lang w:val="af-ZA"/>
        </w:rPr>
        <w:t>ինչպես</w:t>
      </w:r>
      <w:r w:rsidRPr="00A340ED">
        <w:rPr>
          <w:rFonts w:ascii="Arial Armenian" w:hAnsi="Arial Armenian"/>
          <w:sz w:val="20"/>
          <w:szCs w:val="20"/>
          <w:lang w:val="hy-AM"/>
        </w:rPr>
        <w:t xml:space="preserve"> </w:t>
      </w:r>
      <w:r w:rsidRPr="00A340ED">
        <w:rPr>
          <w:rFonts w:ascii="Sylfaen" w:hAnsi="Sylfaen" w:cs="Sylfaen"/>
          <w:sz w:val="20"/>
          <w:szCs w:val="20"/>
          <w:lang w:val="af-ZA"/>
        </w:rPr>
        <w:t>յուրաքանչյուր</w:t>
      </w:r>
      <w:r w:rsidRPr="00A340ED">
        <w:rPr>
          <w:rFonts w:ascii="Arial Armenian" w:hAnsi="Arial Armenian"/>
          <w:sz w:val="20"/>
          <w:szCs w:val="20"/>
          <w:lang w:val="hy-AM"/>
        </w:rPr>
        <w:t xml:space="preserve"> </w:t>
      </w:r>
      <w:r w:rsidRPr="00A340ED">
        <w:rPr>
          <w:rFonts w:ascii="Sylfaen" w:hAnsi="Sylfaen" w:cs="Sylfaen"/>
          <w:sz w:val="20"/>
          <w:szCs w:val="20"/>
          <w:lang w:val="af-ZA"/>
        </w:rPr>
        <w:t>չափաբաժնի</w:t>
      </w:r>
      <w:r w:rsidRPr="00A340ED">
        <w:rPr>
          <w:rFonts w:ascii="Arial Armenian" w:hAnsi="Arial Armenian"/>
          <w:sz w:val="20"/>
          <w:szCs w:val="20"/>
          <w:lang w:val="hy-AM"/>
        </w:rPr>
        <w:t xml:space="preserve">, </w:t>
      </w:r>
      <w:r w:rsidRPr="00A340ED">
        <w:rPr>
          <w:rFonts w:ascii="Sylfaen" w:hAnsi="Sylfaen" w:cs="Sylfaen"/>
          <w:sz w:val="20"/>
          <w:szCs w:val="20"/>
          <w:lang w:val="af-ZA"/>
        </w:rPr>
        <w:t>այնպես</w:t>
      </w:r>
      <w:r w:rsidRPr="00A340ED">
        <w:rPr>
          <w:rFonts w:ascii="Arial Armenian" w:hAnsi="Arial Armenian"/>
          <w:sz w:val="20"/>
          <w:szCs w:val="20"/>
          <w:lang w:val="hy-AM"/>
        </w:rPr>
        <w:t xml:space="preserve"> </w:t>
      </w:r>
      <w:r w:rsidRPr="00A340ED">
        <w:rPr>
          <w:rFonts w:ascii="Sylfaen" w:hAnsi="Sylfaen" w:cs="Sylfaen"/>
          <w:sz w:val="20"/>
          <w:szCs w:val="20"/>
          <w:lang w:val="af-ZA"/>
        </w:rPr>
        <w:t>էլ</w:t>
      </w:r>
      <w:r w:rsidRPr="00A340ED">
        <w:rPr>
          <w:rFonts w:ascii="Arial Armenian" w:hAnsi="Arial Armenian"/>
          <w:sz w:val="20"/>
          <w:szCs w:val="20"/>
          <w:lang w:val="hy-AM"/>
        </w:rPr>
        <w:t xml:space="preserve"> </w:t>
      </w:r>
      <w:r w:rsidRPr="00A340ED">
        <w:rPr>
          <w:rFonts w:ascii="Sylfaen" w:hAnsi="Sylfaen" w:cs="Sylfaen"/>
          <w:sz w:val="20"/>
          <w:szCs w:val="20"/>
          <w:lang w:val="af-ZA"/>
        </w:rPr>
        <w:t>մի</w:t>
      </w:r>
      <w:r w:rsidRPr="00A340ED">
        <w:rPr>
          <w:rFonts w:ascii="Arial Armenian" w:hAnsi="Arial Armenian"/>
          <w:sz w:val="20"/>
          <w:szCs w:val="20"/>
          <w:lang w:val="hy-AM"/>
        </w:rPr>
        <w:t xml:space="preserve"> </w:t>
      </w:r>
      <w:r w:rsidRPr="00A340ED">
        <w:rPr>
          <w:rFonts w:ascii="Sylfaen" w:hAnsi="Sylfaen" w:cs="Sylfaen"/>
          <w:sz w:val="20"/>
          <w:szCs w:val="20"/>
          <w:lang w:val="af-ZA"/>
        </w:rPr>
        <w:t>քանի</w:t>
      </w:r>
      <w:r w:rsidRPr="00A340ED">
        <w:rPr>
          <w:rFonts w:ascii="Arial Armenian" w:hAnsi="Arial Armenian"/>
          <w:sz w:val="20"/>
          <w:szCs w:val="20"/>
          <w:lang w:val="hy-AM"/>
        </w:rPr>
        <w:t xml:space="preserve"> </w:t>
      </w:r>
      <w:r w:rsidRPr="00A340ED">
        <w:rPr>
          <w:rFonts w:ascii="Sylfaen" w:hAnsi="Sylfaen" w:cs="Sylfaen"/>
          <w:sz w:val="20"/>
          <w:szCs w:val="20"/>
          <w:lang w:val="af-ZA"/>
        </w:rPr>
        <w:t>կամ</w:t>
      </w:r>
      <w:r w:rsidRPr="00A340ED">
        <w:rPr>
          <w:rFonts w:ascii="Arial Armenian" w:hAnsi="Arial Armenian"/>
          <w:sz w:val="20"/>
          <w:szCs w:val="20"/>
          <w:lang w:val="hy-AM"/>
        </w:rPr>
        <w:t xml:space="preserve"> </w:t>
      </w:r>
      <w:r w:rsidRPr="00A340ED">
        <w:rPr>
          <w:rFonts w:ascii="Sylfaen" w:hAnsi="Sylfaen" w:cs="Sylfaen"/>
          <w:sz w:val="20"/>
          <w:szCs w:val="20"/>
          <w:lang w:val="af-ZA"/>
        </w:rPr>
        <w:t>բոլոր</w:t>
      </w:r>
      <w:r w:rsidRPr="00A340ED">
        <w:rPr>
          <w:rFonts w:ascii="Arial Armenian" w:hAnsi="Arial Armenian"/>
          <w:sz w:val="20"/>
          <w:szCs w:val="20"/>
          <w:lang w:val="hy-AM"/>
        </w:rPr>
        <w:t xml:space="preserve"> </w:t>
      </w:r>
      <w:r w:rsidRPr="00A340ED">
        <w:rPr>
          <w:rFonts w:ascii="Sylfaen" w:hAnsi="Sylfaen" w:cs="Sylfaen"/>
          <w:sz w:val="20"/>
          <w:szCs w:val="20"/>
          <w:lang w:val="af-ZA"/>
        </w:rPr>
        <w:t>չափաբաժինների</w:t>
      </w:r>
      <w:r w:rsidRPr="00A340ED">
        <w:rPr>
          <w:rFonts w:ascii="Arial Armenian" w:hAnsi="Arial Armenian"/>
          <w:sz w:val="20"/>
          <w:szCs w:val="20"/>
          <w:lang w:val="hy-AM"/>
        </w:rPr>
        <w:t xml:space="preserve"> </w:t>
      </w:r>
      <w:r w:rsidRPr="00A340ED">
        <w:rPr>
          <w:rFonts w:ascii="Sylfaen" w:hAnsi="Sylfaen" w:cs="Sylfaen"/>
          <w:sz w:val="20"/>
          <w:szCs w:val="20"/>
          <w:lang w:val="af-ZA"/>
        </w:rPr>
        <w:t>համար</w:t>
      </w:r>
      <w:r w:rsidRPr="00A340ED">
        <w:rPr>
          <w:rFonts w:ascii="Tahoma" w:hAnsi="Tahoma" w:cs="Tahoma"/>
          <w:sz w:val="20"/>
          <w:lang w:val="hy-AM"/>
        </w:rPr>
        <w:t>։</w:t>
      </w:r>
      <w:r w:rsidRPr="00A340ED">
        <w:rPr>
          <w:rFonts w:ascii="Arial Armenian" w:hAnsi="Arial Armenian" w:cs="Sylfaen"/>
          <w:sz w:val="20"/>
          <w:lang w:val="hy-AM"/>
        </w:rPr>
        <w:t xml:space="preserve">  </w:t>
      </w:r>
    </w:p>
    <w:p w:rsidR="0081576D" w:rsidRPr="00A340ED" w:rsidRDefault="0081576D" w:rsidP="0081576D">
      <w:pPr>
        <w:ind w:firstLine="567"/>
        <w:jc w:val="both"/>
        <w:rPr>
          <w:rFonts w:ascii="Arial Armenian" w:hAnsi="Arial Armenian" w:cs="Sylfaen"/>
          <w:sz w:val="20"/>
          <w:lang w:val="hy-AM"/>
        </w:rPr>
      </w:pPr>
      <w:r w:rsidRPr="00A340ED">
        <w:rPr>
          <w:rFonts w:ascii="Sylfaen" w:hAnsi="Sylfaen" w:cs="Sylfaen"/>
          <w:sz w:val="20"/>
          <w:lang w:val="hy-AM"/>
        </w:rPr>
        <w:t>Հայտը</w:t>
      </w:r>
      <w:r w:rsidRPr="00A340ED">
        <w:rPr>
          <w:rFonts w:ascii="Arial Armenian" w:hAnsi="Arial Armenian" w:cs="Sylfaen"/>
          <w:sz w:val="20"/>
          <w:lang w:val="hy-AM"/>
        </w:rPr>
        <w:t xml:space="preserve"> </w:t>
      </w:r>
      <w:r w:rsidRPr="00A340ED">
        <w:rPr>
          <w:rFonts w:ascii="Sylfaen" w:hAnsi="Sylfaen" w:cs="Sylfaen"/>
          <w:sz w:val="20"/>
          <w:lang w:val="hy-AM"/>
        </w:rPr>
        <w:t>ներկայացվում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մինչև</w:t>
      </w:r>
      <w:r w:rsidRPr="00A340ED">
        <w:rPr>
          <w:rFonts w:ascii="Arial Armenian" w:hAnsi="Arial Armenian" w:cs="Sylfaen"/>
          <w:sz w:val="20"/>
          <w:lang w:val="hy-AM"/>
        </w:rPr>
        <w:t xml:space="preserve"> </w:t>
      </w:r>
      <w:r w:rsidRPr="00A340ED">
        <w:rPr>
          <w:rFonts w:ascii="Sylfaen" w:hAnsi="Sylfaen" w:cs="Sylfaen"/>
          <w:sz w:val="20"/>
          <w:lang w:val="hy-AM"/>
        </w:rPr>
        <w:t>դրա</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ժամկետի</w:t>
      </w:r>
      <w:r w:rsidRPr="00A340ED">
        <w:rPr>
          <w:rFonts w:ascii="Arial Armenian" w:hAnsi="Arial Armenian" w:cs="Sylfaen"/>
          <w:sz w:val="20"/>
          <w:lang w:val="hy-AM"/>
        </w:rPr>
        <w:t xml:space="preserve"> </w:t>
      </w:r>
      <w:r w:rsidRPr="00A340ED">
        <w:rPr>
          <w:rFonts w:ascii="Sylfaen" w:hAnsi="Sylfaen" w:cs="Sylfaen"/>
          <w:sz w:val="20"/>
          <w:lang w:val="hy-AM"/>
        </w:rPr>
        <w:t>ավարտը։</w:t>
      </w:r>
    </w:p>
    <w:p w:rsidR="0081576D" w:rsidRPr="00A340ED" w:rsidRDefault="0081576D" w:rsidP="0081576D">
      <w:pPr>
        <w:ind w:firstLine="567"/>
        <w:jc w:val="both"/>
        <w:rPr>
          <w:rFonts w:ascii="Arial Armenian" w:hAnsi="Arial Armenian" w:cs="Sylfaen"/>
          <w:sz w:val="20"/>
          <w:lang w:val="hy-AM"/>
        </w:rPr>
      </w:pPr>
      <w:r w:rsidRPr="00A340ED">
        <w:rPr>
          <w:rFonts w:ascii="Sylfaen" w:hAnsi="Sylfaen" w:cs="Sylfaen"/>
          <w:sz w:val="20"/>
          <w:lang w:val="hy-AM"/>
        </w:rPr>
        <w:t>Հայտի</w:t>
      </w:r>
      <w:r w:rsidRPr="00A340ED">
        <w:rPr>
          <w:rFonts w:ascii="Arial Armenian" w:hAnsi="Arial Armenian" w:cs="Sylfaen"/>
          <w:sz w:val="20"/>
          <w:lang w:val="hy-AM"/>
        </w:rPr>
        <w:t xml:space="preserve"> </w:t>
      </w:r>
      <w:r w:rsidRPr="00A340ED">
        <w:rPr>
          <w:rFonts w:ascii="Sylfaen" w:hAnsi="Sylfaen" w:cs="Sylfaen"/>
          <w:sz w:val="20"/>
          <w:lang w:val="hy-AM"/>
        </w:rPr>
        <w:t>պատրաստման</w:t>
      </w:r>
      <w:r w:rsidRPr="00A340ED">
        <w:rPr>
          <w:rFonts w:ascii="Arial Armenian" w:hAnsi="Arial Armenian" w:cs="Sylfaen"/>
          <w:sz w:val="20"/>
          <w:lang w:val="hy-AM"/>
        </w:rPr>
        <w:t xml:space="preserve"> </w:t>
      </w:r>
      <w:r w:rsidRPr="00A340ED">
        <w:rPr>
          <w:rFonts w:ascii="Sylfaen" w:hAnsi="Sylfaen" w:cs="Sylfaen"/>
          <w:sz w:val="20"/>
          <w:lang w:val="hy-AM"/>
        </w:rPr>
        <w:t>կարգը</w:t>
      </w:r>
      <w:r w:rsidRPr="00A340ED">
        <w:rPr>
          <w:rFonts w:ascii="Arial Armenian" w:hAnsi="Arial Armenian" w:cs="Sylfaen"/>
          <w:sz w:val="20"/>
          <w:lang w:val="hy-AM"/>
        </w:rPr>
        <w:t xml:space="preserve"> </w:t>
      </w:r>
      <w:r w:rsidRPr="00A340ED">
        <w:rPr>
          <w:rFonts w:ascii="Sylfaen" w:hAnsi="Sylfaen" w:cs="Sylfaen"/>
          <w:sz w:val="20"/>
          <w:lang w:val="hy-AM"/>
        </w:rPr>
        <w:t>նկարագրված</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հրավերի</w:t>
      </w:r>
      <w:r w:rsidRPr="00A340ED">
        <w:rPr>
          <w:rFonts w:ascii="Arial Armenian" w:hAnsi="Arial Armenian" w:cs="Sylfaen"/>
          <w:sz w:val="20"/>
          <w:lang w:val="hy-AM"/>
        </w:rPr>
        <w:t xml:space="preserve"> 2-</w:t>
      </w:r>
      <w:r w:rsidRPr="00A340ED">
        <w:rPr>
          <w:rFonts w:ascii="Sylfaen" w:hAnsi="Sylfaen" w:cs="Sylfaen"/>
          <w:sz w:val="20"/>
          <w:lang w:val="hy-AM"/>
        </w:rPr>
        <w:t>րդ</w:t>
      </w:r>
      <w:r w:rsidRPr="00A340ED">
        <w:rPr>
          <w:rFonts w:ascii="Arial Armenian" w:hAnsi="Arial Armenian" w:cs="Sylfaen"/>
          <w:sz w:val="20"/>
          <w:lang w:val="hy-AM"/>
        </w:rPr>
        <w:t xml:space="preserve"> </w:t>
      </w:r>
      <w:r w:rsidRPr="00A340ED">
        <w:rPr>
          <w:rFonts w:ascii="Sylfaen" w:hAnsi="Sylfaen" w:cs="Sylfaen"/>
          <w:sz w:val="20"/>
          <w:lang w:val="hy-AM"/>
        </w:rPr>
        <w:t>մասում</w:t>
      </w:r>
      <w:r w:rsidRPr="00A340ED">
        <w:rPr>
          <w:rFonts w:ascii="Arial Armenian" w:hAnsi="Arial Armenian" w:cs="Sylfaen"/>
          <w:sz w:val="20"/>
          <w:lang w:val="hy-AM"/>
        </w:rPr>
        <w:t xml:space="preserve">` </w:t>
      </w:r>
      <w:r w:rsidRPr="00A340ED">
        <w:rPr>
          <w:rFonts w:ascii="Sylfaen" w:hAnsi="Sylfaen" w:cs="Sylfaen"/>
          <w:sz w:val="20"/>
          <w:lang w:val="hy-AM"/>
        </w:rPr>
        <w:t>բաց</w:t>
      </w:r>
      <w:r w:rsidRPr="00A340ED">
        <w:rPr>
          <w:rFonts w:ascii="Arial Armenian" w:hAnsi="Arial Armenian" w:cs="Sylfaen"/>
          <w:sz w:val="20"/>
          <w:lang w:val="hy-AM"/>
        </w:rPr>
        <w:t xml:space="preserve"> </w:t>
      </w:r>
      <w:r w:rsidRPr="00A340ED">
        <w:rPr>
          <w:rFonts w:ascii="Sylfaen" w:hAnsi="Sylfaen" w:cs="Sylfaen"/>
          <w:sz w:val="20"/>
          <w:lang w:val="hy-AM"/>
        </w:rPr>
        <w:t>մրցույթի</w:t>
      </w:r>
      <w:r w:rsidRPr="00A340ED">
        <w:rPr>
          <w:rFonts w:ascii="Arial Armenian" w:hAnsi="Arial Armenian" w:cs="Sylfaen"/>
          <w:sz w:val="20"/>
          <w:lang w:val="hy-AM"/>
        </w:rPr>
        <w:t xml:space="preserve"> </w:t>
      </w:r>
      <w:r w:rsidRPr="00A340ED">
        <w:rPr>
          <w:rFonts w:ascii="Sylfaen" w:hAnsi="Sylfaen" w:cs="Sylfaen"/>
          <w:sz w:val="20"/>
          <w:lang w:val="hy-AM"/>
        </w:rPr>
        <w:t>հայտերը</w:t>
      </w:r>
      <w:r w:rsidRPr="00A340ED">
        <w:rPr>
          <w:rFonts w:ascii="Arial Armenian" w:hAnsi="Arial Armenian" w:cs="Sylfaen"/>
          <w:sz w:val="20"/>
          <w:lang w:val="hy-AM"/>
        </w:rPr>
        <w:t xml:space="preserve"> </w:t>
      </w:r>
      <w:r w:rsidRPr="00A340ED">
        <w:rPr>
          <w:rFonts w:ascii="Sylfaen" w:hAnsi="Sylfaen" w:cs="Sylfaen"/>
          <w:sz w:val="20"/>
          <w:lang w:val="hy-AM"/>
        </w:rPr>
        <w:t>պատրաստելու</w:t>
      </w:r>
      <w:r w:rsidRPr="00A340ED">
        <w:rPr>
          <w:rFonts w:ascii="Arial Armenian" w:hAnsi="Arial Armenian" w:cs="Sylfaen"/>
          <w:sz w:val="20"/>
          <w:lang w:val="hy-AM"/>
        </w:rPr>
        <w:t xml:space="preserve"> </w:t>
      </w:r>
      <w:r w:rsidRPr="00A340ED">
        <w:rPr>
          <w:rFonts w:ascii="Sylfaen" w:hAnsi="Sylfaen" w:cs="Sylfaen"/>
          <w:sz w:val="20"/>
          <w:lang w:val="hy-AM"/>
        </w:rPr>
        <w:t>հրահանգում։</w:t>
      </w:r>
    </w:p>
    <w:p w:rsidR="0081576D" w:rsidRPr="00A340ED" w:rsidRDefault="0081576D" w:rsidP="0081576D">
      <w:pPr>
        <w:ind w:firstLine="567"/>
        <w:jc w:val="both"/>
        <w:rPr>
          <w:rFonts w:ascii="Arial Armenian" w:hAnsi="Arial Armenian" w:cs="Sylfaen"/>
          <w:sz w:val="20"/>
          <w:lang w:val="hy-AM"/>
        </w:rPr>
      </w:pPr>
      <w:r w:rsidRPr="00A340ED">
        <w:rPr>
          <w:rFonts w:ascii="Arial Armenian" w:hAnsi="Arial Armenian" w:cs="Sylfaen"/>
          <w:sz w:val="20"/>
          <w:lang w:val="hy-AM"/>
        </w:rPr>
        <w:t xml:space="preserve">4.2  </w:t>
      </w:r>
      <w:r w:rsidRPr="00A340ED">
        <w:rPr>
          <w:rFonts w:ascii="Sylfaen" w:hAnsi="Sylfaen" w:cs="Sylfaen"/>
          <w:sz w:val="20"/>
          <w:lang w:val="hy-AM"/>
        </w:rPr>
        <w:t>Ընթացակարգի</w:t>
      </w:r>
      <w:r w:rsidRPr="00A340ED">
        <w:rPr>
          <w:rFonts w:ascii="Arial Armenian" w:hAnsi="Arial Armenian" w:cs="Sylfaen"/>
          <w:sz w:val="20"/>
          <w:lang w:val="hy-AM"/>
        </w:rPr>
        <w:t xml:space="preserve"> </w:t>
      </w:r>
      <w:r w:rsidRPr="00A340ED">
        <w:rPr>
          <w:rFonts w:ascii="Sylfaen" w:hAnsi="Sylfaen" w:cs="Sylfaen"/>
          <w:sz w:val="20"/>
          <w:lang w:val="hy-AM"/>
        </w:rPr>
        <w:t>հայտերն</w:t>
      </w:r>
      <w:r w:rsidRPr="00A340ED">
        <w:rPr>
          <w:rFonts w:ascii="Arial Armenian" w:hAnsi="Arial Armenian" w:cs="Sylfaen"/>
          <w:sz w:val="20"/>
          <w:lang w:val="hy-AM"/>
        </w:rPr>
        <w:t xml:space="preserve"> </w:t>
      </w:r>
      <w:r w:rsidRPr="00A340ED">
        <w:rPr>
          <w:rFonts w:ascii="Sylfaen" w:hAnsi="Sylfaen" w:cs="Sylfaen"/>
          <w:sz w:val="20"/>
          <w:lang w:val="hy-AM"/>
        </w:rPr>
        <w:t>անհրաժեշտ</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ներկայացնել</w:t>
      </w:r>
      <w:r w:rsidRPr="00A340ED">
        <w:rPr>
          <w:rFonts w:ascii="Arial Armenian" w:hAnsi="Arial Armenian" w:cs="Sylfaen"/>
          <w:sz w:val="20"/>
          <w:lang w:val="hy-AM"/>
        </w:rPr>
        <w:t xml:space="preserve"> </w:t>
      </w:r>
      <w:r w:rsidRPr="00A340ED">
        <w:rPr>
          <w:rFonts w:ascii="Sylfaen" w:hAnsi="Sylfaen" w:cs="Sylfaen"/>
          <w:sz w:val="20"/>
          <w:szCs w:val="20"/>
          <w:lang w:val="af-ZA"/>
        </w:rPr>
        <w:t>հանձնաժողովին</w:t>
      </w:r>
      <w:r w:rsidRPr="00A340ED">
        <w:rPr>
          <w:rFonts w:ascii="Arial Armenian" w:hAnsi="Arial Armenian" w:cs="Sylfaen"/>
          <w:sz w:val="20"/>
          <w:lang w:val="hy-AM"/>
        </w:rPr>
        <w:t xml:space="preserve"> </w:t>
      </w:r>
      <w:r w:rsidRPr="00A340ED">
        <w:rPr>
          <w:rFonts w:ascii="Sylfaen" w:hAnsi="Sylfaen" w:cs="Sylfaen"/>
          <w:sz w:val="20"/>
          <w:lang w:val="hy-AM"/>
        </w:rPr>
        <w:t>ոչ</w:t>
      </w:r>
      <w:r w:rsidRPr="00A340ED">
        <w:rPr>
          <w:rFonts w:ascii="Arial Armenian" w:hAnsi="Arial Armenian" w:cs="Sylfaen"/>
          <w:sz w:val="20"/>
          <w:lang w:val="hy-AM"/>
        </w:rPr>
        <w:t xml:space="preserve"> </w:t>
      </w:r>
      <w:r w:rsidRPr="00A340ED">
        <w:rPr>
          <w:rFonts w:ascii="Sylfaen" w:hAnsi="Sylfaen" w:cs="Sylfaen"/>
          <w:sz w:val="20"/>
          <w:lang w:val="hy-AM"/>
        </w:rPr>
        <w:t>ուշ</w:t>
      </w:r>
      <w:r w:rsidRPr="00A340ED">
        <w:rPr>
          <w:rFonts w:ascii="Arial Armenian" w:hAnsi="Arial Armenian" w:cs="Sylfaen"/>
          <w:sz w:val="20"/>
          <w:lang w:val="hy-AM"/>
        </w:rPr>
        <w:t xml:space="preserve">, </w:t>
      </w:r>
      <w:r w:rsidRPr="00A340ED">
        <w:rPr>
          <w:rFonts w:ascii="Sylfaen" w:hAnsi="Sylfaen" w:cs="Sylfaen"/>
          <w:sz w:val="20"/>
          <w:lang w:val="hy-AM"/>
        </w:rPr>
        <w:t>քան</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ընթացակարգի</w:t>
      </w:r>
      <w:r w:rsidRPr="00A340ED">
        <w:rPr>
          <w:rFonts w:ascii="Arial Armenian" w:hAnsi="Arial Armenian" w:cs="Sylfaen"/>
          <w:sz w:val="20"/>
          <w:lang w:val="hy-AM"/>
        </w:rPr>
        <w:t xml:space="preserve"> </w:t>
      </w:r>
      <w:r w:rsidRPr="00A340ED">
        <w:rPr>
          <w:rFonts w:ascii="Sylfaen" w:hAnsi="Sylfaen" w:cs="Sylfaen"/>
          <w:sz w:val="20"/>
          <w:lang w:val="hy-AM"/>
        </w:rPr>
        <w:t>հայտարարությունը</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հրավերը</w:t>
      </w:r>
      <w:r w:rsidRPr="00A340ED">
        <w:rPr>
          <w:rFonts w:ascii="Arial Armenian" w:hAnsi="Arial Armenian" w:cs="Sylfaen"/>
          <w:sz w:val="20"/>
          <w:lang w:val="hy-AM"/>
        </w:rPr>
        <w:t xml:space="preserve"> </w:t>
      </w:r>
      <w:r w:rsidRPr="00A340ED">
        <w:rPr>
          <w:rFonts w:ascii="Sylfaen" w:hAnsi="Sylfaen" w:cs="Sylfaen"/>
          <w:sz w:val="20"/>
          <w:lang w:val="hy-AM"/>
        </w:rPr>
        <w:t>տեղեկագրում</w:t>
      </w:r>
      <w:r w:rsidRPr="00A340ED">
        <w:rPr>
          <w:rFonts w:ascii="Arial Armenian" w:hAnsi="Arial Armenian" w:cs="Sylfaen"/>
          <w:sz w:val="20"/>
          <w:lang w:val="hy-AM"/>
        </w:rPr>
        <w:t xml:space="preserve"> </w:t>
      </w:r>
      <w:r w:rsidRPr="00A340ED">
        <w:rPr>
          <w:rFonts w:ascii="Sylfaen" w:hAnsi="Sylfaen" w:cs="Sylfaen"/>
          <w:sz w:val="20"/>
          <w:lang w:val="hy-AM"/>
        </w:rPr>
        <w:t>հրապարակվելու</w:t>
      </w:r>
      <w:r w:rsidRPr="00A340ED">
        <w:rPr>
          <w:rFonts w:ascii="Arial Armenian" w:hAnsi="Arial Armenian" w:cs="Sylfaen"/>
          <w:sz w:val="20"/>
          <w:lang w:val="hy-AM"/>
        </w:rPr>
        <w:t xml:space="preserve"> </w:t>
      </w:r>
      <w:r w:rsidRPr="00A340ED">
        <w:rPr>
          <w:rFonts w:ascii="Sylfaen" w:hAnsi="Sylfaen" w:cs="Sylfaen"/>
          <w:sz w:val="20"/>
          <w:lang w:val="hy-AM"/>
        </w:rPr>
        <w:t>օրվանից</w:t>
      </w:r>
      <w:r w:rsidRPr="00A340ED">
        <w:rPr>
          <w:rFonts w:ascii="Arial Armenian" w:hAnsi="Arial Armenian" w:cs="Sylfaen"/>
          <w:sz w:val="20"/>
          <w:lang w:val="hy-AM"/>
        </w:rPr>
        <w:t xml:space="preserve"> </w:t>
      </w:r>
      <w:r w:rsidRPr="00A340ED">
        <w:rPr>
          <w:rFonts w:ascii="Sylfaen" w:hAnsi="Sylfaen" w:cs="Sylfaen"/>
          <w:sz w:val="20"/>
          <w:lang w:val="hy-AM"/>
        </w:rPr>
        <w:t>հաշված</w:t>
      </w:r>
      <w:r w:rsidRPr="00A340ED">
        <w:rPr>
          <w:rFonts w:ascii="Arial Armenian" w:hAnsi="Arial Armenian" w:cs="Sylfaen"/>
          <w:sz w:val="20"/>
          <w:lang w:val="hy-AM"/>
        </w:rPr>
        <w:t xml:space="preserve"> </w:t>
      </w:r>
      <w:r w:rsidRPr="00A340ED">
        <w:rPr>
          <w:rFonts w:ascii="Arial Armenian" w:hAnsi="Arial Armenian" w:cs="Arial LatArm"/>
          <w:sz w:val="20"/>
          <w:lang w:val="hy-AM"/>
        </w:rPr>
        <w:t>«</w:t>
      </w:r>
      <w:r w:rsidR="00776F58" w:rsidRPr="00A340ED">
        <w:rPr>
          <w:rFonts w:ascii="Arial Armenian" w:hAnsi="Arial Armenian" w:cs="Sylfaen"/>
          <w:sz w:val="20"/>
          <w:lang w:val="hy-AM"/>
        </w:rPr>
        <w:t>7</w:t>
      </w:r>
      <w:r w:rsidR="00487450" w:rsidRPr="00A340ED">
        <w:rPr>
          <w:rFonts w:ascii="Arial Armenian" w:hAnsi="Arial Armenian" w:cs="Sylfaen"/>
          <w:sz w:val="20"/>
          <w:lang w:val="hy-AM"/>
        </w:rPr>
        <w:t>-</w:t>
      </w:r>
      <w:r w:rsidRPr="00A340ED">
        <w:rPr>
          <w:rFonts w:ascii="Sylfaen" w:hAnsi="Sylfaen" w:cs="Sylfaen"/>
          <w:sz w:val="20"/>
          <w:lang w:val="hy-AM"/>
        </w:rPr>
        <w:t>րդ</w:t>
      </w:r>
      <w:r w:rsidRPr="00A340ED">
        <w:rPr>
          <w:rFonts w:ascii="Arial Armenian" w:hAnsi="Arial Armenian" w:cs="Sylfaen"/>
          <w:sz w:val="20"/>
          <w:lang w:val="hy-AM"/>
        </w:rPr>
        <w:t xml:space="preserve"> </w:t>
      </w:r>
      <w:r w:rsidRPr="00A340ED">
        <w:rPr>
          <w:rFonts w:ascii="Sylfaen" w:hAnsi="Sylfaen" w:cs="Sylfaen"/>
          <w:sz w:val="20"/>
          <w:lang w:val="hy-AM"/>
        </w:rPr>
        <w:t>օրվա</w:t>
      </w:r>
      <w:r w:rsidRPr="00A340ED">
        <w:rPr>
          <w:rFonts w:ascii="Arial Armenian" w:hAnsi="Arial Armenian" w:cs="Sylfaen"/>
          <w:sz w:val="20"/>
          <w:lang w:val="hy-AM"/>
        </w:rPr>
        <w:t xml:space="preserve"> </w:t>
      </w:r>
      <w:r w:rsidRPr="00A340ED">
        <w:rPr>
          <w:rFonts w:ascii="Sylfaen" w:hAnsi="Sylfaen" w:cs="Sylfaen"/>
          <w:sz w:val="20"/>
          <w:lang w:val="hy-AM"/>
        </w:rPr>
        <w:t>ժամը</w:t>
      </w:r>
      <w:r w:rsidRPr="00A340ED">
        <w:rPr>
          <w:rFonts w:ascii="Arial Armenian" w:hAnsi="Arial Armenian" w:cs="Sylfaen"/>
          <w:sz w:val="20"/>
          <w:lang w:val="hy-AM"/>
        </w:rPr>
        <w:t xml:space="preserve"> </w:t>
      </w:r>
      <w:r w:rsidRPr="00A340ED">
        <w:rPr>
          <w:rFonts w:ascii="Arial Armenian" w:hAnsi="Arial Armenian" w:cs="Arial LatArm"/>
          <w:sz w:val="20"/>
          <w:lang w:val="hy-AM"/>
        </w:rPr>
        <w:t>«</w:t>
      </w:r>
      <w:r w:rsidR="00776F58" w:rsidRPr="00A340ED">
        <w:rPr>
          <w:rFonts w:ascii="Arial Armenian" w:hAnsi="Arial Armenian" w:cs="Arial"/>
          <w:vertAlign w:val="subscript"/>
          <w:lang w:val="hy-AM"/>
        </w:rPr>
        <w:t>12</w:t>
      </w:r>
      <w:r w:rsidRPr="00A340ED">
        <w:rPr>
          <w:rFonts w:ascii="Arial Armenian" w:hAnsi="Arial Armenian" w:cs="Sylfaen"/>
          <w:sz w:val="20"/>
          <w:lang w:val="hy-AM"/>
        </w:rPr>
        <w:t>-</w:t>
      </w:r>
      <w:r w:rsidRPr="00A340ED">
        <w:rPr>
          <w:rFonts w:ascii="Sylfaen" w:hAnsi="Sylfaen" w:cs="Sylfaen"/>
          <w:sz w:val="20"/>
          <w:lang w:val="hy-AM"/>
        </w:rPr>
        <w:t>ն</w:t>
      </w:r>
      <w:r w:rsidRPr="00A340ED">
        <w:rPr>
          <w:rFonts w:ascii="Arial Armenian" w:hAnsi="Arial Armenian" w:cs="Sylfaen"/>
          <w:sz w:val="20"/>
          <w:lang w:val="hy-AM"/>
        </w:rPr>
        <w:t>, «</w:t>
      </w:r>
      <w:r w:rsidR="00487450" w:rsidRPr="00A340ED">
        <w:rPr>
          <w:rFonts w:ascii="Sylfaen" w:hAnsi="Sylfaen" w:cs="Sylfaen"/>
          <w:sz w:val="20"/>
          <w:szCs w:val="20"/>
          <w:lang w:val="hy-AM"/>
        </w:rPr>
        <w:t>գ</w:t>
      </w:r>
      <w:r w:rsidR="00487450" w:rsidRPr="00A340ED">
        <w:rPr>
          <w:rFonts w:ascii="MS Mincho" w:eastAsia="MS Mincho" w:hAnsi="MS Mincho" w:cs="MS Mincho"/>
          <w:sz w:val="20"/>
          <w:szCs w:val="20"/>
          <w:lang w:val="hy-AM"/>
        </w:rPr>
        <w:t xml:space="preserve">․ </w:t>
      </w:r>
      <w:r w:rsidR="00487450" w:rsidRPr="00A340ED">
        <w:rPr>
          <w:rFonts w:ascii="Sylfaen" w:eastAsia="MS Mincho" w:hAnsi="Sylfaen" w:cs="MS Mincho"/>
          <w:sz w:val="20"/>
          <w:szCs w:val="20"/>
          <w:lang w:val="hy-AM"/>
        </w:rPr>
        <w:t>Արարատ, Իսակովի 2</w:t>
      </w:r>
      <w:r w:rsidRPr="00A340ED">
        <w:rPr>
          <w:rFonts w:ascii="Arial Armenian" w:hAnsi="Arial Armenian" w:cs="Sylfaen"/>
          <w:sz w:val="20"/>
          <w:lang w:val="hy-AM"/>
        </w:rPr>
        <w:t xml:space="preserve"> </w:t>
      </w:r>
      <w:r w:rsidRPr="00A340ED">
        <w:rPr>
          <w:rFonts w:ascii="Sylfaen" w:hAnsi="Sylfaen" w:cs="Sylfaen"/>
          <w:sz w:val="20"/>
          <w:lang w:val="hy-AM"/>
        </w:rPr>
        <w:t>հասցեով</w:t>
      </w:r>
      <w:r w:rsidRPr="00A340ED">
        <w:rPr>
          <w:rFonts w:ascii="Arial Armenian" w:hAnsi="Arial Armenian" w:cs="Sylfaen"/>
          <w:sz w:val="20"/>
          <w:lang w:val="hy-AM"/>
        </w:rPr>
        <w:t>:</w:t>
      </w:r>
    </w:p>
    <w:p w:rsidR="0081576D" w:rsidRPr="00A340ED" w:rsidRDefault="0081576D" w:rsidP="0081576D">
      <w:pPr>
        <w:ind w:firstLine="567"/>
        <w:jc w:val="both"/>
        <w:rPr>
          <w:rFonts w:ascii="Arial Armenian" w:hAnsi="Arial Armenian" w:cs="Sylfaen"/>
          <w:sz w:val="20"/>
          <w:lang w:val="hy-AM"/>
        </w:rPr>
      </w:pPr>
      <w:r w:rsidRPr="00A340ED">
        <w:rPr>
          <w:rFonts w:ascii="Sylfaen" w:hAnsi="Sylfaen" w:cs="Sylfaen"/>
          <w:sz w:val="20"/>
          <w:lang w:val="hy-AM"/>
        </w:rPr>
        <w:t>Ընթացակարգի</w:t>
      </w:r>
      <w:r w:rsidRPr="00A340ED">
        <w:rPr>
          <w:rFonts w:ascii="Arial Armenian" w:hAnsi="Arial Armenian" w:cs="Sylfaen"/>
          <w:sz w:val="20"/>
          <w:lang w:val="hy-AM"/>
        </w:rPr>
        <w:t xml:space="preserve"> </w:t>
      </w:r>
      <w:r w:rsidRPr="00A340ED">
        <w:rPr>
          <w:rFonts w:ascii="Sylfaen" w:hAnsi="Sylfaen" w:cs="Sylfaen"/>
          <w:sz w:val="20"/>
          <w:lang w:val="hy-AM"/>
        </w:rPr>
        <w:t>հայտերը</w:t>
      </w:r>
      <w:r w:rsidRPr="00A340ED">
        <w:rPr>
          <w:rFonts w:ascii="Arial Armenian" w:hAnsi="Arial Armenian" w:cs="Sylfaen"/>
          <w:sz w:val="20"/>
          <w:lang w:val="hy-AM"/>
        </w:rPr>
        <w:t xml:space="preserve"> </w:t>
      </w:r>
      <w:r w:rsidRPr="00A340ED">
        <w:rPr>
          <w:rFonts w:ascii="Sylfaen" w:hAnsi="Sylfaen" w:cs="Sylfaen"/>
          <w:sz w:val="20"/>
          <w:lang w:val="hy-AM"/>
        </w:rPr>
        <w:t>ստանում</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հայտերի</w:t>
      </w:r>
      <w:r w:rsidRPr="00A340ED">
        <w:rPr>
          <w:rFonts w:ascii="Arial Armenian" w:hAnsi="Arial Armenian" w:cs="Sylfaen"/>
          <w:sz w:val="20"/>
          <w:lang w:val="hy-AM"/>
        </w:rPr>
        <w:t xml:space="preserve"> </w:t>
      </w:r>
      <w:r w:rsidRPr="00A340ED">
        <w:rPr>
          <w:rFonts w:ascii="Sylfaen" w:hAnsi="Sylfaen" w:cs="Sylfaen"/>
          <w:sz w:val="20"/>
          <w:lang w:val="hy-AM"/>
        </w:rPr>
        <w:t>գրանցամատյանում</w:t>
      </w:r>
      <w:r w:rsidRPr="00A340ED">
        <w:rPr>
          <w:rFonts w:ascii="Arial Armenian" w:hAnsi="Arial Armenian" w:cs="Sylfaen"/>
          <w:sz w:val="20"/>
          <w:lang w:val="hy-AM"/>
        </w:rPr>
        <w:t xml:space="preserve"> </w:t>
      </w:r>
      <w:r w:rsidRPr="00A340ED">
        <w:rPr>
          <w:rFonts w:ascii="Sylfaen" w:hAnsi="Sylfaen" w:cs="Sylfaen"/>
          <w:sz w:val="20"/>
          <w:lang w:val="hy-AM"/>
        </w:rPr>
        <w:t>գրանցում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հանձնաժողովի</w:t>
      </w:r>
      <w:r w:rsidRPr="00A340ED">
        <w:rPr>
          <w:rFonts w:ascii="Arial Armenian" w:hAnsi="Arial Armenian" w:cs="Sylfaen"/>
          <w:sz w:val="20"/>
          <w:lang w:val="hy-AM"/>
        </w:rPr>
        <w:t xml:space="preserve"> </w:t>
      </w:r>
      <w:r w:rsidRPr="00A340ED">
        <w:rPr>
          <w:rFonts w:ascii="Sylfaen" w:hAnsi="Sylfaen" w:cs="Sylfaen"/>
          <w:sz w:val="20"/>
          <w:lang w:val="hy-AM"/>
        </w:rPr>
        <w:t>քարտուղար</w:t>
      </w:r>
      <w:r w:rsidR="00991798" w:rsidRPr="00A340ED">
        <w:rPr>
          <w:rFonts w:ascii="Sylfaen" w:hAnsi="Sylfaen" w:cs="Sylfaen"/>
          <w:sz w:val="20"/>
          <w:lang w:val="hy-AM"/>
        </w:rPr>
        <w:t xml:space="preserve"> Հ</w:t>
      </w:r>
      <w:r w:rsidR="00991798" w:rsidRPr="00A340ED">
        <w:rPr>
          <w:rFonts w:ascii="Sylfaen" w:eastAsia="MS Mincho" w:hAnsi="Sylfaen" w:cs="MS Mincho"/>
          <w:sz w:val="20"/>
          <w:lang w:val="hy-AM"/>
        </w:rPr>
        <w:t>ռիփսիկ</w:t>
      </w:r>
      <w:r w:rsidR="00991798" w:rsidRPr="00A340ED">
        <w:rPr>
          <w:rFonts w:ascii="MS Mincho" w:eastAsia="MS Mincho" w:hAnsi="MS Mincho" w:cs="MS Mincho"/>
          <w:sz w:val="20"/>
          <w:lang w:val="hy-AM"/>
        </w:rPr>
        <w:t xml:space="preserve"> </w:t>
      </w:r>
      <w:r w:rsidR="00991798" w:rsidRPr="00A340ED">
        <w:rPr>
          <w:rFonts w:ascii="Sylfaen" w:eastAsia="MS Mincho" w:hAnsi="Sylfaen" w:cs="MS Mincho"/>
          <w:sz w:val="20"/>
          <w:lang w:val="hy-AM"/>
        </w:rPr>
        <w:t>Կարապետյանը</w:t>
      </w:r>
      <w:r w:rsidRPr="00A340ED">
        <w:rPr>
          <w:rFonts w:ascii="Tahoma" w:hAnsi="Tahoma" w:cs="Tahoma"/>
          <w:sz w:val="20"/>
          <w:lang w:val="hy-AM"/>
        </w:rPr>
        <w:t>։</w:t>
      </w:r>
      <w:r w:rsidRPr="00A340ED">
        <w:rPr>
          <w:rFonts w:ascii="Arial Armenian" w:hAnsi="Arial Armenian" w:cs="Sylfaen"/>
          <w:sz w:val="20"/>
          <w:lang w:val="hy-AM"/>
        </w:rPr>
        <w:t xml:space="preserve"> </w:t>
      </w:r>
      <w:r w:rsidRPr="00A340ED">
        <w:rPr>
          <w:rFonts w:ascii="Sylfaen" w:hAnsi="Sylfaen" w:cs="Sylfaen"/>
          <w:sz w:val="20"/>
          <w:lang w:val="hy-AM"/>
        </w:rPr>
        <w:t>Հայտերը</w:t>
      </w:r>
      <w:r w:rsidRPr="00A340ED">
        <w:rPr>
          <w:rFonts w:ascii="Arial Armenian" w:hAnsi="Arial Armenian" w:cs="Sylfaen"/>
          <w:sz w:val="20"/>
          <w:lang w:val="hy-AM"/>
        </w:rPr>
        <w:t xml:space="preserve">  </w:t>
      </w:r>
      <w:r w:rsidRPr="00A340ED">
        <w:rPr>
          <w:rFonts w:ascii="Sylfaen" w:hAnsi="Sylfaen" w:cs="Sylfaen"/>
          <w:sz w:val="20"/>
          <w:lang w:val="hy-AM"/>
        </w:rPr>
        <w:t>քարտուղարի</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գրանցվում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գրանցամատյանում</w:t>
      </w:r>
      <w:r w:rsidRPr="00A340ED">
        <w:rPr>
          <w:rFonts w:ascii="Arial Armenian" w:hAnsi="Arial Armenian" w:cs="Sylfaen"/>
          <w:sz w:val="20"/>
          <w:lang w:val="hy-AM"/>
        </w:rPr>
        <w:t xml:space="preserve">` </w:t>
      </w:r>
      <w:r w:rsidRPr="00A340ED">
        <w:rPr>
          <w:rFonts w:ascii="Sylfaen" w:hAnsi="Sylfaen" w:cs="Sylfaen"/>
          <w:sz w:val="20"/>
          <w:lang w:val="hy-AM"/>
        </w:rPr>
        <w:t>ըստ</w:t>
      </w:r>
      <w:r w:rsidRPr="00A340ED">
        <w:rPr>
          <w:rFonts w:ascii="Arial Armenian" w:hAnsi="Arial Armenian" w:cs="Sylfaen"/>
          <w:sz w:val="20"/>
          <w:lang w:val="hy-AM"/>
        </w:rPr>
        <w:t xml:space="preserve"> </w:t>
      </w:r>
      <w:r w:rsidRPr="00A340ED">
        <w:rPr>
          <w:rFonts w:ascii="Sylfaen" w:hAnsi="Sylfaen" w:cs="Sylfaen"/>
          <w:sz w:val="20"/>
          <w:lang w:val="hy-AM"/>
        </w:rPr>
        <w:lastRenderedPageBreak/>
        <w:t>դրանց</w:t>
      </w:r>
      <w:r w:rsidRPr="00A340ED">
        <w:rPr>
          <w:rFonts w:ascii="Arial Armenian" w:hAnsi="Arial Armenian" w:cs="Sylfaen"/>
          <w:sz w:val="20"/>
          <w:lang w:val="hy-AM"/>
        </w:rPr>
        <w:t xml:space="preserve"> </w:t>
      </w:r>
      <w:r w:rsidRPr="00A340ED">
        <w:rPr>
          <w:rFonts w:ascii="Sylfaen" w:hAnsi="Sylfaen" w:cs="Sylfaen"/>
          <w:sz w:val="20"/>
          <w:lang w:val="hy-AM"/>
        </w:rPr>
        <w:t>ստացման</w:t>
      </w:r>
      <w:r w:rsidRPr="00A340ED">
        <w:rPr>
          <w:rFonts w:ascii="Arial Armenian" w:hAnsi="Arial Armenian" w:cs="Sylfaen"/>
          <w:sz w:val="20"/>
          <w:lang w:val="hy-AM"/>
        </w:rPr>
        <w:t xml:space="preserve"> </w:t>
      </w:r>
      <w:r w:rsidRPr="00A340ED">
        <w:rPr>
          <w:rFonts w:ascii="Sylfaen" w:hAnsi="Sylfaen" w:cs="Sylfaen"/>
          <w:sz w:val="20"/>
          <w:lang w:val="hy-AM"/>
        </w:rPr>
        <w:t>հերթականության</w:t>
      </w:r>
      <w:r w:rsidRPr="00A340ED">
        <w:rPr>
          <w:rFonts w:ascii="Arial Armenian" w:hAnsi="Arial Armenian" w:cs="Sylfaen"/>
          <w:sz w:val="20"/>
          <w:lang w:val="hy-AM"/>
        </w:rPr>
        <w:t xml:space="preserve">` </w:t>
      </w:r>
      <w:r w:rsidRPr="00A340ED">
        <w:rPr>
          <w:rFonts w:ascii="Sylfaen" w:hAnsi="Sylfaen" w:cs="Sylfaen"/>
          <w:sz w:val="20"/>
          <w:lang w:val="hy-AM"/>
        </w:rPr>
        <w:t>գրանցամատյանում</w:t>
      </w:r>
      <w:r w:rsidRPr="00A340ED">
        <w:rPr>
          <w:rFonts w:ascii="Arial Armenian" w:hAnsi="Arial Armenian" w:cs="Sylfaen"/>
          <w:sz w:val="20"/>
          <w:lang w:val="hy-AM"/>
        </w:rPr>
        <w:t xml:space="preserve"> </w:t>
      </w:r>
      <w:r w:rsidRPr="00A340ED">
        <w:rPr>
          <w:rFonts w:ascii="Sylfaen" w:hAnsi="Sylfaen" w:cs="Sylfaen"/>
          <w:sz w:val="20"/>
          <w:lang w:val="hy-AM"/>
        </w:rPr>
        <w:t>նշելով</w:t>
      </w:r>
      <w:r w:rsidRPr="00A340ED">
        <w:rPr>
          <w:rFonts w:ascii="Arial Armenian" w:hAnsi="Arial Armenian" w:cs="Sylfaen"/>
          <w:sz w:val="20"/>
          <w:lang w:val="hy-AM"/>
        </w:rPr>
        <w:t xml:space="preserve"> </w:t>
      </w:r>
      <w:r w:rsidRPr="00A340ED">
        <w:rPr>
          <w:rFonts w:ascii="Sylfaen" w:hAnsi="Sylfaen" w:cs="Sylfaen"/>
          <w:sz w:val="20"/>
          <w:lang w:val="hy-AM"/>
        </w:rPr>
        <w:t>գրանցման</w:t>
      </w:r>
      <w:r w:rsidRPr="00A340ED">
        <w:rPr>
          <w:rFonts w:ascii="Arial Armenian" w:hAnsi="Arial Armenian" w:cs="Sylfaen"/>
          <w:sz w:val="20"/>
          <w:lang w:val="hy-AM"/>
        </w:rPr>
        <w:t xml:space="preserve"> </w:t>
      </w:r>
      <w:r w:rsidRPr="00A340ED">
        <w:rPr>
          <w:rFonts w:ascii="Sylfaen" w:hAnsi="Sylfaen" w:cs="Sylfaen"/>
          <w:sz w:val="20"/>
          <w:lang w:val="hy-AM"/>
        </w:rPr>
        <w:t>համարը</w:t>
      </w:r>
      <w:r w:rsidRPr="00A340ED">
        <w:rPr>
          <w:rFonts w:ascii="Arial Armenian" w:hAnsi="Arial Armenian" w:cs="Sylfaen"/>
          <w:sz w:val="20"/>
          <w:lang w:val="hy-AM"/>
        </w:rPr>
        <w:t xml:space="preserve">, </w:t>
      </w:r>
      <w:r w:rsidRPr="00A340ED">
        <w:rPr>
          <w:rFonts w:ascii="Sylfaen" w:hAnsi="Sylfaen" w:cs="Sylfaen"/>
          <w:sz w:val="20"/>
          <w:lang w:val="hy-AM"/>
        </w:rPr>
        <w:t>օրը</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ժամը</w:t>
      </w:r>
      <w:r w:rsidRPr="00A340ED">
        <w:rPr>
          <w:rFonts w:ascii="Arial Armenian" w:hAnsi="Arial Armenian" w:cs="Sylfaen"/>
          <w:sz w:val="20"/>
          <w:lang w:val="hy-AM"/>
        </w:rPr>
        <w:t xml:space="preserve">: </w:t>
      </w:r>
      <w:r w:rsidRPr="00A340ED">
        <w:rPr>
          <w:rFonts w:ascii="Sylfaen" w:hAnsi="Sylfaen" w:cs="Sylfaen"/>
          <w:sz w:val="20"/>
          <w:lang w:val="hy-AM"/>
        </w:rPr>
        <w:t>Մասնակցի</w:t>
      </w:r>
      <w:r w:rsidRPr="00A340ED">
        <w:rPr>
          <w:rFonts w:ascii="Arial Armenian" w:hAnsi="Arial Armenian" w:cs="Sylfaen"/>
          <w:sz w:val="20"/>
          <w:lang w:val="hy-AM"/>
        </w:rPr>
        <w:t xml:space="preserve"> </w:t>
      </w:r>
      <w:r w:rsidRPr="00A340ED">
        <w:rPr>
          <w:rFonts w:ascii="Sylfaen" w:hAnsi="Sylfaen" w:cs="Sylfaen"/>
          <w:sz w:val="20"/>
          <w:lang w:val="hy-AM"/>
        </w:rPr>
        <w:t>պահանջով</w:t>
      </w:r>
      <w:r w:rsidRPr="00A340ED">
        <w:rPr>
          <w:rFonts w:ascii="Arial Armenian" w:hAnsi="Arial Armenian" w:cs="Sylfaen"/>
          <w:sz w:val="20"/>
          <w:lang w:val="hy-AM"/>
        </w:rPr>
        <w:t xml:space="preserve"> </w:t>
      </w:r>
      <w:r w:rsidRPr="00A340ED">
        <w:rPr>
          <w:rFonts w:ascii="Sylfaen" w:hAnsi="Sylfaen" w:cs="Sylfaen"/>
          <w:sz w:val="20"/>
          <w:lang w:val="hy-AM"/>
        </w:rPr>
        <w:t>դրա</w:t>
      </w:r>
      <w:r w:rsidRPr="00A340ED">
        <w:rPr>
          <w:rFonts w:ascii="Arial Armenian" w:hAnsi="Arial Armenian" w:cs="Sylfaen"/>
          <w:sz w:val="20"/>
          <w:lang w:val="hy-AM"/>
        </w:rPr>
        <w:t xml:space="preserve"> </w:t>
      </w:r>
      <w:r w:rsidRPr="00A340ED">
        <w:rPr>
          <w:rFonts w:ascii="Sylfaen" w:hAnsi="Sylfaen" w:cs="Sylfaen"/>
          <w:sz w:val="20"/>
          <w:lang w:val="hy-AM"/>
        </w:rPr>
        <w:t>մասին</w:t>
      </w:r>
      <w:r w:rsidRPr="00A340ED">
        <w:rPr>
          <w:rFonts w:ascii="Arial Armenian" w:hAnsi="Arial Armenian" w:cs="Sylfaen"/>
          <w:sz w:val="20"/>
          <w:lang w:val="hy-AM"/>
        </w:rPr>
        <w:t xml:space="preserve"> </w:t>
      </w:r>
      <w:r w:rsidRPr="00A340ED">
        <w:rPr>
          <w:rFonts w:ascii="Sylfaen" w:hAnsi="Sylfaen" w:cs="Sylfaen"/>
          <w:sz w:val="20"/>
          <w:lang w:val="hy-AM"/>
        </w:rPr>
        <w:t>տրվում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տեղեկանք։</w:t>
      </w:r>
      <w:r w:rsidRPr="00A340ED">
        <w:rPr>
          <w:rFonts w:ascii="Arial Armenian" w:hAnsi="Arial Armenian" w:cs="Sylfaen"/>
          <w:sz w:val="20"/>
          <w:lang w:val="hy-AM"/>
        </w:rPr>
        <w:t xml:space="preserve"> </w:t>
      </w:r>
      <w:r w:rsidRPr="00A340ED">
        <w:rPr>
          <w:rFonts w:ascii="Sylfaen" w:hAnsi="Sylfaen" w:cs="Sylfaen"/>
          <w:sz w:val="20"/>
          <w:lang w:val="hy-AM"/>
        </w:rPr>
        <w:t>Հայտերը</w:t>
      </w:r>
      <w:r w:rsidRPr="00A340ED">
        <w:rPr>
          <w:rFonts w:ascii="Arial Armenian" w:hAnsi="Arial Armenian" w:cs="Sylfaen"/>
          <w:sz w:val="20"/>
          <w:lang w:val="hy-AM"/>
        </w:rPr>
        <w:t xml:space="preserve"> </w:t>
      </w:r>
      <w:r w:rsidRPr="00A340ED">
        <w:rPr>
          <w:rFonts w:ascii="Sylfaen" w:hAnsi="Sylfaen" w:cs="Sylfaen"/>
          <w:sz w:val="20"/>
          <w:lang w:val="hy-AM"/>
        </w:rPr>
        <w:t>ներկայացնելու</w:t>
      </w:r>
      <w:r w:rsidRPr="00A340ED">
        <w:rPr>
          <w:rFonts w:ascii="Arial Armenian" w:hAnsi="Arial Armenian" w:cs="Sylfaen"/>
          <w:sz w:val="20"/>
          <w:lang w:val="hy-AM"/>
        </w:rPr>
        <w:t xml:space="preserve"> </w:t>
      </w:r>
      <w:r w:rsidRPr="00A340ED">
        <w:rPr>
          <w:rFonts w:ascii="Sylfaen" w:hAnsi="Sylfaen" w:cs="Sylfaen"/>
          <w:sz w:val="20"/>
          <w:lang w:val="hy-AM"/>
        </w:rPr>
        <w:t>վերջնաժամկետը</w:t>
      </w:r>
      <w:r w:rsidRPr="00A340ED">
        <w:rPr>
          <w:rFonts w:ascii="Arial Armenian" w:hAnsi="Arial Armenian" w:cs="Sylfaen"/>
          <w:sz w:val="20"/>
          <w:lang w:val="hy-AM"/>
        </w:rPr>
        <w:t xml:space="preserve"> </w:t>
      </w:r>
      <w:r w:rsidRPr="00A340ED">
        <w:rPr>
          <w:rFonts w:ascii="Sylfaen" w:hAnsi="Sylfaen" w:cs="Sylfaen"/>
          <w:sz w:val="20"/>
          <w:lang w:val="hy-AM"/>
        </w:rPr>
        <w:t>լրանալուց</w:t>
      </w:r>
      <w:r w:rsidRPr="00A340ED">
        <w:rPr>
          <w:rFonts w:ascii="Arial Armenian" w:hAnsi="Arial Armenian" w:cs="Sylfaen"/>
          <w:sz w:val="20"/>
          <w:lang w:val="hy-AM"/>
        </w:rPr>
        <w:t xml:space="preserve"> </w:t>
      </w:r>
      <w:r w:rsidRPr="00A340ED">
        <w:rPr>
          <w:rFonts w:ascii="Sylfaen" w:hAnsi="Sylfaen" w:cs="Sylfaen"/>
          <w:sz w:val="20"/>
          <w:lang w:val="hy-AM"/>
        </w:rPr>
        <w:t>հետո</w:t>
      </w:r>
      <w:r w:rsidRPr="00A340ED">
        <w:rPr>
          <w:rFonts w:ascii="Arial Armenian" w:hAnsi="Arial Armenian" w:cs="Sylfaen"/>
          <w:sz w:val="20"/>
          <w:lang w:val="hy-AM"/>
        </w:rPr>
        <w:t xml:space="preserve"> </w:t>
      </w:r>
      <w:r w:rsidRPr="00A340ED">
        <w:rPr>
          <w:rFonts w:ascii="Sylfaen" w:hAnsi="Sylfaen" w:cs="Sylfaen"/>
          <w:sz w:val="20"/>
          <w:lang w:val="hy-AM"/>
        </w:rPr>
        <w:t>ներկայացված</w:t>
      </w:r>
      <w:r w:rsidRPr="00A340ED">
        <w:rPr>
          <w:rFonts w:ascii="Arial Armenian" w:hAnsi="Arial Armenian" w:cs="Sylfaen"/>
          <w:sz w:val="20"/>
          <w:lang w:val="hy-AM"/>
        </w:rPr>
        <w:t xml:space="preserve"> </w:t>
      </w:r>
      <w:r w:rsidRPr="00A340ED">
        <w:rPr>
          <w:rFonts w:ascii="Sylfaen" w:hAnsi="Sylfaen" w:cs="Sylfaen"/>
          <w:sz w:val="20"/>
          <w:lang w:val="hy-AM"/>
        </w:rPr>
        <w:t>հայտերը</w:t>
      </w:r>
      <w:r w:rsidRPr="00A340ED">
        <w:rPr>
          <w:rFonts w:ascii="Arial Armenian" w:hAnsi="Arial Armenian" w:cs="Sylfaen"/>
          <w:sz w:val="20"/>
          <w:lang w:val="hy-AM"/>
        </w:rPr>
        <w:t xml:space="preserve"> </w:t>
      </w:r>
      <w:r w:rsidRPr="00A340ED">
        <w:rPr>
          <w:rFonts w:ascii="Sylfaen" w:hAnsi="Sylfaen" w:cs="Sylfaen"/>
          <w:sz w:val="20"/>
          <w:lang w:val="hy-AM"/>
        </w:rPr>
        <w:t>գրանցամատյանում</w:t>
      </w:r>
      <w:r w:rsidRPr="00A340ED">
        <w:rPr>
          <w:rFonts w:ascii="Arial Armenian" w:hAnsi="Arial Armenian" w:cs="Sylfaen"/>
          <w:sz w:val="20"/>
          <w:lang w:val="hy-AM"/>
        </w:rPr>
        <w:t xml:space="preserve"> </w:t>
      </w:r>
      <w:r w:rsidRPr="00A340ED">
        <w:rPr>
          <w:rFonts w:ascii="Sylfaen" w:hAnsi="Sylfaen" w:cs="Sylfaen"/>
          <w:sz w:val="20"/>
          <w:lang w:val="hy-AM"/>
        </w:rPr>
        <w:t>չեն</w:t>
      </w:r>
      <w:r w:rsidRPr="00A340ED">
        <w:rPr>
          <w:rFonts w:ascii="Arial Armenian" w:hAnsi="Arial Armenian" w:cs="Sylfaen"/>
          <w:sz w:val="20"/>
          <w:lang w:val="hy-AM"/>
        </w:rPr>
        <w:t xml:space="preserve"> </w:t>
      </w:r>
      <w:r w:rsidRPr="00A340ED">
        <w:rPr>
          <w:rFonts w:ascii="Sylfaen" w:hAnsi="Sylfaen" w:cs="Sylfaen"/>
          <w:sz w:val="20"/>
          <w:lang w:val="hy-AM"/>
        </w:rPr>
        <w:t>գրանցվում</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դրանք</w:t>
      </w:r>
      <w:r w:rsidRPr="00A340ED">
        <w:rPr>
          <w:rFonts w:ascii="Arial Armenian" w:hAnsi="Arial Armenian" w:cs="Sylfaen"/>
          <w:sz w:val="20"/>
          <w:lang w:val="hy-AM"/>
        </w:rPr>
        <w:t xml:space="preserve">` </w:t>
      </w:r>
      <w:r w:rsidRPr="00A340ED">
        <w:rPr>
          <w:rFonts w:ascii="Sylfaen" w:hAnsi="Sylfaen" w:cs="Sylfaen"/>
          <w:sz w:val="20"/>
          <w:lang w:val="hy-AM"/>
        </w:rPr>
        <w:t>ստանալու</w:t>
      </w:r>
      <w:r w:rsidRPr="00A340ED">
        <w:rPr>
          <w:rFonts w:ascii="Arial Armenian" w:hAnsi="Arial Armenian" w:cs="Sylfaen"/>
          <w:sz w:val="20"/>
          <w:lang w:val="hy-AM"/>
        </w:rPr>
        <w:t xml:space="preserve"> </w:t>
      </w:r>
      <w:r w:rsidRPr="00A340ED">
        <w:rPr>
          <w:rFonts w:ascii="Sylfaen" w:hAnsi="Sylfaen" w:cs="Sylfaen"/>
          <w:sz w:val="20"/>
          <w:lang w:val="hy-AM"/>
        </w:rPr>
        <w:t>օրվան</w:t>
      </w:r>
      <w:r w:rsidRPr="00A340ED">
        <w:rPr>
          <w:rFonts w:ascii="Arial Armenian" w:hAnsi="Arial Armenian" w:cs="Sylfaen"/>
          <w:sz w:val="20"/>
          <w:lang w:val="hy-AM"/>
        </w:rPr>
        <w:t xml:space="preserve"> </w:t>
      </w:r>
      <w:r w:rsidRPr="00A340ED">
        <w:rPr>
          <w:rFonts w:ascii="Sylfaen" w:hAnsi="Sylfaen" w:cs="Sylfaen"/>
          <w:sz w:val="20"/>
          <w:lang w:val="hy-AM"/>
        </w:rPr>
        <w:t>հաջորդող</w:t>
      </w:r>
      <w:r w:rsidRPr="00A340ED">
        <w:rPr>
          <w:rFonts w:ascii="Arial Armenian" w:hAnsi="Arial Armenian" w:cs="Sylfaen"/>
          <w:sz w:val="20"/>
          <w:lang w:val="hy-AM"/>
        </w:rPr>
        <w:t xml:space="preserve"> </w:t>
      </w:r>
      <w:r w:rsidRPr="00A340ED">
        <w:rPr>
          <w:rFonts w:ascii="Sylfaen" w:hAnsi="Sylfaen" w:cs="Sylfaen"/>
          <w:sz w:val="20"/>
          <w:lang w:val="hy-AM"/>
        </w:rPr>
        <w:t>երկու</w:t>
      </w:r>
      <w:r w:rsidRPr="00A340ED">
        <w:rPr>
          <w:rFonts w:ascii="Arial Armenian" w:hAnsi="Arial Armenian" w:cs="Sylfaen"/>
          <w:sz w:val="20"/>
          <w:lang w:val="hy-AM"/>
        </w:rPr>
        <w:t xml:space="preserve"> </w:t>
      </w:r>
      <w:r w:rsidRPr="00A340ED">
        <w:rPr>
          <w:rFonts w:ascii="Sylfaen" w:hAnsi="Sylfaen" w:cs="Sylfaen"/>
          <w:sz w:val="20"/>
          <w:lang w:val="hy-AM"/>
        </w:rPr>
        <w:t>աշխատանքային</w:t>
      </w:r>
      <w:r w:rsidRPr="00A340ED">
        <w:rPr>
          <w:rFonts w:ascii="Arial Armenian" w:hAnsi="Arial Armenian" w:cs="Sylfaen"/>
          <w:sz w:val="20"/>
          <w:lang w:val="hy-AM"/>
        </w:rPr>
        <w:t xml:space="preserve"> </w:t>
      </w:r>
      <w:r w:rsidRPr="00A340ED">
        <w:rPr>
          <w:rFonts w:ascii="Sylfaen" w:hAnsi="Sylfaen" w:cs="Sylfaen"/>
          <w:sz w:val="20"/>
          <w:lang w:val="hy-AM"/>
        </w:rPr>
        <w:t>օրվա</w:t>
      </w:r>
      <w:r w:rsidRPr="00A340ED">
        <w:rPr>
          <w:rFonts w:ascii="Arial Armenian" w:hAnsi="Arial Armenian" w:cs="Sylfaen"/>
          <w:sz w:val="20"/>
          <w:lang w:val="hy-AM"/>
        </w:rPr>
        <w:t xml:space="preserve"> </w:t>
      </w:r>
      <w:r w:rsidRPr="00A340ED">
        <w:rPr>
          <w:rFonts w:ascii="Sylfaen" w:hAnsi="Sylfaen" w:cs="Sylfaen"/>
          <w:sz w:val="20"/>
          <w:lang w:val="hy-AM"/>
        </w:rPr>
        <w:t>ընթացքում</w:t>
      </w:r>
      <w:r w:rsidRPr="00A340ED">
        <w:rPr>
          <w:rFonts w:ascii="Arial Armenian" w:hAnsi="Arial Armenian" w:cs="Sylfaen"/>
          <w:sz w:val="20"/>
          <w:lang w:val="hy-AM"/>
        </w:rPr>
        <w:t xml:space="preserve"> </w:t>
      </w:r>
      <w:r w:rsidRPr="00A340ED">
        <w:rPr>
          <w:rFonts w:ascii="Sylfaen" w:hAnsi="Sylfaen" w:cs="Sylfaen"/>
          <w:sz w:val="20"/>
          <w:lang w:val="hy-AM"/>
        </w:rPr>
        <w:t>քարտուղարի</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վերադարձվում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w:t>
      </w:r>
    </w:p>
    <w:p w:rsidR="0081576D" w:rsidRPr="00A340ED" w:rsidRDefault="0081576D" w:rsidP="0081576D">
      <w:pPr>
        <w:ind w:firstLine="567"/>
        <w:jc w:val="both"/>
        <w:rPr>
          <w:rFonts w:ascii="Arial Armenian" w:hAnsi="Arial Armenian" w:cs="Sylfaen"/>
          <w:sz w:val="20"/>
          <w:lang w:val="hy-AM"/>
        </w:rPr>
      </w:pPr>
      <w:r w:rsidRPr="00A340ED">
        <w:rPr>
          <w:rFonts w:ascii="Arial Armenian" w:hAnsi="Arial Armenian" w:cs="Sylfaen"/>
          <w:sz w:val="20"/>
          <w:lang w:val="hy-AM"/>
        </w:rPr>
        <w:t xml:space="preserve">4.3 </w:t>
      </w:r>
      <w:r w:rsidRPr="00A340ED">
        <w:rPr>
          <w:rFonts w:ascii="Sylfaen" w:hAnsi="Sylfaen" w:cs="Sylfaen"/>
          <w:sz w:val="20"/>
          <w:lang w:val="hy-AM"/>
        </w:rPr>
        <w:t>Մասնակիցը</w:t>
      </w:r>
      <w:r w:rsidRPr="00A340ED">
        <w:rPr>
          <w:rFonts w:ascii="Arial Armenian" w:hAnsi="Arial Armenian" w:cs="Sylfaen"/>
          <w:sz w:val="20"/>
          <w:lang w:val="hy-AM"/>
        </w:rPr>
        <w:t xml:space="preserve"> </w:t>
      </w:r>
      <w:r w:rsidRPr="00A340ED">
        <w:rPr>
          <w:rFonts w:ascii="Sylfaen" w:hAnsi="Sylfaen" w:cs="Sylfaen"/>
          <w:sz w:val="20"/>
          <w:lang w:val="hy-AM"/>
        </w:rPr>
        <w:t>հայտով</w:t>
      </w:r>
      <w:r w:rsidRPr="00A340ED">
        <w:rPr>
          <w:rFonts w:ascii="Arial Armenian" w:hAnsi="Arial Armenian" w:cs="Sylfaen"/>
          <w:sz w:val="20"/>
          <w:lang w:val="hy-AM"/>
        </w:rPr>
        <w:t xml:space="preserve"> </w:t>
      </w:r>
      <w:r w:rsidRPr="00A340ED">
        <w:rPr>
          <w:rFonts w:ascii="Sylfaen" w:hAnsi="Sylfaen" w:cs="Sylfaen"/>
          <w:sz w:val="20"/>
          <w:lang w:val="hy-AM"/>
        </w:rPr>
        <w:t>ներկայացնում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w:t>
      </w:r>
    </w:p>
    <w:p w:rsidR="0081576D" w:rsidRPr="00A340ED" w:rsidRDefault="0081576D" w:rsidP="0081576D">
      <w:pPr>
        <w:ind w:firstLine="567"/>
        <w:jc w:val="both"/>
        <w:rPr>
          <w:rFonts w:ascii="Arial Armenian" w:hAnsi="Arial Armenian" w:cs="Sylfaen"/>
          <w:sz w:val="20"/>
          <w:lang w:val="hy-AM"/>
        </w:rPr>
      </w:pPr>
      <w:bookmarkStart w:id="3" w:name="_Hlk9261647"/>
      <w:r w:rsidRPr="00A340ED">
        <w:rPr>
          <w:rFonts w:ascii="Arial Armenian" w:hAnsi="Arial Armenian" w:cs="Sylfaen"/>
          <w:sz w:val="20"/>
          <w:lang w:val="hy-AM"/>
        </w:rPr>
        <w:t xml:space="preserve">1) </w:t>
      </w:r>
      <w:r w:rsidRPr="00A340ED">
        <w:rPr>
          <w:rFonts w:ascii="Sylfaen" w:hAnsi="Sylfaen" w:cs="Sylfaen"/>
          <w:sz w:val="20"/>
          <w:lang w:val="hy-AM"/>
        </w:rPr>
        <w:t>իր</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հաստատված՝</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հրավերի</w:t>
      </w:r>
      <w:r w:rsidRPr="00A340ED">
        <w:rPr>
          <w:rFonts w:ascii="Arial Armenian" w:hAnsi="Arial Armenian" w:cs="Sylfaen"/>
          <w:sz w:val="20"/>
          <w:lang w:val="hy-AM"/>
        </w:rPr>
        <w:t xml:space="preserve"> 2-</w:t>
      </w:r>
      <w:r w:rsidRPr="00A340ED">
        <w:rPr>
          <w:rFonts w:ascii="Sylfaen" w:hAnsi="Sylfaen" w:cs="Sylfaen"/>
          <w:sz w:val="20"/>
          <w:lang w:val="hy-AM"/>
        </w:rPr>
        <w:t>րդ</w:t>
      </w:r>
      <w:r w:rsidRPr="00A340ED">
        <w:rPr>
          <w:rFonts w:ascii="Arial Armenian" w:hAnsi="Arial Armenian" w:cs="Sylfaen"/>
          <w:sz w:val="20"/>
          <w:lang w:val="hy-AM"/>
        </w:rPr>
        <w:t xml:space="preserve"> </w:t>
      </w:r>
      <w:r w:rsidRPr="00A340ED">
        <w:rPr>
          <w:rFonts w:ascii="Sylfaen" w:hAnsi="Sylfaen" w:cs="Sylfaen"/>
          <w:sz w:val="20"/>
          <w:lang w:val="hy-AM"/>
        </w:rPr>
        <w:t>մասի</w:t>
      </w:r>
      <w:r w:rsidRPr="00A340ED">
        <w:rPr>
          <w:rFonts w:ascii="Arial Armenian" w:hAnsi="Arial Armenian" w:cs="Sylfaen"/>
          <w:sz w:val="20"/>
          <w:lang w:val="hy-AM"/>
        </w:rPr>
        <w:t xml:space="preserve"> 2.1 </w:t>
      </w:r>
      <w:r w:rsidRPr="00A340ED">
        <w:rPr>
          <w:rFonts w:ascii="Sylfaen" w:hAnsi="Sylfaen" w:cs="Sylfaen"/>
          <w:sz w:val="20"/>
          <w:lang w:val="hy-AM"/>
        </w:rPr>
        <w:t>կետով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դիմում</w:t>
      </w:r>
      <w:r w:rsidRPr="00A340ED">
        <w:rPr>
          <w:rFonts w:ascii="Arial Armenian" w:hAnsi="Arial Armenian" w:cs="Sylfaen"/>
          <w:sz w:val="20"/>
          <w:lang w:val="hy-AM"/>
        </w:rPr>
        <w:t>-</w:t>
      </w:r>
      <w:r w:rsidRPr="00A340ED">
        <w:rPr>
          <w:rFonts w:ascii="Sylfaen" w:hAnsi="Sylfaen" w:cs="Sylfaen"/>
          <w:sz w:val="20"/>
          <w:lang w:val="hy-AM"/>
        </w:rPr>
        <w:t>հայտարարություն</w:t>
      </w:r>
      <w:r w:rsidRPr="00A340ED">
        <w:rPr>
          <w:rFonts w:ascii="Arial Armenian" w:hAnsi="Arial Armenian" w:cs="Sylfaen"/>
          <w:sz w:val="20"/>
          <w:lang w:val="hy-AM"/>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նշելով</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էլեկտրոնային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փոստի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հասցեն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հարկ</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հաշվառման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գործունեության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հասցեն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և</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հեռախոսահամարը</w:t>
      </w:r>
      <w:r w:rsidRPr="00A340ED">
        <w:rPr>
          <w:rFonts w:ascii="Arial Armenian" w:hAnsi="Arial Armenian" w:cs="Sylfaen"/>
          <w:sz w:val="20"/>
          <w:lang w:val="hy-AM"/>
        </w:rPr>
        <w:t xml:space="preserve">, </w:t>
      </w:r>
      <w:r w:rsidRPr="00A340ED">
        <w:rPr>
          <w:rFonts w:ascii="Sylfaen" w:hAnsi="Sylfaen" w:cs="Sylfaen"/>
          <w:sz w:val="20"/>
          <w:lang w:val="hy-AM"/>
        </w:rPr>
        <w:t>որը</w:t>
      </w:r>
      <w:r w:rsidRPr="00A340ED">
        <w:rPr>
          <w:rFonts w:ascii="Arial Armenian" w:hAnsi="Arial Armenian" w:cs="Sylfaen"/>
          <w:sz w:val="20"/>
          <w:lang w:val="hy-AM"/>
        </w:rPr>
        <w:t xml:space="preserve"> </w:t>
      </w:r>
      <w:r w:rsidRPr="00A340ED">
        <w:rPr>
          <w:rFonts w:ascii="Sylfaen" w:hAnsi="Sylfaen" w:cs="Sylfaen"/>
          <w:sz w:val="20"/>
          <w:lang w:val="hy-AM"/>
        </w:rPr>
        <w:t>ներառում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w:t>
      </w:r>
    </w:p>
    <w:p w:rsidR="0081576D" w:rsidRPr="00A340ED" w:rsidRDefault="0081576D" w:rsidP="0081576D">
      <w:pPr>
        <w:ind w:firstLine="567"/>
        <w:jc w:val="both"/>
        <w:rPr>
          <w:rFonts w:ascii="Arial Armenian" w:hAnsi="Arial Armenian" w:cs="Sylfaen"/>
          <w:sz w:val="20"/>
          <w:lang w:val="hy-AM"/>
        </w:rPr>
      </w:pPr>
      <w:r w:rsidRPr="00A340ED">
        <w:rPr>
          <w:rFonts w:ascii="Sylfaen" w:hAnsi="Sylfaen" w:cs="Sylfaen"/>
          <w:sz w:val="20"/>
          <w:lang w:val="hy-AM"/>
        </w:rPr>
        <w:t>ա</w:t>
      </w:r>
      <w:r w:rsidRPr="00A340ED">
        <w:rPr>
          <w:rFonts w:ascii="Arial Armenian" w:hAnsi="Arial Armenian" w:cs="Sylfaen"/>
          <w:sz w:val="20"/>
          <w:lang w:val="hy-AM"/>
        </w:rPr>
        <w:t xml:space="preserve">) </w:t>
      </w:r>
      <w:r w:rsidRPr="00A340ED">
        <w:rPr>
          <w:rFonts w:ascii="Sylfaen" w:hAnsi="Sylfaen" w:cs="Sylfaen"/>
          <w:sz w:val="20"/>
          <w:lang w:val="hy-AM"/>
        </w:rPr>
        <w:t>հավաստում</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մասնակ</w:t>
      </w:r>
      <w:r w:rsidRPr="00A340ED">
        <w:rPr>
          <w:rFonts w:ascii="Arial Armenian" w:hAnsi="Arial Armenian" w:cs="Sylfaen"/>
          <w:sz w:val="20"/>
          <w:lang w:val="hy-AM"/>
        </w:rPr>
        <w:softHyphen/>
      </w:r>
      <w:r w:rsidRPr="00A340ED">
        <w:rPr>
          <w:rFonts w:ascii="Sylfaen" w:hAnsi="Sylfaen" w:cs="Sylfaen"/>
          <w:sz w:val="20"/>
          <w:lang w:val="hy-AM"/>
        </w:rPr>
        <w:t>ցության</w:t>
      </w:r>
      <w:r w:rsidRPr="00A340ED">
        <w:rPr>
          <w:rFonts w:ascii="Arial Armenian" w:hAnsi="Arial Armenian" w:cs="Sylfaen"/>
          <w:sz w:val="20"/>
          <w:lang w:val="hy-AM"/>
        </w:rPr>
        <w:t xml:space="preserve"> </w:t>
      </w:r>
      <w:r w:rsidRPr="00A340ED">
        <w:rPr>
          <w:rFonts w:ascii="Sylfaen" w:hAnsi="Sylfaen" w:cs="Sylfaen"/>
          <w:sz w:val="20"/>
          <w:lang w:val="hy-AM"/>
        </w:rPr>
        <w:t>իրավունքի</w:t>
      </w:r>
      <w:r w:rsidRPr="00A340ED">
        <w:rPr>
          <w:rFonts w:ascii="Arial Armenian" w:hAnsi="Arial Armenian" w:cs="Sylfaen"/>
          <w:sz w:val="20"/>
          <w:lang w:val="hy-AM"/>
        </w:rPr>
        <w:t xml:space="preserve"> </w:t>
      </w:r>
      <w:r w:rsidRPr="00A340ED">
        <w:rPr>
          <w:rFonts w:ascii="Sylfaen" w:hAnsi="Sylfaen" w:cs="Sylfaen"/>
          <w:sz w:val="20"/>
          <w:lang w:val="hy-AM"/>
        </w:rPr>
        <w:t>պահանջներին</w:t>
      </w:r>
      <w:r w:rsidRPr="00A340ED">
        <w:rPr>
          <w:rFonts w:ascii="Arial Armenian" w:hAnsi="Arial Armenian" w:cs="Sylfaen"/>
          <w:sz w:val="20"/>
          <w:lang w:val="hy-AM"/>
        </w:rPr>
        <w:t xml:space="preserve"> </w:t>
      </w:r>
      <w:r w:rsidRPr="00A340ED">
        <w:rPr>
          <w:rFonts w:ascii="Sylfaen" w:hAnsi="Sylfaen" w:cs="Sylfaen"/>
          <w:sz w:val="20"/>
          <w:lang w:val="hy-AM"/>
        </w:rPr>
        <w:t>իր</w:t>
      </w:r>
      <w:r w:rsidRPr="00A340ED">
        <w:rPr>
          <w:rFonts w:ascii="Arial Armenian" w:hAnsi="Arial Armenian" w:cs="Sylfaen"/>
          <w:sz w:val="20"/>
          <w:lang w:val="hy-AM"/>
        </w:rPr>
        <w:t xml:space="preserve"> </w:t>
      </w:r>
      <w:r w:rsidRPr="00A340ED">
        <w:rPr>
          <w:rFonts w:ascii="Sylfaen" w:hAnsi="Sylfaen" w:cs="Sylfaen"/>
          <w:sz w:val="20"/>
          <w:lang w:val="hy-AM"/>
        </w:rPr>
        <w:t>տվյալների</w:t>
      </w:r>
      <w:r w:rsidRPr="00A340ED">
        <w:rPr>
          <w:rFonts w:ascii="Arial Armenian" w:hAnsi="Arial Armenian" w:cs="Sylfaen"/>
          <w:sz w:val="20"/>
          <w:lang w:val="hy-AM"/>
        </w:rPr>
        <w:t xml:space="preserve"> </w:t>
      </w:r>
      <w:r w:rsidRPr="00A340ED">
        <w:rPr>
          <w:rFonts w:ascii="Sylfaen" w:hAnsi="Sylfaen" w:cs="Sylfaen"/>
          <w:sz w:val="20"/>
          <w:lang w:val="hy-AM"/>
        </w:rPr>
        <w:t>համապատասխանության</w:t>
      </w:r>
      <w:r w:rsidRPr="00A340ED">
        <w:rPr>
          <w:rFonts w:ascii="Arial Armenian" w:hAnsi="Arial Armenian" w:cs="Sylfaen"/>
          <w:sz w:val="20"/>
          <w:lang w:val="hy-AM"/>
        </w:rPr>
        <w:t xml:space="preserve"> </w:t>
      </w:r>
      <w:r w:rsidRPr="00A340ED">
        <w:rPr>
          <w:rFonts w:ascii="Sylfaen" w:hAnsi="Sylfaen" w:cs="Sylfaen"/>
          <w:sz w:val="20"/>
          <w:lang w:val="hy-AM"/>
        </w:rPr>
        <w:t>մասին</w:t>
      </w:r>
      <w:r w:rsidRPr="00A340ED">
        <w:rPr>
          <w:rFonts w:ascii="Arial Armenian" w:hAnsi="Arial Armenian" w:cs="Sylfaen"/>
          <w:sz w:val="20"/>
          <w:lang w:val="hy-AM"/>
        </w:rPr>
        <w:t>.</w:t>
      </w:r>
    </w:p>
    <w:p w:rsidR="0081576D" w:rsidRPr="00A340ED" w:rsidRDefault="0081576D" w:rsidP="0081576D">
      <w:pPr>
        <w:shd w:val="clear" w:color="auto" w:fill="FFFFFF"/>
        <w:ind w:firstLine="567"/>
        <w:jc w:val="both"/>
        <w:rPr>
          <w:rFonts w:ascii="Arial Armenian" w:hAnsi="Arial Armenian" w:cs="Sylfaen"/>
          <w:sz w:val="20"/>
          <w:lang w:val="hy-AM"/>
        </w:rPr>
      </w:pPr>
      <w:r w:rsidRPr="00A340ED">
        <w:rPr>
          <w:rFonts w:ascii="Sylfaen" w:hAnsi="Sylfaen" w:cs="Sylfaen"/>
          <w:sz w:val="20"/>
          <w:lang w:val="hy-AM"/>
        </w:rPr>
        <w:t>բ</w:t>
      </w:r>
      <w:r w:rsidRPr="00A340ED">
        <w:rPr>
          <w:rFonts w:ascii="Arial Armenian" w:hAnsi="Arial Armenian" w:cs="Sylfaen"/>
          <w:sz w:val="20"/>
          <w:lang w:val="hy-AM"/>
        </w:rPr>
        <w:t>)</w:t>
      </w:r>
      <w:r w:rsidRPr="00A340ED">
        <w:rPr>
          <w:rFonts w:ascii="Arial Armenian" w:hAnsi="Arial Armenian" w:cs="Sylfaen"/>
          <w:lang w:val="hy-AM"/>
        </w:rPr>
        <w:t xml:space="preserve"> </w:t>
      </w:r>
      <w:r w:rsidRPr="00A340ED">
        <w:rPr>
          <w:rFonts w:ascii="Sylfaen" w:hAnsi="Sylfaen" w:cs="Sylfaen"/>
          <w:sz w:val="20"/>
          <w:lang w:val="hy-AM"/>
        </w:rPr>
        <w:t>հավաստում՝</w:t>
      </w:r>
      <w:r w:rsidRPr="00A340ED">
        <w:rPr>
          <w:rFonts w:ascii="Arial Armenian" w:hAnsi="Arial Armenian" w:cs="Sylfaen"/>
          <w:sz w:val="20"/>
          <w:lang w:val="hy-AM"/>
        </w:rPr>
        <w:t xml:space="preserve"> </w:t>
      </w:r>
      <w:r w:rsidRPr="00A340ED">
        <w:rPr>
          <w:rFonts w:ascii="Sylfaen" w:hAnsi="Sylfaen" w:cs="Sylfaen"/>
          <w:sz w:val="20"/>
          <w:lang w:val="hy-AM"/>
        </w:rPr>
        <w:t>ընտրված</w:t>
      </w:r>
      <w:r w:rsidRPr="00A340ED">
        <w:rPr>
          <w:rFonts w:ascii="Arial Armenian" w:hAnsi="Arial Armenian" w:cs="Sylfaen"/>
          <w:sz w:val="20"/>
          <w:lang w:val="hy-AM"/>
        </w:rPr>
        <w:t xml:space="preserve"> </w:t>
      </w:r>
      <w:r w:rsidRPr="00A340ED">
        <w:rPr>
          <w:rFonts w:ascii="Sylfaen" w:hAnsi="Sylfaen" w:cs="Sylfaen"/>
          <w:sz w:val="20"/>
          <w:lang w:val="hy-AM"/>
        </w:rPr>
        <w:t>մասնակից</w:t>
      </w:r>
      <w:r w:rsidRPr="00A340ED">
        <w:rPr>
          <w:rFonts w:ascii="Arial Armenian" w:hAnsi="Arial Armenian" w:cs="Sylfaen"/>
          <w:sz w:val="20"/>
          <w:lang w:val="hy-AM"/>
        </w:rPr>
        <w:t xml:space="preserve"> </w:t>
      </w:r>
      <w:r w:rsidRPr="00A340ED">
        <w:rPr>
          <w:rFonts w:ascii="Sylfaen" w:hAnsi="Sylfaen" w:cs="Sylfaen"/>
          <w:sz w:val="20"/>
          <w:lang w:val="hy-AM"/>
        </w:rPr>
        <w:t>ճանաչվելու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հրավերի</w:t>
      </w:r>
      <w:r w:rsidRPr="00A340ED">
        <w:rPr>
          <w:rFonts w:ascii="Arial Armenian" w:hAnsi="Arial Armenian" w:cs="Sylfaen"/>
          <w:sz w:val="20"/>
          <w:lang w:val="hy-AM"/>
        </w:rPr>
        <w:t xml:space="preserve"> 1-</w:t>
      </w:r>
      <w:r w:rsidRPr="00A340ED">
        <w:rPr>
          <w:rFonts w:ascii="Sylfaen" w:hAnsi="Sylfaen" w:cs="Sylfaen"/>
          <w:sz w:val="20"/>
          <w:lang w:val="hy-AM"/>
        </w:rPr>
        <w:t>ին</w:t>
      </w:r>
      <w:r w:rsidRPr="00A340ED">
        <w:rPr>
          <w:rFonts w:ascii="Arial Armenian" w:hAnsi="Arial Armenian" w:cs="Sylfaen"/>
          <w:sz w:val="20"/>
          <w:lang w:val="hy-AM"/>
        </w:rPr>
        <w:t xml:space="preserve"> </w:t>
      </w:r>
      <w:r w:rsidRPr="00A340ED">
        <w:rPr>
          <w:rFonts w:ascii="Sylfaen" w:hAnsi="Sylfaen" w:cs="Sylfaen"/>
          <w:sz w:val="20"/>
          <w:lang w:val="hy-AM"/>
        </w:rPr>
        <w:t>մասի</w:t>
      </w:r>
      <w:r w:rsidRPr="00A340ED">
        <w:rPr>
          <w:rFonts w:ascii="Arial Armenian" w:hAnsi="Arial Armenian" w:cs="Sylfaen"/>
          <w:sz w:val="20"/>
          <w:lang w:val="hy-AM"/>
        </w:rPr>
        <w:t xml:space="preserve"> 2.4 </w:t>
      </w:r>
      <w:r w:rsidRPr="00A340ED">
        <w:rPr>
          <w:rFonts w:ascii="Sylfaen" w:hAnsi="Sylfaen" w:cs="Sylfaen"/>
          <w:sz w:val="20"/>
          <w:lang w:val="hy-AM"/>
        </w:rPr>
        <w:t>կետով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կարգով</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ժամկետում</w:t>
      </w:r>
      <w:r w:rsidRPr="00A340ED">
        <w:rPr>
          <w:rFonts w:ascii="Arial Armenian" w:hAnsi="Arial Armenian" w:cs="Sylfaen"/>
          <w:sz w:val="20"/>
          <w:lang w:val="hy-AM"/>
        </w:rPr>
        <w:t xml:space="preserve">, </w:t>
      </w:r>
      <w:r w:rsidRPr="00A340ED">
        <w:rPr>
          <w:rFonts w:ascii="Sylfaen" w:hAnsi="Sylfaen" w:cs="Sylfaen"/>
          <w:sz w:val="20"/>
          <w:lang w:val="hy-AM"/>
        </w:rPr>
        <w:t>ներկայացրած</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առաջարկի</w:t>
      </w:r>
      <w:r w:rsidRPr="00A340ED">
        <w:rPr>
          <w:rFonts w:ascii="Arial Armenian" w:hAnsi="Arial Armenian" w:cs="Sylfaen"/>
          <w:sz w:val="20"/>
          <w:lang w:val="hy-AM"/>
        </w:rPr>
        <w:t xml:space="preserve"> </w:t>
      </w:r>
      <w:r w:rsidRPr="00A340ED">
        <w:rPr>
          <w:rFonts w:ascii="Sylfaen" w:hAnsi="Sylfaen" w:cs="Sylfaen"/>
          <w:sz w:val="20"/>
          <w:lang w:val="hy-AM"/>
        </w:rPr>
        <w:t>չափով</w:t>
      </w:r>
      <w:r w:rsidRPr="00A340ED">
        <w:rPr>
          <w:rFonts w:ascii="Arial Armenian" w:hAnsi="Arial Armenian" w:cs="Sylfaen"/>
          <w:sz w:val="20"/>
          <w:lang w:val="hy-AM"/>
        </w:rPr>
        <w:t xml:space="preserve"> </w:t>
      </w:r>
      <w:r w:rsidRPr="00A340ED">
        <w:rPr>
          <w:rFonts w:ascii="Sylfaen" w:hAnsi="Sylfaen" w:cs="Sylfaen"/>
          <w:sz w:val="20"/>
          <w:lang w:val="hy-AM"/>
        </w:rPr>
        <w:t>որակավորման</w:t>
      </w:r>
      <w:r w:rsidRPr="00A340ED">
        <w:rPr>
          <w:rFonts w:ascii="Arial Armenian" w:hAnsi="Arial Armenian" w:cs="Sylfaen"/>
          <w:sz w:val="20"/>
          <w:lang w:val="hy-AM"/>
        </w:rPr>
        <w:t xml:space="preserve"> </w:t>
      </w:r>
      <w:r w:rsidRPr="00A340ED">
        <w:rPr>
          <w:rFonts w:ascii="Sylfaen" w:hAnsi="Sylfaen" w:cs="Sylfaen"/>
          <w:sz w:val="20"/>
          <w:lang w:val="hy-AM"/>
        </w:rPr>
        <w:t>ապահովում</w:t>
      </w:r>
      <w:r w:rsidRPr="00A340ED">
        <w:rPr>
          <w:rFonts w:ascii="Arial Armenian" w:hAnsi="Arial Armenian" w:cs="Sylfaen"/>
          <w:sz w:val="20"/>
          <w:lang w:val="hy-AM"/>
        </w:rPr>
        <w:t xml:space="preserve"> </w:t>
      </w:r>
      <w:r w:rsidRPr="00A340ED">
        <w:rPr>
          <w:rFonts w:ascii="Sylfaen" w:hAnsi="Sylfaen" w:cs="Sylfaen"/>
          <w:sz w:val="20"/>
          <w:lang w:val="hy-AM"/>
        </w:rPr>
        <w:t>ներկայացնելու</w:t>
      </w:r>
      <w:r w:rsidRPr="00A340ED">
        <w:rPr>
          <w:rFonts w:ascii="Arial Armenian" w:hAnsi="Arial Armenian" w:cs="Sylfaen"/>
          <w:sz w:val="20"/>
          <w:lang w:val="hy-AM"/>
        </w:rPr>
        <w:t xml:space="preserve"> </w:t>
      </w:r>
      <w:r w:rsidRPr="00A340ED">
        <w:rPr>
          <w:rFonts w:ascii="Sylfaen" w:hAnsi="Sylfaen" w:cs="Sylfaen"/>
          <w:sz w:val="20"/>
          <w:lang w:val="hy-AM"/>
        </w:rPr>
        <w:t>պարտավորության</w:t>
      </w:r>
      <w:r w:rsidRPr="00A340ED">
        <w:rPr>
          <w:rFonts w:ascii="Arial Armenian" w:hAnsi="Arial Armenian" w:cs="Sylfaen"/>
          <w:sz w:val="20"/>
          <w:lang w:val="hy-AM"/>
        </w:rPr>
        <w:t xml:space="preserve"> </w:t>
      </w:r>
      <w:r w:rsidRPr="00A340ED">
        <w:rPr>
          <w:rFonts w:ascii="Sylfaen" w:hAnsi="Sylfaen" w:cs="Sylfaen"/>
          <w:sz w:val="20"/>
          <w:lang w:val="hy-AM"/>
        </w:rPr>
        <w:t>մասին</w:t>
      </w:r>
      <w:r w:rsidRPr="00A340ED">
        <w:rPr>
          <w:rFonts w:ascii="Arial Armenian" w:hAnsi="Arial Armenian" w:cs="Sylfaen"/>
          <w:sz w:val="20"/>
          <w:lang w:val="hy-AM"/>
        </w:rPr>
        <w:t xml:space="preserve">. </w:t>
      </w:r>
    </w:p>
    <w:p w:rsidR="0081576D" w:rsidRPr="00A340ED" w:rsidRDefault="0081576D" w:rsidP="0081576D">
      <w:pPr>
        <w:ind w:firstLine="567"/>
        <w:jc w:val="both"/>
        <w:rPr>
          <w:rFonts w:ascii="Arial Armenian" w:hAnsi="Arial Armenian" w:cs="Sylfaen"/>
          <w:sz w:val="20"/>
          <w:lang w:val="hy-AM"/>
        </w:rPr>
      </w:pPr>
      <w:r w:rsidRPr="00A340ED">
        <w:rPr>
          <w:rFonts w:ascii="Sylfaen" w:hAnsi="Sylfaen" w:cs="Sylfaen"/>
          <w:sz w:val="20"/>
          <w:lang w:val="hy-AM"/>
        </w:rPr>
        <w:t>գ</w:t>
      </w:r>
      <w:r w:rsidRPr="00A340ED">
        <w:rPr>
          <w:rFonts w:ascii="Arial Armenian" w:hAnsi="Arial Armenian" w:cs="Sylfaen"/>
          <w:sz w:val="20"/>
          <w:lang w:val="hy-AM"/>
        </w:rPr>
        <w:t xml:space="preserve">) </w:t>
      </w:r>
      <w:r w:rsidRPr="00A340ED">
        <w:rPr>
          <w:rFonts w:ascii="Sylfaen" w:hAnsi="Sylfaen" w:cs="Sylfaen"/>
          <w:sz w:val="20"/>
          <w:lang w:val="hy-AM"/>
        </w:rPr>
        <w:t>հայտարարություն</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ընթացակարգի</w:t>
      </w:r>
      <w:r w:rsidRPr="00A340ED">
        <w:rPr>
          <w:rFonts w:ascii="Arial Armenian" w:hAnsi="Arial Armenian" w:cs="Sylfaen"/>
          <w:sz w:val="20"/>
          <w:lang w:val="hy-AM"/>
        </w:rPr>
        <w:t xml:space="preserve"> </w:t>
      </w:r>
      <w:r w:rsidRPr="00A340ED">
        <w:rPr>
          <w:rFonts w:ascii="Sylfaen" w:hAnsi="Sylfaen" w:cs="Sylfaen"/>
          <w:sz w:val="20"/>
          <w:lang w:val="hy-AM"/>
        </w:rPr>
        <w:t>շրջանակում</w:t>
      </w:r>
      <w:r w:rsidRPr="00A340ED">
        <w:rPr>
          <w:rFonts w:ascii="Arial Armenian" w:hAnsi="Arial Armenian" w:cs="Sylfaen"/>
          <w:sz w:val="20"/>
          <w:lang w:val="hy-AM"/>
        </w:rPr>
        <w:t xml:space="preserve"> </w:t>
      </w:r>
      <w:r w:rsidRPr="00A340ED">
        <w:rPr>
          <w:rFonts w:ascii="Sylfaen" w:hAnsi="Sylfaen" w:cs="Sylfaen"/>
          <w:sz w:val="20"/>
          <w:lang w:val="hy-AM"/>
        </w:rPr>
        <w:t>գերիշխող</w:t>
      </w:r>
      <w:r w:rsidRPr="00A340ED">
        <w:rPr>
          <w:rFonts w:ascii="Arial Armenian" w:hAnsi="Arial Armenian" w:cs="Sylfaen"/>
          <w:sz w:val="20"/>
          <w:lang w:val="hy-AM"/>
        </w:rPr>
        <w:t xml:space="preserve"> </w:t>
      </w:r>
      <w:r w:rsidRPr="00A340ED">
        <w:rPr>
          <w:rFonts w:ascii="Sylfaen" w:hAnsi="Sylfaen" w:cs="Sylfaen"/>
          <w:sz w:val="20"/>
          <w:lang w:val="hy-AM"/>
        </w:rPr>
        <w:t>դիրքի</w:t>
      </w:r>
      <w:r w:rsidRPr="00A340ED">
        <w:rPr>
          <w:rFonts w:ascii="Arial Armenian" w:hAnsi="Arial Armenian" w:cs="Sylfaen"/>
          <w:sz w:val="20"/>
          <w:lang w:val="hy-AM"/>
        </w:rPr>
        <w:t xml:space="preserve"> </w:t>
      </w:r>
      <w:r w:rsidRPr="00A340ED">
        <w:rPr>
          <w:rFonts w:ascii="Sylfaen" w:hAnsi="Sylfaen" w:cs="Sylfaen"/>
          <w:sz w:val="20"/>
          <w:lang w:val="hy-AM"/>
        </w:rPr>
        <w:t>չարաշահման</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հակամրցակցային</w:t>
      </w:r>
      <w:r w:rsidRPr="00A340ED">
        <w:rPr>
          <w:rFonts w:ascii="Arial Armenian" w:hAnsi="Arial Armenian" w:cs="Sylfaen"/>
          <w:sz w:val="20"/>
          <w:lang w:val="hy-AM"/>
        </w:rPr>
        <w:t xml:space="preserve"> </w:t>
      </w:r>
      <w:r w:rsidRPr="00A340ED">
        <w:rPr>
          <w:rFonts w:ascii="Sylfaen" w:hAnsi="Sylfaen" w:cs="Sylfaen"/>
          <w:sz w:val="20"/>
          <w:lang w:val="hy-AM"/>
        </w:rPr>
        <w:t>համաձայնության</w:t>
      </w:r>
      <w:r w:rsidRPr="00A340ED">
        <w:rPr>
          <w:rFonts w:ascii="Arial Armenian" w:hAnsi="Arial Armenian" w:cs="Sylfaen"/>
          <w:sz w:val="20"/>
          <w:lang w:val="hy-AM"/>
        </w:rPr>
        <w:t xml:space="preserve"> </w:t>
      </w:r>
      <w:r w:rsidRPr="00A340ED">
        <w:rPr>
          <w:rFonts w:ascii="Sylfaen" w:hAnsi="Sylfaen" w:cs="Sylfaen"/>
          <w:sz w:val="20"/>
          <w:lang w:val="hy-AM"/>
        </w:rPr>
        <w:t>բացակայության</w:t>
      </w:r>
      <w:r w:rsidRPr="00A340ED">
        <w:rPr>
          <w:rFonts w:ascii="Arial Armenian" w:hAnsi="Arial Armenian" w:cs="Sylfaen"/>
          <w:sz w:val="20"/>
          <w:lang w:val="hy-AM"/>
        </w:rPr>
        <w:t xml:space="preserve"> </w:t>
      </w:r>
      <w:r w:rsidRPr="00A340ED">
        <w:rPr>
          <w:rFonts w:ascii="Sylfaen" w:hAnsi="Sylfaen" w:cs="Sylfaen"/>
          <w:sz w:val="20"/>
          <w:lang w:val="hy-AM"/>
        </w:rPr>
        <w:t>մասին</w:t>
      </w:r>
      <w:r w:rsidRPr="00A340ED">
        <w:rPr>
          <w:rFonts w:ascii="Arial Armenian" w:hAnsi="Arial Armenian" w:cs="Sylfaen"/>
          <w:sz w:val="20"/>
          <w:lang w:val="hy-AM"/>
        </w:rPr>
        <w:t xml:space="preserve">. </w:t>
      </w:r>
    </w:p>
    <w:p w:rsidR="0081576D" w:rsidRPr="00A340ED" w:rsidRDefault="0081576D" w:rsidP="0081576D">
      <w:pPr>
        <w:ind w:firstLine="567"/>
        <w:jc w:val="both"/>
        <w:rPr>
          <w:rFonts w:ascii="Arial Armenian" w:hAnsi="Arial Armenian" w:cs="Sylfaen"/>
          <w:sz w:val="20"/>
          <w:lang w:val="hy-AM"/>
        </w:rPr>
      </w:pPr>
      <w:bookmarkStart w:id="4" w:name="_Hlk9261892"/>
      <w:bookmarkEnd w:id="3"/>
      <w:r w:rsidRPr="00A340ED">
        <w:rPr>
          <w:rFonts w:ascii="Sylfaen" w:hAnsi="Sylfaen" w:cs="Sylfaen"/>
          <w:sz w:val="20"/>
          <w:lang w:val="hy-AM"/>
        </w:rPr>
        <w:t>դ</w:t>
      </w:r>
      <w:r w:rsidRPr="00A340ED">
        <w:rPr>
          <w:rFonts w:ascii="Arial Armenian" w:hAnsi="Arial Armenian" w:cs="Sylfaen"/>
          <w:sz w:val="20"/>
          <w:lang w:val="hy-AM"/>
        </w:rPr>
        <w:t xml:space="preserve">) </w:t>
      </w:r>
      <w:r w:rsidRPr="00A340ED">
        <w:rPr>
          <w:rFonts w:ascii="Sylfaen" w:hAnsi="Sylfaen" w:cs="Sylfaen"/>
          <w:sz w:val="20"/>
          <w:lang w:val="hy-AM"/>
        </w:rPr>
        <w:t>հայտարարություն</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ընթացակարգի</w:t>
      </w:r>
      <w:r w:rsidRPr="00A340ED">
        <w:rPr>
          <w:rFonts w:ascii="Arial Armenian" w:hAnsi="Arial Armenian" w:cs="Sylfaen"/>
          <w:sz w:val="20"/>
          <w:lang w:val="hy-AM"/>
        </w:rPr>
        <w:t xml:space="preserve"> </w:t>
      </w:r>
      <w:r w:rsidRPr="00A340ED">
        <w:rPr>
          <w:rFonts w:ascii="Sylfaen" w:hAnsi="Sylfaen" w:cs="Sylfaen"/>
          <w:sz w:val="20"/>
          <w:lang w:val="hy-AM"/>
        </w:rPr>
        <w:t>շրջանակում</w:t>
      </w:r>
      <w:r w:rsidRPr="00A340ED">
        <w:rPr>
          <w:rFonts w:ascii="Arial Armenian" w:hAnsi="Arial Armenian" w:cs="Sylfaen"/>
          <w:sz w:val="20"/>
          <w:lang w:val="hy-AM"/>
        </w:rPr>
        <w:t xml:space="preserve"> </w:t>
      </w:r>
      <w:r w:rsidRPr="00A340ED">
        <w:rPr>
          <w:rFonts w:ascii="Sylfaen" w:hAnsi="Sylfaen" w:cs="Sylfaen"/>
          <w:sz w:val="20"/>
          <w:lang w:val="hy-AM"/>
        </w:rPr>
        <w:t>իրեն</w:t>
      </w:r>
      <w:r w:rsidRPr="00A340ED">
        <w:rPr>
          <w:rFonts w:ascii="Arial Armenian" w:hAnsi="Arial Armenian" w:cs="Sylfaen"/>
          <w:sz w:val="20"/>
          <w:lang w:val="hy-AM"/>
        </w:rPr>
        <w:t xml:space="preserve"> </w:t>
      </w:r>
      <w:r w:rsidRPr="00A340ED">
        <w:rPr>
          <w:rFonts w:ascii="Sylfaen" w:hAnsi="Sylfaen" w:cs="Sylfaen"/>
          <w:sz w:val="20"/>
          <w:lang w:val="hy-AM"/>
        </w:rPr>
        <w:t>փոխկապակցված</w:t>
      </w:r>
      <w:r w:rsidRPr="00A340ED">
        <w:rPr>
          <w:rFonts w:ascii="Arial Armenian" w:hAnsi="Arial Armenian" w:cs="Sylfaen"/>
          <w:sz w:val="20"/>
          <w:lang w:val="hy-AM"/>
        </w:rPr>
        <w:t xml:space="preserve"> </w:t>
      </w:r>
      <w:r w:rsidRPr="00A340ED">
        <w:rPr>
          <w:rFonts w:ascii="Sylfaen" w:hAnsi="Sylfaen" w:cs="Sylfaen"/>
          <w:sz w:val="20"/>
          <w:lang w:val="hy-AM"/>
        </w:rPr>
        <w:t>անձանց</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իր</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հիմնադրված</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ավելի</w:t>
      </w:r>
      <w:r w:rsidRPr="00A340ED">
        <w:rPr>
          <w:rFonts w:ascii="Arial Armenian" w:hAnsi="Arial Armenian" w:cs="Sylfaen"/>
          <w:sz w:val="20"/>
          <w:lang w:val="hy-AM"/>
        </w:rPr>
        <w:t xml:space="preserve"> </w:t>
      </w:r>
      <w:r w:rsidRPr="00A340ED">
        <w:rPr>
          <w:rFonts w:ascii="Sylfaen" w:hAnsi="Sylfaen" w:cs="Sylfaen"/>
          <w:sz w:val="20"/>
          <w:lang w:val="hy-AM"/>
        </w:rPr>
        <w:t>քան</w:t>
      </w:r>
      <w:r w:rsidRPr="00A340ED">
        <w:rPr>
          <w:rFonts w:ascii="Arial Armenian" w:hAnsi="Arial Armenian" w:cs="Sylfaen"/>
          <w:sz w:val="20"/>
          <w:lang w:val="hy-AM"/>
        </w:rPr>
        <w:t xml:space="preserve"> </w:t>
      </w:r>
      <w:r w:rsidRPr="00A340ED">
        <w:rPr>
          <w:rFonts w:ascii="Sylfaen" w:hAnsi="Sylfaen" w:cs="Sylfaen"/>
          <w:sz w:val="20"/>
          <w:lang w:val="hy-AM"/>
        </w:rPr>
        <w:t>հիսուն</w:t>
      </w:r>
      <w:r w:rsidRPr="00A340ED">
        <w:rPr>
          <w:rFonts w:ascii="Arial Armenian" w:hAnsi="Arial Armenian" w:cs="Sylfaen"/>
          <w:sz w:val="20"/>
          <w:lang w:val="hy-AM"/>
        </w:rPr>
        <w:t xml:space="preserve"> </w:t>
      </w:r>
      <w:r w:rsidRPr="00A340ED">
        <w:rPr>
          <w:rFonts w:ascii="Sylfaen" w:hAnsi="Sylfaen" w:cs="Sylfaen"/>
          <w:sz w:val="20"/>
          <w:lang w:val="hy-AM"/>
        </w:rPr>
        <w:t>տոկոս</w:t>
      </w:r>
      <w:r w:rsidRPr="00A340ED">
        <w:rPr>
          <w:rFonts w:ascii="Arial Armenian" w:hAnsi="Arial Armenian" w:cs="Sylfaen"/>
          <w:sz w:val="20"/>
          <w:lang w:val="hy-AM"/>
        </w:rPr>
        <w:t xml:space="preserve"> </w:t>
      </w:r>
      <w:r w:rsidRPr="00A340ED">
        <w:rPr>
          <w:rFonts w:ascii="Sylfaen" w:hAnsi="Sylfaen" w:cs="Sylfaen"/>
          <w:sz w:val="20"/>
          <w:lang w:val="hy-AM"/>
        </w:rPr>
        <w:t>իրեն</w:t>
      </w:r>
      <w:r w:rsidRPr="00A340ED">
        <w:rPr>
          <w:rFonts w:ascii="Arial Armenian" w:hAnsi="Arial Armenian" w:cs="Sylfaen"/>
          <w:sz w:val="20"/>
          <w:lang w:val="hy-AM"/>
        </w:rPr>
        <w:t xml:space="preserve"> </w:t>
      </w:r>
      <w:r w:rsidRPr="00A340ED">
        <w:rPr>
          <w:rFonts w:ascii="Sylfaen" w:hAnsi="Sylfaen" w:cs="Sylfaen"/>
          <w:sz w:val="20"/>
          <w:lang w:val="hy-AM"/>
        </w:rPr>
        <w:t>պատկանող</w:t>
      </w:r>
      <w:r w:rsidRPr="00A340ED">
        <w:rPr>
          <w:rFonts w:ascii="Arial Armenian" w:hAnsi="Arial Armenian" w:cs="Sylfaen"/>
          <w:sz w:val="20"/>
          <w:lang w:val="hy-AM"/>
        </w:rPr>
        <w:t xml:space="preserve"> </w:t>
      </w:r>
      <w:r w:rsidRPr="00A340ED">
        <w:rPr>
          <w:rFonts w:ascii="Sylfaen" w:hAnsi="Sylfaen" w:cs="Sylfaen"/>
          <w:sz w:val="20"/>
          <w:lang w:val="hy-AM"/>
        </w:rPr>
        <w:t>բաժնեմաս</w:t>
      </w:r>
      <w:r w:rsidRPr="00A340ED">
        <w:rPr>
          <w:rFonts w:ascii="Arial Armenian" w:hAnsi="Arial Armenian" w:cs="Sylfaen"/>
          <w:sz w:val="20"/>
          <w:lang w:val="hy-AM"/>
        </w:rPr>
        <w:t xml:space="preserve"> (</w:t>
      </w:r>
      <w:r w:rsidRPr="00A340ED">
        <w:rPr>
          <w:rFonts w:ascii="Sylfaen" w:hAnsi="Sylfaen" w:cs="Sylfaen"/>
          <w:sz w:val="20"/>
          <w:lang w:val="hy-AM"/>
        </w:rPr>
        <w:t>փայաբաժին</w:t>
      </w:r>
      <w:r w:rsidRPr="00A340ED">
        <w:rPr>
          <w:rFonts w:ascii="Arial Armenian" w:hAnsi="Arial Armenian" w:cs="Sylfaen"/>
          <w:sz w:val="20"/>
          <w:lang w:val="hy-AM"/>
        </w:rPr>
        <w:t xml:space="preserve">) </w:t>
      </w:r>
      <w:r w:rsidRPr="00A340ED">
        <w:rPr>
          <w:rFonts w:ascii="Sylfaen" w:hAnsi="Sylfaen" w:cs="Sylfaen"/>
          <w:sz w:val="20"/>
          <w:lang w:val="hy-AM"/>
        </w:rPr>
        <w:t>ունեցող</w:t>
      </w:r>
      <w:r w:rsidRPr="00A340ED">
        <w:rPr>
          <w:rFonts w:ascii="Arial Armenian" w:hAnsi="Arial Armenian" w:cs="Sylfaen"/>
          <w:sz w:val="20"/>
          <w:lang w:val="hy-AM"/>
        </w:rPr>
        <w:t xml:space="preserve"> </w:t>
      </w:r>
      <w:r w:rsidRPr="00A340ED">
        <w:rPr>
          <w:rFonts w:ascii="Sylfaen" w:hAnsi="Sylfaen" w:cs="Sylfaen"/>
          <w:sz w:val="20"/>
          <w:lang w:val="hy-AM"/>
        </w:rPr>
        <w:t>կազմակերպությունների</w:t>
      </w:r>
      <w:r w:rsidRPr="00A340ED">
        <w:rPr>
          <w:rFonts w:ascii="Arial Armenian" w:hAnsi="Arial Armenian" w:cs="Sylfaen"/>
          <w:sz w:val="20"/>
          <w:lang w:val="hy-AM"/>
        </w:rPr>
        <w:t xml:space="preserve"> </w:t>
      </w:r>
      <w:r w:rsidRPr="00A340ED">
        <w:rPr>
          <w:rFonts w:ascii="Sylfaen" w:hAnsi="Sylfaen" w:cs="Sylfaen"/>
          <w:sz w:val="20"/>
          <w:lang w:val="hy-AM"/>
        </w:rPr>
        <w:t>միաժամանակյա</w:t>
      </w:r>
      <w:r w:rsidRPr="00A340ED">
        <w:rPr>
          <w:rFonts w:ascii="Arial Armenian" w:hAnsi="Arial Armenian" w:cs="Sylfaen"/>
          <w:sz w:val="20"/>
          <w:lang w:val="hy-AM"/>
        </w:rPr>
        <w:t xml:space="preserve"> </w:t>
      </w:r>
      <w:r w:rsidRPr="00A340ED">
        <w:rPr>
          <w:rFonts w:ascii="Sylfaen" w:hAnsi="Sylfaen" w:cs="Sylfaen"/>
          <w:sz w:val="20"/>
          <w:lang w:val="hy-AM"/>
        </w:rPr>
        <w:t>մասնակցության</w:t>
      </w:r>
      <w:r w:rsidRPr="00A340ED">
        <w:rPr>
          <w:rFonts w:ascii="Arial Armenian" w:hAnsi="Arial Armenian" w:cs="Sylfaen"/>
          <w:sz w:val="20"/>
          <w:lang w:val="hy-AM"/>
        </w:rPr>
        <w:t xml:space="preserve"> </w:t>
      </w:r>
      <w:r w:rsidRPr="00A340ED">
        <w:rPr>
          <w:rFonts w:ascii="Sylfaen" w:hAnsi="Sylfaen" w:cs="Sylfaen"/>
          <w:sz w:val="20"/>
          <w:lang w:val="hy-AM"/>
        </w:rPr>
        <w:t>բացակայության</w:t>
      </w:r>
      <w:r w:rsidRPr="00A340ED">
        <w:rPr>
          <w:rFonts w:ascii="Arial Armenian" w:hAnsi="Arial Armenian" w:cs="Sylfaen"/>
          <w:sz w:val="20"/>
          <w:lang w:val="hy-AM"/>
        </w:rPr>
        <w:t xml:space="preserve"> </w:t>
      </w:r>
      <w:r w:rsidRPr="00A340ED">
        <w:rPr>
          <w:rFonts w:ascii="Sylfaen" w:hAnsi="Sylfaen" w:cs="Sylfaen"/>
          <w:sz w:val="20"/>
          <w:lang w:val="hy-AM"/>
        </w:rPr>
        <w:t>մասին</w:t>
      </w:r>
      <w:r w:rsidRPr="00A340ED">
        <w:rPr>
          <w:rFonts w:ascii="Arial Armenian" w:hAnsi="Arial Armenian" w:cs="Sylfaen"/>
          <w:sz w:val="20"/>
          <w:lang w:val="hy-AM"/>
        </w:rPr>
        <w:t>.</w:t>
      </w:r>
    </w:p>
    <w:p w:rsidR="0081576D" w:rsidRPr="00A340ED" w:rsidRDefault="0081576D" w:rsidP="0081576D">
      <w:pPr>
        <w:ind w:firstLine="630"/>
        <w:jc w:val="both"/>
        <w:rPr>
          <w:rFonts w:ascii="Arial Armenian" w:hAnsi="Arial Armenian" w:cs="Sylfaen"/>
          <w:sz w:val="22"/>
          <w:lang w:val="hy-AM" w:eastAsia="ru-RU"/>
        </w:rPr>
      </w:pPr>
      <w:r w:rsidRPr="00A340ED">
        <w:rPr>
          <w:rFonts w:ascii="Sylfaen" w:hAnsi="Sylfaen" w:cs="Sylfaen"/>
          <w:sz w:val="20"/>
          <w:szCs w:val="20"/>
          <w:lang w:val="hy-AM" w:eastAsia="ru-RU"/>
        </w:rPr>
        <w:t>ե</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այն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ֆիզիկական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անձի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անձանց</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տվյալները</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ով</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ուղղակի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անուղղակի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ունի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մասնակցի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կանոնադրական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կապիտալում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քվեարկող</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բաժնետոմսերի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բաժնեմասերի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փայերի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ավել</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քան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տաս</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տոկոսը</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ներառյալ</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ըստ</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ներկայացնողի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բաժնետոմսերը</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այն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անձի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անձանց</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տվյալները</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ով</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իրավունք</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ունի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նանակելու</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ազատելու</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մասնակցի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գործադիր</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մարմնի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անդամներին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ստանում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մասնակցի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կողմից</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իրականացվող</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ձեռնարկատիրական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այլ</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գործունեության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արդյունքում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ստացված</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շահույթի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տասնհինգ</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տոկոսից</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ավելին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Սույն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ենթակետում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մեջ</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նշված</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անձանց</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բացակայության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դեպքում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ներկայացվում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գործադիր</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մարմնի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ղեկավարի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և</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անդամների</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տվյալները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Ընդ</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որում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եթե</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մասնակիցը</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հայտարարվում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ըտրված</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մասնակից</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ապա</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սույն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պարբերությամբ</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նախատեսված</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տեղեկատվությունը</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որը</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հայտերը</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բացելուց</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հետո</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ավտոմատ</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եղանակով</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հրապարակվում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համակարգում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պայմանագիր</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կնքելու</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որոշման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մասին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հայտարարության</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հետ</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միաժամանակ</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հրապարակվում</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նաև</w:t>
      </w:r>
      <w:r w:rsidRPr="00A340ED">
        <w:rPr>
          <w:rFonts w:ascii="Arial Armenian" w:hAnsi="Arial Armenian" w:cs="Sylfaen"/>
          <w:sz w:val="20"/>
          <w:szCs w:val="20"/>
          <w:lang w:val="hy-AM" w:eastAsia="ru-RU"/>
        </w:rPr>
        <w:t xml:space="preserve"> </w:t>
      </w:r>
      <w:r w:rsidRPr="00A340ED">
        <w:rPr>
          <w:rFonts w:ascii="Sylfaen" w:hAnsi="Sylfaen" w:cs="Sylfaen"/>
          <w:sz w:val="20"/>
          <w:szCs w:val="20"/>
          <w:lang w:val="hy-AM" w:eastAsia="ru-RU"/>
        </w:rPr>
        <w:t>տեղեկագրում</w:t>
      </w:r>
      <w:r w:rsidRPr="00A340ED">
        <w:rPr>
          <w:rFonts w:ascii="Arial Armenian" w:hAnsi="Arial Armenian" w:cs="Sylfaen"/>
          <w:sz w:val="20"/>
          <w:szCs w:val="20"/>
          <w:lang w:val="hy-AM" w:eastAsia="ru-RU"/>
        </w:rPr>
        <w:t>.</w:t>
      </w:r>
      <w:r w:rsidRPr="00A340ED">
        <w:rPr>
          <w:rFonts w:ascii="Arial Armenian" w:hAnsi="Arial Armenian" w:cs="Sylfaen"/>
          <w:sz w:val="22"/>
          <w:lang w:val="hy-AM" w:eastAsia="ru-RU"/>
        </w:rPr>
        <w:t xml:space="preserve"> </w:t>
      </w:r>
    </w:p>
    <w:bookmarkEnd w:id="4"/>
    <w:p w:rsidR="0081576D" w:rsidRPr="00A340ED" w:rsidRDefault="0081576D" w:rsidP="0081576D">
      <w:pPr>
        <w:ind w:firstLine="709"/>
        <w:jc w:val="both"/>
        <w:rPr>
          <w:rFonts w:ascii="Arial Armenian" w:hAnsi="Arial Armenian" w:cs="Sylfaen"/>
          <w:sz w:val="20"/>
          <w:lang w:val="hy-AM"/>
        </w:rPr>
      </w:pPr>
      <w:r w:rsidRPr="00A340ED">
        <w:rPr>
          <w:rFonts w:ascii="Arial Armenian" w:hAnsi="Arial Armenian" w:cs="Sylfaen"/>
          <w:sz w:val="20"/>
          <w:lang w:val="hy-AM"/>
        </w:rPr>
        <w:t xml:space="preserve">2) </w:t>
      </w:r>
      <w:r w:rsidRPr="00A340ED">
        <w:rPr>
          <w:rFonts w:ascii="Sylfaen" w:hAnsi="Sylfaen" w:cs="Sylfaen"/>
          <w:sz w:val="20"/>
          <w:lang w:val="hy-AM"/>
        </w:rPr>
        <w:t>իր</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հաստատված</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w:t>
      </w:r>
    </w:p>
    <w:p w:rsidR="0081576D" w:rsidRPr="00A340ED" w:rsidRDefault="0081576D" w:rsidP="0081576D">
      <w:pPr>
        <w:ind w:firstLine="709"/>
        <w:jc w:val="both"/>
        <w:rPr>
          <w:rFonts w:ascii="Arial Armenian" w:hAnsi="Arial Armenian" w:cs="Sylfaen"/>
          <w:sz w:val="20"/>
          <w:lang w:val="hy-AM"/>
        </w:rPr>
      </w:pPr>
      <w:r w:rsidRPr="00A340ED">
        <w:rPr>
          <w:rFonts w:ascii="Arial Armenian" w:hAnsi="Arial Armenian" w:cs="Sylfaen"/>
          <w:sz w:val="20"/>
          <w:lang w:val="hy-AM"/>
        </w:rPr>
        <w:t xml:space="preserve">4) </w:t>
      </w:r>
      <w:r w:rsidRPr="00A340ED">
        <w:rPr>
          <w:rFonts w:ascii="Sylfaen" w:hAnsi="Sylfaen" w:cs="Sylfaen"/>
          <w:sz w:val="20"/>
          <w:lang w:val="hy-AM"/>
        </w:rPr>
        <w:t>շինարարական</w:t>
      </w:r>
      <w:r w:rsidRPr="00A340ED">
        <w:rPr>
          <w:rFonts w:ascii="Arial Armenian" w:hAnsi="Arial Armenian" w:cs="Sylfaen"/>
          <w:sz w:val="20"/>
          <w:lang w:val="hy-AM"/>
        </w:rPr>
        <w:t xml:space="preserve"> </w:t>
      </w:r>
      <w:r w:rsidRPr="00A340ED">
        <w:rPr>
          <w:rFonts w:ascii="Sylfaen" w:hAnsi="Sylfaen" w:cs="Sylfaen"/>
          <w:sz w:val="20"/>
          <w:lang w:val="hy-AM"/>
        </w:rPr>
        <w:t>աշխատանքների</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դեպքում՝</w:t>
      </w:r>
    </w:p>
    <w:p w:rsidR="0081576D" w:rsidRPr="00A340ED" w:rsidRDefault="0081576D" w:rsidP="0081576D">
      <w:pPr>
        <w:ind w:firstLine="709"/>
        <w:jc w:val="both"/>
        <w:rPr>
          <w:rFonts w:ascii="Arial Armenian" w:hAnsi="Arial Armenian" w:cs="Sylfaen"/>
          <w:sz w:val="20"/>
          <w:lang w:val="hy-AM"/>
        </w:rPr>
      </w:pPr>
      <w:r w:rsidRPr="00A340ED">
        <w:rPr>
          <w:rFonts w:ascii="Arial Armenian" w:hAnsi="Arial Armenian" w:cs="Sylfaen"/>
          <w:sz w:val="20"/>
          <w:lang w:val="hy-AM"/>
        </w:rPr>
        <w:t xml:space="preserve">- </w:t>
      </w:r>
      <w:r w:rsidRPr="00A340ED">
        <w:rPr>
          <w:rFonts w:ascii="Sylfaen" w:hAnsi="Sylfaen" w:cs="Sylfaen"/>
          <w:sz w:val="20"/>
          <w:lang w:val="hy-AM"/>
        </w:rPr>
        <w:t>իր</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հաստատված՝</w:t>
      </w:r>
      <w:r w:rsidRPr="00A340ED">
        <w:rPr>
          <w:rFonts w:ascii="Arial Armenian" w:hAnsi="Arial Armenian" w:cs="Sylfaen"/>
          <w:sz w:val="20"/>
          <w:lang w:val="hy-AM"/>
        </w:rPr>
        <w:t xml:space="preserve"> </w:t>
      </w:r>
      <w:r w:rsidRPr="00A340ED">
        <w:rPr>
          <w:rFonts w:ascii="Sylfaen" w:hAnsi="Sylfaen" w:cs="Sylfaen"/>
          <w:sz w:val="20"/>
          <w:lang w:val="hy-AM"/>
        </w:rPr>
        <w:t>լրացված</w:t>
      </w:r>
      <w:r w:rsidRPr="00A340ED">
        <w:rPr>
          <w:rFonts w:ascii="Arial Armenian" w:hAnsi="Arial Armenian" w:cs="Sylfaen"/>
          <w:sz w:val="20"/>
          <w:lang w:val="hy-AM"/>
        </w:rPr>
        <w:t xml:space="preserve"> </w:t>
      </w:r>
      <w:r w:rsidRPr="00A340ED">
        <w:rPr>
          <w:rFonts w:ascii="Sylfaen" w:hAnsi="Sylfaen" w:cs="Sylfaen"/>
          <w:sz w:val="20"/>
          <w:lang w:val="hy-AM"/>
        </w:rPr>
        <w:t>ծավալաթերթ</w:t>
      </w:r>
      <w:r w:rsidRPr="00A340ED">
        <w:rPr>
          <w:rFonts w:ascii="Arial Armenian" w:hAnsi="Arial Armenian" w:cs="Sylfaen"/>
          <w:sz w:val="20"/>
          <w:lang w:val="hy-AM"/>
        </w:rPr>
        <w:t>-</w:t>
      </w:r>
      <w:r w:rsidRPr="00A340ED">
        <w:rPr>
          <w:rFonts w:ascii="Sylfaen" w:hAnsi="Sylfaen" w:cs="Sylfaen"/>
          <w:sz w:val="20"/>
          <w:lang w:val="hy-AM"/>
        </w:rPr>
        <w:t>նախահաշիվ</w:t>
      </w:r>
      <w:r w:rsidRPr="00A340ED">
        <w:rPr>
          <w:rFonts w:ascii="Arial Armenian" w:hAnsi="Arial Armenian" w:cs="Sylfaen"/>
          <w:sz w:val="20"/>
          <w:lang w:val="hy-AM"/>
        </w:rPr>
        <w:t xml:space="preserve">, </w:t>
      </w:r>
      <w:r w:rsidRPr="00A340ED">
        <w:rPr>
          <w:rFonts w:ascii="Sylfaen" w:hAnsi="Sylfaen" w:cs="Sylfaen"/>
          <w:sz w:val="20"/>
          <w:lang w:val="hy-AM"/>
        </w:rPr>
        <w:t>հաշվի</w:t>
      </w:r>
      <w:r w:rsidRPr="00A340ED">
        <w:rPr>
          <w:rFonts w:ascii="Arial Armenian" w:hAnsi="Arial Armenian" w:cs="Sylfaen"/>
          <w:sz w:val="20"/>
          <w:lang w:val="hy-AM"/>
        </w:rPr>
        <w:t xml:space="preserve"> </w:t>
      </w:r>
      <w:r w:rsidRPr="00A340ED">
        <w:rPr>
          <w:rFonts w:ascii="Sylfaen" w:hAnsi="Sylfaen" w:cs="Sylfaen"/>
          <w:sz w:val="20"/>
          <w:lang w:val="hy-AM"/>
        </w:rPr>
        <w:t>առնելով</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հրավերին</w:t>
      </w:r>
      <w:r w:rsidRPr="00A340ED">
        <w:rPr>
          <w:rFonts w:ascii="Arial Armenian" w:hAnsi="Arial Armenian" w:cs="Sylfaen"/>
          <w:sz w:val="20"/>
          <w:lang w:val="hy-AM"/>
        </w:rPr>
        <w:t xml:space="preserve"> </w:t>
      </w:r>
      <w:r w:rsidRPr="00A340ED">
        <w:rPr>
          <w:rFonts w:ascii="Sylfaen" w:hAnsi="Sylfaen" w:cs="Sylfaen"/>
          <w:sz w:val="20"/>
          <w:lang w:val="hy-AM"/>
        </w:rPr>
        <w:t>կցված</w:t>
      </w:r>
      <w:r w:rsidRPr="00A340ED">
        <w:rPr>
          <w:rFonts w:ascii="Arial Armenian" w:hAnsi="Arial Armenian" w:cs="Sylfaen"/>
          <w:sz w:val="20"/>
          <w:lang w:val="hy-AM"/>
        </w:rPr>
        <w:t xml:space="preserve"> </w:t>
      </w:r>
      <w:r w:rsidRPr="00A340ED">
        <w:rPr>
          <w:rFonts w:ascii="Sylfaen" w:hAnsi="Sylfaen" w:cs="Sylfaen"/>
          <w:sz w:val="20"/>
          <w:lang w:val="hy-AM"/>
        </w:rPr>
        <w:t>ծավալաթերթով</w:t>
      </w:r>
      <w:r w:rsidRPr="00A340ED">
        <w:rPr>
          <w:rFonts w:ascii="Arial Armenian" w:hAnsi="Arial Armenian" w:cs="Sylfaen"/>
          <w:sz w:val="20"/>
          <w:lang w:val="hy-AM"/>
        </w:rPr>
        <w:t xml:space="preserve"> </w:t>
      </w:r>
      <w:r w:rsidRPr="00A340ED">
        <w:rPr>
          <w:rFonts w:ascii="Sylfaen" w:hAnsi="Sylfaen" w:cs="Sylfaen"/>
          <w:sz w:val="20"/>
          <w:lang w:val="hy-AM"/>
        </w:rPr>
        <w:t>ըստ</w:t>
      </w:r>
      <w:r w:rsidRPr="00A340ED">
        <w:rPr>
          <w:rFonts w:ascii="Arial Armenian" w:hAnsi="Arial Armenian" w:cs="Sylfaen"/>
          <w:sz w:val="20"/>
          <w:lang w:val="hy-AM"/>
        </w:rPr>
        <w:t xml:space="preserve"> </w:t>
      </w:r>
      <w:r w:rsidRPr="00A340ED">
        <w:rPr>
          <w:rFonts w:ascii="Sylfaen" w:hAnsi="Sylfaen" w:cs="Sylfaen"/>
          <w:sz w:val="20"/>
          <w:lang w:val="hy-AM"/>
        </w:rPr>
        <w:t>աշխատանքների</w:t>
      </w:r>
      <w:r w:rsidRPr="00A340ED">
        <w:rPr>
          <w:rFonts w:ascii="Arial Armenian" w:hAnsi="Arial Armenian" w:cs="Sylfaen"/>
          <w:sz w:val="20"/>
          <w:lang w:val="hy-AM"/>
        </w:rPr>
        <w:t xml:space="preserve"> </w:t>
      </w:r>
      <w:r w:rsidRPr="00A340ED">
        <w:rPr>
          <w:rFonts w:ascii="Sylfaen" w:hAnsi="Sylfaen" w:cs="Sylfaen"/>
          <w:sz w:val="20"/>
          <w:lang w:val="hy-AM"/>
        </w:rPr>
        <w:t>նախահաշվային</w:t>
      </w:r>
      <w:r w:rsidRPr="00A340ED">
        <w:rPr>
          <w:rFonts w:ascii="Arial Armenian" w:hAnsi="Arial Armenian" w:cs="Sylfaen"/>
          <w:sz w:val="20"/>
          <w:lang w:val="hy-AM"/>
        </w:rPr>
        <w:t xml:space="preserve"> </w:t>
      </w:r>
      <w:r w:rsidRPr="00A340ED">
        <w:rPr>
          <w:rFonts w:ascii="Sylfaen" w:hAnsi="Sylfaen" w:cs="Sylfaen"/>
          <w:sz w:val="20"/>
          <w:lang w:val="hy-AM"/>
        </w:rPr>
        <w:t>բաժինների</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առավելագույն</w:t>
      </w:r>
      <w:r w:rsidRPr="00A340ED">
        <w:rPr>
          <w:rFonts w:ascii="Arial Armenian" w:hAnsi="Arial Armenian" w:cs="Sylfaen"/>
          <w:sz w:val="20"/>
          <w:lang w:val="hy-AM"/>
        </w:rPr>
        <w:t xml:space="preserve"> </w:t>
      </w:r>
      <w:r w:rsidRPr="00A340ED">
        <w:rPr>
          <w:rFonts w:ascii="Sylfaen" w:hAnsi="Sylfaen" w:cs="Sylfaen"/>
          <w:sz w:val="20"/>
          <w:lang w:val="hy-AM"/>
        </w:rPr>
        <w:t>կշիռները</w:t>
      </w:r>
      <w:r w:rsidRPr="00A340ED">
        <w:rPr>
          <w:rFonts w:ascii="Arial Armenian" w:hAnsi="Arial Armenian" w:cs="Sylfaen"/>
          <w:sz w:val="20"/>
          <w:lang w:val="hy-AM"/>
        </w:rPr>
        <w:t xml:space="preserve">: </w:t>
      </w:r>
      <w:r w:rsidRPr="00A340ED">
        <w:rPr>
          <w:rFonts w:ascii="Sylfaen" w:hAnsi="Sylfaen" w:cs="Sylfaen"/>
          <w:sz w:val="20"/>
          <w:lang w:val="hy-AM"/>
        </w:rPr>
        <w:t>Ընդ</w:t>
      </w:r>
      <w:r w:rsidRPr="00A340ED">
        <w:rPr>
          <w:rFonts w:ascii="Arial Armenian" w:hAnsi="Arial Armenian" w:cs="Sylfaen"/>
          <w:sz w:val="20"/>
          <w:lang w:val="hy-AM"/>
        </w:rPr>
        <w:t xml:space="preserve"> </w:t>
      </w:r>
      <w:r w:rsidRPr="00A340ED">
        <w:rPr>
          <w:rFonts w:ascii="Sylfaen" w:hAnsi="Sylfaen" w:cs="Sylfaen"/>
          <w:sz w:val="20"/>
          <w:lang w:val="hy-AM"/>
        </w:rPr>
        <w:t>որում</w:t>
      </w:r>
      <w:r w:rsidRPr="00A340ED">
        <w:rPr>
          <w:rFonts w:ascii="Arial Armenian" w:hAnsi="Arial Armenian" w:cs="Sylfaen"/>
          <w:sz w:val="20"/>
          <w:lang w:val="hy-AM"/>
        </w:rPr>
        <w:t xml:space="preserve"> </w:t>
      </w:r>
      <w:r w:rsidRPr="00A340ED">
        <w:rPr>
          <w:rFonts w:ascii="Sylfaen" w:hAnsi="Sylfaen" w:cs="Sylfaen"/>
          <w:sz w:val="20"/>
          <w:lang w:val="hy-AM"/>
        </w:rPr>
        <w:t>կշիռները</w:t>
      </w:r>
      <w:r w:rsidRPr="00A340ED">
        <w:rPr>
          <w:rFonts w:ascii="Arial Armenian" w:hAnsi="Arial Armenian" w:cs="Sylfaen"/>
          <w:sz w:val="20"/>
          <w:lang w:val="hy-AM"/>
        </w:rPr>
        <w:t xml:space="preserve"> </w:t>
      </w:r>
      <w:r w:rsidRPr="00A340ED">
        <w:rPr>
          <w:rFonts w:ascii="Sylfaen" w:hAnsi="Sylfaen" w:cs="Sylfaen"/>
          <w:sz w:val="20"/>
          <w:lang w:val="hy-AM"/>
        </w:rPr>
        <w:t>կիրառվում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մասնակցի</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ներկայացված</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առաջարկի</w:t>
      </w:r>
      <w:r w:rsidRPr="00A340ED">
        <w:rPr>
          <w:rFonts w:ascii="Arial Armenian" w:hAnsi="Arial Armenian" w:cs="Sylfaen"/>
          <w:sz w:val="20"/>
          <w:lang w:val="hy-AM"/>
        </w:rPr>
        <w:t xml:space="preserve"> </w:t>
      </w:r>
      <w:r w:rsidRPr="00A340ED">
        <w:rPr>
          <w:rFonts w:ascii="Sylfaen" w:hAnsi="Sylfaen" w:cs="Sylfaen"/>
          <w:sz w:val="20"/>
          <w:lang w:val="hy-AM"/>
        </w:rPr>
        <w:t>նկատմամբ</w:t>
      </w:r>
      <w:r w:rsidRPr="00A340ED">
        <w:rPr>
          <w:rFonts w:ascii="Arial Armenian" w:hAnsi="Arial Armenian" w:cs="Sylfaen"/>
          <w:sz w:val="20"/>
          <w:lang w:val="hy-AM"/>
        </w:rPr>
        <w:t xml:space="preserve">, </w:t>
      </w:r>
      <w:r w:rsidRPr="00A340ED">
        <w:rPr>
          <w:rFonts w:ascii="Sylfaen" w:hAnsi="Sylfaen" w:cs="Sylfaen"/>
          <w:sz w:val="20"/>
          <w:lang w:val="hy-AM"/>
        </w:rPr>
        <w:t>նկատի</w:t>
      </w:r>
      <w:r w:rsidRPr="00A340ED">
        <w:rPr>
          <w:rFonts w:ascii="Arial Armenian" w:hAnsi="Arial Armenian" w:cs="Sylfaen"/>
          <w:sz w:val="20"/>
          <w:lang w:val="hy-AM"/>
        </w:rPr>
        <w:t xml:space="preserve"> </w:t>
      </w:r>
      <w:r w:rsidRPr="00A340ED">
        <w:rPr>
          <w:rFonts w:ascii="Sylfaen" w:hAnsi="Sylfaen" w:cs="Sylfaen"/>
          <w:sz w:val="20"/>
          <w:lang w:val="hy-AM"/>
        </w:rPr>
        <w:t>ունենալով</w:t>
      </w:r>
      <w:r w:rsidRPr="00A340ED">
        <w:rPr>
          <w:rFonts w:ascii="Arial Armenian" w:hAnsi="Arial Armenian" w:cs="Sylfaen"/>
          <w:sz w:val="20"/>
          <w:lang w:val="hy-AM"/>
        </w:rPr>
        <w:t xml:space="preserve">, </w:t>
      </w:r>
      <w:r w:rsidRPr="00A340ED">
        <w:rPr>
          <w:rFonts w:ascii="Sylfaen" w:hAnsi="Sylfaen" w:cs="Sylfaen"/>
          <w:sz w:val="20"/>
          <w:lang w:val="hy-AM"/>
        </w:rPr>
        <w:t>որ</w:t>
      </w:r>
      <w:r w:rsidRPr="00A340ED">
        <w:rPr>
          <w:rFonts w:ascii="Arial Armenian" w:hAnsi="Arial Armenian" w:cs="Sylfaen"/>
          <w:sz w:val="20"/>
          <w:lang w:val="hy-AM"/>
        </w:rPr>
        <w:t xml:space="preserve"> </w:t>
      </w:r>
      <w:r w:rsidRPr="00A340ED">
        <w:rPr>
          <w:rFonts w:ascii="Sylfaen" w:hAnsi="Sylfaen" w:cs="Sylfaen"/>
          <w:sz w:val="20"/>
          <w:lang w:val="hy-AM"/>
        </w:rPr>
        <w:t>շեղումը</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կարող</w:t>
      </w:r>
      <w:r w:rsidRPr="00A340ED">
        <w:rPr>
          <w:rFonts w:ascii="Arial Armenian" w:hAnsi="Arial Armenian" w:cs="Sylfaen"/>
          <w:sz w:val="20"/>
          <w:lang w:val="hy-AM"/>
        </w:rPr>
        <w:t xml:space="preserve"> </w:t>
      </w:r>
      <w:r w:rsidRPr="00A340ED">
        <w:rPr>
          <w:rFonts w:ascii="Sylfaen" w:hAnsi="Sylfaen" w:cs="Sylfaen"/>
          <w:sz w:val="20"/>
          <w:lang w:val="hy-AM"/>
        </w:rPr>
        <w:t>ավել</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պակաս</w:t>
      </w:r>
      <w:r w:rsidRPr="00A340ED">
        <w:rPr>
          <w:rFonts w:ascii="Arial Armenian" w:hAnsi="Arial Armenian" w:cs="Sylfaen"/>
          <w:sz w:val="20"/>
          <w:lang w:val="hy-AM"/>
        </w:rPr>
        <w:t xml:space="preserve"> </w:t>
      </w:r>
      <w:r w:rsidRPr="00A340ED">
        <w:rPr>
          <w:rFonts w:ascii="Sylfaen" w:hAnsi="Sylfaen" w:cs="Sylfaen"/>
          <w:sz w:val="20"/>
          <w:lang w:val="hy-AM"/>
        </w:rPr>
        <w:t>լինել</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հրավերին</w:t>
      </w:r>
      <w:r w:rsidRPr="00A340ED">
        <w:rPr>
          <w:rFonts w:ascii="Arial Armenian" w:hAnsi="Arial Armenian" w:cs="Sylfaen"/>
          <w:sz w:val="20"/>
          <w:lang w:val="hy-AM"/>
        </w:rPr>
        <w:t xml:space="preserve">  </w:t>
      </w:r>
      <w:r w:rsidRPr="00A340ED">
        <w:rPr>
          <w:rFonts w:ascii="Sylfaen" w:hAnsi="Sylfaen" w:cs="Sylfaen"/>
          <w:sz w:val="20"/>
          <w:lang w:val="hy-AM"/>
        </w:rPr>
        <w:t>կցված</w:t>
      </w:r>
      <w:r w:rsidRPr="00A340ED">
        <w:rPr>
          <w:rFonts w:ascii="Arial Armenian" w:hAnsi="Arial Armenian" w:cs="Sylfaen"/>
          <w:sz w:val="20"/>
          <w:lang w:val="hy-AM"/>
        </w:rPr>
        <w:t xml:space="preserve"> </w:t>
      </w:r>
      <w:r w:rsidRPr="00A340ED">
        <w:rPr>
          <w:rFonts w:ascii="Sylfaen" w:hAnsi="Sylfaen" w:cs="Sylfaen"/>
          <w:sz w:val="20"/>
          <w:lang w:val="hy-AM"/>
        </w:rPr>
        <w:t>ծավալաթերթով</w:t>
      </w:r>
      <w:r w:rsidRPr="00A340ED">
        <w:rPr>
          <w:rFonts w:ascii="Arial Armenian" w:hAnsi="Arial Armenian" w:cs="Sylfaen"/>
          <w:sz w:val="20"/>
          <w:lang w:val="hy-AM"/>
        </w:rPr>
        <w:t xml:space="preserve"> </w:t>
      </w:r>
      <w:r w:rsidRPr="00A340ED">
        <w:rPr>
          <w:rFonts w:ascii="Sylfaen" w:hAnsi="Sylfaen" w:cs="Sylfaen"/>
          <w:sz w:val="20"/>
          <w:lang w:val="hy-AM"/>
        </w:rPr>
        <w:t>տվյալ</w:t>
      </w:r>
      <w:r w:rsidRPr="00A340ED">
        <w:rPr>
          <w:rFonts w:ascii="Arial Armenian" w:hAnsi="Arial Armenian" w:cs="Sylfaen"/>
          <w:sz w:val="20"/>
          <w:lang w:val="hy-AM"/>
        </w:rPr>
        <w:t xml:space="preserve"> </w:t>
      </w:r>
      <w:r w:rsidRPr="00A340ED">
        <w:rPr>
          <w:rFonts w:ascii="Sylfaen" w:hAnsi="Sylfaen" w:cs="Sylfaen"/>
          <w:sz w:val="20"/>
          <w:lang w:val="hy-AM"/>
        </w:rPr>
        <w:t>բաժնի</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կշռի</w:t>
      </w:r>
      <w:r w:rsidRPr="00A340ED">
        <w:rPr>
          <w:rFonts w:ascii="Arial Armenian" w:hAnsi="Arial Armenian" w:cs="Sylfaen"/>
          <w:sz w:val="20"/>
          <w:lang w:val="hy-AM"/>
        </w:rPr>
        <w:t xml:space="preserve"> </w:t>
      </w:r>
      <w:r w:rsidRPr="00A340ED">
        <w:rPr>
          <w:rFonts w:ascii="Sylfaen" w:hAnsi="Sylfaen" w:cs="Sylfaen"/>
          <w:sz w:val="20"/>
          <w:lang w:val="hy-AM"/>
        </w:rPr>
        <w:t>չափի</w:t>
      </w:r>
      <w:r w:rsidRPr="00A340ED">
        <w:rPr>
          <w:rFonts w:ascii="Arial Armenian" w:hAnsi="Arial Armenian" w:cs="Sylfaen"/>
          <w:sz w:val="20"/>
          <w:lang w:val="hy-AM"/>
        </w:rPr>
        <w:t xml:space="preserve"> </w:t>
      </w:r>
      <w:r w:rsidRPr="00A340ED">
        <w:rPr>
          <w:rFonts w:ascii="Sylfaen" w:hAnsi="Sylfaen" w:cs="Sylfaen"/>
          <w:sz w:val="20"/>
          <w:lang w:val="hy-AM"/>
        </w:rPr>
        <w:t>տաս</w:t>
      </w:r>
      <w:r w:rsidRPr="00A340ED">
        <w:rPr>
          <w:rFonts w:ascii="Arial Armenian" w:hAnsi="Arial Armenian" w:cs="Sylfaen"/>
          <w:sz w:val="20"/>
          <w:lang w:val="hy-AM"/>
        </w:rPr>
        <w:t xml:space="preserve"> </w:t>
      </w:r>
      <w:r w:rsidRPr="00A340ED">
        <w:rPr>
          <w:rFonts w:ascii="Sylfaen" w:hAnsi="Sylfaen" w:cs="Sylfaen"/>
          <w:sz w:val="20"/>
          <w:lang w:val="hy-AM"/>
        </w:rPr>
        <w:t>տոկոսից</w:t>
      </w:r>
      <w:r w:rsidRPr="00A340ED">
        <w:rPr>
          <w:rFonts w:ascii="Arial Armenian" w:hAnsi="Arial Armenian" w:cs="Sylfaen"/>
          <w:sz w:val="20"/>
          <w:lang w:val="hy-AM"/>
        </w:rPr>
        <w:t xml:space="preserve">: </w:t>
      </w:r>
      <w:r w:rsidRPr="00A340ED">
        <w:rPr>
          <w:rFonts w:ascii="Sylfaen" w:hAnsi="Sylfaen" w:cs="Sylfaen"/>
          <w:sz w:val="20"/>
          <w:lang w:val="hy-AM"/>
        </w:rPr>
        <w:t>Աշխատանքների</w:t>
      </w:r>
      <w:r w:rsidRPr="00A340ED">
        <w:rPr>
          <w:rFonts w:ascii="Arial Armenian" w:hAnsi="Arial Armenian" w:cs="Sylfaen"/>
          <w:sz w:val="20"/>
          <w:lang w:val="hy-AM"/>
        </w:rPr>
        <w:t xml:space="preserve"> </w:t>
      </w:r>
      <w:r w:rsidRPr="00A340ED">
        <w:rPr>
          <w:rFonts w:ascii="Sylfaen" w:hAnsi="Sylfaen" w:cs="Sylfaen"/>
          <w:sz w:val="20"/>
          <w:lang w:val="hy-AM"/>
        </w:rPr>
        <w:t>բաժինները</w:t>
      </w:r>
      <w:r w:rsidRPr="00A340ED">
        <w:rPr>
          <w:rFonts w:ascii="Arial Armenian" w:hAnsi="Arial Armenian" w:cs="Sylfaen"/>
          <w:sz w:val="20"/>
          <w:lang w:val="hy-AM"/>
        </w:rPr>
        <w:t xml:space="preserve"> </w:t>
      </w:r>
      <w:r w:rsidRPr="00A340ED">
        <w:rPr>
          <w:rFonts w:ascii="Sylfaen" w:hAnsi="Sylfaen" w:cs="Sylfaen"/>
          <w:sz w:val="20"/>
          <w:lang w:val="hy-AM"/>
        </w:rPr>
        <w:t>չեն</w:t>
      </w:r>
      <w:r w:rsidRPr="00A340ED">
        <w:rPr>
          <w:rFonts w:ascii="Arial Armenian" w:hAnsi="Arial Armenian" w:cs="Sylfaen"/>
          <w:sz w:val="20"/>
          <w:lang w:val="hy-AM"/>
        </w:rPr>
        <w:t xml:space="preserve"> </w:t>
      </w:r>
      <w:r w:rsidRPr="00A340ED">
        <w:rPr>
          <w:rFonts w:ascii="Sylfaen" w:hAnsi="Sylfaen" w:cs="Sylfaen"/>
          <w:sz w:val="20"/>
          <w:lang w:val="hy-AM"/>
        </w:rPr>
        <w:t>կարող</w:t>
      </w:r>
      <w:r w:rsidRPr="00A340ED">
        <w:rPr>
          <w:rFonts w:ascii="Arial Armenian" w:hAnsi="Arial Armenian" w:cs="Sylfaen"/>
          <w:sz w:val="20"/>
          <w:lang w:val="hy-AM"/>
        </w:rPr>
        <w:t xml:space="preserve"> </w:t>
      </w:r>
      <w:r w:rsidRPr="00A340ED">
        <w:rPr>
          <w:rFonts w:ascii="Sylfaen" w:hAnsi="Sylfaen" w:cs="Sylfaen"/>
          <w:sz w:val="20"/>
          <w:lang w:val="hy-AM"/>
        </w:rPr>
        <w:t>արհեստականորեն</w:t>
      </w:r>
      <w:r w:rsidRPr="00A340ED">
        <w:rPr>
          <w:rFonts w:ascii="Arial Armenian" w:hAnsi="Arial Armenian" w:cs="Sylfaen"/>
          <w:sz w:val="20"/>
          <w:lang w:val="hy-AM"/>
        </w:rPr>
        <w:t xml:space="preserve"> </w:t>
      </w:r>
      <w:r w:rsidRPr="00A340ED">
        <w:rPr>
          <w:rFonts w:ascii="Sylfaen" w:hAnsi="Sylfaen" w:cs="Sylfaen"/>
          <w:sz w:val="20"/>
          <w:lang w:val="hy-AM"/>
        </w:rPr>
        <w:t>միավորվել</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առանձնացվել</w:t>
      </w:r>
      <w:r w:rsidRPr="00A340ED">
        <w:rPr>
          <w:rFonts w:ascii="Arial Armenian" w:hAnsi="Arial Armenian" w:cs="Sylfaen"/>
          <w:sz w:val="20"/>
          <w:lang w:val="hy-AM"/>
        </w:rPr>
        <w:t xml:space="preserve">. </w:t>
      </w:r>
    </w:p>
    <w:p w:rsidR="0081576D" w:rsidRPr="00A340ED" w:rsidRDefault="0081576D" w:rsidP="0081576D">
      <w:pPr>
        <w:ind w:firstLine="709"/>
        <w:jc w:val="both"/>
        <w:rPr>
          <w:rFonts w:ascii="Arial Armenian" w:hAnsi="Arial Armenian" w:cs="Sylfaen"/>
          <w:sz w:val="20"/>
          <w:lang w:val="hy-AM"/>
        </w:rPr>
      </w:pPr>
      <w:r w:rsidRPr="00A340ED">
        <w:rPr>
          <w:rFonts w:ascii="Arial Armenian" w:hAnsi="Arial Armenian" w:cs="Sylfaen"/>
          <w:sz w:val="20"/>
          <w:lang w:val="hy-AM"/>
        </w:rPr>
        <w:t xml:space="preserve">- </w:t>
      </w:r>
      <w:r w:rsidRPr="00A340ED">
        <w:rPr>
          <w:rFonts w:ascii="Sylfaen" w:hAnsi="Sylfaen" w:cs="Sylfaen"/>
          <w:sz w:val="20"/>
          <w:lang w:val="hy-AM"/>
        </w:rPr>
        <w:t>իր</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առաջարկվող՝</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հրավերին</w:t>
      </w:r>
      <w:r w:rsidRPr="00A340ED">
        <w:rPr>
          <w:rFonts w:ascii="Arial Armenian" w:hAnsi="Arial Armenian" w:cs="Sylfaen"/>
          <w:sz w:val="20"/>
          <w:lang w:val="hy-AM"/>
        </w:rPr>
        <w:t xml:space="preserve"> </w:t>
      </w:r>
      <w:r w:rsidRPr="00A340ED">
        <w:rPr>
          <w:rFonts w:ascii="Sylfaen" w:hAnsi="Sylfaen" w:cs="Sylfaen"/>
          <w:sz w:val="20"/>
          <w:lang w:val="hy-AM"/>
        </w:rPr>
        <w:t>կցված</w:t>
      </w:r>
      <w:r w:rsidRPr="00A340ED">
        <w:rPr>
          <w:rFonts w:ascii="Arial Armenian" w:hAnsi="Arial Armenian" w:cs="Sylfaen"/>
          <w:sz w:val="20"/>
          <w:lang w:val="hy-AM"/>
        </w:rPr>
        <w:t xml:space="preserve"> </w:t>
      </w:r>
      <w:r w:rsidRPr="00A340ED">
        <w:rPr>
          <w:rFonts w:ascii="Sylfaen" w:hAnsi="Sylfaen" w:cs="Sylfaen"/>
          <w:sz w:val="20"/>
          <w:lang w:val="hy-AM"/>
        </w:rPr>
        <w:t>նախագշային</w:t>
      </w:r>
      <w:r w:rsidRPr="00A340ED">
        <w:rPr>
          <w:rFonts w:ascii="Arial Armenian" w:hAnsi="Arial Armenian" w:cs="Sylfaen"/>
          <w:sz w:val="20"/>
          <w:lang w:val="hy-AM"/>
        </w:rPr>
        <w:t xml:space="preserve"> </w:t>
      </w:r>
      <w:r w:rsidRPr="00A340ED">
        <w:rPr>
          <w:rFonts w:ascii="Sylfaen" w:hAnsi="Sylfaen" w:cs="Sylfaen"/>
          <w:sz w:val="20"/>
          <w:lang w:val="hy-AM"/>
        </w:rPr>
        <w:t>փաստաթղթերով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տեխնիկական</w:t>
      </w:r>
      <w:r w:rsidRPr="00A340ED">
        <w:rPr>
          <w:rFonts w:ascii="Arial Armenian" w:hAnsi="Arial Armenian" w:cs="Sylfaen"/>
          <w:sz w:val="20"/>
          <w:lang w:val="hy-AM"/>
        </w:rPr>
        <w:t xml:space="preserve"> </w:t>
      </w:r>
      <w:r w:rsidRPr="00A340ED">
        <w:rPr>
          <w:rFonts w:ascii="Sylfaen" w:hAnsi="Sylfaen" w:cs="Sylfaen"/>
          <w:sz w:val="20"/>
          <w:lang w:val="hy-AM"/>
        </w:rPr>
        <w:t>բնութագրերին</w:t>
      </w:r>
      <w:r w:rsidRPr="00A340ED">
        <w:rPr>
          <w:rFonts w:ascii="Arial Armenian" w:hAnsi="Arial Armenian" w:cs="Sylfaen"/>
          <w:sz w:val="20"/>
          <w:lang w:val="hy-AM"/>
        </w:rPr>
        <w:t xml:space="preserve"> </w:t>
      </w:r>
      <w:r w:rsidRPr="00A340ED">
        <w:rPr>
          <w:rFonts w:ascii="Sylfaen" w:hAnsi="Sylfaen" w:cs="Sylfaen"/>
          <w:sz w:val="20"/>
          <w:lang w:val="hy-AM"/>
        </w:rPr>
        <w:t>համապատասխանող</w:t>
      </w:r>
      <w:r w:rsidRPr="00A340ED">
        <w:rPr>
          <w:rFonts w:ascii="Arial Armenian" w:hAnsi="Arial Armenian" w:cs="Sylfaen"/>
          <w:sz w:val="20"/>
          <w:lang w:val="hy-AM"/>
        </w:rPr>
        <w:t xml:space="preserve"> </w:t>
      </w:r>
      <w:r w:rsidRPr="00A340ED">
        <w:rPr>
          <w:rFonts w:ascii="Sylfaen" w:hAnsi="Sylfaen" w:cs="Sylfaen"/>
          <w:sz w:val="20"/>
          <w:lang w:val="hy-AM"/>
        </w:rPr>
        <w:t>սարքերի</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սարքավորումների</w:t>
      </w:r>
      <w:r w:rsidRPr="00A340ED">
        <w:rPr>
          <w:rFonts w:ascii="Arial Armenian" w:hAnsi="Arial Armenian" w:cs="Sylfaen"/>
          <w:sz w:val="20"/>
          <w:lang w:val="hy-AM"/>
        </w:rPr>
        <w:t xml:space="preserve"> </w:t>
      </w:r>
      <w:r w:rsidRPr="00A340ED">
        <w:rPr>
          <w:rFonts w:ascii="Sylfaen" w:hAnsi="Sylfaen" w:cs="Sylfaen"/>
          <w:sz w:val="20"/>
          <w:lang w:val="hy-AM"/>
        </w:rPr>
        <w:t>տեխնիկական</w:t>
      </w:r>
      <w:r w:rsidRPr="00A340ED">
        <w:rPr>
          <w:rFonts w:ascii="Arial Armenian" w:hAnsi="Arial Armenian" w:cs="Sylfaen"/>
          <w:sz w:val="20"/>
          <w:lang w:val="hy-AM"/>
        </w:rPr>
        <w:t xml:space="preserve"> </w:t>
      </w:r>
      <w:r w:rsidRPr="00A340ED">
        <w:rPr>
          <w:rFonts w:ascii="Sylfaen" w:hAnsi="Sylfaen" w:cs="Sylfaen"/>
          <w:sz w:val="20"/>
          <w:lang w:val="hy-AM"/>
        </w:rPr>
        <w:t>բնութագրերը</w:t>
      </w:r>
      <w:r w:rsidRPr="00A340ED">
        <w:rPr>
          <w:rFonts w:ascii="Arial Armenian" w:hAnsi="Arial Armenian" w:cs="Sylfaen"/>
          <w:sz w:val="20"/>
          <w:lang w:val="hy-AM"/>
        </w:rPr>
        <w:t xml:space="preserve">, </w:t>
      </w:r>
      <w:r w:rsidRPr="00A340ED">
        <w:rPr>
          <w:rFonts w:ascii="Sylfaen" w:hAnsi="Sylfaen" w:cs="Sylfaen"/>
          <w:sz w:val="20"/>
          <w:lang w:val="hy-AM"/>
        </w:rPr>
        <w:t>ապրանքային</w:t>
      </w:r>
      <w:r w:rsidRPr="00A340ED">
        <w:rPr>
          <w:rFonts w:ascii="Arial Armenian" w:hAnsi="Arial Armenian" w:cs="Sylfaen"/>
          <w:sz w:val="20"/>
          <w:lang w:val="hy-AM"/>
        </w:rPr>
        <w:t xml:space="preserve"> </w:t>
      </w:r>
      <w:r w:rsidRPr="00A340ED">
        <w:rPr>
          <w:rFonts w:ascii="Sylfaen" w:hAnsi="Sylfaen" w:cs="Sylfaen"/>
          <w:sz w:val="20"/>
          <w:lang w:val="hy-AM"/>
        </w:rPr>
        <w:t>նշանները</w:t>
      </w:r>
      <w:r w:rsidRPr="00A340ED">
        <w:rPr>
          <w:rFonts w:ascii="Arial Armenian" w:hAnsi="Arial Armenian" w:cs="Sylfaen"/>
          <w:sz w:val="20"/>
          <w:lang w:val="hy-AM"/>
        </w:rPr>
        <w:t xml:space="preserve">, </w:t>
      </w:r>
      <w:r w:rsidRPr="00A340ED">
        <w:rPr>
          <w:rFonts w:ascii="Sylfaen" w:hAnsi="Sylfaen" w:cs="Sylfaen"/>
          <w:sz w:val="20"/>
          <w:lang w:val="hy-AM"/>
        </w:rPr>
        <w:t>ֆիրմային</w:t>
      </w:r>
      <w:r w:rsidRPr="00A340ED">
        <w:rPr>
          <w:rFonts w:ascii="Arial Armenian" w:hAnsi="Arial Armenian" w:cs="Sylfaen"/>
          <w:sz w:val="20"/>
          <w:lang w:val="hy-AM"/>
        </w:rPr>
        <w:t xml:space="preserve"> </w:t>
      </w:r>
      <w:r w:rsidRPr="00A340ED">
        <w:rPr>
          <w:rFonts w:ascii="Sylfaen" w:hAnsi="Sylfaen" w:cs="Sylfaen"/>
          <w:sz w:val="20"/>
          <w:lang w:val="hy-AM"/>
        </w:rPr>
        <w:t>անվանումները</w:t>
      </w:r>
      <w:r w:rsidRPr="00A340ED">
        <w:rPr>
          <w:rFonts w:ascii="Arial Armenian" w:hAnsi="Arial Armenian" w:cs="Sylfaen"/>
          <w:sz w:val="20"/>
          <w:lang w:val="hy-AM"/>
        </w:rPr>
        <w:t xml:space="preserve">, </w:t>
      </w:r>
      <w:r w:rsidRPr="00A340ED">
        <w:rPr>
          <w:rFonts w:ascii="Sylfaen" w:hAnsi="Sylfaen" w:cs="Sylfaen"/>
          <w:sz w:val="20"/>
          <w:lang w:val="hy-AM"/>
        </w:rPr>
        <w:t>մակնիշները</w:t>
      </w:r>
      <w:r w:rsidRPr="00A340ED">
        <w:rPr>
          <w:rFonts w:ascii="Arial Armenian" w:hAnsi="Arial Armenian" w:cs="Sylfaen"/>
          <w:sz w:val="20"/>
          <w:lang w:val="hy-AM"/>
        </w:rPr>
        <w:t xml:space="preserve">, </w:t>
      </w:r>
      <w:r w:rsidRPr="00A340ED">
        <w:rPr>
          <w:rFonts w:ascii="Sylfaen" w:hAnsi="Sylfaen" w:cs="Sylfaen"/>
          <w:sz w:val="20"/>
          <w:lang w:val="hy-AM"/>
        </w:rPr>
        <w:t>արտադրողները</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երաշխիքային</w:t>
      </w:r>
      <w:r w:rsidRPr="00A340ED">
        <w:rPr>
          <w:rFonts w:ascii="Arial Armenian" w:hAnsi="Arial Armenian" w:cs="Sylfaen"/>
          <w:sz w:val="20"/>
          <w:lang w:val="hy-AM"/>
        </w:rPr>
        <w:t xml:space="preserve"> </w:t>
      </w:r>
      <w:r w:rsidRPr="00A340ED">
        <w:rPr>
          <w:rFonts w:ascii="Sylfaen" w:hAnsi="Sylfaen" w:cs="Sylfaen"/>
          <w:sz w:val="20"/>
          <w:lang w:val="hy-AM"/>
        </w:rPr>
        <w:t>ժամկետները</w:t>
      </w:r>
      <w:r w:rsidRPr="00A340ED">
        <w:rPr>
          <w:rFonts w:ascii="Arial Armenian" w:hAnsi="Arial Armenian" w:cs="Sylfaen"/>
          <w:sz w:val="20"/>
          <w:lang w:val="hy-AM"/>
        </w:rPr>
        <w:t>.</w:t>
      </w:r>
      <w:r w:rsidRPr="00A340ED">
        <w:rPr>
          <w:rFonts w:ascii="Arial Armenian" w:hAnsi="Arial Armenian" w:cs="Sylfaen"/>
          <w:sz w:val="20"/>
          <w:vertAlign w:val="superscript"/>
          <w:lang w:val="hy-AM"/>
        </w:rPr>
        <w:t>8</w:t>
      </w:r>
      <w:r w:rsidRPr="00A340ED">
        <w:rPr>
          <w:rFonts w:ascii="Arial Armenian" w:hAnsi="Arial Armenian" w:cs="Sylfaen"/>
          <w:sz w:val="20"/>
          <w:lang w:val="hy-AM"/>
        </w:rPr>
        <w:t xml:space="preserve">  </w:t>
      </w:r>
    </w:p>
    <w:p w:rsidR="0081576D" w:rsidRPr="00A340ED" w:rsidRDefault="0081576D" w:rsidP="0081576D">
      <w:pPr>
        <w:ind w:firstLine="709"/>
        <w:jc w:val="both"/>
        <w:rPr>
          <w:rFonts w:ascii="Arial Armenian" w:hAnsi="Arial Armenian" w:cs="Sylfaen"/>
          <w:sz w:val="20"/>
          <w:lang w:val="hy-AM"/>
        </w:rPr>
      </w:pPr>
      <w:r w:rsidRPr="00A340ED">
        <w:rPr>
          <w:rFonts w:ascii="Arial Armenian" w:hAnsi="Arial Armenian" w:cs="Sylfaen"/>
          <w:sz w:val="20"/>
          <w:lang w:val="hy-AM"/>
        </w:rPr>
        <w:t xml:space="preserve">5) </w:t>
      </w:r>
      <w:r w:rsidRPr="00A340ED">
        <w:rPr>
          <w:rFonts w:ascii="Sylfaen" w:hAnsi="Sylfaen" w:cs="Sylfaen"/>
          <w:sz w:val="20"/>
          <w:lang w:val="hy-AM"/>
        </w:rPr>
        <w:t>ենթակապալի</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պատճենը</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դրա</w:t>
      </w:r>
      <w:r w:rsidRPr="00A340ED">
        <w:rPr>
          <w:rFonts w:ascii="Arial Armenian" w:hAnsi="Arial Armenian" w:cs="Sylfaen"/>
          <w:sz w:val="20"/>
          <w:lang w:val="hy-AM"/>
        </w:rPr>
        <w:t xml:space="preserve"> </w:t>
      </w:r>
      <w:r w:rsidRPr="00A340ED">
        <w:rPr>
          <w:rFonts w:ascii="Sylfaen" w:hAnsi="Sylfaen" w:cs="Sylfaen"/>
          <w:sz w:val="20"/>
          <w:lang w:val="hy-AM"/>
        </w:rPr>
        <w:t>կողմ</w:t>
      </w:r>
      <w:r w:rsidRPr="00A340ED">
        <w:rPr>
          <w:rFonts w:ascii="Arial Armenian" w:hAnsi="Arial Armenian" w:cs="Sylfaen"/>
          <w:sz w:val="20"/>
          <w:lang w:val="hy-AM"/>
        </w:rPr>
        <w:t xml:space="preserve"> </w:t>
      </w:r>
      <w:r w:rsidRPr="00A340ED">
        <w:rPr>
          <w:rFonts w:ascii="Sylfaen" w:hAnsi="Sylfaen" w:cs="Sylfaen"/>
          <w:sz w:val="20"/>
          <w:lang w:val="hy-AM"/>
        </w:rPr>
        <w:t>հանդիսացող</w:t>
      </w:r>
      <w:r w:rsidRPr="00A340ED">
        <w:rPr>
          <w:rFonts w:ascii="Arial Armenian" w:hAnsi="Arial Armenian" w:cs="Sylfaen"/>
          <w:sz w:val="20"/>
          <w:lang w:val="hy-AM"/>
        </w:rPr>
        <w:t xml:space="preserve"> </w:t>
      </w:r>
      <w:r w:rsidRPr="00A340ED">
        <w:rPr>
          <w:rFonts w:ascii="Sylfaen" w:hAnsi="Sylfaen" w:cs="Sylfaen"/>
          <w:sz w:val="20"/>
          <w:lang w:val="hy-AM"/>
        </w:rPr>
        <w:t>անձի</w:t>
      </w:r>
      <w:r w:rsidRPr="00A340ED">
        <w:rPr>
          <w:rFonts w:ascii="Arial Armenian" w:hAnsi="Arial Armenian" w:cs="Sylfaen"/>
          <w:sz w:val="20"/>
          <w:lang w:val="hy-AM"/>
        </w:rPr>
        <w:t xml:space="preserve"> </w:t>
      </w:r>
      <w:r w:rsidRPr="00A340ED">
        <w:rPr>
          <w:rFonts w:ascii="Sylfaen" w:hAnsi="Sylfaen" w:cs="Sylfaen"/>
          <w:sz w:val="20"/>
          <w:lang w:val="hy-AM"/>
        </w:rPr>
        <w:t>տվյալները</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կնքվելիք</w:t>
      </w:r>
      <w:r w:rsidRPr="00A340ED">
        <w:rPr>
          <w:rFonts w:ascii="Arial Armenian" w:hAnsi="Arial Armenian" w:cs="Sylfaen"/>
          <w:sz w:val="20"/>
          <w:lang w:val="hy-AM"/>
        </w:rPr>
        <w:t xml:space="preserve"> </w:t>
      </w:r>
      <w:r w:rsidRPr="00A340ED">
        <w:rPr>
          <w:rFonts w:ascii="Sylfaen" w:hAnsi="Sylfaen" w:cs="Sylfaen"/>
          <w:sz w:val="20"/>
          <w:lang w:val="hy-AM"/>
        </w:rPr>
        <w:t>պայմանագիրն</w:t>
      </w:r>
      <w:r w:rsidRPr="00A340ED">
        <w:rPr>
          <w:rFonts w:ascii="Arial Armenian" w:hAnsi="Arial Armenian" w:cs="Sylfaen"/>
          <w:sz w:val="20"/>
          <w:lang w:val="hy-AM"/>
        </w:rPr>
        <w:t xml:space="preserve"> </w:t>
      </w:r>
      <w:r w:rsidRPr="00A340ED">
        <w:rPr>
          <w:rFonts w:ascii="Sylfaen" w:hAnsi="Sylfaen" w:cs="Sylfaen"/>
          <w:sz w:val="20"/>
          <w:lang w:val="hy-AM"/>
        </w:rPr>
        <w:t>իրականացվելու</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ենթակապալի</w:t>
      </w:r>
      <w:r w:rsidRPr="00A340ED">
        <w:rPr>
          <w:rFonts w:ascii="Arial Armenian" w:hAnsi="Arial Armenian" w:cs="Sylfaen"/>
          <w:sz w:val="20"/>
          <w:lang w:val="hy-AM"/>
        </w:rPr>
        <w:t xml:space="preserve"> </w:t>
      </w:r>
      <w:r w:rsidRPr="00A340ED">
        <w:rPr>
          <w:rFonts w:ascii="Sylfaen" w:hAnsi="Sylfaen" w:cs="Sylfaen"/>
          <w:sz w:val="20"/>
          <w:lang w:val="hy-AM"/>
        </w:rPr>
        <w:t>միջոցով</w:t>
      </w:r>
      <w:r w:rsidRPr="00A340ED">
        <w:rPr>
          <w:rFonts w:ascii="Arial Armenian" w:hAnsi="Arial Armenian" w:cs="Sylfaen"/>
          <w:sz w:val="20"/>
          <w:lang w:val="hy-AM"/>
        </w:rPr>
        <w:t>:</w:t>
      </w:r>
    </w:p>
    <w:p w:rsidR="0081576D" w:rsidRPr="00A340ED" w:rsidRDefault="0081576D" w:rsidP="0081576D">
      <w:pPr>
        <w:ind w:firstLine="709"/>
        <w:jc w:val="both"/>
        <w:rPr>
          <w:rFonts w:ascii="Arial Armenian" w:hAnsi="Arial Armenian" w:cs="Sylfaen"/>
          <w:sz w:val="20"/>
          <w:lang w:val="hy-AM"/>
        </w:rPr>
      </w:pPr>
      <w:r w:rsidRPr="00A340ED">
        <w:rPr>
          <w:rFonts w:ascii="Arial Armenian" w:hAnsi="Arial Armenian" w:cs="Sylfaen"/>
          <w:sz w:val="20"/>
          <w:lang w:val="hy-AM"/>
        </w:rPr>
        <w:t xml:space="preserve">6) </w:t>
      </w:r>
      <w:r w:rsidRPr="00A340ED">
        <w:rPr>
          <w:rFonts w:ascii="Sylfaen" w:hAnsi="Sylfaen" w:cs="Sylfaen"/>
          <w:sz w:val="20"/>
          <w:lang w:val="hy-AM"/>
        </w:rPr>
        <w:t>համատեղ</w:t>
      </w:r>
      <w:r w:rsidRPr="00A340ED">
        <w:rPr>
          <w:rFonts w:ascii="Arial Armenian" w:hAnsi="Arial Armenian" w:cs="Sylfaen"/>
          <w:sz w:val="20"/>
          <w:lang w:val="hy-AM"/>
        </w:rPr>
        <w:t xml:space="preserve"> </w:t>
      </w:r>
      <w:r w:rsidRPr="00A340ED">
        <w:rPr>
          <w:rFonts w:ascii="Sylfaen" w:hAnsi="Sylfaen" w:cs="Sylfaen"/>
          <w:sz w:val="20"/>
          <w:lang w:val="hy-AM"/>
        </w:rPr>
        <w:t>գործունեության</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պատճենը</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մասնակիցները</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ընթացակարգին</w:t>
      </w:r>
      <w:r w:rsidRPr="00A340ED">
        <w:rPr>
          <w:rFonts w:ascii="Arial Armenian" w:hAnsi="Arial Armenian" w:cs="Sylfaen"/>
          <w:sz w:val="20"/>
          <w:lang w:val="hy-AM"/>
        </w:rPr>
        <w:t xml:space="preserve"> </w:t>
      </w:r>
      <w:r w:rsidRPr="00A340ED">
        <w:rPr>
          <w:rFonts w:ascii="Sylfaen" w:hAnsi="Sylfaen" w:cs="Sylfaen"/>
          <w:sz w:val="20"/>
          <w:lang w:val="hy-AM"/>
        </w:rPr>
        <w:t>մասնակցում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համատեղ</w:t>
      </w:r>
      <w:r w:rsidRPr="00A340ED">
        <w:rPr>
          <w:rFonts w:ascii="Arial Armenian" w:hAnsi="Arial Armenian" w:cs="Sylfaen"/>
          <w:sz w:val="20"/>
          <w:lang w:val="hy-AM"/>
        </w:rPr>
        <w:t xml:space="preserve"> </w:t>
      </w:r>
      <w:r w:rsidRPr="00A340ED">
        <w:rPr>
          <w:rFonts w:ascii="Sylfaen" w:hAnsi="Sylfaen" w:cs="Sylfaen"/>
          <w:sz w:val="20"/>
          <w:lang w:val="hy-AM"/>
        </w:rPr>
        <w:t>գործունեության</w:t>
      </w:r>
      <w:r w:rsidRPr="00A340ED">
        <w:rPr>
          <w:rFonts w:ascii="Arial Armenian" w:hAnsi="Arial Armenian" w:cs="Sylfaen"/>
          <w:sz w:val="20"/>
          <w:lang w:val="hy-AM"/>
        </w:rPr>
        <w:t xml:space="preserve"> </w:t>
      </w:r>
      <w:r w:rsidRPr="00A340ED">
        <w:rPr>
          <w:rFonts w:ascii="Sylfaen" w:hAnsi="Sylfaen" w:cs="Sylfaen"/>
          <w:sz w:val="20"/>
          <w:lang w:val="hy-AM"/>
        </w:rPr>
        <w:t>կարգով</w:t>
      </w:r>
      <w:r w:rsidRPr="00A340ED">
        <w:rPr>
          <w:rFonts w:ascii="Arial Armenian" w:hAnsi="Arial Armenian" w:cs="Sylfaen"/>
          <w:sz w:val="20"/>
          <w:lang w:val="hy-AM"/>
        </w:rPr>
        <w:t xml:space="preserve"> (</w:t>
      </w:r>
      <w:r w:rsidRPr="00A340ED">
        <w:rPr>
          <w:rFonts w:ascii="Sylfaen" w:hAnsi="Sylfaen" w:cs="Sylfaen"/>
          <w:sz w:val="20"/>
          <w:lang w:val="hy-AM"/>
        </w:rPr>
        <w:t>կոնսորցիումով</w:t>
      </w:r>
      <w:r w:rsidRPr="00A340ED">
        <w:rPr>
          <w:rFonts w:ascii="Arial Armenian" w:hAnsi="Arial Armenian" w:cs="Sylfaen"/>
          <w:sz w:val="20"/>
          <w:lang w:val="hy-AM"/>
        </w:rPr>
        <w:t>):</w:t>
      </w:r>
    </w:p>
    <w:p w:rsidR="0081576D" w:rsidRPr="00A340ED" w:rsidRDefault="0081576D" w:rsidP="0081576D">
      <w:pPr>
        <w:ind w:firstLine="709"/>
        <w:jc w:val="both"/>
        <w:rPr>
          <w:rFonts w:ascii="Arial Armenian" w:hAnsi="Arial Armenian" w:cs="Sylfaen"/>
          <w:sz w:val="20"/>
          <w:lang w:val="hy-AM"/>
        </w:rPr>
      </w:pPr>
      <w:bookmarkStart w:id="5" w:name="_Hlk9262052"/>
      <w:r w:rsidRPr="00A340ED">
        <w:rPr>
          <w:rFonts w:ascii="Sylfaen" w:hAnsi="Sylfaen" w:cs="Sylfaen"/>
          <w:sz w:val="20"/>
          <w:lang w:val="hy-AM"/>
        </w:rPr>
        <w:t>Ընդ</w:t>
      </w:r>
      <w:r w:rsidRPr="00A340ED">
        <w:rPr>
          <w:rFonts w:ascii="Arial Armenian" w:hAnsi="Arial Armenian" w:cs="Sylfaen"/>
          <w:sz w:val="20"/>
          <w:lang w:val="hy-AM"/>
        </w:rPr>
        <w:t xml:space="preserve"> </w:t>
      </w:r>
      <w:r w:rsidRPr="00A340ED">
        <w:rPr>
          <w:rFonts w:ascii="Sylfaen" w:hAnsi="Sylfaen" w:cs="Sylfaen"/>
          <w:sz w:val="20"/>
          <w:lang w:val="hy-AM"/>
        </w:rPr>
        <w:t>որում</w:t>
      </w:r>
      <w:r w:rsidRPr="00A340ED">
        <w:rPr>
          <w:rFonts w:ascii="Arial Armenian" w:hAnsi="Arial Armenian" w:cs="Sylfaen"/>
          <w:sz w:val="20"/>
          <w:lang w:val="hy-AM"/>
        </w:rPr>
        <w:t xml:space="preserve"> </w:t>
      </w:r>
      <w:r w:rsidRPr="00A340ED">
        <w:rPr>
          <w:rFonts w:ascii="Sylfaen" w:hAnsi="Sylfaen" w:cs="Sylfaen"/>
          <w:sz w:val="20"/>
          <w:lang w:val="hy-AM"/>
        </w:rPr>
        <w:t>համատեղ</w:t>
      </w:r>
      <w:r w:rsidRPr="00A340ED">
        <w:rPr>
          <w:rFonts w:ascii="Arial Armenian" w:hAnsi="Arial Armenian" w:cs="Sylfaen"/>
          <w:sz w:val="20"/>
          <w:lang w:val="hy-AM"/>
        </w:rPr>
        <w:t xml:space="preserve"> </w:t>
      </w:r>
      <w:r w:rsidRPr="00A340ED">
        <w:rPr>
          <w:rFonts w:ascii="Sylfaen" w:hAnsi="Sylfaen" w:cs="Sylfaen"/>
          <w:sz w:val="20"/>
          <w:lang w:val="hy-AM"/>
        </w:rPr>
        <w:t>գործունեության</w:t>
      </w:r>
      <w:r w:rsidRPr="00A340ED">
        <w:rPr>
          <w:rFonts w:ascii="Arial Armenian" w:hAnsi="Arial Armenian" w:cs="Sylfaen"/>
          <w:sz w:val="20"/>
          <w:lang w:val="hy-AM"/>
        </w:rPr>
        <w:t xml:space="preserve"> </w:t>
      </w:r>
      <w:r w:rsidRPr="00A340ED">
        <w:rPr>
          <w:rFonts w:ascii="Sylfaen" w:hAnsi="Sylfaen" w:cs="Sylfaen"/>
          <w:sz w:val="20"/>
          <w:lang w:val="hy-AM"/>
        </w:rPr>
        <w:t>կարգով</w:t>
      </w:r>
      <w:r w:rsidRPr="00A340ED">
        <w:rPr>
          <w:rFonts w:ascii="Arial Armenian" w:hAnsi="Arial Armenian" w:cs="Sylfaen"/>
          <w:sz w:val="20"/>
          <w:lang w:val="hy-AM"/>
        </w:rPr>
        <w:t xml:space="preserve"> (</w:t>
      </w:r>
      <w:r w:rsidRPr="00A340ED">
        <w:rPr>
          <w:rFonts w:ascii="Sylfaen" w:hAnsi="Sylfaen" w:cs="Sylfaen"/>
          <w:sz w:val="20"/>
          <w:lang w:val="hy-AM"/>
        </w:rPr>
        <w:t>կոնսորցիումով</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ընթացակարգին</w:t>
      </w:r>
      <w:r w:rsidRPr="00A340ED">
        <w:rPr>
          <w:rFonts w:ascii="Arial Armenian" w:hAnsi="Arial Armenian" w:cs="Sylfaen"/>
          <w:sz w:val="20"/>
          <w:lang w:val="hy-AM"/>
        </w:rPr>
        <w:t xml:space="preserve"> </w:t>
      </w:r>
      <w:r w:rsidRPr="00A340ED">
        <w:rPr>
          <w:rFonts w:ascii="Sylfaen" w:hAnsi="Sylfaen" w:cs="Sylfaen"/>
          <w:sz w:val="20"/>
          <w:lang w:val="hy-AM"/>
        </w:rPr>
        <w:t>մասնակցելու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p>
    <w:p w:rsidR="0081576D" w:rsidRPr="00A340ED" w:rsidRDefault="0081576D" w:rsidP="0081576D">
      <w:pPr>
        <w:numPr>
          <w:ilvl w:val="0"/>
          <w:numId w:val="18"/>
        </w:numPr>
        <w:ind w:left="0" w:firstLine="810"/>
        <w:jc w:val="both"/>
        <w:rPr>
          <w:rFonts w:ascii="Arial Armenian" w:hAnsi="Arial Armenian" w:cs="Sylfaen"/>
          <w:sz w:val="20"/>
          <w:lang w:val="hy-AM"/>
        </w:rPr>
      </w:pPr>
      <w:r w:rsidRPr="00A340ED">
        <w:rPr>
          <w:rFonts w:ascii="Sylfaen" w:hAnsi="Sylfaen" w:cs="Sylfaen"/>
          <w:sz w:val="20"/>
          <w:lang w:val="hy-AM"/>
        </w:rPr>
        <w:t>համատեղ</w:t>
      </w:r>
      <w:r w:rsidRPr="00A340ED">
        <w:rPr>
          <w:rFonts w:ascii="Arial Armenian" w:hAnsi="Arial Armenian" w:cs="Sylfaen"/>
          <w:sz w:val="20"/>
          <w:lang w:val="hy-AM"/>
        </w:rPr>
        <w:t xml:space="preserve"> </w:t>
      </w:r>
      <w:r w:rsidRPr="00A340ED">
        <w:rPr>
          <w:rFonts w:ascii="Sylfaen" w:hAnsi="Sylfaen" w:cs="Sylfaen"/>
          <w:sz w:val="20"/>
          <w:lang w:val="hy-AM"/>
        </w:rPr>
        <w:t>գործունեության</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կողմերից</w:t>
      </w:r>
      <w:r w:rsidRPr="00A340ED">
        <w:rPr>
          <w:rFonts w:ascii="Arial Armenian" w:hAnsi="Arial Armenian" w:cs="Sylfaen"/>
          <w:sz w:val="20"/>
          <w:lang w:val="hy-AM"/>
        </w:rPr>
        <w:t xml:space="preserve"> </w:t>
      </w:r>
      <w:r w:rsidRPr="00A340ED">
        <w:rPr>
          <w:rFonts w:ascii="Sylfaen" w:hAnsi="Sylfaen" w:cs="Sylfaen"/>
          <w:sz w:val="20"/>
          <w:lang w:val="hy-AM"/>
        </w:rPr>
        <w:t>որևէ</w:t>
      </w:r>
      <w:r w:rsidRPr="00A340ED">
        <w:rPr>
          <w:rFonts w:ascii="Arial Armenian" w:hAnsi="Arial Armenian" w:cs="Sylfaen"/>
          <w:sz w:val="20"/>
          <w:lang w:val="hy-AM"/>
        </w:rPr>
        <w:t xml:space="preserve"> </w:t>
      </w:r>
      <w:r w:rsidRPr="00A340ED">
        <w:rPr>
          <w:rFonts w:ascii="Sylfaen" w:hAnsi="Sylfaen" w:cs="Sylfaen"/>
          <w:sz w:val="20"/>
          <w:lang w:val="hy-AM"/>
        </w:rPr>
        <w:t>մեկը</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կարող</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ընթացակարգին</w:t>
      </w:r>
      <w:r w:rsidRPr="00A340ED">
        <w:rPr>
          <w:rFonts w:ascii="Arial Armenian" w:hAnsi="Arial Armenian" w:cs="Sylfaen"/>
          <w:sz w:val="20"/>
          <w:lang w:val="hy-AM"/>
        </w:rPr>
        <w:t xml:space="preserve"> (</w:t>
      </w:r>
      <w:r w:rsidRPr="00A340ED">
        <w:rPr>
          <w:rFonts w:ascii="Sylfaen" w:hAnsi="Sylfaen" w:cs="Sylfaen"/>
          <w:sz w:val="20"/>
          <w:lang w:val="hy-AM"/>
        </w:rPr>
        <w:t>միևնույն</w:t>
      </w:r>
      <w:r w:rsidRPr="00A340ED">
        <w:rPr>
          <w:rFonts w:ascii="Arial Armenian" w:hAnsi="Arial Armenian" w:cs="Sylfaen"/>
          <w:sz w:val="20"/>
          <w:lang w:val="hy-AM"/>
        </w:rPr>
        <w:t xml:space="preserve"> </w:t>
      </w:r>
      <w:r w:rsidRPr="00A340ED">
        <w:rPr>
          <w:rFonts w:ascii="Sylfaen" w:hAnsi="Sylfaen" w:cs="Sylfaen"/>
          <w:sz w:val="20"/>
          <w:lang w:val="hy-AM"/>
        </w:rPr>
        <w:t>չափաբաժնին</w:t>
      </w:r>
      <w:r w:rsidRPr="00A340ED">
        <w:rPr>
          <w:rFonts w:ascii="Arial Armenian" w:hAnsi="Arial Armenian" w:cs="Sylfaen"/>
          <w:sz w:val="20"/>
          <w:lang w:val="hy-AM"/>
        </w:rPr>
        <w:t xml:space="preserve">) </w:t>
      </w:r>
      <w:r w:rsidRPr="00A340ED">
        <w:rPr>
          <w:rFonts w:ascii="Sylfaen" w:hAnsi="Sylfaen" w:cs="Sylfaen"/>
          <w:sz w:val="20"/>
          <w:lang w:val="hy-AM"/>
        </w:rPr>
        <w:t>ներկայացնել</w:t>
      </w:r>
      <w:r w:rsidRPr="00A340ED">
        <w:rPr>
          <w:rFonts w:ascii="Arial Armenian" w:hAnsi="Arial Armenian" w:cs="Sylfaen"/>
          <w:sz w:val="20"/>
          <w:lang w:val="hy-AM"/>
        </w:rPr>
        <w:t xml:space="preserve"> </w:t>
      </w:r>
      <w:r w:rsidRPr="00A340ED">
        <w:rPr>
          <w:rFonts w:ascii="Sylfaen" w:hAnsi="Sylfaen" w:cs="Sylfaen"/>
          <w:sz w:val="20"/>
          <w:lang w:val="hy-AM"/>
        </w:rPr>
        <w:t>առանձին</w:t>
      </w:r>
      <w:r w:rsidRPr="00A340ED">
        <w:rPr>
          <w:rFonts w:ascii="Arial Armenian" w:hAnsi="Arial Armenian" w:cs="Sylfaen"/>
          <w:sz w:val="20"/>
          <w:lang w:val="hy-AM"/>
        </w:rPr>
        <w:t xml:space="preserve"> </w:t>
      </w:r>
      <w:r w:rsidRPr="00A340ED">
        <w:rPr>
          <w:rFonts w:ascii="Sylfaen" w:hAnsi="Sylfaen" w:cs="Sylfaen"/>
          <w:sz w:val="20"/>
          <w:lang w:val="hy-AM"/>
        </w:rPr>
        <w:t>հայտ</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պարբերության</w:t>
      </w:r>
      <w:r w:rsidRPr="00A340ED">
        <w:rPr>
          <w:rFonts w:ascii="Arial Armenian" w:hAnsi="Arial Armenian" w:cs="Sylfaen"/>
          <w:sz w:val="20"/>
          <w:lang w:val="hy-AM"/>
        </w:rPr>
        <w:t xml:space="preserve"> </w:t>
      </w:r>
      <w:r w:rsidRPr="00A340ED">
        <w:rPr>
          <w:rFonts w:ascii="Sylfaen" w:hAnsi="Sylfaen" w:cs="Sylfaen"/>
          <w:sz w:val="20"/>
          <w:lang w:val="hy-AM"/>
        </w:rPr>
        <w:t>պահանջի</w:t>
      </w:r>
      <w:r w:rsidRPr="00A340ED">
        <w:rPr>
          <w:rFonts w:ascii="Arial Armenian" w:hAnsi="Arial Armenian" w:cs="Sylfaen"/>
          <w:sz w:val="20"/>
          <w:lang w:val="hy-AM"/>
        </w:rPr>
        <w:t xml:space="preserve"> </w:t>
      </w:r>
      <w:r w:rsidRPr="00A340ED">
        <w:rPr>
          <w:rFonts w:ascii="Sylfaen" w:hAnsi="Sylfaen" w:cs="Sylfaen"/>
          <w:sz w:val="20"/>
          <w:lang w:val="hy-AM"/>
        </w:rPr>
        <w:t>չպահպանման</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հայտերի</w:t>
      </w:r>
      <w:r w:rsidRPr="00A340ED">
        <w:rPr>
          <w:rFonts w:ascii="Arial Armenian" w:hAnsi="Arial Armenian" w:cs="Sylfaen"/>
          <w:sz w:val="20"/>
          <w:lang w:val="hy-AM"/>
        </w:rPr>
        <w:t xml:space="preserve"> </w:t>
      </w:r>
      <w:r w:rsidRPr="00A340ED">
        <w:rPr>
          <w:rFonts w:ascii="Sylfaen" w:hAnsi="Sylfaen" w:cs="Sylfaen"/>
          <w:sz w:val="20"/>
          <w:lang w:val="hy-AM"/>
        </w:rPr>
        <w:t>բացման</w:t>
      </w:r>
      <w:r w:rsidRPr="00A340ED">
        <w:rPr>
          <w:rFonts w:ascii="Arial Armenian" w:hAnsi="Arial Armenian" w:cs="Sylfaen"/>
          <w:sz w:val="20"/>
          <w:lang w:val="hy-AM"/>
        </w:rPr>
        <w:t xml:space="preserve"> </w:t>
      </w:r>
      <w:r w:rsidRPr="00A340ED">
        <w:rPr>
          <w:rFonts w:ascii="Sylfaen" w:hAnsi="Sylfaen" w:cs="Sylfaen"/>
          <w:sz w:val="20"/>
          <w:lang w:val="hy-AM"/>
        </w:rPr>
        <w:t>նիստում</w:t>
      </w:r>
      <w:r w:rsidRPr="00A340ED">
        <w:rPr>
          <w:rFonts w:ascii="Arial Armenian" w:hAnsi="Arial Armenian" w:cs="Sylfaen"/>
          <w:sz w:val="20"/>
          <w:lang w:val="hy-AM"/>
        </w:rPr>
        <w:t xml:space="preserve"> </w:t>
      </w:r>
      <w:r w:rsidRPr="00A340ED">
        <w:rPr>
          <w:rFonts w:ascii="Sylfaen" w:hAnsi="Sylfaen" w:cs="Sylfaen"/>
          <w:sz w:val="20"/>
          <w:lang w:val="hy-AM"/>
        </w:rPr>
        <w:t>մերժվում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ինչպես</w:t>
      </w:r>
      <w:r w:rsidRPr="00A340ED">
        <w:rPr>
          <w:rFonts w:ascii="Arial Armenian" w:hAnsi="Arial Armenian" w:cs="Sylfaen"/>
          <w:sz w:val="20"/>
          <w:lang w:val="hy-AM"/>
        </w:rPr>
        <w:t xml:space="preserve"> </w:t>
      </w:r>
      <w:r w:rsidRPr="00A340ED">
        <w:rPr>
          <w:rFonts w:ascii="Sylfaen" w:hAnsi="Sylfaen" w:cs="Sylfaen"/>
          <w:sz w:val="20"/>
          <w:lang w:val="hy-AM"/>
        </w:rPr>
        <w:t>համատեղ</w:t>
      </w:r>
      <w:r w:rsidRPr="00A340ED">
        <w:rPr>
          <w:rFonts w:ascii="Arial Armenian" w:hAnsi="Arial Armenian" w:cs="Sylfaen"/>
          <w:sz w:val="20"/>
          <w:lang w:val="hy-AM"/>
        </w:rPr>
        <w:t xml:space="preserve"> </w:t>
      </w:r>
      <w:r w:rsidRPr="00A340ED">
        <w:rPr>
          <w:rFonts w:ascii="Sylfaen" w:hAnsi="Sylfaen" w:cs="Sylfaen"/>
          <w:sz w:val="20"/>
          <w:lang w:val="hy-AM"/>
        </w:rPr>
        <w:t>գործունեության</w:t>
      </w:r>
      <w:r w:rsidRPr="00A340ED">
        <w:rPr>
          <w:rFonts w:ascii="Arial Armenian" w:hAnsi="Arial Armenian" w:cs="Sylfaen"/>
          <w:sz w:val="20"/>
          <w:lang w:val="hy-AM"/>
        </w:rPr>
        <w:t xml:space="preserve"> </w:t>
      </w:r>
      <w:r w:rsidRPr="00A340ED">
        <w:rPr>
          <w:rFonts w:ascii="Sylfaen" w:hAnsi="Sylfaen" w:cs="Sylfaen"/>
          <w:sz w:val="20"/>
          <w:lang w:val="hy-AM"/>
        </w:rPr>
        <w:t>կարգով</w:t>
      </w:r>
      <w:r w:rsidRPr="00A340ED">
        <w:rPr>
          <w:rFonts w:ascii="Arial Armenian" w:hAnsi="Arial Armenian" w:cs="Sylfaen"/>
          <w:sz w:val="20"/>
          <w:lang w:val="hy-AM"/>
        </w:rPr>
        <w:t xml:space="preserve">, </w:t>
      </w:r>
      <w:r w:rsidRPr="00A340ED">
        <w:rPr>
          <w:rFonts w:ascii="Sylfaen" w:hAnsi="Sylfaen" w:cs="Sylfaen"/>
          <w:sz w:val="20"/>
          <w:lang w:val="hy-AM"/>
        </w:rPr>
        <w:t>այնպես</w:t>
      </w:r>
      <w:r w:rsidRPr="00A340ED">
        <w:rPr>
          <w:rFonts w:ascii="Arial Armenian" w:hAnsi="Arial Armenian" w:cs="Sylfaen"/>
          <w:sz w:val="20"/>
          <w:lang w:val="hy-AM"/>
        </w:rPr>
        <w:t xml:space="preserve"> </w:t>
      </w:r>
      <w:r w:rsidRPr="00A340ED">
        <w:rPr>
          <w:rFonts w:ascii="Sylfaen" w:hAnsi="Sylfaen" w:cs="Sylfaen"/>
          <w:sz w:val="20"/>
          <w:lang w:val="hy-AM"/>
        </w:rPr>
        <w:t>էլ</w:t>
      </w:r>
      <w:r w:rsidRPr="00A340ED">
        <w:rPr>
          <w:rFonts w:ascii="Arial Armenian" w:hAnsi="Arial Armenian" w:cs="Sylfaen"/>
          <w:sz w:val="20"/>
          <w:lang w:val="hy-AM"/>
        </w:rPr>
        <w:t xml:space="preserve"> </w:t>
      </w:r>
      <w:r w:rsidRPr="00A340ED">
        <w:rPr>
          <w:rFonts w:ascii="Sylfaen" w:hAnsi="Sylfaen" w:cs="Sylfaen"/>
          <w:sz w:val="20"/>
          <w:lang w:val="hy-AM"/>
        </w:rPr>
        <w:t>առանձին</w:t>
      </w:r>
      <w:r w:rsidRPr="00A340ED">
        <w:rPr>
          <w:rFonts w:ascii="Arial Armenian" w:hAnsi="Arial Armenian" w:cs="Sylfaen"/>
          <w:sz w:val="20"/>
          <w:lang w:val="hy-AM"/>
        </w:rPr>
        <w:t xml:space="preserve"> </w:t>
      </w:r>
      <w:r w:rsidRPr="00A340ED">
        <w:rPr>
          <w:rFonts w:ascii="Sylfaen" w:hAnsi="Sylfaen" w:cs="Sylfaen"/>
          <w:sz w:val="20"/>
          <w:lang w:val="hy-AM"/>
        </w:rPr>
        <w:t>ներկայացված</w:t>
      </w:r>
      <w:r w:rsidRPr="00A340ED">
        <w:rPr>
          <w:rFonts w:ascii="Arial Armenian" w:hAnsi="Arial Armenian" w:cs="Sylfaen"/>
          <w:sz w:val="20"/>
          <w:lang w:val="hy-AM"/>
        </w:rPr>
        <w:t xml:space="preserve"> </w:t>
      </w:r>
      <w:r w:rsidRPr="00A340ED">
        <w:rPr>
          <w:rFonts w:ascii="Sylfaen" w:hAnsi="Sylfaen" w:cs="Sylfaen"/>
          <w:sz w:val="20"/>
          <w:lang w:val="hy-AM"/>
        </w:rPr>
        <w:t>հայտերը</w:t>
      </w:r>
      <w:r w:rsidRPr="00A340ED">
        <w:rPr>
          <w:rFonts w:ascii="Arial Armenian" w:hAnsi="Arial Armenian" w:cs="Sylfaen"/>
          <w:sz w:val="20"/>
          <w:lang w:val="hy-AM"/>
        </w:rPr>
        <w:t>.</w:t>
      </w:r>
    </w:p>
    <w:p w:rsidR="0081576D" w:rsidRPr="00A340ED" w:rsidRDefault="0081576D" w:rsidP="0081576D">
      <w:pPr>
        <w:numPr>
          <w:ilvl w:val="0"/>
          <w:numId w:val="18"/>
        </w:numPr>
        <w:ind w:left="0" w:firstLine="810"/>
        <w:jc w:val="both"/>
        <w:rPr>
          <w:rFonts w:ascii="Arial Armenian" w:hAnsi="Arial Armenian" w:cs="Sylfaen"/>
          <w:sz w:val="20"/>
          <w:lang w:val="hy-AM"/>
        </w:rPr>
      </w:pP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համատեղ</w:t>
      </w:r>
      <w:r w:rsidRPr="00A340ED">
        <w:rPr>
          <w:rFonts w:ascii="Arial Armenian" w:hAnsi="Arial Armenian" w:cs="Sylfaen"/>
          <w:sz w:val="20"/>
          <w:lang w:val="hy-AM"/>
        </w:rPr>
        <w:t xml:space="preserve"> </w:t>
      </w:r>
      <w:r w:rsidRPr="00A340ED">
        <w:rPr>
          <w:rFonts w:ascii="Sylfaen" w:hAnsi="Sylfaen" w:cs="Sylfaen"/>
          <w:sz w:val="20"/>
          <w:lang w:val="hy-AM"/>
        </w:rPr>
        <w:t>գործունեության</w:t>
      </w:r>
      <w:r w:rsidRPr="00A340ED">
        <w:rPr>
          <w:rFonts w:ascii="Arial Armenian" w:hAnsi="Arial Armenian" w:cs="Sylfaen"/>
          <w:sz w:val="20"/>
          <w:lang w:val="hy-AM"/>
        </w:rPr>
        <w:t xml:space="preserve"> </w:t>
      </w: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որ</w:t>
      </w:r>
      <w:r w:rsidRPr="00A340ED">
        <w:rPr>
          <w:rFonts w:ascii="Arial Armenian" w:hAnsi="Arial Armenian" w:cs="Sylfaen"/>
          <w:sz w:val="20"/>
          <w:lang w:val="hy-AM"/>
        </w:rPr>
        <w:t xml:space="preserve"> </w:t>
      </w:r>
      <w:r w:rsidRPr="00A340ED">
        <w:rPr>
          <w:rFonts w:ascii="Sylfaen" w:hAnsi="Sylfaen" w:cs="Sylfaen"/>
          <w:sz w:val="20"/>
          <w:lang w:val="hy-AM"/>
        </w:rPr>
        <w:t>մասնակիցների</w:t>
      </w:r>
      <w:r w:rsidRPr="00A340ED">
        <w:rPr>
          <w:rFonts w:ascii="Arial Armenian" w:hAnsi="Arial Armenian" w:cs="Sylfaen"/>
          <w:sz w:val="20"/>
          <w:lang w:val="hy-AM"/>
        </w:rPr>
        <w:t xml:space="preserve"> </w:t>
      </w:r>
      <w:r w:rsidRPr="00A340ED">
        <w:rPr>
          <w:rFonts w:ascii="Sylfaen" w:hAnsi="Sylfaen" w:cs="Sylfaen"/>
          <w:sz w:val="20"/>
          <w:lang w:val="hy-AM"/>
        </w:rPr>
        <w:t>ընդհանուր</w:t>
      </w:r>
      <w:r w:rsidRPr="00A340ED">
        <w:rPr>
          <w:rFonts w:ascii="Arial Armenian" w:hAnsi="Arial Armenian" w:cs="Sylfaen"/>
          <w:sz w:val="20"/>
          <w:lang w:val="hy-AM"/>
        </w:rPr>
        <w:t xml:space="preserve"> </w:t>
      </w:r>
      <w:r w:rsidRPr="00A340ED">
        <w:rPr>
          <w:rFonts w:ascii="Sylfaen" w:hAnsi="Sylfaen" w:cs="Sylfaen"/>
          <w:sz w:val="20"/>
          <w:lang w:val="hy-AM"/>
        </w:rPr>
        <w:t>գործերը</w:t>
      </w:r>
      <w:r w:rsidRPr="00A340ED">
        <w:rPr>
          <w:rFonts w:ascii="Arial Armenian" w:hAnsi="Arial Armenian" w:cs="Sylfaen"/>
          <w:sz w:val="20"/>
          <w:lang w:val="hy-AM"/>
        </w:rPr>
        <w:t xml:space="preserve"> </w:t>
      </w:r>
      <w:r w:rsidRPr="00A340ED">
        <w:rPr>
          <w:rFonts w:ascii="Sylfaen" w:hAnsi="Sylfaen" w:cs="Sylfaen"/>
          <w:sz w:val="20"/>
          <w:lang w:val="hy-AM"/>
        </w:rPr>
        <w:t>վարում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համատեղ</w:t>
      </w:r>
      <w:r w:rsidRPr="00A340ED">
        <w:rPr>
          <w:rFonts w:ascii="Arial Armenian" w:hAnsi="Arial Armenian" w:cs="Sylfaen"/>
          <w:sz w:val="20"/>
          <w:lang w:val="hy-AM"/>
        </w:rPr>
        <w:t xml:space="preserve"> </w:t>
      </w:r>
      <w:r w:rsidRPr="00A340ED">
        <w:rPr>
          <w:rFonts w:ascii="Sylfaen" w:hAnsi="Sylfaen" w:cs="Sylfaen"/>
          <w:sz w:val="20"/>
          <w:lang w:val="hy-AM"/>
        </w:rPr>
        <w:t>գործունեության</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առանձին</w:t>
      </w:r>
      <w:r w:rsidRPr="00A340ED">
        <w:rPr>
          <w:rFonts w:ascii="Arial Armenian" w:hAnsi="Arial Armenian" w:cs="Sylfaen"/>
          <w:sz w:val="20"/>
          <w:lang w:val="hy-AM"/>
        </w:rPr>
        <w:t xml:space="preserve"> </w:t>
      </w:r>
      <w:r w:rsidRPr="00A340ED">
        <w:rPr>
          <w:rFonts w:ascii="Sylfaen" w:hAnsi="Sylfaen" w:cs="Sylfaen"/>
          <w:sz w:val="20"/>
          <w:lang w:val="hy-AM"/>
        </w:rPr>
        <w:t>մասնակից</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հայտը</w:t>
      </w:r>
      <w:r w:rsidRPr="00A340ED">
        <w:rPr>
          <w:rFonts w:ascii="Arial Armenian" w:hAnsi="Arial Armenian" w:cs="Sylfaen"/>
          <w:sz w:val="20"/>
          <w:lang w:val="hy-AM"/>
        </w:rPr>
        <w:t xml:space="preserve"> </w:t>
      </w:r>
      <w:r w:rsidRPr="00A340ED">
        <w:rPr>
          <w:rFonts w:ascii="Sylfaen" w:hAnsi="Sylfaen" w:cs="Sylfaen"/>
          <w:sz w:val="20"/>
          <w:lang w:val="hy-AM"/>
        </w:rPr>
        <w:t>ներկայացվում</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պայմանագիր</w:t>
      </w:r>
      <w:r w:rsidRPr="00A340ED">
        <w:rPr>
          <w:rFonts w:ascii="Arial Armenian" w:hAnsi="Arial Armenian" w:cs="Sylfaen"/>
          <w:sz w:val="20"/>
          <w:lang w:val="hy-AM"/>
        </w:rPr>
        <w:t xml:space="preserve"> </w:t>
      </w:r>
      <w:r w:rsidRPr="00A340ED">
        <w:rPr>
          <w:rFonts w:ascii="Sylfaen" w:hAnsi="Sylfaen" w:cs="Sylfaen"/>
          <w:sz w:val="20"/>
          <w:lang w:val="hy-AM"/>
        </w:rPr>
        <w:t>կնքվելու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վճարումները</w:t>
      </w:r>
      <w:r w:rsidRPr="00A340ED">
        <w:rPr>
          <w:rFonts w:ascii="Arial Armenian" w:hAnsi="Arial Armenian" w:cs="Sylfaen"/>
          <w:sz w:val="20"/>
          <w:lang w:val="hy-AM"/>
        </w:rPr>
        <w:t xml:space="preserve"> </w:t>
      </w:r>
      <w:r w:rsidRPr="00A340ED">
        <w:rPr>
          <w:rFonts w:ascii="Sylfaen" w:hAnsi="Sylfaen" w:cs="Sylfaen"/>
          <w:sz w:val="20"/>
          <w:lang w:val="hy-AM"/>
        </w:rPr>
        <w:t>կատարվում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այդ</w:t>
      </w:r>
      <w:r w:rsidRPr="00A340ED">
        <w:rPr>
          <w:rFonts w:ascii="Arial Armenian" w:hAnsi="Arial Armenian" w:cs="Sylfaen"/>
          <w:sz w:val="20"/>
          <w:lang w:val="hy-AM"/>
        </w:rPr>
        <w:t xml:space="preserve"> </w:t>
      </w:r>
      <w:r w:rsidRPr="00A340ED">
        <w:rPr>
          <w:rFonts w:ascii="Sylfaen" w:hAnsi="Sylfaen" w:cs="Sylfaen"/>
          <w:sz w:val="20"/>
          <w:lang w:val="hy-AM"/>
        </w:rPr>
        <w:t>մասնակցին</w:t>
      </w:r>
      <w:r w:rsidRPr="00A340ED">
        <w:rPr>
          <w:rFonts w:ascii="Arial Armenian" w:hAnsi="Arial Armenian" w:cs="Sylfaen"/>
          <w:sz w:val="20"/>
          <w:lang w:val="hy-AM"/>
        </w:rPr>
        <w:t xml:space="preserve">: </w:t>
      </w:r>
      <w:r w:rsidRPr="00A340ED">
        <w:rPr>
          <w:rFonts w:ascii="Sylfaen" w:hAnsi="Sylfaen" w:cs="Sylfaen"/>
          <w:sz w:val="20"/>
          <w:lang w:val="hy-AM"/>
        </w:rPr>
        <w:t>Այն</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երբ</w:t>
      </w:r>
      <w:r w:rsidRPr="00A340ED">
        <w:rPr>
          <w:rFonts w:ascii="Arial Armenian" w:hAnsi="Arial Armenian" w:cs="Sylfaen"/>
          <w:sz w:val="20"/>
          <w:lang w:val="hy-AM"/>
        </w:rPr>
        <w:t xml:space="preserve"> </w:t>
      </w:r>
      <w:r w:rsidRPr="00A340ED">
        <w:rPr>
          <w:rFonts w:ascii="Sylfaen" w:hAnsi="Sylfaen" w:cs="Sylfaen"/>
          <w:sz w:val="20"/>
          <w:lang w:val="hy-AM"/>
        </w:rPr>
        <w:t>համատեղ</w:t>
      </w:r>
      <w:r w:rsidRPr="00A340ED">
        <w:rPr>
          <w:rFonts w:ascii="Arial Armenian" w:hAnsi="Arial Armenian" w:cs="Sylfaen"/>
          <w:sz w:val="20"/>
          <w:lang w:val="hy-AM"/>
        </w:rPr>
        <w:t xml:space="preserve"> </w:t>
      </w:r>
      <w:r w:rsidRPr="00A340ED">
        <w:rPr>
          <w:rFonts w:ascii="Sylfaen" w:hAnsi="Sylfaen" w:cs="Sylfaen"/>
          <w:sz w:val="20"/>
          <w:lang w:val="hy-AM"/>
        </w:rPr>
        <w:t>գործունեության</w:t>
      </w:r>
      <w:r w:rsidRPr="00A340ED">
        <w:rPr>
          <w:rFonts w:ascii="Arial Armenian" w:hAnsi="Arial Armenian" w:cs="Sylfaen"/>
          <w:sz w:val="20"/>
          <w:lang w:val="hy-AM"/>
        </w:rPr>
        <w:t xml:space="preserve"> </w:t>
      </w: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նախատեսվում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որ</w:t>
      </w:r>
      <w:r w:rsidRPr="00A340ED">
        <w:rPr>
          <w:rFonts w:ascii="Arial Armenian" w:hAnsi="Arial Armenian" w:cs="Sylfaen"/>
          <w:sz w:val="20"/>
          <w:lang w:val="hy-AM"/>
        </w:rPr>
        <w:t xml:space="preserve"> </w:t>
      </w:r>
      <w:r w:rsidRPr="00A340ED">
        <w:rPr>
          <w:rFonts w:ascii="Sylfaen" w:hAnsi="Sylfaen" w:cs="Sylfaen"/>
          <w:sz w:val="20"/>
          <w:lang w:val="hy-AM"/>
        </w:rPr>
        <w:t>ընդհանուր</w:t>
      </w:r>
      <w:r w:rsidRPr="00A340ED">
        <w:rPr>
          <w:rFonts w:ascii="Arial Armenian" w:hAnsi="Arial Armenian" w:cs="Sylfaen"/>
          <w:sz w:val="20"/>
          <w:lang w:val="hy-AM"/>
        </w:rPr>
        <w:t xml:space="preserve"> </w:t>
      </w:r>
      <w:r w:rsidRPr="00A340ED">
        <w:rPr>
          <w:rFonts w:ascii="Sylfaen" w:hAnsi="Sylfaen" w:cs="Sylfaen"/>
          <w:sz w:val="20"/>
          <w:lang w:val="hy-AM"/>
        </w:rPr>
        <w:t>գործերը</w:t>
      </w:r>
      <w:r w:rsidRPr="00A340ED">
        <w:rPr>
          <w:rFonts w:ascii="Arial Armenian" w:hAnsi="Arial Armenian" w:cs="Sylfaen"/>
          <w:sz w:val="20"/>
          <w:lang w:val="hy-AM"/>
        </w:rPr>
        <w:t xml:space="preserve"> </w:t>
      </w:r>
      <w:r w:rsidRPr="00A340ED">
        <w:rPr>
          <w:rFonts w:ascii="Sylfaen" w:hAnsi="Sylfaen" w:cs="Sylfaen"/>
          <w:sz w:val="20"/>
          <w:lang w:val="hy-AM"/>
        </w:rPr>
        <w:t>վարելիս</w:t>
      </w:r>
      <w:r w:rsidRPr="00A340ED">
        <w:rPr>
          <w:rFonts w:ascii="Arial Armenian" w:hAnsi="Arial Armenian" w:cs="Sylfaen"/>
          <w:sz w:val="20"/>
          <w:lang w:val="hy-AM"/>
        </w:rPr>
        <w:t xml:space="preserve"> </w:t>
      </w:r>
      <w:r w:rsidRPr="00A340ED">
        <w:rPr>
          <w:rFonts w:ascii="Sylfaen" w:hAnsi="Sylfaen" w:cs="Sylfaen"/>
          <w:sz w:val="20"/>
          <w:lang w:val="hy-AM"/>
        </w:rPr>
        <w:t>յուրաքանչյուր</w:t>
      </w:r>
      <w:r w:rsidRPr="00A340ED">
        <w:rPr>
          <w:rFonts w:ascii="Arial Armenian" w:hAnsi="Arial Armenian" w:cs="Sylfaen"/>
          <w:sz w:val="20"/>
          <w:lang w:val="hy-AM"/>
        </w:rPr>
        <w:t xml:space="preserve"> </w:t>
      </w:r>
      <w:r w:rsidRPr="00A340ED">
        <w:rPr>
          <w:rFonts w:ascii="Sylfaen" w:hAnsi="Sylfaen" w:cs="Sylfaen"/>
          <w:sz w:val="20"/>
          <w:lang w:val="hy-AM"/>
        </w:rPr>
        <w:t>մասնակից</w:t>
      </w:r>
      <w:r w:rsidRPr="00A340ED">
        <w:rPr>
          <w:rFonts w:ascii="Arial Armenian" w:hAnsi="Arial Armenian" w:cs="Sylfaen"/>
          <w:sz w:val="20"/>
          <w:lang w:val="hy-AM"/>
        </w:rPr>
        <w:t xml:space="preserve"> </w:t>
      </w:r>
      <w:r w:rsidRPr="00A340ED">
        <w:rPr>
          <w:rFonts w:ascii="Sylfaen" w:hAnsi="Sylfaen" w:cs="Sylfaen"/>
          <w:sz w:val="20"/>
          <w:lang w:val="hy-AM"/>
        </w:rPr>
        <w:t>իրավունք</w:t>
      </w:r>
      <w:r w:rsidRPr="00A340ED">
        <w:rPr>
          <w:rFonts w:ascii="Arial Armenian" w:hAnsi="Arial Armenian" w:cs="Sylfaen"/>
          <w:sz w:val="20"/>
          <w:lang w:val="hy-AM"/>
        </w:rPr>
        <w:t xml:space="preserve"> </w:t>
      </w:r>
      <w:r w:rsidRPr="00A340ED">
        <w:rPr>
          <w:rFonts w:ascii="Sylfaen" w:hAnsi="Sylfaen" w:cs="Sylfaen"/>
          <w:sz w:val="20"/>
          <w:lang w:val="hy-AM"/>
        </w:rPr>
        <w:t>ունի</w:t>
      </w:r>
      <w:r w:rsidRPr="00A340ED">
        <w:rPr>
          <w:rFonts w:ascii="Arial Armenian" w:hAnsi="Arial Armenian" w:cs="Sylfaen"/>
          <w:sz w:val="20"/>
          <w:lang w:val="hy-AM"/>
        </w:rPr>
        <w:t xml:space="preserve"> </w:t>
      </w:r>
      <w:r w:rsidRPr="00A340ED">
        <w:rPr>
          <w:rFonts w:ascii="Sylfaen" w:hAnsi="Sylfaen" w:cs="Sylfaen"/>
          <w:sz w:val="20"/>
          <w:lang w:val="hy-AM"/>
        </w:rPr>
        <w:t>գործել</w:t>
      </w:r>
      <w:r w:rsidRPr="00A340ED">
        <w:rPr>
          <w:rFonts w:ascii="Arial Armenian" w:hAnsi="Arial Armenian" w:cs="Sylfaen"/>
          <w:sz w:val="20"/>
          <w:lang w:val="hy-AM"/>
        </w:rPr>
        <w:t xml:space="preserve"> </w:t>
      </w:r>
      <w:r w:rsidRPr="00A340ED">
        <w:rPr>
          <w:rFonts w:ascii="Sylfaen" w:hAnsi="Sylfaen" w:cs="Sylfaen"/>
          <w:sz w:val="20"/>
          <w:lang w:val="hy-AM"/>
        </w:rPr>
        <w:t>բոլոր</w:t>
      </w:r>
      <w:r w:rsidRPr="00A340ED">
        <w:rPr>
          <w:rFonts w:ascii="Arial Armenian" w:hAnsi="Arial Armenian" w:cs="Sylfaen"/>
          <w:sz w:val="20"/>
          <w:lang w:val="hy-AM"/>
        </w:rPr>
        <w:t xml:space="preserve"> </w:t>
      </w:r>
      <w:r w:rsidRPr="00A340ED">
        <w:rPr>
          <w:rFonts w:ascii="Sylfaen" w:hAnsi="Sylfaen" w:cs="Sylfaen"/>
          <w:sz w:val="20"/>
          <w:lang w:val="hy-AM"/>
        </w:rPr>
        <w:t>մասնակիցների</w:t>
      </w:r>
      <w:r w:rsidRPr="00A340ED">
        <w:rPr>
          <w:rFonts w:ascii="Arial Armenian" w:hAnsi="Arial Armenian" w:cs="Sylfaen"/>
          <w:sz w:val="20"/>
          <w:lang w:val="hy-AM"/>
        </w:rPr>
        <w:t xml:space="preserve"> </w:t>
      </w:r>
      <w:r w:rsidRPr="00A340ED">
        <w:rPr>
          <w:rFonts w:ascii="Sylfaen" w:hAnsi="Sylfaen" w:cs="Sylfaen"/>
          <w:sz w:val="20"/>
          <w:lang w:val="hy-AM"/>
        </w:rPr>
        <w:t>անունից</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պայմանագիր</w:t>
      </w:r>
      <w:r w:rsidRPr="00A340ED">
        <w:rPr>
          <w:rFonts w:ascii="Arial Armenian" w:hAnsi="Arial Armenian" w:cs="Sylfaen"/>
          <w:sz w:val="20"/>
          <w:lang w:val="hy-AM"/>
        </w:rPr>
        <w:t xml:space="preserve"> </w:t>
      </w:r>
      <w:r w:rsidRPr="00A340ED">
        <w:rPr>
          <w:rFonts w:ascii="Sylfaen" w:hAnsi="Sylfaen" w:cs="Sylfaen"/>
          <w:sz w:val="20"/>
          <w:lang w:val="hy-AM"/>
        </w:rPr>
        <w:t>կնքվելու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դրա</w:t>
      </w:r>
      <w:r w:rsidRPr="00A340ED">
        <w:rPr>
          <w:rFonts w:ascii="Arial Armenian" w:hAnsi="Arial Armenian" w:cs="Sylfaen"/>
          <w:sz w:val="20"/>
          <w:lang w:val="hy-AM"/>
        </w:rPr>
        <w:t xml:space="preserve"> </w:t>
      </w:r>
      <w:r w:rsidRPr="00A340ED">
        <w:rPr>
          <w:rFonts w:ascii="Sylfaen" w:hAnsi="Sylfaen" w:cs="Sylfaen"/>
          <w:sz w:val="20"/>
          <w:lang w:val="hy-AM"/>
        </w:rPr>
        <w:t>հիման</w:t>
      </w:r>
      <w:r w:rsidRPr="00A340ED">
        <w:rPr>
          <w:rFonts w:ascii="Arial Armenian" w:hAnsi="Arial Armenian" w:cs="Sylfaen"/>
          <w:sz w:val="20"/>
          <w:lang w:val="hy-AM"/>
        </w:rPr>
        <w:t xml:space="preserve"> </w:t>
      </w:r>
      <w:r w:rsidRPr="00A340ED">
        <w:rPr>
          <w:rFonts w:ascii="Sylfaen" w:hAnsi="Sylfaen" w:cs="Sylfaen"/>
          <w:sz w:val="20"/>
          <w:lang w:val="hy-AM"/>
        </w:rPr>
        <w:t>վրա</w:t>
      </w:r>
      <w:r w:rsidRPr="00A340ED">
        <w:rPr>
          <w:rFonts w:ascii="Arial Armenian" w:hAnsi="Arial Armenian" w:cs="Sylfaen"/>
          <w:sz w:val="20"/>
          <w:lang w:val="hy-AM"/>
        </w:rPr>
        <w:t xml:space="preserve"> </w:t>
      </w:r>
      <w:r w:rsidRPr="00A340ED">
        <w:rPr>
          <w:rFonts w:ascii="Sylfaen" w:hAnsi="Sylfaen" w:cs="Sylfaen"/>
          <w:sz w:val="20"/>
          <w:lang w:val="hy-AM"/>
        </w:rPr>
        <w:t>վճարումները</w:t>
      </w:r>
      <w:r w:rsidRPr="00A340ED">
        <w:rPr>
          <w:rFonts w:ascii="Arial Armenian" w:hAnsi="Arial Armenian" w:cs="Sylfaen"/>
          <w:sz w:val="20"/>
          <w:lang w:val="hy-AM"/>
        </w:rPr>
        <w:t xml:space="preserve"> </w:t>
      </w:r>
      <w:r w:rsidRPr="00A340ED">
        <w:rPr>
          <w:rFonts w:ascii="Sylfaen" w:hAnsi="Sylfaen" w:cs="Sylfaen"/>
          <w:sz w:val="20"/>
          <w:lang w:val="hy-AM"/>
        </w:rPr>
        <w:t>կատարվում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հայտը</w:t>
      </w:r>
      <w:r w:rsidRPr="00A340ED">
        <w:rPr>
          <w:rFonts w:ascii="Arial Armenian" w:hAnsi="Arial Armenian" w:cs="Sylfaen"/>
          <w:sz w:val="20"/>
          <w:lang w:val="hy-AM"/>
        </w:rPr>
        <w:t xml:space="preserve"> </w:t>
      </w:r>
      <w:r w:rsidRPr="00A340ED">
        <w:rPr>
          <w:rFonts w:ascii="Sylfaen" w:hAnsi="Sylfaen" w:cs="Sylfaen"/>
          <w:sz w:val="20"/>
          <w:lang w:val="hy-AM"/>
        </w:rPr>
        <w:t>ներկայացրած</w:t>
      </w:r>
      <w:r w:rsidRPr="00A340ED">
        <w:rPr>
          <w:rFonts w:ascii="Arial Armenian" w:hAnsi="Arial Armenian" w:cs="Sylfaen"/>
          <w:sz w:val="20"/>
          <w:lang w:val="hy-AM"/>
        </w:rPr>
        <w:t xml:space="preserve"> </w:t>
      </w:r>
      <w:r w:rsidRPr="00A340ED">
        <w:rPr>
          <w:rFonts w:ascii="Sylfaen" w:hAnsi="Sylfaen" w:cs="Sylfaen"/>
          <w:sz w:val="20"/>
          <w:lang w:val="hy-AM"/>
        </w:rPr>
        <w:t>մասնակցին</w:t>
      </w:r>
      <w:r w:rsidRPr="00A340ED">
        <w:rPr>
          <w:rFonts w:ascii="Arial Armenian" w:hAnsi="Arial Armenian" w:cs="Sylfaen"/>
          <w:sz w:val="20"/>
          <w:lang w:val="hy-AM"/>
        </w:rPr>
        <w:t>:</w:t>
      </w:r>
    </w:p>
    <w:bookmarkEnd w:id="5"/>
    <w:p w:rsidR="0081576D" w:rsidRPr="00A340ED" w:rsidRDefault="0081576D" w:rsidP="0081576D">
      <w:pPr>
        <w:ind w:firstLine="709"/>
        <w:jc w:val="both"/>
        <w:rPr>
          <w:rFonts w:ascii="Arial Armenian" w:hAnsi="Arial Armenian" w:cs="Sylfaen"/>
          <w:sz w:val="20"/>
          <w:lang w:val="hy-AM"/>
        </w:rPr>
      </w:pPr>
    </w:p>
    <w:p w:rsidR="0081576D" w:rsidRPr="00A340ED" w:rsidRDefault="0081576D" w:rsidP="0081576D">
      <w:pPr>
        <w:jc w:val="center"/>
        <w:rPr>
          <w:rFonts w:ascii="Arial Armenian" w:hAnsi="Arial Armenian" w:cs="Arial"/>
          <w:b/>
          <w:sz w:val="20"/>
          <w:lang w:val="es-ES"/>
        </w:rPr>
      </w:pPr>
      <w:r w:rsidRPr="00A340ED">
        <w:rPr>
          <w:rFonts w:ascii="Arial Armenian" w:hAnsi="Arial Armenian"/>
          <w:b/>
          <w:sz w:val="20"/>
          <w:lang w:val="es-ES"/>
        </w:rPr>
        <w:t xml:space="preserve">5.   </w:t>
      </w:r>
      <w:r w:rsidRPr="00A340ED">
        <w:rPr>
          <w:rFonts w:ascii="Sylfaen" w:hAnsi="Sylfaen" w:cs="Sylfaen"/>
          <w:b/>
          <w:sz w:val="20"/>
          <w:lang w:val="es-ES"/>
        </w:rPr>
        <w:t>ՀԱՅՏԻ</w:t>
      </w:r>
      <w:r w:rsidRPr="00A340ED">
        <w:rPr>
          <w:rFonts w:ascii="Arial Armenian" w:hAnsi="Arial Armenian" w:cs="Arial"/>
          <w:b/>
          <w:sz w:val="20"/>
          <w:lang w:val="es-ES"/>
        </w:rPr>
        <w:t xml:space="preserve">   </w:t>
      </w:r>
      <w:r w:rsidRPr="00A340ED">
        <w:rPr>
          <w:rFonts w:ascii="Sylfaen" w:hAnsi="Sylfaen" w:cs="Sylfaen"/>
          <w:b/>
          <w:sz w:val="20"/>
          <w:lang w:val="es-ES"/>
        </w:rPr>
        <w:t>ԳՆԱՅԻՆ</w:t>
      </w:r>
      <w:r w:rsidRPr="00A340ED">
        <w:rPr>
          <w:rFonts w:ascii="Arial Armenian" w:hAnsi="Arial Armenian" w:cs="Arial"/>
          <w:b/>
          <w:sz w:val="20"/>
          <w:lang w:val="es-ES"/>
        </w:rPr>
        <w:t xml:space="preserve">  </w:t>
      </w:r>
      <w:r w:rsidRPr="00A340ED">
        <w:rPr>
          <w:rFonts w:ascii="Sylfaen" w:hAnsi="Sylfaen" w:cs="Sylfaen"/>
          <w:b/>
          <w:sz w:val="20"/>
          <w:lang w:val="es-ES"/>
        </w:rPr>
        <w:t>ԱՌԱՋԱՐԿԸ</w:t>
      </w:r>
      <w:r w:rsidRPr="00A340ED">
        <w:rPr>
          <w:rFonts w:ascii="Arial Armenian" w:hAnsi="Arial Armenian" w:cs="Arial"/>
          <w:b/>
          <w:sz w:val="20"/>
          <w:lang w:val="es-ES"/>
        </w:rPr>
        <w:t xml:space="preserve"> </w:t>
      </w:r>
    </w:p>
    <w:p w:rsidR="0081576D" w:rsidRPr="00A340ED" w:rsidRDefault="0081576D" w:rsidP="0081576D">
      <w:pPr>
        <w:jc w:val="center"/>
        <w:rPr>
          <w:rFonts w:ascii="Arial Armenian" w:hAnsi="Arial Armenian" w:cs="Arial"/>
          <w:b/>
          <w:sz w:val="20"/>
          <w:lang w:val="es-ES"/>
        </w:rPr>
      </w:pPr>
    </w:p>
    <w:p w:rsidR="0081576D" w:rsidRPr="00A340ED" w:rsidRDefault="0081576D" w:rsidP="0081576D">
      <w:pPr>
        <w:ind w:firstLine="567"/>
        <w:jc w:val="both"/>
        <w:rPr>
          <w:rFonts w:ascii="Arial Armenian" w:hAnsi="Arial Armenian"/>
          <w:sz w:val="20"/>
          <w:lang w:val="es-ES"/>
        </w:rPr>
      </w:pPr>
      <w:r w:rsidRPr="00A340ED">
        <w:rPr>
          <w:rFonts w:ascii="Arial Armenian" w:hAnsi="Arial Armenian" w:cs="Sylfaen"/>
          <w:sz w:val="20"/>
          <w:lang w:val="es-ES"/>
        </w:rPr>
        <w:lastRenderedPageBreak/>
        <w:t xml:space="preserve">5.1 </w:t>
      </w:r>
      <w:r w:rsidRPr="00A340ED">
        <w:rPr>
          <w:rFonts w:ascii="Sylfaen" w:hAnsi="Sylfaen" w:cs="Sylfaen"/>
          <w:sz w:val="20"/>
          <w:lang w:val="hy-AM"/>
        </w:rPr>
        <w:t>Առաջարկվող</w:t>
      </w:r>
      <w:r w:rsidRPr="00A340ED">
        <w:rPr>
          <w:rFonts w:ascii="Arial Armenian" w:hAnsi="Arial Armenian" w:cs="Sylfaen"/>
          <w:sz w:val="20"/>
          <w:lang w:val="es-ES"/>
        </w:rPr>
        <w:t xml:space="preserve"> </w:t>
      </w:r>
      <w:r w:rsidRPr="00A340ED">
        <w:rPr>
          <w:rFonts w:ascii="Sylfaen" w:hAnsi="Sylfaen" w:cs="Sylfaen"/>
          <w:sz w:val="20"/>
          <w:lang w:val="hy-AM"/>
        </w:rPr>
        <w:t>գինը</w:t>
      </w:r>
      <w:r w:rsidRPr="00A340ED">
        <w:rPr>
          <w:rFonts w:ascii="Arial Armenian" w:hAnsi="Arial Armenian" w:cs="Sylfaen"/>
          <w:sz w:val="20"/>
          <w:lang w:val="es-ES"/>
        </w:rPr>
        <w:t xml:space="preserve"> </w:t>
      </w:r>
      <w:r w:rsidRPr="00A340ED">
        <w:rPr>
          <w:rFonts w:ascii="Sylfaen" w:hAnsi="Sylfaen" w:cs="Sylfaen"/>
          <w:sz w:val="20"/>
          <w:lang w:val="hy-AM"/>
        </w:rPr>
        <w:t>աշխատանքի</w:t>
      </w:r>
      <w:r w:rsidRPr="00A340ED">
        <w:rPr>
          <w:rFonts w:ascii="Arial Armenian" w:hAnsi="Arial Armenian" w:cs="Sylfaen"/>
          <w:sz w:val="20"/>
          <w:lang w:val="es-ES"/>
        </w:rPr>
        <w:t xml:space="preserve"> </w:t>
      </w:r>
      <w:r w:rsidRPr="00A340ED">
        <w:rPr>
          <w:rFonts w:ascii="Sylfaen" w:hAnsi="Sylfaen" w:cs="Sylfaen"/>
          <w:sz w:val="20"/>
          <w:lang w:val="hy-AM"/>
        </w:rPr>
        <w:t>արժեքից</w:t>
      </w:r>
      <w:r w:rsidRPr="00A340ED">
        <w:rPr>
          <w:rFonts w:ascii="Arial Armenian" w:hAnsi="Arial Armenian" w:cs="Sylfaen"/>
          <w:sz w:val="20"/>
          <w:lang w:val="es-ES"/>
        </w:rPr>
        <w:t xml:space="preserve"> </w:t>
      </w:r>
      <w:r w:rsidRPr="00A340ED">
        <w:rPr>
          <w:rFonts w:ascii="Sylfaen" w:hAnsi="Sylfaen" w:cs="Sylfaen"/>
          <w:sz w:val="20"/>
          <w:lang w:val="hy-AM"/>
        </w:rPr>
        <w:t>բացի</w:t>
      </w:r>
      <w:r w:rsidRPr="00A340ED">
        <w:rPr>
          <w:rFonts w:ascii="Arial Armenian" w:hAnsi="Arial Armenian" w:cs="Sylfaen"/>
          <w:sz w:val="20"/>
          <w:lang w:val="es-ES"/>
        </w:rPr>
        <w:t xml:space="preserve"> </w:t>
      </w:r>
      <w:r w:rsidRPr="00A340ED">
        <w:rPr>
          <w:rFonts w:ascii="Sylfaen" w:hAnsi="Sylfaen" w:cs="Sylfaen"/>
          <w:sz w:val="20"/>
          <w:lang w:val="hy-AM"/>
        </w:rPr>
        <w:t>ներառում</w:t>
      </w:r>
      <w:r w:rsidRPr="00A340ED">
        <w:rPr>
          <w:rFonts w:ascii="Arial Armenian" w:hAnsi="Arial Armenian" w:cs="Sylfaen"/>
          <w:sz w:val="20"/>
          <w:lang w:val="es-ES"/>
        </w:rPr>
        <w:t xml:space="preserve"> </w:t>
      </w:r>
      <w:r w:rsidRPr="00A340ED">
        <w:rPr>
          <w:rFonts w:ascii="Sylfaen" w:hAnsi="Sylfaen" w:cs="Sylfaen"/>
          <w:sz w:val="20"/>
          <w:lang w:val="hy-AM"/>
        </w:rPr>
        <w:t>է</w:t>
      </w:r>
      <w:r w:rsidRPr="00A340ED">
        <w:rPr>
          <w:rFonts w:ascii="Arial Armenian" w:hAnsi="Arial Armenian" w:cs="Sylfaen"/>
          <w:sz w:val="20"/>
          <w:lang w:val="es-ES"/>
        </w:rPr>
        <w:t xml:space="preserve"> </w:t>
      </w:r>
      <w:r w:rsidRPr="00A340ED">
        <w:rPr>
          <w:rFonts w:ascii="Sylfaen" w:hAnsi="Sylfaen" w:cs="Sylfaen"/>
          <w:sz w:val="20"/>
          <w:lang w:val="hy-AM"/>
        </w:rPr>
        <w:t>փոխադրման</w:t>
      </w:r>
      <w:r w:rsidRPr="00A340ED">
        <w:rPr>
          <w:rFonts w:ascii="Arial Armenian" w:hAnsi="Arial Armenian" w:cs="Sylfaen"/>
          <w:sz w:val="20"/>
          <w:lang w:val="es-ES"/>
        </w:rPr>
        <w:t xml:space="preserve">, </w:t>
      </w:r>
      <w:r w:rsidRPr="00A340ED">
        <w:rPr>
          <w:rFonts w:ascii="Sylfaen" w:hAnsi="Sylfaen" w:cs="Sylfaen"/>
          <w:sz w:val="20"/>
          <w:lang w:val="hy-AM"/>
        </w:rPr>
        <w:t>ապահովագրման</w:t>
      </w:r>
      <w:r w:rsidRPr="00A340ED">
        <w:rPr>
          <w:rFonts w:ascii="Arial Armenian" w:hAnsi="Arial Armenian" w:cs="Sylfaen"/>
          <w:sz w:val="20"/>
          <w:lang w:val="es-ES"/>
        </w:rPr>
        <w:t xml:space="preserve">, </w:t>
      </w:r>
      <w:r w:rsidRPr="00A340ED">
        <w:rPr>
          <w:rFonts w:ascii="Sylfaen" w:hAnsi="Sylfaen" w:cs="Sylfaen"/>
          <w:sz w:val="20"/>
          <w:lang w:val="hy-AM"/>
        </w:rPr>
        <w:t>տուրքերի</w:t>
      </w:r>
      <w:r w:rsidRPr="00A340ED">
        <w:rPr>
          <w:rFonts w:ascii="Arial Armenian" w:hAnsi="Arial Armenian" w:cs="Sylfaen"/>
          <w:sz w:val="20"/>
          <w:lang w:val="es-ES"/>
        </w:rPr>
        <w:t xml:space="preserve">, </w:t>
      </w:r>
      <w:r w:rsidRPr="00A340ED">
        <w:rPr>
          <w:rFonts w:ascii="Sylfaen" w:hAnsi="Sylfaen" w:cs="Sylfaen"/>
          <w:sz w:val="20"/>
          <w:lang w:val="hy-AM"/>
        </w:rPr>
        <w:t>հարկերի</w:t>
      </w:r>
      <w:r w:rsidRPr="00A340ED">
        <w:rPr>
          <w:rFonts w:ascii="Arial Armenian" w:hAnsi="Arial Armenian" w:cs="Sylfaen"/>
          <w:sz w:val="20"/>
          <w:lang w:val="es-ES"/>
        </w:rPr>
        <w:t xml:space="preserve">, </w:t>
      </w:r>
      <w:r w:rsidRPr="00A340ED">
        <w:rPr>
          <w:rFonts w:ascii="Sylfaen" w:hAnsi="Sylfaen" w:cs="Sylfaen"/>
          <w:sz w:val="20"/>
          <w:lang w:val="hy-AM"/>
        </w:rPr>
        <w:t>այլ</w:t>
      </w:r>
      <w:r w:rsidRPr="00A340ED">
        <w:rPr>
          <w:rFonts w:ascii="Arial Armenian" w:hAnsi="Arial Armenian" w:cs="Sylfaen"/>
          <w:sz w:val="20"/>
          <w:lang w:val="es-ES"/>
        </w:rPr>
        <w:t xml:space="preserve"> </w:t>
      </w:r>
      <w:r w:rsidRPr="00A340ED">
        <w:rPr>
          <w:rFonts w:ascii="Sylfaen" w:hAnsi="Sylfaen" w:cs="Sylfaen"/>
          <w:sz w:val="20"/>
          <w:lang w:val="hy-AM"/>
        </w:rPr>
        <w:t>վճարումների</w:t>
      </w:r>
      <w:r w:rsidRPr="00A340ED">
        <w:rPr>
          <w:rFonts w:ascii="Arial Armenian" w:hAnsi="Arial Armenian" w:cs="Sylfaen"/>
          <w:sz w:val="20"/>
          <w:lang w:val="es-ES"/>
        </w:rPr>
        <w:t xml:space="preserve"> </w:t>
      </w:r>
      <w:r w:rsidRPr="00A340ED">
        <w:rPr>
          <w:rFonts w:ascii="Sylfaen" w:hAnsi="Sylfaen" w:cs="Sylfaen"/>
          <w:sz w:val="20"/>
          <w:lang w:val="hy-AM"/>
        </w:rPr>
        <w:t>գծով</w:t>
      </w:r>
      <w:r w:rsidRPr="00A340ED">
        <w:rPr>
          <w:rFonts w:ascii="Arial Armenian" w:hAnsi="Arial Armenian" w:cs="Sylfaen"/>
          <w:sz w:val="20"/>
          <w:lang w:val="es-ES"/>
        </w:rPr>
        <w:t xml:space="preserve"> </w:t>
      </w:r>
      <w:r w:rsidRPr="00A340ED">
        <w:rPr>
          <w:rFonts w:ascii="Sylfaen" w:hAnsi="Sylfaen" w:cs="Sylfaen"/>
          <w:sz w:val="20"/>
          <w:lang w:val="hy-AM"/>
        </w:rPr>
        <w:t>ծախսերը</w:t>
      </w:r>
      <w:r w:rsidRPr="00A340ED">
        <w:rPr>
          <w:rFonts w:ascii="Arial Armenian" w:hAnsi="Arial Armenian" w:cs="Sylfaen"/>
          <w:sz w:val="20"/>
          <w:lang w:val="es-ES"/>
        </w:rPr>
        <w:t xml:space="preserve"> </w:t>
      </w:r>
      <w:r w:rsidRPr="00A340ED">
        <w:rPr>
          <w:rFonts w:ascii="Sylfaen" w:hAnsi="Sylfaen" w:cs="Sylfaen"/>
          <w:sz w:val="20"/>
          <w:lang w:val="hy-AM"/>
        </w:rPr>
        <w:t>և</w:t>
      </w:r>
      <w:r w:rsidRPr="00A340ED">
        <w:rPr>
          <w:rFonts w:ascii="Arial Armenian" w:hAnsi="Arial Armenian" w:cs="Sylfaen"/>
          <w:sz w:val="20"/>
          <w:lang w:val="es-ES"/>
        </w:rPr>
        <w:t xml:space="preserve"> </w:t>
      </w:r>
      <w:r w:rsidRPr="00A340ED">
        <w:rPr>
          <w:rFonts w:ascii="Sylfaen" w:hAnsi="Sylfaen" w:cs="Sylfaen"/>
          <w:sz w:val="20"/>
          <w:lang w:val="hy-AM"/>
        </w:rPr>
        <w:t>չի</w:t>
      </w:r>
      <w:r w:rsidRPr="00A340ED">
        <w:rPr>
          <w:rFonts w:ascii="Arial Armenian" w:hAnsi="Arial Armenian" w:cs="Sylfaen"/>
          <w:sz w:val="20"/>
          <w:lang w:val="es-ES"/>
        </w:rPr>
        <w:t xml:space="preserve"> </w:t>
      </w:r>
      <w:r w:rsidRPr="00A340ED">
        <w:rPr>
          <w:rFonts w:ascii="Sylfaen" w:hAnsi="Sylfaen" w:cs="Sylfaen"/>
          <w:sz w:val="20"/>
          <w:lang w:val="hy-AM"/>
        </w:rPr>
        <w:t>կարող</w:t>
      </w:r>
      <w:r w:rsidRPr="00A340ED">
        <w:rPr>
          <w:rFonts w:ascii="Arial Armenian" w:hAnsi="Arial Armenian" w:cs="Sylfaen"/>
          <w:sz w:val="20"/>
          <w:lang w:val="es-ES"/>
        </w:rPr>
        <w:t xml:space="preserve"> </w:t>
      </w:r>
      <w:r w:rsidRPr="00A340ED">
        <w:rPr>
          <w:rFonts w:ascii="Sylfaen" w:hAnsi="Sylfaen" w:cs="Sylfaen"/>
          <w:sz w:val="20"/>
          <w:lang w:val="hy-AM"/>
        </w:rPr>
        <w:t>պակաս</w:t>
      </w:r>
      <w:r w:rsidRPr="00A340ED">
        <w:rPr>
          <w:rFonts w:ascii="Arial Armenian" w:hAnsi="Arial Armenian" w:cs="Sylfaen"/>
          <w:sz w:val="20"/>
          <w:lang w:val="es-ES"/>
        </w:rPr>
        <w:t xml:space="preserve"> </w:t>
      </w:r>
      <w:r w:rsidRPr="00A340ED">
        <w:rPr>
          <w:rFonts w:ascii="Sylfaen" w:hAnsi="Sylfaen" w:cs="Sylfaen"/>
          <w:sz w:val="20"/>
          <w:lang w:val="hy-AM"/>
        </w:rPr>
        <w:t>լինել</w:t>
      </w:r>
      <w:r w:rsidRPr="00A340ED">
        <w:rPr>
          <w:rFonts w:ascii="Arial Armenian" w:hAnsi="Arial Armenian" w:cs="Sylfaen"/>
          <w:sz w:val="20"/>
          <w:lang w:val="es-ES"/>
        </w:rPr>
        <w:t xml:space="preserve"> </w:t>
      </w:r>
      <w:r w:rsidRPr="00A340ED">
        <w:rPr>
          <w:rFonts w:ascii="Sylfaen" w:hAnsi="Sylfaen" w:cs="Sylfaen"/>
          <w:sz w:val="20"/>
          <w:lang w:val="hy-AM"/>
        </w:rPr>
        <w:t>դրանց</w:t>
      </w:r>
      <w:r w:rsidRPr="00A340ED">
        <w:rPr>
          <w:rFonts w:ascii="Arial Armenian" w:hAnsi="Arial Armenian" w:cs="Sylfaen"/>
          <w:sz w:val="20"/>
          <w:lang w:val="es-ES"/>
        </w:rPr>
        <w:t xml:space="preserve"> </w:t>
      </w:r>
      <w:r w:rsidRPr="00A340ED">
        <w:rPr>
          <w:rFonts w:ascii="Sylfaen" w:hAnsi="Sylfaen" w:cs="Sylfaen"/>
          <w:sz w:val="20"/>
          <w:lang w:val="hy-AM"/>
        </w:rPr>
        <w:t>ինքնարժեքից</w:t>
      </w:r>
      <w:r w:rsidRPr="00A340ED">
        <w:rPr>
          <w:rFonts w:ascii="Arial Armenian" w:hAnsi="Arial Armenian" w:cs="Sylfaen"/>
          <w:sz w:val="20"/>
          <w:lang w:val="es-ES"/>
        </w:rPr>
        <w:t xml:space="preserve">: </w:t>
      </w:r>
      <w:r w:rsidRPr="00A340ED">
        <w:rPr>
          <w:rFonts w:ascii="Sylfaen" w:hAnsi="Sylfaen" w:cs="Sylfaen"/>
          <w:sz w:val="20"/>
          <w:lang w:val="hy-AM"/>
        </w:rPr>
        <w:t>Առաջարկվող</w:t>
      </w:r>
      <w:r w:rsidRPr="00A340ED">
        <w:rPr>
          <w:rFonts w:ascii="Arial Armenian" w:hAnsi="Arial Armenian" w:cs="Sylfaen"/>
          <w:sz w:val="20"/>
          <w:lang w:val="es-ES"/>
        </w:rPr>
        <w:t xml:space="preserve"> </w:t>
      </w:r>
      <w:r w:rsidRPr="00A340ED">
        <w:rPr>
          <w:rFonts w:ascii="Sylfaen" w:hAnsi="Sylfaen" w:cs="Sylfaen"/>
          <w:sz w:val="20"/>
          <w:lang w:val="hy-AM"/>
        </w:rPr>
        <w:t>գնի</w:t>
      </w:r>
      <w:r w:rsidRPr="00A340ED">
        <w:rPr>
          <w:rFonts w:ascii="Arial Armenian" w:hAnsi="Arial Armenian" w:cs="Sylfaen"/>
          <w:sz w:val="20"/>
          <w:lang w:val="es-ES"/>
        </w:rPr>
        <w:t xml:space="preserve">  </w:t>
      </w:r>
      <w:r w:rsidRPr="00A340ED">
        <w:rPr>
          <w:rFonts w:ascii="Sylfaen" w:hAnsi="Sylfaen" w:cs="Sylfaen"/>
          <w:sz w:val="20"/>
          <w:lang w:val="hy-AM"/>
        </w:rPr>
        <w:t>հաշվարկը</w:t>
      </w:r>
      <w:r w:rsidRPr="00A340ED">
        <w:rPr>
          <w:rFonts w:ascii="Arial Armenian" w:hAnsi="Arial Armenian" w:cs="Sylfaen"/>
          <w:sz w:val="20"/>
          <w:lang w:val="es-ES"/>
        </w:rPr>
        <w:t xml:space="preserve"> </w:t>
      </w:r>
      <w:r w:rsidRPr="00A340ED">
        <w:rPr>
          <w:rFonts w:ascii="Sylfaen" w:hAnsi="Sylfaen" w:cs="Sylfaen"/>
          <w:sz w:val="20"/>
          <w:lang w:val="hy-AM"/>
        </w:rPr>
        <w:t>պետք</w:t>
      </w:r>
      <w:r w:rsidRPr="00A340ED">
        <w:rPr>
          <w:rFonts w:ascii="Arial Armenian" w:hAnsi="Arial Armenian" w:cs="Sylfaen"/>
          <w:sz w:val="20"/>
          <w:lang w:val="es-ES"/>
        </w:rPr>
        <w:t xml:space="preserve"> </w:t>
      </w:r>
      <w:r w:rsidRPr="00A340ED">
        <w:rPr>
          <w:rFonts w:ascii="Sylfaen" w:hAnsi="Sylfaen" w:cs="Sylfaen"/>
          <w:sz w:val="20"/>
          <w:lang w:val="hy-AM"/>
        </w:rPr>
        <w:t>է</w:t>
      </w:r>
      <w:r w:rsidRPr="00A340ED">
        <w:rPr>
          <w:rFonts w:ascii="Arial Armenian" w:hAnsi="Arial Armenian" w:cs="Sylfaen"/>
          <w:sz w:val="20"/>
          <w:lang w:val="es-ES"/>
        </w:rPr>
        <w:t xml:space="preserve"> </w:t>
      </w:r>
      <w:r w:rsidRPr="00A340ED">
        <w:rPr>
          <w:rFonts w:ascii="Sylfaen" w:hAnsi="Sylfaen" w:cs="Sylfaen"/>
          <w:sz w:val="20"/>
          <w:lang w:val="hy-AM"/>
        </w:rPr>
        <w:t>ներկայացվի</w:t>
      </w:r>
      <w:r w:rsidRPr="00A340ED">
        <w:rPr>
          <w:rFonts w:ascii="Arial Armenian" w:hAnsi="Arial Armenian" w:cs="Sylfaen"/>
          <w:sz w:val="20"/>
          <w:lang w:val="es-ES"/>
        </w:rPr>
        <w:t xml:space="preserve"> </w:t>
      </w:r>
      <w:r w:rsidRPr="00A340ED">
        <w:rPr>
          <w:rFonts w:ascii="Sylfaen" w:hAnsi="Sylfaen" w:cs="Sylfaen"/>
          <w:sz w:val="20"/>
          <w:lang w:val="hy-AM"/>
        </w:rPr>
        <w:t>հայտով</w:t>
      </w:r>
      <w:r w:rsidRPr="00A340ED">
        <w:rPr>
          <w:rFonts w:ascii="Arial Armenian" w:hAnsi="Arial Armenian"/>
          <w:sz w:val="20"/>
          <w:lang w:val="es-ES"/>
        </w:rPr>
        <w:t>:</w:t>
      </w:r>
    </w:p>
    <w:p w:rsidR="0081576D" w:rsidRPr="00A340ED" w:rsidRDefault="0081576D" w:rsidP="0081576D">
      <w:pPr>
        <w:ind w:firstLine="567"/>
        <w:jc w:val="both"/>
        <w:rPr>
          <w:rFonts w:ascii="Arial Armenian" w:hAnsi="Arial Armenian" w:cs="Sylfaen"/>
          <w:sz w:val="20"/>
          <w:lang w:val="es-ES"/>
        </w:rPr>
      </w:pPr>
      <w:r w:rsidRPr="00A340ED">
        <w:rPr>
          <w:rFonts w:ascii="Arial Armenian" w:hAnsi="Arial Armenian"/>
          <w:sz w:val="20"/>
          <w:szCs w:val="20"/>
          <w:lang w:val="es-ES" w:eastAsia="ru-RU"/>
        </w:rPr>
        <w:t>5.</w:t>
      </w:r>
      <w:r w:rsidRPr="00A340ED">
        <w:rPr>
          <w:rFonts w:ascii="Arial Armenian" w:hAnsi="Arial Armenian"/>
          <w:sz w:val="20"/>
          <w:szCs w:val="20"/>
          <w:lang w:val="hy-AM" w:eastAsia="ru-RU"/>
        </w:rPr>
        <w:t>2</w:t>
      </w:r>
      <w:r w:rsidRPr="00A340ED">
        <w:rPr>
          <w:rFonts w:ascii="Arial Armenian" w:hAnsi="Arial Armenian" w:cs="Sylfaen"/>
          <w:sz w:val="20"/>
          <w:szCs w:val="20"/>
          <w:lang w:val="es-ES" w:eastAsia="ru-RU"/>
        </w:rPr>
        <w:t xml:space="preserve"> </w:t>
      </w:r>
      <w:r w:rsidRPr="00A340ED">
        <w:rPr>
          <w:rFonts w:ascii="Sylfaen" w:hAnsi="Sylfaen" w:cs="Sylfaen"/>
          <w:sz w:val="20"/>
          <w:szCs w:val="20"/>
          <w:lang w:val="es-ES" w:eastAsia="ru-RU"/>
        </w:rPr>
        <w:t>Մ</w:t>
      </w:r>
      <w:r w:rsidRPr="00A340ED">
        <w:rPr>
          <w:rFonts w:ascii="Sylfaen" w:hAnsi="Sylfaen" w:cs="Sylfaen"/>
          <w:sz w:val="20"/>
          <w:lang w:val="hy-AM"/>
        </w:rPr>
        <w:t>ասնակիցը</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առաջարկը</w:t>
      </w:r>
      <w:r w:rsidRPr="00A340ED">
        <w:rPr>
          <w:rFonts w:ascii="Arial Armenian" w:hAnsi="Arial Armenian" w:cs="Sylfaen"/>
          <w:sz w:val="20"/>
          <w:lang w:val="hy-AM"/>
        </w:rPr>
        <w:t xml:space="preserve"> </w:t>
      </w:r>
      <w:r w:rsidRPr="00A340ED">
        <w:rPr>
          <w:rFonts w:ascii="Sylfaen" w:hAnsi="Sylfaen" w:cs="Sylfaen"/>
          <w:sz w:val="20"/>
          <w:lang w:val="hy-AM"/>
        </w:rPr>
        <w:t>ներկայացնում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արժեք</w:t>
      </w:r>
      <w:r w:rsidRPr="00A340ED">
        <w:rPr>
          <w:rFonts w:ascii="Arial Armenian" w:hAnsi="Arial Armenian" w:cs="Sylfaen"/>
          <w:sz w:val="20"/>
          <w:lang w:val="hy-AM"/>
        </w:rPr>
        <w:t xml:space="preserve"> (</w:t>
      </w:r>
      <w:r w:rsidRPr="00A340ED">
        <w:rPr>
          <w:rFonts w:ascii="Sylfaen" w:hAnsi="Sylfaen" w:cs="Sylfaen"/>
          <w:sz w:val="20"/>
          <w:lang w:val="hy-AM"/>
        </w:rPr>
        <w:t>ինքնարժեքի</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կանխատեսվող</w:t>
      </w:r>
      <w:r w:rsidRPr="00A340ED">
        <w:rPr>
          <w:rFonts w:ascii="Arial Armenian" w:hAnsi="Arial Armenian" w:cs="Sylfaen"/>
          <w:sz w:val="20"/>
          <w:lang w:val="hy-AM"/>
        </w:rPr>
        <w:t xml:space="preserve"> </w:t>
      </w:r>
      <w:r w:rsidRPr="00A340ED">
        <w:rPr>
          <w:rFonts w:ascii="Sylfaen" w:hAnsi="Sylfaen" w:cs="Sylfaen"/>
          <w:sz w:val="20"/>
          <w:lang w:val="hy-AM"/>
        </w:rPr>
        <w:t>շահույթի</w:t>
      </w:r>
      <w:r w:rsidRPr="00A340ED">
        <w:rPr>
          <w:rFonts w:ascii="Arial Armenian" w:hAnsi="Arial Armenian" w:cs="Sylfaen"/>
          <w:sz w:val="20"/>
          <w:lang w:val="hy-AM"/>
        </w:rPr>
        <w:t xml:space="preserve"> </w:t>
      </w:r>
      <w:r w:rsidRPr="00A340ED">
        <w:rPr>
          <w:rFonts w:ascii="Sylfaen" w:hAnsi="Sylfaen" w:cs="Sylfaen"/>
          <w:sz w:val="20"/>
          <w:lang w:val="hy-AM"/>
        </w:rPr>
        <w:t>հանրագումարը</w:t>
      </w:r>
      <w:r w:rsidRPr="00A340ED">
        <w:rPr>
          <w:rFonts w:ascii="Arial Armenian" w:hAnsi="Arial Armenian" w:cs="Sylfaen"/>
          <w:sz w:val="20"/>
          <w:lang w:val="hy-AM"/>
        </w:rPr>
        <w:t>)</w:t>
      </w:r>
      <w:r w:rsidRPr="00A340ED">
        <w:rPr>
          <w:rFonts w:ascii="Arial Armenian" w:hAnsi="Arial Armenian" w:cs="Sylfaen"/>
          <w:sz w:val="20"/>
          <w:lang w:val="es-ES"/>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ավելացված</w:t>
      </w:r>
      <w:r w:rsidRPr="00A340ED">
        <w:rPr>
          <w:rFonts w:ascii="Arial Armenian" w:hAnsi="Arial Armenian" w:cs="Sylfaen"/>
          <w:sz w:val="20"/>
          <w:lang w:val="hy-AM"/>
        </w:rPr>
        <w:t xml:space="preserve"> </w:t>
      </w:r>
      <w:r w:rsidRPr="00A340ED">
        <w:rPr>
          <w:rFonts w:ascii="Sylfaen" w:hAnsi="Sylfaen" w:cs="Sylfaen"/>
          <w:sz w:val="20"/>
          <w:lang w:val="hy-AM"/>
        </w:rPr>
        <w:t>արժեքի</w:t>
      </w:r>
      <w:r w:rsidRPr="00A340ED">
        <w:rPr>
          <w:rFonts w:ascii="Arial Armenian" w:hAnsi="Arial Armenian" w:cs="Sylfaen"/>
          <w:sz w:val="20"/>
          <w:lang w:val="hy-AM"/>
        </w:rPr>
        <w:t xml:space="preserve"> </w:t>
      </w:r>
      <w:r w:rsidRPr="00A340ED">
        <w:rPr>
          <w:rFonts w:ascii="Sylfaen" w:hAnsi="Sylfaen" w:cs="Sylfaen"/>
          <w:sz w:val="20"/>
          <w:lang w:val="hy-AM"/>
        </w:rPr>
        <w:t>հարկ</w:t>
      </w:r>
      <w:r w:rsidRPr="00A340ED">
        <w:rPr>
          <w:rFonts w:ascii="Arial Armenian" w:hAnsi="Arial Armenian" w:cs="Sylfaen"/>
          <w:sz w:val="20"/>
          <w:lang w:val="hy-AM"/>
        </w:rPr>
        <w:t xml:space="preserve"> </w:t>
      </w:r>
      <w:r w:rsidRPr="00A340ED">
        <w:rPr>
          <w:rFonts w:ascii="Sylfaen" w:hAnsi="Sylfaen" w:cs="Sylfaen"/>
          <w:sz w:val="20"/>
          <w:lang w:val="hy-AM"/>
        </w:rPr>
        <w:t>ընդհանրական</w:t>
      </w:r>
      <w:r w:rsidRPr="00A340ED">
        <w:rPr>
          <w:rFonts w:ascii="Arial Armenian" w:hAnsi="Arial Armenian" w:cs="Sylfaen"/>
          <w:sz w:val="20"/>
          <w:lang w:val="hy-AM"/>
        </w:rPr>
        <w:t xml:space="preserve"> </w:t>
      </w:r>
      <w:r w:rsidRPr="00A340ED">
        <w:rPr>
          <w:rFonts w:ascii="Sylfaen" w:hAnsi="Sylfaen" w:cs="Sylfaen"/>
          <w:sz w:val="20"/>
          <w:lang w:val="hy-AM"/>
        </w:rPr>
        <w:t>բաղադրիչներից</w:t>
      </w:r>
      <w:r w:rsidRPr="00A340ED">
        <w:rPr>
          <w:rFonts w:ascii="Arial Armenian" w:hAnsi="Arial Armenian" w:cs="Sylfaen"/>
          <w:sz w:val="20"/>
          <w:lang w:val="hy-AM"/>
        </w:rPr>
        <w:t xml:space="preserve"> </w:t>
      </w:r>
      <w:r w:rsidRPr="00A340ED">
        <w:rPr>
          <w:rFonts w:ascii="Sylfaen" w:hAnsi="Sylfaen" w:cs="Sylfaen"/>
          <w:sz w:val="20"/>
          <w:lang w:val="hy-AM"/>
        </w:rPr>
        <w:t>բաղկացած</w:t>
      </w:r>
      <w:r w:rsidRPr="00A340ED">
        <w:rPr>
          <w:rFonts w:ascii="Arial Armenian" w:hAnsi="Arial Armenian" w:cs="Sylfaen"/>
          <w:sz w:val="20"/>
          <w:lang w:val="hy-AM"/>
        </w:rPr>
        <w:t xml:space="preserve"> </w:t>
      </w:r>
      <w:r w:rsidRPr="00A340ED">
        <w:rPr>
          <w:rFonts w:ascii="Sylfaen" w:hAnsi="Sylfaen" w:cs="Sylfaen"/>
          <w:sz w:val="20"/>
          <w:lang w:val="hy-AM"/>
        </w:rPr>
        <w:t>հաշվարկի</w:t>
      </w:r>
      <w:r w:rsidRPr="00A340ED">
        <w:rPr>
          <w:rFonts w:ascii="Arial Armenian" w:hAnsi="Arial Armenian" w:cs="Sylfaen"/>
          <w:sz w:val="20"/>
          <w:lang w:val="hy-AM"/>
        </w:rPr>
        <w:t xml:space="preserve"> </w:t>
      </w:r>
      <w:r w:rsidRPr="00A340ED">
        <w:rPr>
          <w:rFonts w:ascii="Sylfaen" w:hAnsi="Sylfaen" w:cs="Sylfaen"/>
          <w:sz w:val="20"/>
          <w:lang w:val="hy-AM"/>
        </w:rPr>
        <w:t>ձևով</w:t>
      </w:r>
      <w:r w:rsidRPr="00A340ED">
        <w:rPr>
          <w:rFonts w:ascii="Arial Armenian" w:hAnsi="Arial Armenian" w:cs="Sylfaen"/>
          <w:sz w:val="20"/>
          <w:lang w:val="hy-AM"/>
        </w:rPr>
        <w:t xml:space="preserve">: </w:t>
      </w:r>
      <w:r w:rsidRPr="00A340ED">
        <w:rPr>
          <w:rFonts w:ascii="Sylfaen" w:hAnsi="Sylfaen" w:cs="Sylfaen"/>
          <w:sz w:val="20"/>
        </w:rPr>
        <w:t>Ա</w:t>
      </w:r>
      <w:r w:rsidRPr="00A340ED">
        <w:rPr>
          <w:rFonts w:ascii="Sylfaen" w:hAnsi="Sylfaen" w:cs="Sylfaen"/>
          <w:sz w:val="20"/>
          <w:lang w:val="hy-AM"/>
        </w:rPr>
        <w:t>րժեքի</w:t>
      </w:r>
      <w:r w:rsidRPr="00A340ED">
        <w:rPr>
          <w:rFonts w:ascii="Arial Armenian" w:hAnsi="Arial Armenian" w:cs="Sylfaen"/>
          <w:sz w:val="20"/>
          <w:lang w:val="hy-AM"/>
        </w:rPr>
        <w:t xml:space="preserve"> </w:t>
      </w:r>
      <w:r w:rsidRPr="00A340ED">
        <w:rPr>
          <w:rFonts w:ascii="Sylfaen" w:hAnsi="Sylfaen" w:cs="Sylfaen"/>
          <w:sz w:val="20"/>
          <w:lang w:val="hy-AM"/>
        </w:rPr>
        <w:t>բաղադրիչների</w:t>
      </w:r>
      <w:r w:rsidRPr="00A340ED">
        <w:rPr>
          <w:rFonts w:ascii="Arial Armenian" w:hAnsi="Arial Armenian" w:cs="Sylfaen"/>
          <w:sz w:val="20"/>
          <w:lang w:val="hy-AM"/>
        </w:rPr>
        <w:t xml:space="preserve"> </w:t>
      </w:r>
      <w:r w:rsidRPr="00A340ED">
        <w:rPr>
          <w:rFonts w:ascii="Sylfaen" w:hAnsi="Sylfaen" w:cs="Sylfaen"/>
          <w:sz w:val="20"/>
          <w:lang w:val="hy-AM"/>
        </w:rPr>
        <w:t>հաշվարկ</w:t>
      </w:r>
      <w:r w:rsidRPr="00A340ED">
        <w:rPr>
          <w:rFonts w:ascii="Arial Armenian" w:hAnsi="Arial Armenian" w:cs="Sylfaen"/>
          <w:sz w:val="20"/>
          <w:lang w:val="hy-AM"/>
        </w:rPr>
        <w:t xml:space="preserve">` </w:t>
      </w:r>
      <w:r w:rsidRPr="00A340ED">
        <w:rPr>
          <w:rFonts w:ascii="Sylfaen" w:hAnsi="Sylfaen" w:cs="Sylfaen"/>
          <w:sz w:val="20"/>
          <w:lang w:val="hy-AM"/>
        </w:rPr>
        <w:t>բացվածք</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այլ</w:t>
      </w:r>
      <w:r w:rsidRPr="00A340ED">
        <w:rPr>
          <w:rFonts w:ascii="Arial Armenian" w:hAnsi="Arial Armenian" w:cs="Sylfaen"/>
          <w:sz w:val="20"/>
          <w:lang w:val="hy-AM"/>
        </w:rPr>
        <w:t xml:space="preserve"> </w:t>
      </w:r>
      <w:r w:rsidRPr="00A340ED">
        <w:rPr>
          <w:rFonts w:ascii="Sylfaen" w:hAnsi="Sylfaen" w:cs="Sylfaen"/>
          <w:sz w:val="20"/>
          <w:lang w:val="hy-AM"/>
        </w:rPr>
        <w:t>մանրամասներ</w:t>
      </w:r>
      <w:r w:rsidRPr="00A340ED">
        <w:rPr>
          <w:rFonts w:ascii="Arial Armenian" w:hAnsi="Arial Armenian" w:cs="Sylfaen"/>
          <w:sz w:val="20"/>
          <w:lang w:val="hy-AM"/>
        </w:rPr>
        <w:t xml:space="preserve"> </w:t>
      </w:r>
      <w:r w:rsidRPr="00A340ED">
        <w:rPr>
          <w:rFonts w:ascii="Sylfaen" w:hAnsi="Sylfaen" w:cs="Sylfaen"/>
          <w:sz w:val="20"/>
          <w:lang w:val="hy-AM"/>
        </w:rPr>
        <w:t>չեն</w:t>
      </w:r>
      <w:r w:rsidRPr="00A340ED">
        <w:rPr>
          <w:rFonts w:ascii="Arial Armenian" w:hAnsi="Arial Armenian" w:cs="Sylfaen"/>
          <w:sz w:val="20"/>
          <w:lang w:val="hy-AM"/>
        </w:rPr>
        <w:t xml:space="preserve"> </w:t>
      </w:r>
      <w:r w:rsidRPr="00A340ED">
        <w:rPr>
          <w:rFonts w:ascii="Sylfaen" w:hAnsi="Sylfaen" w:cs="Sylfaen"/>
          <w:sz w:val="20"/>
          <w:lang w:val="hy-AM"/>
        </w:rPr>
        <w:t>պահանջվում</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ներկայացվում</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rPr>
        <w:t>մ</w:t>
      </w:r>
      <w:r w:rsidRPr="00A340ED">
        <w:rPr>
          <w:rFonts w:ascii="Sylfaen" w:hAnsi="Sylfaen" w:cs="Sylfaen"/>
          <w:sz w:val="20"/>
          <w:lang w:val="hy-AM"/>
        </w:rPr>
        <w:t>ասնակիցը</w:t>
      </w:r>
      <w:r w:rsidRPr="00A340ED">
        <w:rPr>
          <w:rFonts w:ascii="Arial Armenian" w:hAnsi="Arial Armenian" w:cs="Sylfaen"/>
          <w:sz w:val="20"/>
          <w:lang w:val="hy-AM"/>
        </w:rPr>
        <w:t xml:space="preserve"> </w:t>
      </w:r>
      <w:r w:rsidRPr="00A340ED">
        <w:rPr>
          <w:rFonts w:ascii="Sylfaen" w:hAnsi="Sylfaen" w:cs="Sylfaen"/>
          <w:sz w:val="20"/>
          <w:lang w:val="hy-AM"/>
        </w:rPr>
        <w:t>տվյալ</w:t>
      </w:r>
      <w:r w:rsidRPr="00A340ED">
        <w:rPr>
          <w:rFonts w:ascii="Arial Armenian" w:hAnsi="Arial Armenian" w:cs="Sylfaen"/>
          <w:sz w:val="20"/>
          <w:lang w:val="hy-AM"/>
        </w:rPr>
        <w:t xml:space="preserve"> </w:t>
      </w:r>
      <w:r w:rsidRPr="00A340ED">
        <w:rPr>
          <w:rFonts w:ascii="Sylfaen" w:hAnsi="Sylfaen" w:cs="Sylfaen"/>
          <w:sz w:val="20"/>
          <w:lang w:val="hy-AM"/>
        </w:rPr>
        <w:t>գործարքի</w:t>
      </w:r>
      <w:r w:rsidRPr="00A340ED">
        <w:rPr>
          <w:rFonts w:ascii="Arial Armenian" w:hAnsi="Arial Armenian" w:cs="Sylfaen"/>
          <w:sz w:val="20"/>
          <w:lang w:val="hy-AM"/>
        </w:rPr>
        <w:t xml:space="preserve"> </w:t>
      </w:r>
      <w:r w:rsidRPr="00A340ED">
        <w:rPr>
          <w:rFonts w:ascii="Sylfaen" w:hAnsi="Sylfaen" w:cs="Sylfaen"/>
          <w:sz w:val="20"/>
          <w:lang w:val="hy-AM"/>
        </w:rPr>
        <w:t>գծով</w:t>
      </w:r>
      <w:r w:rsidRPr="00A340ED">
        <w:rPr>
          <w:rFonts w:ascii="Arial Armenian" w:hAnsi="Arial Armenian" w:cs="Sylfaen"/>
          <w:sz w:val="20"/>
          <w:lang w:val="hy-AM"/>
        </w:rPr>
        <w:t xml:space="preserve"> </w:t>
      </w:r>
      <w:r w:rsidRPr="00A340ED">
        <w:rPr>
          <w:rFonts w:ascii="Sylfaen" w:hAnsi="Sylfaen" w:cs="Sylfaen"/>
          <w:sz w:val="20"/>
          <w:lang w:val="hy-AM"/>
        </w:rPr>
        <w:t>Հայաստանի</w:t>
      </w:r>
      <w:r w:rsidRPr="00A340ED">
        <w:rPr>
          <w:rFonts w:ascii="Arial Armenian" w:hAnsi="Arial Armenian" w:cs="Sylfaen"/>
          <w:sz w:val="20"/>
          <w:lang w:val="hy-AM"/>
        </w:rPr>
        <w:t xml:space="preserve"> </w:t>
      </w:r>
      <w:r w:rsidRPr="00A340ED">
        <w:rPr>
          <w:rFonts w:ascii="Sylfaen" w:hAnsi="Sylfaen" w:cs="Sylfaen"/>
          <w:sz w:val="20"/>
          <w:lang w:val="hy-AM"/>
        </w:rPr>
        <w:t>Հանրապետության</w:t>
      </w:r>
      <w:r w:rsidRPr="00A340ED">
        <w:rPr>
          <w:rFonts w:ascii="Arial Armenian" w:hAnsi="Arial Armenian" w:cs="Sylfaen"/>
          <w:sz w:val="20"/>
          <w:lang w:val="hy-AM"/>
        </w:rPr>
        <w:t xml:space="preserve"> </w:t>
      </w:r>
      <w:r w:rsidRPr="00A340ED">
        <w:rPr>
          <w:rFonts w:ascii="Sylfaen" w:hAnsi="Sylfaen" w:cs="Sylfaen"/>
          <w:sz w:val="20"/>
          <w:lang w:val="hy-AM"/>
        </w:rPr>
        <w:t>պետական</w:t>
      </w:r>
      <w:r w:rsidRPr="00A340ED">
        <w:rPr>
          <w:rFonts w:ascii="Arial Armenian" w:hAnsi="Arial Armenian" w:cs="Sylfaen"/>
          <w:sz w:val="20"/>
          <w:lang w:val="hy-AM"/>
        </w:rPr>
        <w:t xml:space="preserve"> </w:t>
      </w:r>
      <w:r w:rsidRPr="00A340ED">
        <w:rPr>
          <w:rFonts w:ascii="Sylfaen" w:hAnsi="Sylfaen" w:cs="Sylfaen"/>
          <w:sz w:val="20"/>
          <w:lang w:val="hy-AM"/>
        </w:rPr>
        <w:t>բյուջե</w:t>
      </w:r>
      <w:r w:rsidRPr="00A340ED">
        <w:rPr>
          <w:rFonts w:ascii="Arial Armenian" w:hAnsi="Arial Armenian" w:cs="Sylfaen"/>
          <w:sz w:val="20"/>
          <w:lang w:val="hy-AM"/>
        </w:rPr>
        <w:t xml:space="preserve"> </w:t>
      </w:r>
      <w:r w:rsidRPr="00A340ED">
        <w:rPr>
          <w:rFonts w:ascii="Sylfaen" w:hAnsi="Sylfaen" w:cs="Sylfaen"/>
          <w:sz w:val="20"/>
          <w:lang w:val="hy-AM"/>
        </w:rPr>
        <w:t>պետք</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վճարի</w:t>
      </w:r>
      <w:r w:rsidRPr="00A340ED">
        <w:rPr>
          <w:rFonts w:ascii="Arial Armenian" w:hAnsi="Arial Armenian" w:cs="Sylfaen"/>
          <w:sz w:val="20"/>
          <w:lang w:val="hy-AM"/>
        </w:rPr>
        <w:t xml:space="preserve"> </w:t>
      </w:r>
      <w:r w:rsidRPr="00A340ED">
        <w:rPr>
          <w:rFonts w:ascii="Sylfaen" w:hAnsi="Sylfaen" w:cs="Sylfaen"/>
          <w:sz w:val="20"/>
          <w:lang w:val="hy-AM"/>
        </w:rPr>
        <w:t>ավելացված</w:t>
      </w:r>
      <w:r w:rsidRPr="00A340ED">
        <w:rPr>
          <w:rFonts w:ascii="Arial Armenian" w:hAnsi="Arial Armenian" w:cs="Sylfaen"/>
          <w:sz w:val="20"/>
          <w:lang w:val="hy-AM"/>
        </w:rPr>
        <w:t xml:space="preserve"> </w:t>
      </w:r>
      <w:r w:rsidRPr="00A340ED">
        <w:rPr>
          <w:rFonts w:ascii="Sylfaen" w:hAnsi="Sylfaen" w:cs="Sylfaen"/>
          <w:sz w:val="20"/>
          <w:lang w:val="hy-AM"/>
        </w:rPr>
        <w:t>արժեքի</w:t>
      </w:r>
      <w:r w:rsidRPr="00A340ED">
        <w:rPr>
          <w:rFonts w:ascii="Arial Armenian" w:hAnsi="Arial Armenian" w:cs="Sylfaen"/>
          <w:sz w:val="20"/>
          <w:lang w:val="hy-AM"/>
        </w:rPr>
        <w:t xml:space="preserve"> </w:t>
      </w:r>
      <w:r w:rsidRPr="00A340ED">
        <w:rPr>
          <w:rFonts w:ascii="Sylfaen" w:hAnsi="Sylfaen" w:cs="Sylfaen"/>
          <w:sz w:val="20"/>
          <w:lang w:val="hy-AM"/>
        </w:rPr>
        <w:t>հարկ</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es-ES"/>
        </w:rPr>
        <w:t xml:space="preserve"> </w:t>
      </w:r>
      <w:r w:rsidRPr="00A340ED">
        <w:rPr>
          <w:rFonts w:ascii="Sylfaen" w:hAnsi="Sylfaen" w:cs="Sylfaen"/>
          <w:sz w:val="20"/>
          <w:szCs w:val="20"/>
          <w:lang w:val="ru-RU" w:eastAsia="ru-RU"/>
        </w:rPr>
        <w:t>ներկայաց</w:t>
      </w:r>
      <w:r w:rsidRPr="00A340ED">
        <w:rPr>
          <w:rFonts w:ascii="Sylfaen" w:hAnsi="Sylfaen" w:cs="Sylfaen"/>
          <w:sz w:val="20"/>
          <w:szCs w:val="20"/>
          <w:lang w:eastAsia="ru-RU"/>
        </w:rPr>
        <w:t>վող</w:t>
      </w:r>
      <w:r w:rsidRPr="00A340ED">
        <w:rPr>
          <w:rFonts w:ascii="Arial Armenian" w:hAnsi="Arial Armenian" w:cs="Sylfaen"/>
          <w:sz w:val="20"/>
          <w:szCs w:val="20"/>
          <w:lang w:val="es-ES" w:eastAsia="ru-RU"/>
        </w:rPr>
        <w:t xml:space="preserve"> </w:t>
      </w:r>
      <w:r w:rsidRPr="00A340ED">
        <w:rPr>
          <w:rFonts w:ascii="Sylfaen" w:hAnsi="Sylfaen" w:cs="Sylfaen"/>
          <w:sz w:val="20"/>
          <w:szCs w:val="20"/>
          <w:lang w:val="ru-RU" w:eastAsia="ru-RU"/>
        </w:rPr>
        <w:t>գնային</w:t>
      </w:r>
      <w:r w:rsidRPr="00A340ED">
        <w:rPr>
          <w:rFonts w:ascii="Arial Armenian" w:hAnsi="Arial Armenian" w:cs="Sylfaen"/>
          <w:sz w:val="20"/>
          <w:szCs w:val="20"/>
          <w:lang w:val="es-ES" w:eastAsia="ru-RU"/>
        </w:rPr>
        <w:t xml:space="preserve"> </w:t>
      </w:r>
      <w:r w:rsidRPr="00A340ED">
        <w:rPr>
          <w:rFonts w:ascii="Sylfaen" w:hAnsi="Sylfaen" w:cs="Sylfaen"/>
          <w:sz w:val="20"/>
          <w:szCs w:val="20"/>
          <w:lang w:val="ru-RU" w:eastAsia="ru-RU"/>
        </w:rPr>
        <w:t>առաջարկում</w:t>
      </w:r>
      <w:r w:rsidRPr="00A340ED">
        <w:rPr>
          <w:rFonts w:ascii="Arial Armenian" w:hAnsi="Arial Armenian" w:cs="Sylfaen"/>
          <w:sz w:val="20"/>
          <w:lang w:val="hy-AM"/>
        </w:rPr>
        <w:t xml:space="preserve"> </w:t>
      </w:r>
      <w:r w:rsidRPr="00A340ED">
        <w:rPr>
          <w:rFonts w:ascii="Sylfaen" w:hAnsi="Sylfaen" w:cs="Sylfaen"/>
          <w:sz w:val="20"/>
          <w:lang w:val="hy-AM"/>
        </w:rPr>
        <w:t>առանձնացված</w:t>
      </w:r>
      <w:r w:rsidRPr="00A340ED">
        <w:rPr>
          <w:rFonts w:ascii="Arial Armenian" w:hAnsi="Arial Armenian" w:cs="Sylfaen"/>
          <w:sz w:val="20"/>
          <w:lang w:val="hy-AM"/>
        </w:rPr>
        <w:t xml:space="preserve"> </w:t>
      </w:r>
      <w:r w:rsidRPr="00A340ED">
        <w:rPr>
          <w:rFonts w:ascii="Sylfaen" w:hAnsi="Sylfaen" w:cs="Sylfaen"/>
          <w:sz w:val="20"/>
          <w:lang w:val="hy-AM"/>
        </w:rPr>
        <w:t>տողով</w:t>
      </w:r>
      <w:r w:rsidRPr="00A340ED">
        <w:rPr>
          <w:rFonts w:ascii="Arial Armenian" w:hAnsi="Arial Armenian" w:cs="Sylfaen"/>
          <w:sz w:val="20"/>
          <w:lang w:val="hy-AM"/>
        </w:rPr>
        <w:t xml:space="preserve"> </w:t>
      </w:r>
      <w:r w:rsidRPr="00A340ED">
        <w:rPr>
          <w:rFonts w:ascii="Sylfaen" w:hAnsi="Sylfaen" w:cs="Sylfaen"/>
          <w:sz w:val="20"/>
          <w:lang w:val="hy-AM"/>
        </w:rPr>
        <w:t>նախատեսվում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այդ</w:t>
      </w:r>
      <w:r w:rsidRPr="00A340ED">
        <w:rPr>
          <w:rFonts w:ascii="Arial Armenian" w:hAnsi="Arial Armenian" w:cs="Sylfaen"/>
          <w:sz w:val="20"/>
          <w:lang w:val="hy-AM"/>
        </w:rPr>
        <w:t xml:space="preserve"> </w:t>
      </w:r>
      <w:r w:rsidRPr="00A340ED">
        <w:rPr>
          <w:rFonts w:ascii="Sylfaen" w:hAnsi="Sylfaen" w:cs="Sylfaen"/>
          <w:sz w:val="20"/>
          <w:lang w:val="hy-AM"/>
        </w:rPr>
        <w:t>հարկատեսակի</w:t>
      </w:r>
      <w:r w:rsidRPr="00A340ED">
        <w:rPr>
          <w:rFonts w:ascii="Arial Armenian" w:hAnsi="Arial Armenian" w:cs="Sylfaen"/>
          <w:sz w:val="20"/>
          <w:lang w:val="hy-AM"/>
        </w:rPr>
        <w:t xml:space="preserve"> </w:t>
      </w:r>
      <w:r w:rsidRPr="00A340ED">
        <w:rPr>
          <w:rFonts w:ascii="Sylfaen" w:hAnsi="Sylfaen" w:cs="Sylfaen"/>
          <w:sz w:val="20"/>
          <w:lang w:val="hy-AM"/>
        </w:rPr>
        <w:t>գծով</w:t>
      </w:r>
      <w:r w:rsidRPr="00A340ED">
        <w:rPr>
          <w:rFonts w:ascii="Arial Armenian" w:hAnsi="Arial Armenian" w:cs="Sylfaen"/>
          <w:sz w:val="20"/>
          <w:lang w:val="hy-AM"/>
        </w:rPr>
        <w:t xml:space="preserve"> </w:t>
      </w:r>
      <w:r w:rsidRPr="00A340ED">
        <w:rPr>
          <w:rFonts w:ascii="Sylfaen" w:hAnsi="Sylfaen" w:cs="Sylfaen"/>
          <w:sz w:val="20"/>
          <w:lang w:val="hy-AM"/>
        </w:rPr>
        <w:t>վճարվելիք</w:t>
      </w:r>
      <w:r w:rsidRPr="00A340ED">
        <w:rPr>
          <w:rFonts w:ascii="Arial Armenian" w:hAnsi="Arial Armenian" w:cs="Sylfaen"/>
          <w:sz w:val="20"/>
          <w:lang w:val="hy-AM"/>
        </w:rPr>
        <w:t xml:space="preserve"> </w:t>
      </w:r>
      <w:r w:rsidRPr="00A340ED">
        <w:rPr>
          <w:rFonts w:ascii="Sylfaen" w:hAnsi="Sylfaen" w:cs="Sylfaen"/>
          <w:sz w:val="20"/>
          <w:lang w:val="hy-AM"/>
        </w:rPr>
        <w:t>գումարի</w:t>
      </w:r>
      <w:r w:rsidRPr="00A340ED">
        <w:rPr>
          <w:rFonts w:ascii="Arial Armenian" w:hAnsi="Arial Armenian" w:cs="Sylfaen"/>
          <w:sz w:val="20"/>
          <w:lang w:val="hy-AM"/>
        </w:rPr>
        <w:t xml:space="preserve"> </w:t>
      </w:r>
      <w:r w:rsidRPr="00A340ED">
        <w:rPr>
          <w:rFonts w:ascii="Sylfaen" w:hAnsi="Sylfaen" w:cs="Sylfaen"/>
          <w:sz w:val="20"/>
          <w:lang w:val="hy-AM"/>
        </w:rPr>
        <w:t>չափը</w:t>
      </w:r>
      <w:r w:rsidRPr="00A340ED">
        <w:rPr>
          <w:rFonts w:ascii="Arial Armenian" w:hAnsi="Arial Armenian" w:cs="Sylfaen"/>
          <w:sz w:val="20"/>
          <w:lang w:val="hy-AM"/>
        </w:rPr>
        <w:t>:</w:t>
      </w:r>
      <w:r w:rsidRPr="00A340ED">
        <w:rPr>
          <w:rFonts w:ascii="Arial Armenian" w:hAnsi="Arial Armenian" w:cs="Sylfaen"/>
          <w:sz w:val="20"/>
          <w:lang w:val="es-ES"/>
        </w:rPr>
        <w:t xml:space="preserve"> </w:t>
      </w:r>
    </w:p>
    <w:p w:rsidR="0081576D" w:rsidRPr="00A340ED" w:rsidRDefault="0081576D" w:rsidP="0081576D">
      <w:pPr>
        <w:ind w:firstLine="709"/>
        <w:jc w:val="both"/>
        <w:rPr>
          <w:rFonts w:ascii="Arial Armenian" w:hAnsi="Arial Armenian" w:cs="Sylfaen"/>
          <w:sz w:val="20"/>
          <w:lang w:val="hy-AM"/>
        </w:rPr>
      </w:pPr>
      <w:r w:rsidRPr="00A340ED">
        <w:rPr>
          <w:rFonts w:ascii="Sylfaen" w:hAnsi="Sylfaen" w:cs="Sylfaen"/>
          <w:sz w:val="20"/>
        </w:rPr>
        <w:t>Մ</w:t>
      </w:r>
      <w:r w:rsidRPr="00A340ED">
        <w:rPr>
          <w:rFonts w:ascii="Sylfaen" w:hAnsi="Sylfaen" w:cs="Sylfaen"/>
          <w:sz w:val="20"/>
          <w:lang w:val="hy-AM"/>
        </w:rPr>
        <w:t>ասնակիցների</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առաջարկների</w:t>
      </w:r>
      <w:r w:rsidRPr="00A340ED">
        <w:rPr>
          <w:rFonts w:ascii="Arial Armenian" w:hAnsi="Arial Armenian" w:cs="Sylfaen"/>
          <w:sz w:val="20"/>
          <w:lang w:val="hy-AM"/>
        </w:rPr>
        <w:t xml:space="preserve"> </w:t>
      </w:r>
      <w:r w:rsidRPr="00A340ED">
        <w:rPr>
          <w:rFonts w:ascii="Sylfaen" w:hAnsi="Sylfaen" w:cs="Sylfaen"/>
          <w:sz w:val="20"/>
          <w:lang w:val="hy-AM"/>
        </w:rPr>
        <w:t>գնահատում</w:t>
      </w:r>
      <w:r w:rsidRPr="00A340ED">
        <w:rPr>
          <w:rFonts w:ascii="Sylfaen" w:hAnsi="Sylfaen" w:cs="Sylfaen"/>
          <w:sz w:val="20"/>
        </w:rPr>
        <w:t>ն</w:t>
      </w:r>
      <w:r w:rsidRPr="00A340ED">
        <w:rPr>
          <w:rFonts w:ascii="Arial Armenian" w:hAnsi="Arial Armenian" w:cs="Sylfaen"/>
          <w:sz w:val="20"/>
          <w:lang w:val="hy-AM"/>
        </w:rPr>
        <w:t xml:space="preserve"> </w:t>
      </w:r>
      <w:r w:rsidRPr="00A340ED">
        <w:rPr>
          <w:rFonts w:ascii="Sylfaen" w:hAnsi="Sylfaen" w:cs="Sylfaen"/>
          <w:sz w:val="20"/>
        </w:rPr>
        <w:t>ու</w:t>
      </w:r>
      <w:r w:rsidRPr="00A340ED">
        <w:rPr>
          <w:rFonts w:ascii="Arial Armenian" w:hAnsi="Arial Armenian" w:cs="Sylfaen"/>
          <w:sz w:val="20"/>
          <w:lang w:val="hy-AM"/>
        </w:rPr>
        <w:t xml:space="preserve"> </w:t>
      </w:r>
      <w:r w:rsidRPr="00A340ED">
        <w:rPr>
          <w:rFonts w:ascii="Sylfaen" w:hAnsi="Sylfaen" w:cs="Sylfaen"/>
          <w:sz w:val="20"/>
          <w:lang w:val="hy-AM"/>
        </w:rPr>
        <w:t>համեմատումն</w:t>
      </w:r>
      <w:r w:rsidRPr="00A340ED">
        <w:rPr>
          <w:rFonts w:ascii="Arial Armenian" w:hAnsi="Arial Armenian" w:cs="Sylfaen"/>
          <w:sz w:val="20"/>
          <w:lang w:val="hy-AM"/>
        </w:rPr>
        <w:t xml:space="preserve"> </w:t>
      </w:r>
      <w:r w:rsidRPr="00A340ED">
        <w:rPr>
          <w:rFonts w:ascii="Sylfaen" w:hAnsi="Sylfaen" w:cs="Sylfaen"/>
          <w:sz w:val="20"/>
          <w:lang w:val="hy-AM"/>
        </w:rPr>
        <w:t>իրականացվում</w:t>
      </w:r>
      <w:r w:rsidRPr="00A340ED">
        <w:rPr>
          <w:rFonts w:ascii="Arial Armenian" w:hAnsi="Arial Armenian" w:cs="Sylfaen"/>
          <w:sz w:val="20"/>
          <w:lang w:val="hy-AM"/>
        </w:rPr>
        <w:t xml:space="preserve"> </w:t>
      </w:r>
      <w:r w:rsidRPr="00A340ED">
        <w:rPr>
          <w:rFonts w:ascii="Sylfaen" w:hAnsi="Sylfaen" w:cs="Sylfaen"/>
          <w:sz w:val="20"/>
        </w:rPr>
        <w:t>են</w:t>
      </w:r>
      <w:r w:rsidRPr="00A340ED">
        <w:rPr>
          <w:rFonts w:ascii="Arial Armenian" w:hAnsi="Arial Armenian" w:cs="Sylfaen"/>
          <w:sz w:val="20"/>
          <w:lang w:val="hy-AM"/>
        </w:rPr>
        <w:t xml:space="preserve"> </w:t>
      </w:r>
      <w:r w:rsidRPr="00A340ED">
        <w:rPr>
          <w:rFonts w:ascii="Sylfaen" w:hAnsi="Sylfaen" w:cs="Sylfaen"/>
          <w:sz w:val="20"/>
          <w:lang w:val="hy-AM"/>
        </w:rPr>
        <w:t>առանց</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կետում</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հարկի</w:t>
      </w:r>
      <w:r w:rsidRPr="00A340ED">
        <w:rPr>
          <w:rFonts w:ascii="Arial Armenian" w:hAnsi="Arial Armenian" w:cs="Sylfaen"/>
          <w:sz w:val="20"/>
          <w:lang w:val="hy-AM"/>
        </w:rPr>
        <w:t xml:space="preserve"> </w:t>
      </w:r>
      <w:r w:rsidRPr="00A340ED">
        <w:rPr>
          <w:rFonts w:ascii="Sylfaen" w:hAnsi="Sylfaen" w:cs="Sylfaen"/>
          <w:sz w:val="20"/>
          <w:lang w:val="hy-AM"/>
        </w:rPr>
        <w:t>գումարի</w:t>
      </w:r>
      <w:r w:rsidRPr="00A340ED">
        <w:rPr>
          <w:rFonts w:ascii="Arial Armenian" w:hAnsi="Arial Armenian" w:cs="Sylfaen"/>
          <w:sz w:val="20"/>
          <w:lang w:val="hy-AM"/>
        </w:rPr>
        <w:t xml:space="preserve"> </w:t>
      </w:r>
      <w:r w:rsidRPr="00A340ED">
        <w:rPr>
          <w:rFonts w:ascii="Sylfaen" w:hAnsi="Sylfaen" w:cs="Sylfaen"/>
          <w:sz w:val="20"/>
          <w:lang w:val="hy-AM"/>
        </w:rPr>
        <w:t>հաշվարկման</w:t>
      </w:r>
      <w:r w:rsidRPr="00A340ED">
        <w:rPr>
          <w:rFonts w:ascii="Arial Armenian" w:hAnsi="Arial Armenian" w:cs="Sylfaen"/>
          <w:sz w:val="20"/>
          <w:lang w:val="hy-AM"/>
        </w:rPr>
        <w:t xml:space="preserve">: </w:t>
      </w:r>
      <w:r w:rsidRPr="00A340ED">
        <w:rPr>
          <w:rFonts w:ascii="Sylfaen" w:hAnsi="Sylfaen" w:cs="Sylfaen"/>
          <w:sz w:val="20"/>
          <w:lang w:val="hy-AM"/>
        </w:rPr>
        <w:t>Ընդ</w:t>
      </w:r>
      <w:r w:rsidRPr="00A340ED">
        <w:rPr>
          <w:rFonts w:ascii="Arial Armenian" w:hAnsi="Arial Armenian" w:cs="Sylfaen"/>
          <w:sz w:val="20"/>
          <w:lang w:val="hy-AM"/>
        </w:rPr>
        <w:t xml:space="preserve"> </w:t>
      </w:r>
      <w:r w:rsidRPr="00A340ED">
        <w:rPr>
          <w:rFonts w:ascii="Sylfaen" w:hAnsi="Sylfaen" w:cs="Sylfaen"/>
          <w:sz w:val="20"/>
          <w:lang w:val="hy-AM"/>
        </w:rPr>
        <w:t>որում</w:t>
      </w:r>
      <w:r w:rsidRPr="00A340ED">
        <w:rPr>
          <w:rFonts w:ascii="Arial Armenian" w:hAnsi="Arial Armenian" w:cs="Sylfaen"/>
          <w:sz w:val="20"/>
          <w:lang w:val="hy-AM"/>
        </w:rPr>
        <w:t xml:space="preserve">, </w:t>
      </w:r>
      <w:r w:rsidRPr="00A340ED">
        <w:rPr>
          <w:rFonts w:ascii="Sylfaen" w:hAnsi="Sylfaen" w:cs="Sylfaen"/>
          <w:sz w:val="20"/>
          <w:lang w:val="hy-AM"/>
        </w:rPr>
        <w:t>մասնակցի</w:t>
      </w:r>
      <w:r w:rsidRPr="00A340ED">
        <w:rPr>
          <w:rFonts w:ascii="Arial Armenian" w:hAnsi="Arial Armenian" w:cs="Sylfaen"/>
          <w:sz w:val="20"/>
          <w:lang w:val="hy-AM"/>
        </w:rPr>
        <w:t xml:space="preserve"> </w:t>
      </w:r>
      <w:r w:rsidRPr="00A340ED">
        <w:rPr>
          <w:rFonts w:ascii="Sylfaen" w:hAnsi="Sylfaen" w:cs="Sylfaen"/>
          <w:sz w:val="20"/>
          <w:lang w:val="hy-AM"/>
        </w:rPr>
        <w:t>հայտը</w:t>
      </w:r>
      <w:r w:rsidRPr="00A340ED">
        <w:rPr>
          <w:rFonts w:ascii="Arial Armenian" w:hAnsi="Arial Armenian" w:cs="Sylfaen"/>
          <w:sz w:val="20"/>
          <w:lang w:val="hy-AM"/>
        </w:rPr>
        <w:t xml:space="preserve"> </w:t>
      </w:r>
      <w:r w:rsidRPr="00A340ED">
        <w:rPr>
          <w:rFonts w:ascii="Sylfaen" w:hAnsi="Sylfaen" w:cs="Sylfaen"/>
          <w:sz w:val="20"/>
          <w:lang w:val="hy-AM"/>
        </w:rPr>
        <w:t>ենթակա</w:t>
      </w:r>
      <w:r w:rsidRPr="00A340ED">
        <w:rPr>
          <w:rFonts w:ascii="Arial Armenian" w:hAnsi="Arial Armenian" w:cs="Sylfaen"/>
          <w:sz w:val="20"/>
          <w:lang w:val="hy-AM"/>
        </w:rPr>
        <w:t xml:space="preserve"> </w:t>
      </w:r>
      <w:r w:rsidRPr="00A340ED">
        <w:rPr>
          <w:rFonts w:ascii="Sylfaen" w:hAnsi="Sylfaen" w:cs="Sylfaen"/>
          <w:sz w:val="20"/>
          <w:lang w:val="hy-AM"/>
        </w:rPr>
        <w:t>չէ</w:t>
      </w:r>
      <w:r w:rsidRPr="00A340ED">
        <w:rPr>
          <w:rFonts w:ascii="Arial Armenian" w:hAnsi="Arial Armenian" w:cs="Sylfaen"/>
          <w:sz w:val="20"/>
          <w:lang w:val="hy-AM"/>
        </w:rPr>
        <w:t xml:space="preserve"> </w:t>
      </w:r>
      <w:r w:rsidRPr="00A340ED">
        <w:rPr>
          <w:rFonts w:ascii="Sylfaen" w:hAnsi="Sylfaen" w:cs="Sylfaen"/>
          <w:sz w:val="20"/>
          <w:lang w:val="hy-AM"/>
        </w:rPr>
        <w:t>մերժման</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w:t>
      </w:r>
    </w:p>
    <w:p w:rsidR="0081576D" w:rsidRPr="00A340ED" w:rsidRDefault="0081576D" w:rsidP="0081576D">
      <w:pPr>
        <w:ind w:firstLine="709"/>
        <w:jc w:val="both"/>
        <w:rPr>
          <w:rFonts w:ascii="Arial Armenian" w:hAnsi="Arial Armenian" w:cs="Sylfaen"/>
          <w:sz w:val="20"/>
          <w:lang w:val="hy-AM"/>
        </w:rPr>
      </w:pPr>
      <w:r w:rsidRPr="00A340ED">
        <w:rPr>
          <w:rFonts w:ascii="Sylfaen" w:hAnsi="Sylfaen" w:cs="Sylfaen"/>
          <w:sz w:val="20"/>
          <w:lang w:val="hy-AM"/>
        </w:rPr>
        <w:t>ա</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առաջարկի</w:t>
      </w:r>
      <w:r w:rsidRPr="00A340ED">
        <w:rPr>
          <w:rFonts w:ascii="Arial Armenian" w:hAnsi="Arial Armenian" w:cs="Sylfaen"/>
          <w:sz w:val="20"/>
          <w:lang w:val="hy-AM"/>
        </w:rPr>
        <w:t xml:space="preserve"> </w:t>
      </w:r>
      <w:r w:rsidRPr="00A340ED">
        <w:rPr>
          <w:rFonts w:ascii="Sylfaen" w:hAnsi="Sylfaen" w:cs="Sylfaen"/>
          <w:sz w:val="20"/>
          <w:lang w:val="hy-AM"/>
        </w:rPr>
        <w:t>արժեք</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ավելացված</w:t>
      </w:r>
      <w:r w:rsidRPr="00A340ED">
        <w:rPr>
          <w:rFonts w:ascii="Arial Armenian" w:hAnsi="Arial Armenian" w:cs="Sylfaen"/>
          <w:sz w:val="20"/>
          <w:lang w:val="hy-AM"/>
        </w:rPr>
        <w:t xml:space="preserve"> </w:t>
      </w:r>
      <w:r w:rsidRPr="00A340ED">
        <w:rPr>
          <w:rFonts w:ascii="Sylfaen" w:hAnsi="Sylfaen" w:cs="Sylfaen"/>
          <w:sz w:val="20"/>
          <w:lang w:val="hy-AM"/>
        </w:rPr>
        <w:t>արժեքի</w:t>
      </w:r>
      <w:r w:rsidRPr="00A340ED">
        <w:rPr>
          <w:rFonts w:ascii="Arial Armenian" w:hAnsi="Arial Armenian" w:cs="Sylfaen"/>
          <w:sz w:val="20"/>
          <w:lang w:val="hy-AM"/>
        </w:rPr>
        <w:t xml:space="preserve"> </w:t>
      </w:r>
      <w:r w:rsidRPr="00A340ED">
        <w:rPr>
          <w:rFonts w:ascii="Sylfaen" w:hAnsi="Sylfaen" w:cs="Sylfaen"/>
          <w:sz w:val="20"/>
          <w:lang w:val="hy-AM"/>
        </w:rPr>
        <w:t>հարկ</w:t>
      </w:r>
      <w:r w:rsidRPr="00A340ED">
        <w:rPr>
          <w:rFonts w:ascii="Arial Armenian" w:hAnsi="Arial Armenian" w:cs="Sylfaen"/>
          <w:sz w:val="20"/>
          <w:lang w:val="hy-AM"/>
        </w:rPr>
        <w:t xml:space="preserve"> </w:t>
      </w:r>
      <w:r w:rsidRPr="00A340ED">
        <w:rPr>
          <w:rFonts w:ascii="Sylfaen" w:hAnsi="Sylfaen" w:cs="Sylfaen"/>
          <w:sz w:val="20"/>
          <w:lang w:val="hy-AM"/>
        </w:rPr>
        <w:t>սյունակները</w:t>
      </w:r>
      <w:r w:rsidRPr="00A340ED">
        <w:rPr>
          <w:rFonts w:ascii="Arial Armenian" w:hAnsi="Arial Armenian" w:cs="Sylfaen"/>
          <w:sz w:val="20"/>
          <w:lang w:val="hy-AM"/>
        </w:rPr>
        <w:t xml:space="preserve"> </w:t>
      </w:r>
      <w:r w:rsidRPr="00A340ED">
        <w:rPr>
          <w:rFonts w:ascii="Sylfaen" w:hAnsi="Sylfaen" w:cs="Sylfaen"/>
          <w:sz w:val="20"/>
          <w:lang w:val="hy-AM"/>
        </w:rPr>
        <w:t>լրացված</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միայն</w:t>
      </w:r>
      <w:r w:rsidRPr="00A340ED">
        <w:rPr>
          <w:rFonts w:ascii="Arial Armenian" w:hAnsi="Arial Armenian" w:cs="Sylfaen"/>
          <w:sz w:val="20"/>
          <w:lang w:val="hy-AM"/>
        </w:rPr>
        <w:t xml:space="preserve"> </w:t>
      </w:r>
      <w:r w:rsidRPr="00A340ED">
        <w:rPr>
          <w:rFonts w:ascii="Sylfaen" w:hAnsi="Sylfaen" w:cs="Sylfaen"/>
          <w:sz w:val="20"/>
          <w:lang w:val="hy-AM"/>
        </w:rPr>
        <w:t>թվերով</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ընդհանուր</w:t>
      </w:r>
      <w:r w:rsidRPr="00A340ED">
        <w:rPr>
          <w:rFonts w:ascii="Arial Armenian" w:hAnsi="Arial Armenian" w:cs="Sylfaen"/>
          <w:sz w:val="20"/>
          <w:lang w:val="hy-AM"/>
        </w:rPr>
        <w:t xml:space="preserve"> </w:t>
      </w:r>
      <w:r w:rsidRPr="00A340ED">
        <w:rPr>
          <w:rFonts w:ascii="Sylfaen" w:hAnsi="Sylfaen" w:cs="Sylfaen"/>
          <w:sz w:val="20"/>
          <w:lang w:val="hy-AM"/>
        </w:rPr>
        <w:t>գնի</w:t>
      </w:r>
      <w:r w:rsidRPr="00A340ED">
        <w:rPr>
          <w:rFonts w:ascii="Arial Armenian" w:hAnsi="Arial Armenian" w:cs="Sylfaen"/>
          <w:sz w:val="20"/>
          <w:lang w:val="hy-AM"/>
        </w:rPr>
        <w:t xml:space="preserve"> </w:t>
      </w:r>
      <w:r w:rsidRPr="00A340ED">
        <w:rPr>
          <w:rFonts w:ascii="Sylfaen" w:hAnsi="Sylfaen" w:cs="Sylfaen"/>
          <w:sz w:val="20"/>
          <w:lang w:val="hy-AM"/>
        </w:rPr>
        <w:t>սյունակը</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թվերով</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միայն</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w:t>
      </w:r>
    </w:p>
    <w:p w:rsidR="0081576D" w:rsidRPr="00A340ED" w:rsidRDefault="0081576D" w:rsidP="0081576D">
      <w:pPr>
        <w:ind w:firstLine="709"/>
        <w:jc w:val="both"/>
        <w:rPr>
          <w:rFonts w:ascii="Arial Armenian" w:hAnsi="Arial Armenian" w:cs="Sylfaen"/>
          <w:sz w:val="20"/>
          <w:lang w:val="hy-AM"/>
        </w:rPr>
      </w:pPr>
      <w:r w:rsidRPr="00A340ED">
        <w:rPr>
          <w:rFonts w:ascii="Sylfaen" w:hAnsi="Sylfaen" w:cs="Sylfaen"/>
          <w:sz w:val="20"/>
          <w:lang w:val="hy-AM"/>
        </w:rPr>
        <w:t>բ</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առաջարկի</w:t>
      </w:r>
      <w:r w:rsidRPr="00A340ED">
        <w:rPr>
          <w:rFonts w:ascii="Arial Armenian" w:hAnsi="Arial Armenian" w:cs="Sylfaen"/>
          <w:sz w:val="20"/>
          <w:lang w:val="hy-AM"/>
        </w:rPr>
        <w:t xml:space="preserve"> </w:t>
      </w:r>
      <w:r w:rsidRPr="00A340ED">
        <w:rPr>
          <w:rFonts w:ascii="Sylfaen" w:hAnsi="Sylfaen" w:cs="Sylfaen"/>
          <w:sz w:val="20"/>
          <w:lang w:val="hy-AM"/>
        </w:rPr>
        <w:t>արժեք</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ավելացված</w:t>
      </w:r>
      <w:r w:rsidRPr="00A340ED">
        <w:rPr>
          <w:rFonts w:ascii="Arial Armenian" w:hAnsi="Arial Armenian" w:cs="Sylfaen"/>
          <w:sz w:val="20"/>
          <w:lang w:val="hy-AM"/>
        </w:rPr>
        <w:t xml:space="preserve"> </w:t>
      </w:r>
      <w:r w:rsidRPr="00A340ED">
        <w:rPr>
          <w:rFonts w:ascii="Sylfaen" w:hAnsi="Sylfaen" w:cs="Sylfaen"/>
          <w:sz w:val="20"/>
          <w:lang w:val="hy-AM"/>
        </w:rPr>
        <w:t>արժեքի</w:t>
      </w:r>
      <w:r w:rsidRPr="00A340ED">
        <w:rPr>
          <w:rFonts w:ascii="Arial Armenian" w:hAnsi="Arial Armenian" w:cs="Sylfaen"/>
          <w:sz w:val="20"/>
          <w:lang w:val="hy-AM"/>
        </w:rPr>
        <w:t xml:space="preserve"> </w:t>
      </w:r>
      <w:r w:rsidRPr="00A340ED">
        <w:rPr>
          <w:rFonts w:ascii="Sylfaen" w:hAnsi="Sylfaen" w:cs="Sylfaen"/>
          <w:sz w:val="20"/>
          <w:lang w:val="hy-AM"/>
        </w:rPr>
        <w:t>հարկ</w:t>
      </w:r>
      <w:r w:rsidRPr="00A340ED">
        <w:rPr>
          <w:rFonts w:ascii="Arial Armenian" w:hAnsi="Arial Armenian" w:cs="Sylfaen"/>
          <w:sz w:val="20"/>
          <w:lang w:val="hy-AM"/>
        </w:rPr>
        <w:t xml:space="preserve"> </w:t>
      </w:r>
      <w:r w:rsidRPr="00A340ED">
        <w:rPr>
          <w:rFonts w:ascii="Sylfaen" w:hAnsi="Sylfaen" w:cs="Sylfaen"/>
          <w:sz w:val="20"/>
          <w:lang w:val="hy-AM"/>
        </w:rPr>
        <w:t>սյունակներում</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թվերով</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գումարների</w:t>
      </w:r>
      <w:r w:rsidRPr="00A340ED">
        <w:rPr>
          <w:rFonts w:ascii="Arial Armenian" w:hAnsi="Arial Armenian" w:cs="Sylfaen"/>
          <w:sz w:val="20"/>
          <w:lang w:val="hy-AM"/>
        </w:rPr>
        <w:t xml:space="preserve"> </w:t>
      </w:r>
      <w:r w:rsidRPr="00A340ED">
        <w:rPr>
          <w:rFonts w:ascii="Sylfaen" w:hAnsi="Sylfaen" w:cs="Sylfaen"/>
          <w:sz w:val="20"/>
          <w:lang w:val="hy-AM"/>
        </w:rPr>
        <w:t>միջև</w:t>
      </w:r>
      <w:r w:rsidRPr="00A340ED">
        <w:rPr>
          <w:rFonts w:ascii="Arial Armenian" w:hAnsi="Arial Armenian" w:cs="Sylfaen"/>
          <w:sz w:val="20"/>
          <w:lang w:val="hy-AM"/>
        </w:rPr>
        <w:t xml:space="preserve"> </w:t>
      </w:r>
      <w:r w:rsidRPr="00A340ED">
        <w:rPr>
          <w:rFonts w:ascii="Sylfaen" w:hAnsi="Sylfaen" w:cs="Sylfaen"/>
          <w:sz w:val="20"/>
          <w:lang w:val="hy-AM"/>
        </w:rPr>
        <w:t>առկա</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անհամապատասխանություն</w:t>
      </w:r>
      <w:r w:rsidRPr="00A340ED">
        <w:rPr>
          <w:rFonts w:ascii="Arial Armenian" w:hAnsi="Arial Armenian" w:cs="Sylfaen"/>
          <w:sz w:val="20"/>
          <w:lang w:val="hy-AM"/>
        </w:rPr>
        <w:t xml:space="preserve">, </w:t>
      </w:r>
      <w:r w:rsidRPr="00A340ED">
        <w:rPr>
          <w:rFonts w:ascii="Sylfaen" w:hAnsi="Sylfaen" w:cs="Sylfaen"/>
          <w:sz w:val="20"/>
          <w:lang w:val="hy-AM"/>
        </w:rPr>
        <w:t>սակայն</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թվերով</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գումարներից</w:t>
      </w:r>
      <w:r w:rsidRPr="00A340ED">
        <w:rPr>
          <w:rFonts w:ascii="Arial Armenian" w:hAnsi="Arial Armenian" w:cs="Sylfaen"/>
          <w:sz w:val="20"/>
          <w:lang w:val="hy-AM"/>
        </w:rPr>
        <w:t xml:space="preserve"> </w:t>
      </w:r>
      <w:r w:rsidRPr="00A340ED">
        <w:rPr>
          <w:rFonts w:ascii="Sylfaen" w:hAnsi="Sylfaen" w:cs="Sylfaen"/>
          <w:sz w:val="20"/>
          <w:lang w:val="hy-AM"/>
        </w:rPr>
        <w:t>որևէ</w:t>
      </w:r>
      <w:r w:rsidRPr="00A340ED">
        <w:rPr>
          <w:rFonts w:ascii="Arial Armenian" w:hAnsi="Arial Armenian" w:cs="Sylfaen"/>
          <w:sz w:val="20"/>
          <w:lang w:val="hy-AM"/>
        </w:rPr>
        <w:t xml:space="preserve"> </w:t>
      </w:r>
      <w:r w:rsidRPr="00A340ED">
        <w:rPr>
          <w:rFonts w:ascii="Sylfaen" w:hAnsi="Sylfaen" w:cs="Sylfaen"/>
          <w:sz w:val="20"/>
          <w:lang w:val="hy-AM"/>
        </w:rPr>
        <w:t>մեկի</w:t>
      </w:r>
      <w:r w:rsidRPr="00A340ED">
        <w:rPr>
          <w:rFonts w:ascii="Arial Armenian" w:hAnsi="Arial Armenian" w:cs="Sylfaen"/>
          <w:sz w:val="20"/>
          <w:lang w:val="hy-AM"/>
        </w:rPr>
        <w:t xml:space="preserve"> </w:t>
      </w:r>
      <w:r w:rsidRPr="00A340ED">
        <w:rPr>
          <w:rFonts w:ascii="Sylfaen" w:hAnsi="Sylfaen" w:cs="Sylfaen"/>
          <w:sz w:val="20"/>
          <w:lang w:val="hy-AM"/>
        </w:rPr>
        <w:t>հանրագումարը</w:t>
      </w:r>
      <w:r w:rsidRPr="00A340ED">
        <w:rPr>
          <w:rFonts w:ascii="Arial Armenian" w:hAnsi="Arial Armenian" w:cs="Sylfaen"/>
          <w:sz w:val="20"/>
          <w:lang w:val="hy-AM"/>
        </w:rPr>
        <w:t xml:space="preserve"> </w:t>
      </w:r>
      <w:r w:rsidRPr="00A340ED">
        <w:rPr>
          <w:rFonts w:ascii="Sylfaen" w:hAnsi="Sylfaen" w:cs="Sylfaen"/>
          <w:sz w:val="20"/>
          <w:lang w:val="hy-AM"/>
        </w:rPr>
        <w:t>համապատասխանում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ընդհանուր</w:t>
      </w:r>
      <w:r w:rsidRPr="00A340ED">
        <w:rPr>
          <w:rFonts w:ascii="Arial Armenian" w:hAnsi="Arial Armenian" w:cs="Sylfaen"/>
          <w:sz w:val="20"/>
          <w:lang w:val="hy-AM"/>
        </w:rPr>
        <w:t xml:space="preserve"> </w:t>
      </w:r>
      <w:r w:rsidRPr="00A340ED">
        <w:rPr>
          <w:rFonts w:ascii="Sylfaen" w:hAnsi="Sylfaen" w:cs="Sylfaen"/>
          <w:sz w:val="20"/>
          <w:lang w:val="hy-AM"/>
        </w:rPr>
        <w:t>գնի</w:t>
      </w:r>
      <w:r w:rsidRPr="00A340ED">
        <w:rPr>
          <w:rFonts w:ascii="Arial Armenian" w:hAnsi="Arial Armenian" w:cs="Sylfaen"/>
          <w:sz w:val="20"/>
          <w:lang w:val="hy-AM"/>
        </w:rPr>
        <w:t xml:space="preserve"> </w:t>
      </w:r>
      <w:r w:rsidRPr="00A340ED">
        <w:rPr>
          <w:rFonts w:ascii="Sylfaen" w:hAnsi="Sylfaen" w:cs="Sylfaen"/>
          <w:sz w:val="20"/>
          <w:lang w:val="hy-AM"/>
        </w:rPr>
        <w:t>սյունակում</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գումարին</w:t>
      </w:r>
      <w:r w:rsidRPr="00A340ED">
        <w:rPr>
          <w:rFonts w:ascii="Arial Armenian" w:hAnsi="Arial Armenian" w:cs="Sylfaen"/>
          <w:sz w:val="20"/>
          <w:lang w:val="hy-AM"/>
        </w:rPr>
        <w:t>.</w:t>
      </w:r>
    </w:p>
    <w:p w:rsidR="0081576D" w:rsidRPr="00A340ED" w:rsidRDefault="0081576D" w:rsidP="0081576D">
      <w:pPr>
        <w:ind w:firstLine="709"/>
        <w:jc w:val="both"/>
        <w:rPr>
          <w:rFonts w:ascii="Arial Armenian" w:hAnsi="Arial Armenian" w:cs="Sylfaen"/>
          <w:sz w:val="20"/>
          <w:lang w:val="hy-AM"/>
        </w:rPr>
      </w:pPr>
      <w:r w:rsidRPr="00A340ED">
        <w:rPr>
          <w:rFonts w:ascii="Sylfaen" w:hAnsi="Sylfaen" w:cs="Sylfaen"/>
          <w:sz w:val="20"/>
          <w:lang w:val="hy-AM"/>
        </w:rPr>
        <w:t>գ</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առաջարկում</w:t>
      </w:r>
      <w:r w:rsidRPr="00A340ED">
        <w:rPr>
          <w:rFonts w:ascii="Arial Armenian" w:hAnsi="Arial Armenian" w:cs="Sylfaen"/>
          <w:sz w:val="20"/>
          <w:lang w:val="hy-AM"/>
        </w:rPr>
        <w:t xml:space="preserve"> </w:t>
      </w:r>
      <w:r w:rsidRPr="00A340ED">
        <w:rPr>
          <w:rFonts w:ascii="Sylfaen" w:hAnsi="Sylfaen" w:cs="Sylfaen"/>
          <w:sz w:val="20"/>
          <w:lang w:val="hy-AM"/>
        </w:rPr>
        <w:t>չափաբաժնի</w:t>
      </w:r>
      <w:r w:rsidRPr="00A340ED">
        <w:rPr>
          <w:rFonts w:ascii="Arial Armenian" w:hAnsi="Arial Armenian" w:cs="Sylfaen"/>
          <w:sz w:val="20"/>
          <w:lang w:val="hy-AM"/>
        </w:rPr>
        <w:t xml:space="preserve"> </w:t>
      </w:r>
      <w:r w:rsidRPr="00A340ED">
        <w:rPr>
          <w:rFonts w:ascii="Sylfaen" w:hAnsi="Sylfaen" w:cs="Sylfaen"/>
          <w:sz w:val="20"/>
          <w:lang w:val="hy-AM"/>
        </w:rPr>
        <w:t>համարը</w:t>
      </w:r>
      <w:r w:rsidRPr="00A340ED">
        <w:rPr>
          <w:rFonts w:ascii="Arial Armenian" w:hAnsi="Arial Armenian" w:cs="Sylfaen"/>
          <w:sz w:val="20"/>
          <w:lang w:val="hy-AM"/>
        </w:rPr>
        <w:t xml:space="preserve"> </w:t>
      </w:r>
      <w:r w:rsidRPr="00A340ED">
        <w:rPr>
          <w:rFonts w:ascii="Sylfaen" w:hAnsi="Sylfaen" w:cs="Sylfaen"/>
          <w:sz w:val="20"/>
          <w:lang w:val="hy-AM"/>
        </w:rPr>
        <w:t>սխալ</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սակայն</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առարկայի</w:t>
      </w:r>
      <w:r w:rsidRPr="00A340ED">
        <w:rPr>
          <w:rFonts w:ascii="Arial Armenian" w:hAnsi="Arial Armenian" w:cs="Sylfaen"/>
          <w:sz w:val="20"/>
          <w:lang w:val="hy-AM"/>
        </w:rPr>
        <w:t xml:space="preserve"> </w:t>
      </w:r>
      <w:r w:rsidRPr="00A340ED">
        <w:rPr>
          <w:rFonts w:ascii="Sylfaen" w:hAnsi="Sylfaen" w:cs="Sylfaen"/>
          <w:sz w:val="20"/>
          <w:lang w:val="hy-AM"/>
        </w:rPr>
        <w:t>անվանումը</w:t>
      </w:r>
      <w:r w:rsidRPr="00A340ED">
        <w:rPr>
          <w:rFonts w:ascii="Arial Armenian" w:hAnsi="Arial Armenian" w:cs="Sylfaen"/>
          <w:sz w:val="20"/>
          <w:lang w:val="hy-AM"/>
        </w:rPr>
        <w:t xml:space="preserve"> </w:t>
      </w:r>
      <w:r w:rsidRPr="00A340ED">
        <w:rPr>
          <w:rFonts w:ascii="Sylfaen" w:hAnsi="Sylfaen" w:cs="Sylfaen"/>
          <w:sz w:val="20"/>
          <w:lang w:val="hy-AM"/>
        </w:rPr>
        <w:t>ճիշտ</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լրացված</w:t>
      </w:r>
      <w:r w:rsidRPr="00A340ED">
        <w:rPr>
          <w:rFonts w:ascii="Arial Armenian" w:hAnsi="Arial Armenian" w:cs="Sylfaen"/>
          <w:sz w:val="20"/>
          <w:lang w:val="hy-AM"/>
        </w:rPr>
        <w:t>.</w:t>
      </w:r>
    </w:p>
    <w:p w:rsidR="0081576D" w:rsidRPr="00A340ED" w:rsidRDefault="0081576D" w:rsidP="0081576D">
      <w:pPr>
        <w:shd w:val="clear" w:color="auto" w:fill="FFFFFF"/>
        <w:ind w:firstLine="375"/>
        <w:jc w:val="both"/>
        <w:rPr>
          <w:rFonts w:ascii="Arial Armenian" w:hAnsi="Arial Armenian" w:cs="Sylfaen"/>
          <w:sz w:val="20"/>
          <w:lang w:val="hy-AM"/>
        </w:rPr>
      </w:pPr>
      <w:r w:rsidRPr="00A340ED">
        <w:rPr>
          <w:rFonts w:ascii="Arial Armenian" w:hAnsi="Arial Armenian" w:cs="Sylfaen"/>
          <w:sz w:val="20"/>
          <w:lang w:val="hy-AM"/>
        </w:rPr>
        <w:t xml:space="preserve">      </w:t>
      </w:r>
      <w:r w:rsidRPr="00A340ED">
        <w:rPr>
          <w:rFonts w:ascii="Sylfaen" w:hAnsi="Sylfaen" w:cs="Sylfaen"/>
          <w:sz w:val="20"/>
          <w:lang w:val="hy-AM"/>
        </w:rPr>
        <w:t>դ</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առաջարկի</w:t>
      </w:r>
      <w:r w:rsidRPr="00A340ED">
        <w:rPr>
          <w:rFonts w:ascii="Arial Armenian" w:hAnsi="Arial Armenian" w:cs="Sylfaen"/>
          <w:sz w:val="20"/>
          <w:lang w:val="hy-AM"/>
        </w:rPr>
        <w:t xml:space="preserve"> </w:t>
      </w:r>
      <w:r w:rsidRPr="00A340ED">
        <w:rPr>
          <w:rFonts w:ascii="Sylfaen" w:hAnsi="Sylfaen" w:cs="Sylfaen"/>
          <w:sz w:val="20"/>
          <w:lang w:val="hy-AM"/>
        </w:rPr>
        <w:t>արժեք</w:t>
      </w:r>
      <w:r w:rsidRPr="00A340ED">
        <w:rPr>
          <w:rFonts w:ascii="Arial Armenian" w:hAnsi="Arial Armenian" w:cs="Sylfaen"/>
          <w:sz w:val="20"/>
          <w:lang w:val="hy-AM"/>
        </w:rPr>
        <w:t xml:space="preserve">, </w:t>
      </w:r>
      <w:r w:rsidRPr="00A340ED">
        <w:rPr>
          <w:rFonts w:ascii="Sylfaen" w:hAnsi="Sylfaen" w:cs="Sylfaen"/>
          <w:sz w:val="20"/>
          <w:lang w:val="hy-AM"/>
        </w:rPr>
        <w:t>ավելացված</w:t>
      </w:r>
      <w:r w:rsidRPr="00A340ED">
        <w:rPr>
          <w:rFonts w:ascii="Arial Armenian" w:hAnsi="Arial Armenian" w:cs="Sylfaen"/>
          <w:sz w:val="20"/>
          <w:lang w:val="hy-AM"/>
        </w:rPr>
        <w:t xml:space="preserve"> </w:t>
      </w:r>
      <w:r w:rsidRPr="00A340ED">
        <w:rPr>
          <w:rFonts w:ascii="Sylfaen" w:hAnsi="Sylfaen" w:cs="Sylfaen"/>
          <w:sz w:val="20"/>
          <w:lang w:val="hy-AM"/>
        </w:rPr>
        <w:t>արժեքի</w:t>
      </w:r>
      <w:r w:rsidRPr="00A340ED">
        <w:rPr>
          <w:rFonts w:ascii="Arial Armenian" w:hAnsi="Arial Armenian" w:cs="Sylfaen"/>
          <w:sz w:val="20"/>
          <w:lang w:val="hy-AM"/>
        </w:rPr>
        <w:t xml:space="preserve"> </w:t>
      </w:r>
      <w:r w:rsidRPr="00A340ED">
        <w:rPr>
          <w:rFonts w:ascii="Sylfaen" w:hAnsi="Sylfaen" w:cs="Sylfaen"/>
          <w:sz w:val="20"/>
          <w:lang w:val="hy-AM"/>
        </w:rPr>
        <w:t>հարկ</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ընդհանուր</w:t>
      </w:r>
      <w:r w:rsidRPr="00A340ED">
        <w:rPr>
          <w:rFonts w:ascii="Arial Armenian" w:hAnsi="Arial Armenian" w:cs="Sylfaen"/>
          <w:sz w:val="20"/>
          <w:lang w:val="hy-AM"/>
        </w:rPr>
        <w:t xml:space="preserve"> </w:t>
      </w:r>
      <w:r w:rsidRPr="00A340ED">
        <w:rPr>
          <w:rFonts w:ascii="Sylfaen" w:hAnsi="Sylfaen" w:cs="Sylfaen"/>
          <w:sz w:val="20"/>
          <w:lang w:val="hy-AM"/>
        </w:rPr>
        <w:t>գումար</w:t>
      </w:r>
      <w:r w:rsidRPr="00A340ED">
        <w:rPr>
          <w:rFonts w:ascii="Arial Armenian" w:hAnsi="Arial Armenian" w:cs="Sylfaen"/>
          <w:sz w:val="20"/>
          <w:lang w:val="hy-AM"/>
        </w:rPr>
        <w:t xml:space="preserve"> </w:t>
      </w:r>
      <w:r w:rsidRPr="00A340ED">
        <w:rPr>
          <w:rFonts w:ascii="Sylfaen" w:hAnsi="Sylfaen" w:cs="Sylfaen"/>
          <w:sz w:val="20"/>
          <w:lang w:val="hy-AM"/>
        </w:rPr>
        <w:t>սյունակներում</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թվերով</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գումարների</w:t>
      </w:r>
      <w:r w:rsidRPr="00A340ED">
        <w:rPr>
          <w:rFonts w:ascii="Arial Armenian" w:hAnsi="Arial Armenian" w:cs="Sylfaen"/>
          <w:sz w:val="20"/>
          <w:lang w:val="hy-AM"/>
        </w:rPr>
        <w:t xml:space="preserve"> </w:t>
      </w:r>
      <w:r w:rsidRPr="00A340ED">
        <w:rPr>
          <w:rFonts w:ascii="Sylfaen" w:hAnsi="Sylfaen" w:cs="Sylfaen"/>
          <w:sz w:val="20"/>
          <w:lang w:val="hy-AM"/>
        </w:rPr>
        <w:t>լումարները</w:t>
      </w:r>
      <w:r w:rsidRPr="00A340ED">
        <w:rPr>
          <w:rFonts w:ascii="Arial Armenian" w:hAnsi="Arial Armenian" w:cs="Sylfaen"/>
          <w:sz w:val="20"/>
          <w:lang w:val="hy-AM"/>
        </w:rPr>
        <w:t xml:space="preserve"> </w:t>
      </w:r>
      <w:r w:rsidRPr="00A340ED">
        <w:rPr>
          <w:rFonts w:ascii="Sylfaen" w:hAnsi="Sylfaen" w:cs="Sylfaen"/>
          <w:sz w:val="20"/>
          <w:lang w:val="hy-AM"/>
        </w:rPr>
        <w:t>կլորացված</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մինչև</w:t>
      </w:r>
      <w:r w:rsidRPr="00A340ED">
        <w:rPr>
          <w:rFonts w:ascii="Arial Armenian" w:hAnsi="Arial Armenian" w:cs="Sylfaen"/>
          <w:sz w:val="20"/>
          <w:lang w:val="hy-AM"/>
        </w:rPr>
        <w:t xml:space="preserve"> </w:t>
      </w:r>
      <w:r w:rsidRPr="00A340ED">
        <w:rPr>
          <w:rFonts w:ascii="Sylfaen" w:hAnsi="Sylfaen" w:cs="Sylfaen"/>
          <w:sz w:val="20"/>
          <w:lang w:val="hy-AM"/>
        </w:rPr>
        <w:t>հինգ</w:t>
      </w:r>
      <w:r w:rsidRPr="00A340ED">
        <w:rPr>
          <w:rFonts w:ascii="Arial Armenian" w:hAnsi="Arial Armenian" w:cs="Sylfaen"/>
          <w:sz w:val="20"/>
          <w:lang w:val="hy-AM"/>
        </w:rPr>
        <w:t xml:space="preserve"> </w:t>
      </w:r>
      <w:r w:rsidRPr="00A340ED">
        <w:rPr>
          <w:rFonts w:ascii="Sylfaen" w:hAnsi="Sylfaen" w:cs="Sylfaen"/>
          <w:sz w:val="20"/>
          <w:lang w:val="hy-AM"/>
        </w:rPr>
        <w:t>տասնորդականը՝</w:t>
      </w:r>
      <w:r w:rsidRPr="00A340ED">
        <w:rPr>
          <w:rFonts w:ascii="Arial Armenian" w:hAnsi="Arial Armenian" w:cs="Sylfaen"/>
          <w:sz w:val="20"/>
          <w:lang w:val="hy-AM"/>
        </w:rPr>
        <w:t xml:space="preserve"> </w:t>
      </w:r>
      <w:r w:rsidRPr="00A340ED">
        <w:rPr>
          <w:rFonts w:ascii="Sylfaen" w:hAnsi="Sylfaen" w:cs="Sylfaen"/>
          <w:sz w:val="20"/>
          <w:lang w:val="hy-AM"/>
        </w:rPr>
        <w:t>դեպի</w:t>
      </w:r>
      <w:r w:rsidRPr="00A340ED">
        <w:rPr>
          <w:rFonts w:ascii="Arial Armenian" w:hAnsi="Arial Armenian" w:cs="Sylfaen"/>
          <w:sz w:val="20"/>
          <w:lang w:val="hy-AM"/>
        </w:rPr>
        <w:t xml:space="preserve"> </w:t>
      </w:r>
      <w:r w:rsidRPr="00A340ED">
        <w:rPr>
          <w:rFonts w:ascii="Sylfaen" w:hAnsi="Sylfaen" w:cs="Sylfaen"/>
          <w:sz w:val="20"/>
          <w:lang w:val="hy-AM"/>
        </w:rPr>
        <w:t>ներքև</w:t>
      </w:r>
      <w:r w:rsidRPr="00A340ED">
        <w:rPr>
          <w:rFonts w:ascii="Arial Armenian" w:hAnsi="Arial Armenian" w:cs="Sylfaen"/>
          <w:sz w:val="20"/>
          <w:lang w:val="hy-AM"/>
        </w:rPr>
        <w:t xml:space="preserve"> </w:t>
      </w:r>
      <w:r w:rsidRPr="00A340ED">
        <w:rPr>
          <w:rFonts w:ascii="Sylfaen" w:hAnsi="Sylfaen" w:cs="Sylfaen"/>
          <w:sz w:val="20"/>
          <w:lang w:val="hy-AM"/>
        </w:rPr>
        <w:t>ամբողջ</w:t>
      </w:r>
      <w:r w:rsidRPr="00A340ED">
        <w:rPr>
          <w:rFonts w:ascii="Arial Armenian" w:hAnsi="Arial Armenian" w:cs="Sylfaen"/>
          <w:sz w:val="20"/>
          <w:lang w:val="hy-AM"/>
        </w:rPr>
        <w:t xml:space="preserve"> </w:t>
      </w:r>
      <w:r w:rsidRPr="00A340ED">
        <w:rPr>
          <w:rFonts w:ascii="Sylfaen" w:hAnsi="Sylfaen" w:cs="Sylfaen"/>
          <w:sz w:val="20"/>
          <w:lang w:val="hy-AM"/>
        </w:rPr>
        <w:t>թիվը</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հինգ</w:t>
      </w:r>
      <w:r w:rsidRPr="00A340ED">
        <w:rPr>
          <w:rFonts w:ascii="Arial Armenian" w:hAnsi="Arial Armenian" w:cs="Sylfaen"/>
          <w:sz w:val="20"/>
          <w:lang w:val="hy-AM"/>
        </w:rPr>
        <w:t xml:space="preserve"> </w:t>
      </w:r>
      <w:r w:rsidRPr="00A340ED">
        <w:rPr>
          <w:rFonts w:ascii="Sylfaen" w:hAnsi="Sylfaen" w:cs="Sylfaen"/>
          <w:sz w:val="20"/>
          <w:lang w:val="hy-AM"/>
        </w:rPr>
        <w:t>տասնորդական</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դրանից</w:t>
      </w:r>
      <w:r w:rsidRPr="00A340ED">
        <w:rPr>
          <w:rFonts w:ascii="Arial Armenian" w:hAnsi="Arial Armenian" w:cs="Sylfaen"/>
          <w:sz w:val="20"/>
          <w:lang w:val="hy-AM"/>
        </w:rPr>
        <w:t xml:space="preserve"> </w:t>
      </w:r>
      <w:r w:rsidRPr="00A340ED">
        <w:rPr>
          <w:rFonts w:ascii="Sylfaen" w:hAnsi="Sylfaen" w:cs="Sylfaen"/>
          <w:sz w:val="20"/>
          <w:lang w:val="hy-AM"/>
        </w:rPr>
        <w:t>ավելին՝</w:t>
      </w:r>
      <w:r w:rsidRPr="00A340ED">
        <w:rPr>
          <w:rFonts w:ascii="Arial Armenian" w:hAnsi="Arial Armenian" w:cs="Sylfaen"/>
          <w:sz w:val="20"/>
          <w:lang w:val="hy-AM"/>
        </w:rPr>
        <w:t xml:space="preserve"> </w:t>
      </w:r>
      <w:r w:rsidRPr="00A340ED">
        <w:rPr>
          <w:rFonts w:ascii="Sylfaen" w:hAnsi="Sylfaen" w:cs="Sylfaen"/>
          <w:sz w:val="20"/>
          <w:lang w:val="hy-AM"/>
        </w:rPr>
        <w:t>դեպի</w:t>
      </w:r>
      <w:r w:rsidRPr="00A340ED">
        <w:rPr>
          <w:rFonts w:ascii="Arial Armenian" w:hAnsi="Arial Armenian" w:cs="Sylfaen"/>
          <w:sz w:val="20"/>
          <w:lang w:val="hy-AM"/>
        </w:rPr>
        <w:t xml:space="preserve"> </w:t>
      </w:r>
      <w:r w:rsidRPr="00A340ED">
        <w:rPr>
          <w:rFonts w:ascii="Sylfaen" w:hAnsi="Sylfaen" w:cs="Sylfaen"/>
          <w:sz w:val="20"/>
          <w:lang w:val="hy-AM"/>
        </w:rPr>
        <w:t>վերև</w:t>
      </w:r>
      <w:r w:rsidRPr="00A340ED">
        <w:rPr>
          <w:rFonts w:ascii="Arial Armenian" w:hAnsi="Arial Armenian" w:cs="Sylfaen"/>
          <w:sz w:val="20"/>
          <w:lang w:val="hy-AM"/>
        </w:rPr>
        <w:t xml:space="preserve"> </w:t>
      </w:r>
      <w:r w:rsidRPr="00A340ED">
        <w:rPr>
          <w:rFonts w:ascii="Sylfaen" w:hAnsi="Sylfaen" w:cs="Sylfaen"/>
          <w:sz w:val="20"/>
          <w:lang w:val="hy-AM"/>
        </w:rPr>
        <w:t>ամբողջ</w:t>
      </w:r>
      <w:r w:rsidRPr="00A340ED">
        <w:rPr>
          <w:rFonts w:ascii="Arial Armenian" w:hAnsi="Arial Armenian" w:cs="Sylfaen"/>
          <w:sz w:val="20"/>
          <w:lang w:val="hy-AM"/>
        </w:rPr>
        <w:t xml:space="preserve"> </w:t>
      </w:r>
      <w:r w:rsidRPr="00A340ED">
        <w:rPr>
          <w:rFonts w:ascii="Sylfaen" w:hAnsi="Sylfaen" w:cs="Sylfaen"/>
          <w:sz w:val="20"/>
          <w:lang w:val="hy-AM"/>
        </w:rPr>
        <w:t>թիվը</w:t>
      </w:r>
      <w:r w:rsidRPr="00A340ED">
        <w:rPr>
          <w:rFonts w:ascii="Arial Armenian" w:hAnsi="Arial Armenian" w:cs="Sylfaen"/>
          <w:sz w:val="20"/>
          <w:lang w:val="hy-AM"/>
        </w:rPr>
        <w:t xml:space="preserve">.  </w:t>
      </w:r>
    </w:p>
    <w:p w:rsidR="0081576D" w:rsidRPr="00A340ED" w:rsidRDefault="0081576D" w:rsidP="0081576D">
      <w:pPr>
        <w:tabs>
          <w:tab w:val="left" w:pos="0"/>
        </w:tabs>
        <w:ind w:firstLine="360"/>
        <w:jc w:val="both"/>
        <w:rPr>
          <w:rFonts w:ascii="Arial Armenian" w:hAnsi="Arial Armenian" w:cs="Sylfaen"/>
          <w:sz w:val="20"/>
          <w:lang w:val="hy-AM"/>
        </w:rPr>
      </w:pPr>
      <w:r w:rsidRPr="00A340ED">
        <w:rPr>
          <w:rFonts w:ascii="Arial Armenian" w:hAnsi="Arial Armenian" w:cs="Sylfaen"/>
          <w:sz w:val="20"/>
          <w:lang w:val="hy-AM"/>
        </w:rPr>
        <w:t xml:space="preserve">       </w:t>
      </w:r>
      <w:r w:rsidRPr="00A340ED">
        <w:rPr>
          <w:rFonts w:ascii="Sylfaen" w:hAnsi="Sylfaen" w:cs="Sylfaen"/>
          <w:sz w:val="20"/>
          <w:lang w:val="hy-AM"/>
        </w:rPr>
        <w:t>ե</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առաջարկի</w:t>
      </w:r>
      <w:r w:rsidRPr="00A340ED">
        <w:rPr>
          <w:rFonts w:ascii="Arial Armenian" w:hAnsi="Arial Armenian" w:cs="Sylfaen"/>
          <w:sz w:val="20"/>
          <w:lang w:val="hy-AM"/>
        </w:rPr>
        <w:t xml:space="preserve"> </w:t>
      </w:r>
      <w:r w:rsidRPr="00A340ED">
        <w:rPr>
          <w:rFonts w:ascii="Sylfaen" w:hAnsi="Sylfaen" w:cs="Sylfaen"/>
          <w:sz w:val="20"/>
          <w:lang w:val="hy-AM"/>
        </w:rPr>
        <w:t>արժեք</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ավելացված</w:t>
      </w:r>
      <w:r w:rsidRPr="00A340ED">
        <w:rPr>
          <w:rFonts w:ascii="Arial Armenian" w:hAnsi="Arial Armenian" w:cs="Sylfaen"/>
          <w:sz w:val="20"/>
          <w:lang w:val="hy-AM"/>
        </w:rPr>
        <w:t xml:space="preserve"> </w:t>
      </w:r>
      <w:r w:rsidRPr="00A340ED">
        <w:rPr>
          <w:rFonts w:ascii="Sylfaen" w:hAnsi="Sylfaen" w:cs="Sylfaen"/>
          <w:sz w:val="20"/>
          <w:lang w:val="hy-AM"/>
        </w:rPr>
        <w:t>արժեքի</w:t>
      </w:r>
      <w:r w:rsidRPr="00A340ED">
        <w:rPr>
          <w:rFonts w:ascii="Arial Armenian" w:hAnsi="Arial Armenian" w:cs="Sylfaen"/>
          <w:sz w:val="20"/>
          <w:lang w:val="hy-AM"/>
        </w:rPr>
        <w:t xml:space="preserve"> </w:t>
      </w:r>
      <w:r w:rsidRPr="00A340ED">
        <w:rPr>
          <w:rFonts w:ascii="Sylfaen" w:hAnsi="Sylfaen" w:cs="Sylfaen"/>
          <w:sz w:val="20"/>
          <w:lang w:val="hy-AM"/>
        </w:rPr>
        <w:t>հարկ</w:t>
      </w:r>
      <w:r w:rsidRPr="00A340ED">
        <w:rPr>
          <w:rFonts w:ascii="Arial Armenian" w:hAnsi="Arial Armenian" w:cs="Sylfaen"/>
          <w:sz w:val="20"/>
          <w:lang w:val="hy-AM"/>
        </w:rPr>
        <w:t xml:space="preserve"> </w:t>
      </w:r>
      <w:r w:rsidRPr="00A340ED">
        <w:rPr>
          <w:rFonts w:ascii="Sylfaen" w:hAnsi="Sylfaen" w:cs="Sylfaen"/>
          <w:sz w:val="20"/>
          <w:lang w:val="hy-AM"/>
        </w:rPr>
        <w:t>սյունակներում</w:t>
      </w:r>
      <w:r w:rsidRPr="00A340ED">
        <w:rPr>
          <w:rFonts w:ascii="Arial Armenian" w:hAnsi="Arial Armenian" w:cs="Sylfaen"/>
          <w:sz w:val="20"/>
          <w:lang w:val="hy-AM"/>
        </w:rPr>
        <w:t xml:space="preserve"> </w:t>
      </w:r>
      <w:r w:rsidRPr="00A340ED">
        <w:rPr>
          <w:rFonts w:ascii="Sylfaen" w:hAnsi="Sylfaen" w:cs="Sylfaen"/>
          <w:sz w:val="20"/>
          <w:lang w:val="hy-AM"/>
        </w:rPr>
        <w:t>գումարները</w:t>
      </w:r>
      <w:r w:rsidRPr="00A340ED">
        <w:rPr>
          <w:rFonts w:ascii="Arial Armenian" w:hAnsi="Arial Armenian" w:cs="Sylfaen"/>
          <w:sz w:val="20"/>
          <w:lang w:val="hy-AM"/>
        </w:rPr>
        <w:t xml:space="preserve"> </w:t>
      </w:r>
      <w:r w:rsidRPr="00A340ED">
        <w:rPr>
          <w:rFonts w:ascii="Sylfaen" w:hAnsi="Sylfaen" w:cs="Sylfaen"/>
          <w:sz w:val="20"/>
          <w:lang w:val="hy-AM"/>
        </w:rPr>
        <w:t>լրացված</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ինչպես</w:t>
      </w:r>
      <w:r w:rsidRPr="00A340ED">
        <w:rPr>
          <w:rFonts w:ascii="Arial Armenian" w:hAnsi="Arial Armenian" w:cs="Sylfaen"/>
          <w:sz w:val="20"/>
          <w:lang w:val="hy-AM"/>
        </w:rPr>
        <w:t xml:space="preserve"> </w:t>
      </w:r>
      <w:r w:rsidRPr="00A340ED">
        <w:rPr>
          <w:rFonts w:ascii="Sylfaen" w:hAnsi="Sylfaen" w:cs="Sylfaen"/>
          <w:sz w:val="20"/>
          <w:lang w:val="hy-AM"/>
        </w:rPr>
        <w:t>թվերով</w:t>
      </w:r>
      <w:r w:rsidRPr="00A340ED">
        <w:rPr>
          <w:rFonts w:ascii="Arial Armenian" w:hAnsi="Arial Armenian" w:cs="Sylfaen"/>
          <w:sz w:val="20"/>
          <w:lang w:val="hy-AM"/>
        </w:rPr>
        <w:t xml:space="preserve">, </w:t>
      </w:r>
      <w:r w:rsidRPr="00A340ED">
        <w:rPr>
          <w:rFonts w:ascii="Sylfaen" w:hAnsi="Sylfaen" w:cs="Sylfaen"/>
          <w:sz w:val="20"/>
          <w:lang w:val="hy-AM"/>
        </w:rPr>
        <w:t>այնպես</w:t>
      </w:r>
      <w:r w:rsidRPr="00A340ED">
        <w:rPr>
          <w:rFonts w:ascii="Arial Armenian" w:hAnsi="Arial Armenian" w:cs="Sylfaen"/>
          <w:sz w:val="20"/>
          <w:lang w:val="hy-AM"/>
        </w:rPr>
        <w:t xml:space="preserve"> </w:t>
      </w:r>
      <w:r w:rsidRPr="00A340ED">
        <w:rPr>
          <w:rFonts w:ascii="Sylfaen" w:hAnsi="Sylfaen" w:cs="Sylfaen"/>
          <w:sz w:val="20"/>
          <w:lang w:val="hy-AM"/>
        </w:rPr>
        <w:t>էլ</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դրանք</w:t>
      </w:r>
      <w:r w:rsidRPr="00A340ED">
        <w:rPr>
          <w:rFonts w:ascii="Arial Armenian" w:hAnsi="Arial Armenian" w:cs="Sylfaen"/>
          <w:sz w:val="20"/>
          <w:lang w:val="hy-AM"/>
        </w:rPr>
        <w:t xml:space="preserve"> </w:t>
      </w:r>
      <w:r w:rsidRPr="00A340ED">
        <w:rPr>
          <w:rFonts w:ascii="Sylfaen" w:hAnsi="Sylfaen" w:cs="Sylfaen"/>
          <w:sz w:val="20"/>
          <w:lang w:val="hy-AM"/>
        </w:rPr>
        <w:t>համապատասխանում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միմյանց</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ընդհանուր</w:t>
      </w:r>
      <w:r w:rsidRPr="00A340ED">
        <w:rPr>
          <w:rFonts w:ascii="Arial Armenian" w:hAnsi="Arial Armenian" w:cs="Sylfaen"/>
          <w:sz w:val="20"/>
          <w:lang w:val="hy-AM"/>
        </w:rPr>
        <w:t xml:space="preserve"> </w:t>
      </w:r>
      <w:r w:rsidRPr="00A340ED">
        <w:rPr>
          <w:rFonts w:ascii="Sylfaen" w:hAnsi="Sylfaen" w:cs="Sylfaen"/>
          <w:sz w:val="20"/>
          <w:lang w:val="hy-AM"/>
        </w:rPr>
        <w:t>գնի</w:t>
      </w:r>
      <w:r w:rsidRPr="00A340ED">
        <w:rPr>
          <w:rFonts w:ascii="Arial Armenian" w:hAnsi="Arial Armenian" w:cs="Sylfaen"/>
          <w:sz w:val="20"/>
          <w:lang w:val="hy-AM"/>
        </w:rPr>
        <w:t xml:space="preserve"> </w:t>
      </w:r>
      <w:r w:rsidRPr="00A340ED">
        <w:rPr>
          <w:rFonts w:ascii="Sylfaen" w:hAnsi="Sylfaen" w:cs="Sylfaen"/>
          <w:sz w:val="20"/>
          <w:lang w:val="hy-AM"/>
        </w:rPr>
        <w:t>սյունակում</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գումարի</w:t>
      </w:r>
      <w:r w:rsidRPr="00A340ED">
        <w:rPr>
          <w:rFonts w:ascii="Arial Armenian" w:hAnsi="Arial Armenian" w:cs="Sylfaen"/>
          <w:sz w:val="20"/>
          <w:lang w:val="hy-AM"/>
        </w:rPr>
        <w:t xml:space="preserve"> </w:t>
      </w:r>
      <w:r w:rsidRPr="00A340ED">
        <w:rPr>
          <w:rFonts w:ascii="Sylfaen" w:hAnsi="Sylfaen" w:cs="Sylfaen"/>
          <w:sz w:val="20"/>
          <w:lang w:val="hy-AM"/>
        </w:rPr>
        <w:t>մեջ</w:t>
      </w:r>
      <w:r w:rsidRPr="00A340ED">
        <w:rPr>
          <w:rFonts w:ascii="Arial Armenian" w:hAnsi="Arial Armenian" w:cs="Sylfaen"/>
          <w:sz w:val="20"/>
          <w:lang w:val="hy-AM"/>
        </w:rPr>
        <w:t xml:space="preserve"> </w:t>
      </w:r>
      <w:r w:rsidRPr="00A340ED">
        <w:rPr>
          <w:rFonts w:ascii="Sylfaen" w:hAnsi="Sylfaen" w:cs="Sylfaen"/>
          <w:sz w:val="20"/>
          <w:lang w:val="hy-AM"/>
        </w:rPr>
        <w:t>լրացված</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ավելորդ</w:t>
      </w:r>
      <w:r w:rsidRPr="00A340ED">
        <w:rPr>
          <w:rFonts w:ascii="Arial Armenian" w:hAnsi="Arial Armenian" w:cs="Sylfaen"/>
          <w:sz w:val="20"/>
          <w:lang w:val="hy-AM"/>
        </w:rPr>
        <w:t xml:space="preserve"> </w:t>
      </w:r>
      <w:r w:rsidRPr="00A340ED">
        <w:rPr>
          <w:rFonts w:ascii="Sylfaen" w:hAnsi="Sylfaen" w:cs="Sylfaen"/>
          <w:sz w:val="20"/>
          <w:lang w:val="hy-AM"/>
        </w:rPr>
        <w:t>բառեր</w:t>
      </w:r>
      <w:r w:rsidRPr="00A340ED">
        <w:rPr>
          <w:rFonts w:ascii="Arial Armenian" w:hAnsi="Arial Armenian" w:cs="Sylfaen"/>
          <w:sz w:val="20"/>
          <w:lang w:val="hy-AM"/>
        </w:rPr>
        <w:t xml:space="preserve">, </w:t>
      </w:r>
      <w:r w:rsidRPr="00A340ED">
        <w:rPr>
          <w:rFonts w:ascii="Sylfaen" w:hAnsi="Sylfaen" w:cs="Sylfaen"/>
          <w:sz w:val="20"/>
          <w:lang w:val="hy-AM"/>
        </w:rPr>
        <w:t>որի</w:t>
      </w:r>
      <w:r w:rsidRPr="00A340ED">
        <w:rPr>
          <w:rFonts w:ascii="Arial Armenian" w:hAnsi="Arial Armenian" w:cs="Sylfaen"/>
          <w:sz w:val="20"/>
          <w:lang w:val="hy-AM"/>
        </w:rPr>
        <w:t xml:space="preserve"> </w:t>
      </w:r>
      <w:r w:rsidRPr="00A340ED">
        <w:rPr>
          <w:rFonts w:ascii="Sylfaen" w:hAnsi="Sylfaen" w:cs="Sylfaen"/>
          <w:sz w:val="20"/>
          <w:lang w:val="hy-AM"/>
        </w:rPr>
        <w:t>արդյունքում</w:t>
      </w:r>
      <w:r w:rsidRPr="00A340ED">
        <w:rPr>
          <w:rFonts w:ascii="Arial Armenian" w:hAnsi="Arial Armenian" w:cs="Sylfaen"/>
          <w:sz w:val="20"/>
          <w:lang w:val="hy-AM"/>
        </w:rPr>
        <w:t xml:space="preserve"> </w:t>
      </w:r>
      <w:r w:rsidRPr="00A340ED">
        <w:rPr>
          <w:rFonts w:ascii="Sylfaen" w:hAnsi="Sylfaen" w:cs="Sylfaen"/>
          <w:sz w:val="20"/>
          <w:lang w:val="hy-AM"/>
        </w:rPr>
        <w:t>ստացվում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գոյություն</w:t>
      </w:r>
      <w:r w:rsidRPr="00A340ED">
        <w:rPr>
          <w:rFonts w:ascii="Arial Armenian" w:hAnsi="Arial Armenian" w:cs="Sylfaen"/>
          <w:sz w:val="20"/>
          <w:lang w:val="hy-AM"/>
        </w:rPr>
        <w:t xml:space="preserve"> </w:t>
      </w:r>
      <w:r w:rsidRPr="00A340ED">
        <w:rPr>
          <w:rFonts w:ascii="Sylfaen" w:hAnsi="Sylfaen" w:cs="Sylfaen"/>
          <w:sz w:val="20"/>
          <w:lang w:val="hy-AM"/>
        </w:rPr>
        <w:t>չունեցող</w:t>
      </w:r>
      <w:r w:rsidRPr="00A340ED">
        <w:rPr>
          <w:rFonts w:ascii="Arial Armenian" w:hAnsi="Arial Armenian" w:cs="Sylfaen"/>
          <w:sz w:val="20"/>
          <w:lang w:val="hy-AM"/>
        </w:rPr>
        <w:t xml:space="preserve"> </w:t>
      </w:r>
      <w:r w:rsidRPr="00A340ED">
        <w:rPr>
          <w:rFonts w:ascii="Sylfaen" w:hAnsi="Sylfaen" w:cs="Sylfaen"/>
          <w:sz w:val="20"/>
          <w:lang w:val="hy-AM"/>
        </w:rPr>
        <w:t>թիվ</w:t>
      </w:r>
      <w:r w:rsidRPr="00A340ED">
        <w:rPr>
          <w:rFonts w:ascii="Arial Armenian" w:hAnsi="Arial Armenian" w:cs="Sylfaen"/>
          <w:sz w:val="20"/>
          <w:lang w:val="hy-AM"/>
        </w:rPr>
        <w:t xml:space="preserve">: </w:t>
      </w:r>
      <w:r w:rsidRPr="00A340ED">
        <w:rPr>
          <w:rFonts w:ascii="Sylfaen" w:hAnsi="Sylfaen" w:cs="Sylfaen"/>
          <w:sz w:val="20"/>
          <w:lang w:val="hy-AM"/>
        </w:rPr>
        <w:t>Ընդ</w:t>
      </w:r>
      <w:r w:rsidRPr="00A340ED">
        <w:rPr>
          <w:rFonts w:ascii="Arial Armenian" w:hAnsi="Arial Armenian" w:cs="Sylfaen"/>
          <w:sz w:val="20"/>
          <w:lang w:val="hy-AM"/>
        </w:rPr>
        <w:t xml:space="preserve"> </w:t>
      </w:r>
      <w:r w:rsidRPr="00A340ED">
        <w:rPr>
          <w:rFonts w:ascii="Sylfaen" w:hAnsi="Sylfaen" w:cs="Sylfaen"/>
          <w:sz w:val="20"/>
          <w:lang w:val="hy-AM"/>
        </w:rPr>
        <w:t>որում</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պարբերության</w:t>
      </w:r>
      <w:r w:rsidRPr="00A340ED">
        <w:rPr>
          <w:rFonts w:ascii="Arial Armenian" w:hAnsi="Arial Armenian" w:cs="Sylfaen"/>
          <w:sz w:val="20"/>
          <w:lang w:val="hy-AM"/>
        </w:rPr>
        <w:t xml:space="preserve"> </w:t>
      </w:r>
      <w:r w:rsidRPr="00A340ED">
        <w:rPr>
          <w:rFonts w:ascii="Sylfaen" w:hAnsi="Sylfaen" w:cs="Sylfaen"/>
          <w:sz w:val="20"/>
          <w:lang w:val="hy-AM"/>
        </w:rPr>
        <w:t>մեջ</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գնահատող</w:t>
      </w:r>
      <w:r w:rsidRPr="00A340ED">
        <w:rPr>
          <w:rFonts w:ascii="Arial Armenian" w:hAnsi="Arial Armenian" w:cs="Sylfaen"/>
          <w:sz w:val="20"/>
          <w:lang w:val="hy-AM"/>
        </w:rPr>
        <w:t xml:space="preserve"> </w:t>
      </w:r>
      <w:r w:rsidRPr="00A340ED">
        <w:rPr>
          <w:rFonts w:ascii="Sylfaen" w:hAnsi="Sylfaen" w:cs="Sylfaen"/>
          <w:sz w:val="20"/>
          <w:lang w:val="hy-AM"/>
        </w:rPr>
        <w:t>հանձնաժողովը</w:t>
      </w:r>
      <w:r w:rsidRPr="00A340ED">
        <w:rPr>
          <w:rFonts w:ascii="Arial Armenian" w:hAnsi="Arial Armenian" w:cs="Sylfaen"/>
          <w:sz w:val="20"/>
          <w:lang w:val="hy-AM"/>
        </w:rPr>
        <w:t xml:space="preserve"> </w:t>
      </w:r>
      <w:r w:rsidRPr="00A340ED">
        <w:rPr>
          <w:rFonts w:ascii="Sylfaen" w:hAnsi="Sylfaen" w:cs="Sylfaen"/>
          <w:sz w:val="20"/>
          <w:lang w:val="hy-AM"/>
        </w:rPr>
        <w:t>հայտը</w:t>
      </w:r>
      <w:r w:rsidRPr="00A340ED">
        <w:rPr>
          <w:rFonts w:ascii="Arial Armenian" w:hAnsi="Arial Armenian" w:cs="Sylfaen"/>
          <w:sz w:val="20"/>
          <w:lang w:val="hy-AM"/>
        </w:rPr>
        <w:t xml:space="preserve"> </w:t>
      </w:r>
      <w:r w:rsidRPr="00A340ED">
        <w:rPr>
          <w:rFonts w:ascii="Sylfaen" w:hAnsi="Sylfaen" w:cs="Sylfaen"/>
          <w:sz w:val="20"/>
          <w:lang w:val="hy-AM"/>
        </w:rPr>
        <w:t>գնահատելիս</w:t>
      </w:r>
      <w:r w:rsidRPr="00A340ED">
        <w:rPr>
          <w:rFonts w:ascii="Arial Armenian" w:hAnsi="Arial Armenian" w:cs="Sylfaen"/>
          <w:sz w:val="20"/>
          <w:lang w:val="hy-AM"/>
        </w:rPr>
        <w:t xml:space="preserve"> </w:t>
      </w:r>
      <w:r w:rsidRPr="00A340ED">
        <w:rPr>
          <w:rFonts w:ascii="Sylfaen" w:hAnsi="Sylfaen" w:cs="Sylfaen"/>
          <w:sz w:val="20"/>
          <w:lang w:val="hy-AM"/>
        </w:rPr>
        <w:t>հիմք</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ընդունում</w:t>
      </w:r>
      <w:r w:rsidRPr="00A340ED">
        <w:rPr>
          <w:rFonts w:ascii="Arial Armenian" w:hAnsi="Arial Armenian" w:cs="Sylfaen"/>
          <w:sz w:val="20"/>
          <w:lang w:val="hy-AM"/>
        </w:rPr>
        <w:t xml:space="preserve"> </w:t>
      </w:r>
      <w:r w:rsidRPr="00A340ED">
        <w:rPr>
          <w:rFonts w:ascii="Sylfaen" w:hAnsi="Sylfaen" w:cs="Sylfaen"/>
          <w:sz w:val="20"/>
          <w:lang w:val="hy-AM"/>
        </w:rPr>
        <w:t>արժեք</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ավելացված</w:t>
      </w:r>
      <w:r w:rsidRPr="00A340ED">
        <w:rPr>
          <w:rFonts w:ascii="Arial Armenian" w:hAnsi="Arial Armenian" w:cs="Sylfaen"/>
          <w:sz w:val="20"/>
          <w:lang w:val="hy-AM"/>
        </w:rPr>
        <w:t xml:space="preserve"> </w:t>
      </w:r>
      <w:r w:rsidRPr="00A340ED">
        <w:rPr>
          <w:rFonts w:ascii="Sylfaen" w:hAnsi="Sylfaen" w:cs="Sylfaen"/>
          <w:sz w:val="20"/>
          <w:lang w:val="hy-AM"/>
        </w:rPr>
        <w:t>արժեքի</w:t>
      </w:r>
      <w:r w:rsidRPr="00A340ED">
        <w:rPr>
          <w:rFonts w:ascii="Arial Armenian" w:hAnsi="Arial Armenian" w:cs="Sylfaen"/>
          <w:sz w:val="20"/>
          <w:lang w:val="hy-AM"/>
        </w:rPr>
        <w:t xml:space="preserve"> </w:t>
      </w:r>
      <w:r w:rsidRPr="00A340ED">
        <w:rPr>
          <w:rFonts w:ascii="Sylfaen" w:hAnsi="Sylfaen" w:cs="Sylfaen"/>
          <w:sz w:val="20"/>
          <w:lang w:val="hy-AM"/>
        </w:rPr>
        <w:t>հարկ</w:t>
      </w:r>
      <w:r w:rsidRPr="00A340ED">
        <w:rPr>
          <w:rFonts w:ascii="Arial Armenian" w:hAnsi="Arial Armenian" w:cs="Sylfaen"/>
          <w:sz w:val="20"/>
          <w:lang w:val="hy-AM"/>
        </w:rPr>
        <w:t xml:space="preserve"> </w:t>
      </w:r>
      <w:r w:rsidRPr="00A340ED">
        <w:rPr>
          <w:rFonts w:ascii="Sylfaen" w:hAnsi="Sylfaen" w:cs="Sylfaen"/>
          <w:sz w:val="20"/>
          <w:lang w:val="hy-AM"/>
        </w:rPr>
        <w:t>սյունակներում</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լրացված</w:t>
      </w:r>
      <w:r w:rsidRPr="00A340ED">
        <w:rPr>
          <w:rFonts w:ascii="Arial Armenian" w:hAnsi="Arial Armenian" w:cs="Sylfaen"/>
          <w:sz w:val="20"/>
          <w:lang w:val="hy-AM"/>
        </w:rPr>
        <w:t xml:space="preserve"> </w:t>
      </w:r>
      <w:r w:rsidRPr="00A340ED">
        <w:rPr>
          <w:rFonts w:ascii="Sylfaen" w:hAnsi="Sylfaen" w:cs="Sylfaen"/>
          <w:sz w:val="20"/>
          <w:lang w:val="hy-AM"/>
        </w:rPr>
        <w:t>գումարների</w:t>
      </w:r>
      <w:r w:rsidRPr="00A340ED">
        <w:rPr>
          <w:rFonts w:ascii="Arial Armenian" w:hAnsi="Arial Armenian" w:cs="Sylfaen"/>
          <w:sz w:val="20"/>
          <w:lang w:val="hy-AM"/>
        </w:rPr>
        <w:t xml:space="preserve"> </w:t>
      </w:r>
      <w:r w:rsidRPr="00A340ED">
        <w:rPr>
          <w:rFonts w:ascii="Sylfaen" w:hAnsi="Sylfaen" w:cs="Sylfaen"/>
          <w:sz w:val="20"/>
          <w:lang w:val="hy-AM"/>
        </w:rPr>
        <w:t>հանրագումարը</w:t>
      </w:r>
      <w:r w:rsidRPr="00A340ED">
        <w:rPr>
          <w:rFonts w:ascii="Arial Armenian" w:hAnsi="Arial Armenian" w:cs="Sylfaen"/>
          <w:sz w:val="20"/>
          <w:lang w:val="hy-AM"/>
        </w:rPr>
        <w:t>.</w:t>
      </w:r>
    </w:p>
    <w:p w:rsidR="0081576D" w:rsidRPr="00A340ED" w:rsidRDefault="0081576D" w:rsidP="0081576D">
      <w:pPr>
        <w:ind w:firstLine="709"/>
        <w:jc w:val="both"/>
        <w:rPr>
          <w:rFonts w:ascii="Arial Armenian" w:hAnsi="Arial Armenian" w:cs="Sylfaen"/>
          <w:sz w:val="20"/>
          <w:lang w:val="hy-AM"/>
        </w:rPr>
      </w:pPr>
      <w:r w:rsidRPr="00A340ED">
        <w:rPr>
          <w:rFonts w:ascii="Arial Armenian" w:hAnsi="Arial Armenian" w:cs="Sylfaen"/>
          <w:sz w:val="20"/>
          <w:lang w:val="hy-AM"/>
        </w:rPr>
        <w:t xml:space="preserve">  </w:t>
      </w:r>
      <w:r w:rsidRPr="00A340ED">
        <w:rPr>
          <w:rFonts w:ascii="Sylfaen" w:hAnsi="Sylfaen" w:cs="Sylfaen"/>
          <w:sz w:val="20"/>
          <w:lang w:val="hy-AM"/>
        </w:rPr>
        <w:t>զ</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առաջարկի</w:t>
      </w:r>
      <w:r w:rsidRPr="00A340ED">
        <w:rPr>
          <w:rFonts w:ascii="Arial Armenian" w:hAnsi="Arial Armenian" w:cs="Sylfaen"/>
          <w:sz w:val="20"/>
          <w:lang w:val="hy-AM"/>
        </w:rPr>
        <w:t xml:space="preserve"> </w:t>
      </w:r>
      <w:r w:rsidRPr="00A340ED">
        <w:rPr>
          <w:rFonts w:ascii="Sylfaen" w:hAnsi="Sylfaen" w:cs="Sylfaen"/>
          <w:sz w:val="20"/>
          <w:lang w:val="hy-AM"/>
        </w:rPr>
        <w:t>սյունակներում</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լրացված</w:t>
      </w:r>
      <w:r w:rsidRPr="00A340ED">
        <w:rPr>
          <w:rFonts w:ascii="Arial Armenian" w:hAnsi="Arial Armenian" w:cs="Sylfaen"/>
          <w:sz w:val="20"/>
          <w:lang w:val="hy-AM"/>
        </w:rPr>
        <w:t xml:space="preserve"> </w:t>
      </w:r>
      <w:r w:rsidRPr="00A340ED">
        <w:rPr>
          <w:rFonts w:ascii="Sylfaen" w:hAnsi="Sylfaen" w:cs="Sylfaen"/>
          <w:sz w:val="20"/>
          <w:lang w:val="hy-AM"/>
        </w:rPr>
        <w:t>գումարների</w:t>
      </w:r>
      <w:r w:rsidRPr="00A340ED">
        <w:rPr>
          <w:rFonts w:ascii="Arial Armenian" w:hAnsi="Arial Armenian" w:cs="Sylfaen"/>
          <w:sz w:val="20"/>
          <w:lang w:val="hy-AM"/>
        </w:rPr>
        <w:t xml:space="preserve"> </w:t>
      </w:r>
      <w:r w:rsidRPr="00A340ED">
        <w:rPr>
          <w:rFonts w:ascii="Sylfaen" w:hAnsi="Sylfaen" w:cs="Sylfaen"/>
          <w:sz w:val="20"/>
          <w:lang w:val="hy-AM"/>
        </w:rPr>
        <w:t>մեջ</w:t>
      </w:r>
      <w:r w:rsidRPr="00A340ED">
        <w:rPr>
          <w:rFonts w:ascii="Arial Armenian" w:hAnsi="Arial Armenian" w:cs="Sylfaen"/>
          <w:sz w:val="20"/>
          <w:lang w:val="hy-AM"/>
        </w:rPr>
        <w:t xml:space="preserve"> </w:t>
      </w:r>
      <w:r w:rsidRPr="00A340ED">
        <w:rPr>
          <w:rFonts w:ascii="Sylfaen" w:hAnsi="Sylfaen" w:cs="Sylfaen"/>
          <w:sz w:val="20"/>
          <w:lang w:val="hy-AM"/>
        </w:rPr>
        <w:t>լումաները</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թվերով</w:t>
      </w:r>
      <w:r w:rsidRPr="00A340ED">
        <w:rPr>
          <w:rFonts w:ascii="Arial Armenian" w:hAnsi="Arial Armenian" w:cs="Sylfaen"/>
          <w:sz w:val="20"/>
          <w:lang w:val="hy-AM"/>
        </w:rPr>
        <w:t xml:space="preserve"> :</w:t>
      </w:r>
    </w:p>
    <w:p w:rsidR="0081576D" w:rsidRPr="00A340ED" w:rsidRDefault="0081576D" w:rsidP="0081576D">
      <w:pPr>
        <w:ind w:firstLine="567"/>
        <w:jc w:val="both"/>
        <w:rPr>
          <w:rFonts w:ascii="Arial Armenian" w:hAnsi="Arial Armenian"/>
          <w:sz w:val="20"/>
          <w:szCs w:val="20"/>
          <w:lang w:val="es-ES" w:eastAsia="ru-RU"/>
        </w:rPr>
      </w:pPr>
      <w:r w:rsidRPr="00A340ED">
        <w:rPr>
          <w:rFonts w:ascii="Arial Armenian" w:hAnsi="Arial Armenian"/>
          <w:sz w:val="20"/>
          <w:szCs w:val="20"/>
          <w:lang w:val="es-ES" w:eastAsia="ru-RU"/>
        </w:rPr>
        <w:t>5.</w:t>
      </w:r>
      <w:r w:rsidRPr="00A340ED">
        <w:rPr>
          <w:rFonts w:ascii="Arial Armenian" w:hAnsi="Arial Armenian"/>
          <w:sz w:val="20"/>
          <w:szCs w:val="20"/>
          <w:lang w:val="hy-AM" w:eastAsia="ru-RU"/>
        </w:rPr>
        <w:t>3</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Եթե</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կնքվելիք</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պայմանագրի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գինը</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կայուն</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է</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ապա</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գնային</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առաջարկը</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ներկայացվում</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է</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մեկ</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թվով՝</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պայմանագրի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կատարման</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համար</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առաջարկվող</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ընդհանուր</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գնով</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և</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համակարգում</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պարտադիր</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լրացվում</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է</w:t>
      </w:r>
      <w:r w:rsidRPr="00A340ED">
        <w:rPr>
          <w:rFonts w:ascii="Arial Armenian" w:hAnsi="Arial Armenian"/>
          <w:sz w:val="20"/>
          <w:szCs w:val="20"/>
          <w:lang w:val="es-ES" w:eastAsia="ru-RU"/>
        </w:rPr>
        <w:t xml:space="preserve"> </w:t>
      </w:r>
      <w:r w:rsidRPr="00A340ED">
        <w:rPr>
          <w:rFonts w:ascii="Sylfaen" w:hAnsi="Sylfaen" w:cs="Sylfaen"/>
          <w:sz w:val="20"/>
          <w:szCs w:val="20"/>
          <w:lang w:val="hy-AM" w:eastAsia="ru-RU"/>
        </w:rPr>
        <w:t>առանց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Հայաստանի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Հանրա</w:t>
      </w:r>
      <w:r w:rsidRPr="00A340ED">
        <w:rPr>
          <w:rFonts w:ascii="Arial Armenian" w:hAnsi="Arial Armenian"/>
          <w:sz w:val="20"/>
          <w:szCs w:val="20"/>
          <w:lang w:val="hy-AM" w:eastAsia="ru-RU"/>
        </w:rPr>
        <w:softHyphen/>
      </w:r>
      <w:r w:rsidRPr="00A340ED">
        <w:rPr>
          <w:rFonts w:ascii="Sylfaen" w:hAnsi="Sylfaen" w:cs="Sylfaen"/>
          <w:sz w:val="20"/>
          <w:szCs w:val="20"/>
          <w:lang w:val="hy-AM" w:eastAsia="ru-RU"/>
        </w:rPr>
        <w:t>պետության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պետական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բյուջե</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վճարվելիք</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ավելացված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արժեքի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հարկի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գումարի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հաշվարկման</w:t>
      </w:r>
      <w:r w:rsidRPr="00A340ED">
        <w:rPr>
          <w:rFonts w:ascii="Tahoma" w:hAnsi="Tahoma" w:cs="Tahoma"/>
          <w:sz w:val="20"/>
          <w:szCs w:val="20"/>
          <w:lang w:val="es-ES" w:eastAsia="ru-RU"/>
        </w:rPr>
        <w:t>։</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Ընդ</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որում</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մասնակցից</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չի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կարող</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պահանջվել</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որ</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նա</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ներկայացնի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գնային</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առաջարկի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հիմնավորումներ</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կամ</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որևէ</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այլ</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տիպի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տեղեկություններ</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կամ</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փաստաթղթեր</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ինչպես</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նաև</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մասնակցի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շահույթի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չափը</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չի</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կարող</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հրավերով</w:t>
      </w:r>
      <w:r w:rsidRPr="00A340ED">
        <w:rPr>
          <w:rFonts w:ascii="Arial Armenian" w:hAnsi="Arial Armenian"/>
          <w:sz w:val="20"/>
          <w:szCs w:val="20"/>
          <w:lang w:val="es-ES" w:eastAsia="ru-RU"/>
        </w:rPr>
        <w:t xml:space="preserve"> </w:t>
      </w:r>
      <w:r w:rsidRPr="00A340ED">
        <w:rPr>
          <w:rFonts w:ascii="Sylfaen" w:hAnsi="Sylfaen" w:cs="Sylfaen"/>
          <w:sz w:val="20"/>
          <w:szCs w:val="20"/>
          <w:lang w:val="es-ES" w:eastAsia="ru-RU"/>
        </w:rPr>
        <w:t>սահմանափակվել</w:t>
      </w:r>
      <w:r w:rsidRPr="00A340ED">
        <w:rPr>
          <w:rFonts w:ascii="Arial Armenian" w:hAnsi="Arial Armenian"/>
          <w:sz w:val="20"/>
          <w:szCs w:val="20"/>
          <w:lang w:val="es-ES" w:eastAsia="ru-RU"/>
        </w:rPr>
        <w:t>:</w:t>
      </w:r>
    </w:p>
    <w:p w:rsidR="0081576D" w:rsidRPr="00A340ED" w:rsidRDefault="0081576D" w:rsidP="0081576D">
      <w:pPr>
        <w:ind w:firstLine="567"/>
        <w:jc w:val="both"/>
        <w:rPr>
          <w:rFonts w:ascii="Arial Armenian" w:hAnsi="Arial Armenian"/>
          <w:sz w:val="20"/>
          <w:szCs w:val="20"/>
          <w:lang w:val="es-ES"/>
        </w:rPr>
      </w:pPr>
    </w:p>
    <w:p w:rsidR="0081576D" w:rsidRPr="00A340ED" w:rsidRDefault="0081576D" w:rsidP="0081576D">
      <w:pPr>
        <w:jc w:val="center"/>
        <w:rPr>
          <w:rFonts w:ascii="Arial Armenian" w:hAnsi="Arial Armenian"/>
          <w:b/>
          <w:sz w:val="20"/>
          <w:lang w:val="es-ES"/>
        </w:rPr>
      </w:pPr>
      <w:r w:rsidRPr="00A340ED">
        <w:rPr>
          <w:rFonts w:ascii="Arial Armenian" w:hAnsi="Arial Armenian"/>
          <w:b/>
          <w:sz w:val="20"/>
          <w:lang w:val="es-ES"/>
        </w:rPr>
        <w:t xml:space="preserve">6. </w:t>
      </w:r>
      <w:r w:rsidRPr="00A340ED">
        <w:rPr>
          <w:rFonts w:ascii="Sylfaen" w:hAnsi="Sylfaen" w:cs="Sylfaen"/>
          <w:b/>
          <w:sz w:val="20"/>
        </w:rPr>
        <w:t>ՀԱՅՏԻ</w:t>
      </w:r>
      <w:r w:rsidRPr="00A340ED">
        <w:rPr>
          <w:rFonts w:ascii="Arial Armenian" w:hAnsi="Arial Armenian"/>
          <w:b/>
          <w:sz w:val="20"/>
          <w:lang w:val="es-ES"/>
        </w:rPr>
        <w:t xml:space="preserve"> </w:t>
      </w:r>
      <w:r w:rsidRPr="00A340ED">
        <w:rPr>
          <w:rFonts w:ascii="Sylfaen" w:hAnsi="Sylfaen" w:cs="Sylfaen"/>
          <w:b/>
          <w:sz w:val="20"/>
        </w:rPr>
        <w:t>ԳՈՐԾՈՂՈՒԹՅԱՆ</w:t>
      </w:r>
      <w:r w:rsidRPr="00A340ED">
        <w:rPr>
          <w:rFonts w:ascii="Arial Armenian" w:hAnsi="Arial Armenian"/>
          <w:b/>
          <w:sz w:val="20"/>
          <w:lang w:val="es-ES"/>
        </w:rPr>
        <w:t xml:space="preserve"> </w:t>
      </w:r>
      <w:r w:rsidRPr="00A340ED">
        <w:rPr>
          <w:rFonts w:ascii="Sylfaen" w:hAnsi="Sylfaen" w:cs="Sylfaen"/>
          <w:b/>
          <w:sz w:val="20"/>
        </w:rPr>
        <w:t>ԺԱՄԿԵՏԸ</w:t>
      </w:r>
      <w:r w:rsidRPr="00A340ED">
        <w:rPr>
          <w:rFonts w:ascii="Arial Armenian" w:hAnsi="Arial Armenian"/>
          <w:b/>
          <w:sz w:val="20"/>
          <w:lang w:val="es-ES"/>
        </w:rPr>
        <w:t xml:space="preserve">, </w:t>
      </w:r>
      <w:r w:rsidRPr="00A340ED">
        <w:rPr>
          <w:rFonts w:ascii="Sylfaen" w:hAnsi="Sylfaen" w:cs="Sylfaen"/>
          <w:b/>
          <w:sz w:val="20"/>
        </w:rPr>
        <w:t>ՀԱՅՏԵՐՈՒՄ</w:t>
      </w:r>
      <w:r w:rsidRPr="00A340ED">
        <w:rPr>
          <w:rFonts w:ascii="Arial Armenian" w:hAnsi="Arial Armenian"/>
          <w:b/>
          <w:sz w:val="20"/>
          <w:lang w:val="es-ES"/>
        </w:rPr>
        <w:t xml:space="preserve"> </w:t>
      </w:r>
      <w:r w:rsidRPr="00A340ED">
        <w:rPr>
          <w:rFonts w:ascii="Sylfaen" w:hAnsi="Sylfaen" w:cs="Sylfaen"/>
          <w:b/>
          <w:sz w:val="20"/>
        </w:rPr>
        <w:t>ՓՈՓՈԽՈՒԹՅՈՒՆ</w:t>
      </w:r>
      <w:r w:rsidRPr="00A340ED">
        <w:rPr>
          <w:rFonts w:ascii="Arial Armenian" w:hAnsi="Arial Armenian"/>
          <w:b/>
          <w:sz w:val="20"/>
          <w:lang w:val="es-ES"/>
        </w:rPr>
        <w:t xml:space="preserve"> </w:t>
      </w:r>
      <w:r w:rsidRPr="00A340ED">
        <w:rPr>
          <w:rFonts w:ascii="Sylfaen" w:hAnsi="Sylfaen" w:cs="Sylfaen"/>
          <w:b/>
          <w:sz w:val="20"/>
        </w:rPr>
        <w:t>ԿԱՏԱՐԵԼՈՒ</w:t>
      </w:r>
    </w:p>
    <w:p w:rsidR="0081576D" w:rsidRPr="00A340ED" w:rsidRDefault="0081576D" w:rsidP="0081576D">
      <w:pPr>
        <w:jc w:val="center"/>
        <w:rPr>
          <w:rFonts w:ascii="Arial Armenian" w:hAnsi="Arial Armenian"/>
          <w:b/>
          <w:sz w:val="20"/>
          <w:lang w:val="es-ES"/>
        </w:rPr>
      </w:pPr>
      <w:r w:rsidRPr="00A340ED">
        <w:rPr>
          <w:rFonts w:ascii="Sylfaen" w:hAnsi="Sylfaen" w:cs="Sylfaen"/>
          <w:b/>
          <w:sz w:val="20"/>
        </w:rPr>
        <w:t>ԵՎ</w:t>
      </w:r>
      <w:r w:rsidRPr="00A340ED">
        <w:rPr>
          <w:rFonts w:ascii="Arial Armenian" w:hAnsi="Arial Armenian"/>
          <w:b/>
          <w:sz w:val="20"/>
          <w:lang w:val="es-ES"/>
        </w:rPr>
        <w:t xml:space="preserve"> </w:t>
      </w:r>
      <w:r w:rsidRPr="00A340ED">
        <w:rPr>
          <w:rFonts w:ascii="Sylfaen" w:hAnsi="Sylfaen" w:cs="Sylfaen"/>
          <w:b/>
          <w:sz w:val="20"/>
        </w:rPr>
        <w:t>ԴՐԱՆՔ</w:t>
      </w:r>
      <w:r w:rsidRPr="00A340ED">
        <w:rPr>
          <w:rFonts w:ascii="Arial Armenian" w:hAnsi="Arial Armenian"/>
          <w:b/>
          <w:sz w:val="20"/>
          <w:lang w:val="es-ES"/>
        </w:rPr>
        <w:t xml:space="preserve"> </w:t>
      </w:r>
      <w:r w:rsidRPr="00A340ED">
        <w:rPr>
          <w:rFonts w:ascii="Sylfaen" w:hAnsi="Sylfaen" w:cs="Sylfaen"/>
          <w:b/>
          <w:sz w:val="20"/>
        </w:rPr>
        <w:t>ՀԵՏ</w:t>
      </w:r>
      <w:r w:rsidRPr="00A340ED">
        <w:rPr>
          <w:rFonts w:ascii="Arial Armenian" w:hAnsi="Arial Armenian"/>
          <w:b/>
          <w:sz w:val="20"/>
          <w:lang w:val="es-ES"/>
        </w:rPr>
        <w:t xml:space="preserve"> </w:t>
      </w:r>
      <w:r w:rsidRPr="00A340ED">
        <w:rPr>
          <w:rFonts w:ascii="Sylfaen" w:hAnsi="Sylfaen" w:cs="Sylfaen"/>
          <w:b/>
          <w:sz w:val="20"/>
        </w:rPr>
        <w:t>ՎԵՐՑՆԵԼՈՒ</w:t>
      </w:r>
      <w:r w:rsidRPr="00A340ED">
        <w:rPr>
          <w:rFonts w:ascii="Arial Armenian" w:hAnsi="Arial Armenian"/>
          <w:b/>
          <w:sz w:val="20"/>
          <w:lang w:val="es-ES"/>
        </w:rPr>
        <w:t xml:space="preserve"> </w:t>
      </w:r>
      <w:r w:rsidRPr="00A340ED">
        <w:rPr>
          <w:rFonts w:ascii="Sylfaen" w:hAnsi="Sylfaen" w:cs="Sylfaen"/>
          <w:b/>
          <w:sz w:val="20"/>
        </w:rPr>
        <w:t>ԿԱՐԳԸ</w:t>
      </w:r>
    </w:p>
    <w:p w:rsidR="0081576D" w:rsidRPr="00A340ED" w:rsidRDefault="0081576D" w:rsidP="0081576D">
      <w:pPr>
        <w:ind w:firstLine="567"/>
        <w:jc w:val="both"/>
        <w:rPr>
          <w:rFonts w:ascii="Arial Armenian" w:hAnsi="Arial Armenian"/>
          <w:b/>
          <w:i/>
          <w:sz w:val="20"/>
          <w:szCs w:val="20"/>
          <w:lang w:val="af-ZA"/>
        </w:rPr>
      </w:pP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sz w:val="20"/>
          <w:szCs w:val="20"/>
          <w:lang w:val="af-ZA"/>
        </w:rPr>
        <w:t>6.1</w:t>
      </w:r>
      <w:r w:rsidRPr="00A340ED">
        <w:rPr>
          <w:rFonts w:ascii="Arial Armenian" w:hAnsi="Arial Armenian"/>
          <w:i/>
          <w:sz w:val="20"/>
          <w:szCs w:val="20"/>
          <w:lang w:val="af-ZA"/>
        </w:rPr>
        <w:t xml:space="preserve"> </w:t>
      </w:r>
      <w:r w:rsidRPr="00A340ED">
        <w:rPr>
          <w:rFonts w:ascii="Sylfaen" w:hAnsi="Sylfaen" w:cs="Sylfaen"/>
          <w:sz w:val="20"/>
          <w:lang w:val="ru-RU"/>
        </w:rPr>
        <w:t>Օրենքի</w:t>
      </w:r>
      <w:r w:rsidRPr="00A340ED">
        <w:rPr>
          <w:rFonts w:ascii="Arial Armenian" w:hAnsi="Arial Armenian" w:cs="Sylfaen"/>
          <w:sz w:val="20"/>
          <w:lang w:val="af-ZA"/>
        </w:rPr>
        <w:t xml:space="preserve"> 31-</w:t>
      </w:r>
      <w:r w:rsidRPr="00A340ED">
        <w:rPr>
          <w:rFonts w:ascii="Sylfaen" w:hAnsi="Sylfaen" w:cs="Sylfaen"/>
          <w:sz w:val="20"/>
          <w:lang w:val="ru-RU"/>
        </w:rPr>
        <w:t>րդ</w:t>
      </w:r>
      <w:r w:rsidRPr="00A340ED">
        <w:rPr>
          <w:rFonts w:ascii="Arial Armenian" w:hAnsi="Arial Armenian" w:cs="Sylfaen"/>
          <w:sz w:val="20"/>
          <w:lang w:val="af-ZA"/>
        </w:rPr>
        <w:t xml:space="preserve"> </w:t>
      </w:r>
      <w:r w:rsidRPr="00A340ED">
        <w:rPr>
          <w:rFonts w:ascii="Sylfaen" w:hAnsi="Sylfaen" w:cs="Sylfaen"/>
          <w:sz w:val="20"/>
          <w:lang w:val="ru-RU"/>
        </w:rPr>
        <w:t>հոդվածի</w:t>
      </w:r>
      <w:r w:rsidRPr="00A340ED">
        <w:rPr>
          <w:rFonts w:ascii="Arial Armenian" w:hAnsi="Arial Armenian" w:cs="Sylfaen"/>
          <w:sz w:val="20"/>
          <w:lang w:val="af-ZA"/>
        </w:rPr>
        <w:t xml:space="preserve"> </w:t>
      </w:r>
      <w:r w:rsidRPr="00A340ED">
        <w:rPr>
          <w:rFonts w:ascii="Sylfaen" w:hAnsi="Sylfaen" w:cs="Sylfaen"/>
          <w:sz w:val="20"/>
          <w:lang w:val="ru-RU"/>
        </w:rPr>
        <w:t>համաձայն</w:t>
      </w:r>
      <w:r w:rsidRPr="00A340ED">
        <w:rPr>
          <w:rFonts w:ascii="Arial Armenian" w:hAnsi="Arial Armenian" w:cs="Sylfaen"/>
          <w:sz w:val="20"/>
          <w:lang w:val="af-ZA"/>
        </w:rPr>
        <w:t xml:space="preserve">` </w:t>
      </w:r>
      <w:r w:rsidRPr="00A340ED">
        <w:rPr>
          <w:rFonts w:ascii="Sylfaen" w:hAnsi="Sylfaen" w:cs="Sylfaen"/>
          <w:sz w:val="20"/>
          <w:lang w:val="ru-RU"/>
        </w:rPr>
        <w:t>հայտը</w:t>
      </w:r>
      <w:r w:rsidRPr="00A340ED">
        <w:rPr>
          <w:rFonts w:ascii="Arial Armenian" w:hAnsi="Arial Armenian" w:cs="Sylfaen"/>
          <w:sz w:val="20"/>
          <w:lang w:val="af-ZA"/>
        </w:rPr>
        <w:t xml:space="preserve"> </w:t>
      </w:r>
      <w:r w:rsidRPr="00A340ED">
        <w:rPr>
          <w:rFonts w:ascii="Sylfaen" w:hAnsi="Sylfaen" w:cs="Sylfaen"/>
          <w:sz w:val="20"/>
          <w:lang w:val="ru-RU"/>
        </w:rPr>
        <w:t>վավեր</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մինչև</w:t>
      </w:r>
      <w:r w:rsidRPr="00A340ED">
        <w:rPr>
          <w:rFonts w:ascii="Arial Armenian" w:hAnsi="Arial Armenian" w:cs="Sylfaen"/>
          <w:sz w:val="20"/>
          <w:lang w:val="af-ZA"/>
        </w:rPr>
        <w:t xml:space="preserve"> </w:t>
      </w:r>
      <w:r w:rsidRPr="00A340ED">
        <w:rPr>
          <w:rFonts w:ascii="Sylfaen" w:hAnsi="Sylfaen" w:cs="Sylfaen"/>
          <w:sz w:val="20"/>
          <w:lang w:val="ru-RU"/>
        </w:rPr>
        <w:t>Օրենքին</w:t>
      </w:r>
      <w:r w:rsidRPr="00A340ED">
        <w:rPr>
          <w:rFonts w:ascii="Arial Armenian" w:hAnsi="Arial Armenian" w:cs="Sylfaen"/>
          <w:sz w:val="20"/>
          <w:lang w:val="af-ZA"/>
        </w:rPr>
        <w:t xml:space="preserve"> </w:t>
      </w:r>
      <w:r w:rsidRPr="00A340ED">
        <w:rPr>
          <w:rFonts w:ascii="Sylfaen" w:hAnsi="Sylfaen" w:cs="Sylfaen"/>
          <w:sz w:val="20"/>
          <w:lang w:val="ru-RU"/>
        </w:rPr>
        <w:t>համապատասխան</w:t>
      </w:r>
      <w:r w:rsidRPr="00A340ED">
        <w:rPr>
          <w:rFonts w:ascii="Arial Armenian" w:hAnsi="Arial Armenian" w:cs="Sylfaen"/>
          <w:sz w:val="20"/>
          <w:lang w:val="af-ZA"/>
        </w:rPr>
        <w:t xml:space="preserve"> </w:t>
      </w:r>
      <w:r w:rsidRPr="00A340ED">
        <w:rPr>
          <w:rFonts w:ascii="Sylfaen" w:hAnsi="Sylfaen" w:cs="Sylfaen"/>
          <w:sz w:val="20"/>
          <w:lang w:val="ru-RU"/>
        </w:rPr>
        <w:t>պայմանագրի</w:t>
      </w:r>
      <w:r w:rsidRPr="00A340ED">
        <w:rPr>
          <w:rFonts w:ascii="Arial Armenian" w:hAnsi="Arial Armenian" w:cs="Sylfaen"/>
          <w:sz w:val="20"/>
          <w:lang w:val="af-ZA"/>
        </w:rPr>
        <w:t xml:space="preserve"> </w:t>
      </w:r>
      <w:r w:rsidRPr="00A340ED">
        <w:rPr>
          <w:rFonts w:ascii="Sylfaen" w:hAnsi="Sylfaen" w:cs="Sylfaen"/>
          <w:sz w:val="20"/>
          <w:lang w:val="ru-RU"/>
        </w:rPr>
        <w:t>կնքումը</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ասնակցի</w:t>
      </w:r>
      <w:r w:rsidRPr="00A340ED">
        <w:rPr>
          <w:rFonts w:ascii="Arial Armenian" w:hAnsi="Arial Armenian" w:cs="Sylfaen"/>
          <w:sz w:val="20"/>
          <w:lang w:val="af-ZA"/>
        </w:rPr>
        <w:t xml:space="preserve"> </w:t>
      </w:r>
      <w:r w:rsidRPr="00A340ED">
        <w:rPr>
          <w:rFonts w:ascii="Sylfaen" w:hAnsi="Sylfaen" w:cs="Sylfaen"/>
          <w:sz w:val="20"/>
          <w:lang w:val="ru-RU"/>
        </w:rPr>
        <w:t>կողմից</w:t>
      </w:r>
      <w:r w:rsidRPr="00A340ED">
        <w:rPr>
          <w:rFonts w:ascii="Arial Armenian" w:hAnsi="Arial Armenian" w:cs="Sylfaen"/>
          <w:sz w:val="20"/>
          <w:lang w:val="af-ZA"/>
        </w:rPr>
        <w:t xml:space="preserve"> </w:t>
      </w:r>
      <w:r w:rsidRPr="00A340ED">
        <w:rPr>
          <w:rFonts w:ascii="Sylfaen" w:hAnsi="Sylfaen" w:cs="Sylfaen"/>
          <w:sz w:val="20"/>
          <w:lang w:val="ru-RU"/>
        </w:rPr>
        <w:t>հայտի</w:t>
      </w:r>
      <w:r w:rsidRPr="00A340ED">
        <w:rPr>
          <w:rFonts w:ascii="Arial Armenian" w:hAnsi="Arial Armenian" w:cs="Sylfaen"/>
          <w:sz w:val="20"/>
          <w:lang w:val="af-ZA"/>
        </w:rPr>
        <w:t xml:space="preserve"> </w:t>
      </w:r>
      <w:r w:rsidRPr="00A340ED">
        <w:rPr>
          <w:rFonts w:ascii="Sylfaen" w:hAnsi="Sylfaen" w:cs="Sylfaen"/>
          <w:sz w:val="20"/>
          <w:lang w:val="ru-RU"/>
        </w:rPr>
        <w:t>հետ</w:t>
      </w:r>
      <w:r w:rsidRPr="00A340ED">
        <w:rPr>
          <w:rFonts w:ascii="Arial Armenian" w:hAnsi="Arial Armenian" w:cs="Sylfaen"/>
          <w:sz w:val="20"/>
          <w:lang w:val="af-ZA"/>
        </w:rPr>
        <w:t xml:space="preserve"> </w:t>
      </w:r>
      <w:r w:rsidRPr="00A340ED">
        <w:rPr>
          <w:rFonts w:ascii="Sylfaen" w:hAnsi="Sylfaen" w:cs="Sylfaen"/>
          <w:sz w:val="20"/>
          <w:lang w:val="ru-RU"/>
        </w:rPr>
        <w:t>վերցնելը</w:t>
      </w:r>
      <w:r w:rsidRPr="00A340ED">
        <w:rPr>
          <w:rFonts w:ascii="Arial Armenian" w:hAnsi="Arial Armenian" w:cs="Sylfaen"/>
          <w:sz w:val="20"/>
          <w:lang w:val="af-ZA"/>
        </w:rPr>
        <w:t xml:space="preserve">, </w:t>
      </w:r>
      <w:r w:rsidRPr="00A340ED">
        <w:rPr>
          <w:rFonts w:ascii="Sylfaen" w:hAnsi="Sylfaen" w:cs="Sylfaen"/>
          <w:sz w:val="20"/>
          <w:lang w:val="ru-RU"/>
        </w:rPr>
        <w:t>հայտի</w:t>
      </w:r>
      <w:r w:rsidRPr="00A340ED">
        <w:rPr>
          <w:rFonts w:ascii="Arial Armenian" w:hAnsi="Arial Armenian" w:cs="Sylfaen"/>
          <w:sz w:val="20"/>
          <w:lang w:val="af-ZA"/>
        </w:rPr>
        <w:t xml:space="preserve"> </w:t>
      </w:r>
      <w:r w:rsidRPr="00A340ED">
        <w:rPr>
          <w:rFonts w:ascii="Sylfaen" w:hAnsi="Sylfaen" w:cs="Sylfaen"/>
          <w:sz w:val="20"/>
          <w:lang w:val="ru-RU"/>
        </w:rPr>
        <w:t>մերժումը</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af-ZA"/>
        </w:rPr>
        <w:t>սույն</w:t>
      </w:r>
      <w:r w:rsidRPr="00A340ED">
        <w:rPr>
          <w:rFonts w:ascii="Arial Armenian" w:hAnsi="Arial Armenian" w:cs="Sylfaen"/>
          <w:sz w:val="20"/>
          <w:lang w:val="af-ZA"/>
        </w:rPr>
        <w:t xml:space="preserve"> </w:t>
      </w:r>
      <w:r w:rsidRPr="00A340ED">
        <w:rPr>
          <w:rFonts w:ascii="Sylfaen" w:hAnsi="Sylfaen" w:cs="Sylfaen"/>
          <w:sz w:val="20"/>
          <w:lang w:val="ru-RU"/>
        </w:rPr>
        <w:t>ընթացակարգը</w:t>
      </w:r>
      <w:r w:rsidRPr="00A340ED">
        <w:rPr>
          <w:rFonts w:ascii="Arial Armenian" w:hAnsi="Arial Armenian" w:cs="Sylfaen"/>
          <w:sz w:val="20"/>
          <w:lang w:val="af-ZA"/>
        </w:rPr>
        <w:t xml:space="preserve"> </w:t>
      </w:r>
      <w:r w:rsidRPr="00A340ED">
        <w:rPr>
          <w:rFonts w:ascii="Sylfaen" w:hAnsi="Sylfaen" w:cs="Sylfaen"/>
          <w:sz w:val="20"/>
          <w:lang w:val="ru-RU"/>
        </w:rPr>
        <w:t>չկայացած</w:t>
      </w:r>
      <w:r w:rsidRPr="00A340ED">
        <w:rPr>
          <w:rFonts w:ascii="Arial Armenian" w:hAnsi="Arial Armenian" w:cs="Sylfaen"/>
          <w:sz w:val="20"/>
          <w:lang w:val="af-ZA"/>
        </w:rPr>
        <w:t xml:space="preserve"> </w:t>
      </w:r>
      <w:r w:rsidRPr="00A340ED">
        <w:rPr>
          <w:rFonts w:ascii="Sylfaen" w:hAnsi="Sylfaen" w:cs="Sylfaen"/>
          <w:sz w:val="20"/>
          <w:lang w:val="ru-RU"/>
        </w:rPr>
        <w:t>հայտարարվելը։</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6.2  </w:t>
      </w:r>
      <w:r w:rsidRPr="00A340ED">
        <w:rPr>
          <w:rFonts w:ascii="Sylfaen" w:hAnsi="Sylfaen" w:cs="Sylfaen"/>
          <w:sz w:val="20"/>
          <w:lang w:val="ru-RU"/>
        </w:rPr>
        <w:t>Օրենքի</w:t>
      </w:r>
      <w:r w:rsidRPr="00A340ED">
        <w:rPr>
          <w:rFonts w:ascii="Arial Armenian" w:hAnsi="Arial Armenian" w:cs="Sylfaen"/>
          <w:sz w:val="20"/>
          <w:lang w:val="af-ZA"/>
        </w:rPr>
        <w:t xml:space="preserve"> 31-</w:t>
      </w:r>
      <w:r w:rsidRPr="00A340ED">
        <w:rPr>
          <w:rFonts w:ascii="Sylfaen" w:hAnsi="Sylfaen" w:cs="Sylfaen"/>
          <w:sz w:val="20"/>
          <w:lang w:val="ru-RU"/>
        </w:rPr>
        <w:t>րդ</w:t>
      </w:r>
      <w:r w:rsidRPr="00A340ED">
        <w:rPr>
          <w:rFonts w:ascii="Arial Armenian" w:hAnsi="Arial Armenian" w:cs="Sylfaen"/>
          <w:sz w:val="20"/>
          <w:lang w:val="af-ZA"/>
        </w:rPr>
        <w:t xml:space="preserve"> </w:t>
      </w:r>
      <w:r w:rsidRPr="00A340ED">
        <w:rPr>
          <w:rFonts w:ascii="Sylfaen" w:hAnsi="Sylfaen" w:cs="Sylfaen"/>
          <w:sz w:val="20"/>
          <w:lang w:val="ru-RU"/>
        </w:rPr>
        <w:t>հոդվածի</w:t>
      </w:r>
      <w:r w:rsidRPr="00A340ED">
        <w:rPr>
          <w:rFonts w:ascii="Arial Armenian" w:hAnsi="Arial Armenian" w:cs="Sylfaen"/>
          <w:sz w:val="20"/>
          <w:lang w:val="af-ZA"/>
        </w:rPr>
        <w:t xml:space="preserve"> </w:t>
      </w:r>
      <w:r w:rsidRPr="00A340ED">
        <w:rPr>
          <w:rFonts w:ascii="Sylfaen" w:hAnsi="Sylfaen" w:cs="Sylfaen"/>
          <w:sz w:val="20"/>
          <w:lang w:val="ru-RU"/>
        </w:rPr>
        <w:t>համաձայն</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ասնակիցը</w:t>
      </w:r>
      <w:r w:rsidRPr="00A340ED">
        <w:rPr>
          <w:rFonts w:ascii="Arial Armenian" w:hAnsi="Arial Armenian" w:cs="Sylfaen"/>
          <w:sz w:val="20"/>
          <w:lang w:val="af-ZA"/>
        </w:rPr>
        <w:t xml:space="preserve">, </w:t>
      </w:r>
      <w:r w:rsidRPr="00A340ED">
        <w:rPr>
          <w:rFonts w:ascii="Sylfaen" w:hAnsi="Sylfaen" w:cs="Sylfaen"/>
          <w:sz w:val="20"/>
          <w:lang w:val="ru-RU"/>
        </w:rPr>
        <w:t>մինչև</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1-</w:t>
      </w:r>
      <w:r w:rsidRPr="00A340ED">
        <w:rPr>
          <w:rFonts w:ascii="Sylfaen" w:hAnsi="Sylfaen" w:cs="Sylfaen"/>
          <w:sz w:val="20"/>
          <w:lang w:val="af-ZA"/>
        </w:rPr>
        <w:t>ին</w:t>
      </w:r>
      <w:r w:rsidRPr="00A340ED">
        <w:rPr>
          <w:rFonts w:ascii="Arial Armenian" w:hAnsi="Arial Armenian" w:cs="Sylfaen"/>
          <w:sz w:val="20"/>
          <w:lang w:val="af-ZA"/>
        </w:rPr>
        <w:t xml:space="preserve"> </w:t>
      </w:r>
      <w:r w:rsidRPr="00A340ED">
        <w:rPr>
          <w:rFonts w:ascii="Sylfaen" w:hAnsi="Sylfaen" w:cs="Sylfaen"/>
          <w:sz w:val="20"/>
          <w:lang w:val="af-ZA"/>
        </w:rPr>
        <w:t>մասի</w:t>
      </w:r>
      <w:r w:rsidRPr="00A340ED">
        <w:rPr>
          <w:rFonts w:ascii="Arial Armenian" w:hAnsi="Arial Armenian" w:cs="Sylfaen"/>
          <w:sz w:val="20"/>
          <w:lang w:val="af-ZA"/>
        </w:rPr>
        <w:t xml:space="preserve"> 4.2 </w:t>
      </w:r>
      <w:r w:rsidRPr="00A340ED">
        <w:rPr>
          <w:rFonts w:ascii="Sylfaen" w:hAnsi="Sylfaen" w:cs="Sylfaen"/>
          <w:sz w:val="20"/>
          <w:lang w:val="ru-RU"/>
        </w:rPr>
        <w:t>կետում</w:t>
      </w:r>
      <w:r w:rsidRPr="00A340ED">
        <w:rPr>
          <w:rFonts w:ascii="Arial Armenian" w:hAnsi="Arial Armenian" w:cs="Sylfaen"/>
          <w:sz w:val="20"/>
          <w:lang w:val="af-ZA"/>
        </w:rPr>
        <w:t xml:space="preserve"> </w:t>
      </w:r>
      <w:r w:rsidRPr="00A340ED">
        <w:rPr>
          <w:rFonts w:ascii="Sylfaen" w:hAnsi="Sylfaen" w:cs="Sylfaen"/>
          <w:sz w:val="20"/>
          <w:lang w:val="ru-RU"/>
        </w:rPr>
        <w:t>նշված</w:t>
      </w:r>
      <w:r w:rsidRPr="00A340ED">
        <w:rPr>
          <w:rFonts w:ascii="Arial Armenian" w:hAnsi="Arial Armenian" w:cs="Sylfaen"/>
          <w:sz w:val="20"/>
          <w:lang w:val="af-ZA"/>
        </w:rPr>
        <w:t xml:space="preserve">` </w:t>
      </w:r>
      <w:r w:rsidRPr="00A340ED">
        <w:rPr>
          <w:rFonts w:ascii="Sylfaen" w:hAnsi="Sylfaen" w:cs="Sylfaen"/>
          <w:sz w:val="20"/>
          <w:lang w:val="ru-RU"/>
        </w:rPr>
        <w:t>հայտերի</w:t>
      </w:r>
      <w:r w:rsidRPr="00A340ED">
        <w:rPr>
          <w:rFonts w:ascii="Arial Armenian" w:hAnsi="Arial Armenian" w:cs="Sylfaen"/>
          <w:sz w:val="20"/>
          <w:lang w:val="af-ZA"/>
        </w:rPr>
        <w:t xml:space="preserve"> </w:t>
      </w:r>
      <w:r w:rsidRPr="00A340ED">
        <w:rPr>
          <w:rFonts w:ascii="Sylfaen" w:hAnsi="Sylfaen" w:cs="Sylfaen"/>
          <w:sz w:val="20"/>
          <w:lang w:val="ru-RU"/>
        </w:rPr>
        <w:t>ներկայացման</w:t>
      </w:r>
      <w:r w:rsidRPr="00A340ED">
        <w:rPr>
          <w:rFonts w:ascii="Arial Armenian" w:hAnsi="Arial Armenian" w:cs="Sylfaen"/>
          <w:sz w:val="20"/>
          <w:lang w:val="af-ZA"/>
        </w:rPr>
        <w:t xml:space="preserve"> </w:t>
      </w:r>
      <w:r w:rsidRPr="00A340ED">
        <w:rPr>
          <w:rFonts w:ascii="Sylfaen" w:hAnsi="Sylfaen" w:cs="Sylfaen"/>
          <w:sz w:val="20"/>
          <w:lang w:val="ru-RU"/>
        </w:rPr>
        <w:t>վերջնաժամկետը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փոփոխել</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հետ</w:t>
      </w:r>
      <w:r w:rsidRPr="00A340ED">
        <w:rPr>
          <w:rFonts w:ascii="Arial Armenian" w:hAnsi="Arial Armenian" w:cs="Sylfaen"/>
          <w:sz w:val="20"/>
          <w:lang w:val="af-ZA"/>
        </w:rPr>
        <w:t xml:space="preserve"> </w:t>
      </w:r>
      <w:r w:rsidRPr="00A340ED">
        <w:rPr>
          <w:rFonts w:ascii="Sylfaen" w:hAnsi="Sylfaen" w:cs="Sylfaen"/>
          <w:sz w:val="20"/>
          <w:lang w:val="ru-RU"/>
        </w:rPr>
        <w:t>վերցնել</w:t>
      </w:r>
      <w:r w:rsidRPr="00A340ED">
        <w:rPr>
          <w:rFonts w:ascii="Arial Armenian" w:hAnsi="Arial Armenian" w:cs="Sylfaen"/>
          <w:sz w:val="20"/>
          <w:lang w:val="af-ZA"/>
        </w:rPr>
        <w:t xml:space="preserve"> </w:t>
      </w:r>
      <w:r w:rsidRPr="00A340ED">
        <w:rPr>
          <w:rFonts w:ascii="Sylfaen" w:hAnsi="Sylfaen" w:cs="Sylfaen"/>
          <w:sz w:val="20"/>
          <w:lang w:val="ru-RU"/>
        </w:rPr>
        <w:t>իր</w:t>
      </w:r>
      <w:r w:rsidRPr="00A340ED">
        <w:rPr>
          <w:rFonts w:ascii="Arial Armenian" w:hAnsi="Arial Armenian" w:cs="Sylfaen"/>
          <w:sz w:val="20"/>
          <w:lang w:val="af-ZA"/>
        </w:rPr>
        <w:t xml:space="preserve"> </w:t>
      </w:r>
      <w:r w:rsidRPr="00A340ED">
        <w:rPr>
          <w:rFonts w:ascii="Sylfaen" w:hAnsi="Sylfaen" w:cs="Sylfaen"/>
          <w:sz w:val="20"/>
          <w:lang w:val="ru-RU"/>
        </w:rPr>
        <w:t>հայտը։</w:t>
      </w:r>
    </w:p>
    <w:p w:rsidR="0081576D" w:rsidRPr="00A340ED" w:rsidRDefault="0081576D" w:rsidP="0081576D">
      <w:pPr>
        <w:ind w:firstLine="567"/>
        <w:jc w:val="center"/>
        <w:rPr>
          <w:rFonts w:ascii="Arial Armenian" w:hAnsi="Arial Armenian"/>
          <w:b/>
          <w:sz w:val="20"/>
          <w:lang w:val="af-ZA"/>
        </w:rPr>
      </w:pPr>
    </w:p>
    <w:p w:rsidR="0081576D" w:rsidRPr="00A340ED" w:rsidRDefault="0081576D" w:rsidP="0081576D">
      <w:pPr>
        <w:ind w:firstLine="567"/>
        <w:jc w:val="center"/>
        <w:rPr>
          <w:rFonts w:ascii="Arial Armenian" w:hAnsi="Arial Armenian"/>
          <w:b/>
          <w:sz w:val="20"/>
          <w:lang w:val="af-ZA"/>
        </w:rPr>
      </w:pPr>
      <w:r w:rsidRPr="00A340ED">
        <w:rPr>
          <w:rFonts w:ascii="Arial Armenian" w:hAnsi="Arial Armenian"/>
          <w:b/>
          <w:sz w:val="20"/>
          <w:lang w:val="af-ZA"/>
        </w:rPr>
        <w:t xml:space="preserve">7. </w:t>
      </w:r>
      <w:r w:rsidRPr="00A340ED">
        <w:rPr>
          <w:rFonts w:ascii="Sylfaen" w:hAnsi="Sylfaen" w:cs="Sylfaen"/>
          <w:b/>
          <w:sz w:val="20"/>
          <w:lang w:val="es-ES"/>
        </w:rPr>
        <w:t>ՀԱՅՏԻ</w:t>
      </w:r>
      <w:r w:rsidRPr="00A340ED">
        <w:rPr>
          <w:rFonts w:ascii="Arial Armenian" w:hAnsi="Arial Armenian" w:cs="Times Armenian"/>
          <w:b/>
          <w:sz w:val="20"/>
          <w:lang w:val="af-ZA"/>
        </w:rPr>
        <w:t xml:space="preserve"> </w:t>
      </w:r>
      <w:r w:rsidRPr="00A340ED">
        <w:rPr>
          <w:rFonts w:ascii="Sylfaen" w:hAnsi="Sylfaen" w:cs="Sylfaen"/>
          <w:b/>
          <w:sz w:val="20"/>
          <w:lang w:val="es-ES"/>
        </w:rPr>
        <w:t>ԱՊԱՀՈՎՈՒՄԸ</w:t>
      </w:r>
      <w:r w:rsidRPr="00A340ED">
        <w:rPr>
          <w:rFonts w:ascii="Arial Armenian" w:hAnsi="Arial Armenian" w:cs="Times Armenian"/>
          <w:b/>
          <w:color w:val="FFFFFF"/>
          <w:sz w:val="20"/>
          <w:lang w:val="af-ZA"/>
        </w:rPr>
        <w:t xml:space="preserve"> </w:t>
      </w:r>
    </w:p>
    <w:p w:rsidR="0081576D" w:rsidRPr="00A340ED" w:rsidRDefault="0081576D" w:rsidP="0081576D">
      <w:pPr>
        <w:ind w:firstLine="567"/>
        <w:jc w:val="both"/>
        <w:rPr>
          <w:rFonts w:ascii="Arial Armenian" w:hAnsi="Arial Armenian"/>
          <w:b/>
          <w:sz w:val="20"/>
          <w:lang w:val="af-ZA"/>
        </w:rPr>
      </w:pPr>
    </w:p>
    <w:p w:rsidR="0081576D" w:rsidRPr="00A340ED" w:rsidRDefault="0081576D" w:rsidP="0081576D">
      <w:pPr>
        <w:ind w:firstLine="567"/>
        <w:jc w:val="both"/>
        <w:rPr>
          <w:rFonts w:ascii="Arial Armenian" w:hAnsi="Arial Armenian"/>
          <w:sz w:val="20"/>
          <w:szCs w:val="20"/>
          <w:lang w:val="af-ZA"/>
        </w:rPr>
      </w:pPr>
      <w:r w:rsidRPr="00A340ED">
        <w:rPr>
          <w:rFonts w:ascii="Arial Armenian" w:hAnsi="Arial Armenian"/>
          <w:sz w:val="20"/>
          <w:lang w:val="af-ZA"/>
        </w:rPr>
        <w:t xml:space="preserve">7.1 </w:t>
      </w:r>
      <w:r w:rsidRPr="00A340ED">
        <w:rPr>
          <w:rFonts w:ascii="Sylfaen" w:hAnsi="Sylfaen" w:cs="Sylfaen"/>
          <w:sz w:val="20"/>
          <w:lang w:val="ru-RU"/>
        </w:rPr>
        <w:t>Մասնակիցը</w:t>
      </w:r>
      <w:r w:rsidRPr="00A340ED">
        <w:rPr>
          <w:rFonts w:ascii="Arial Armenian" w:hAnsi="Arial Armenian" w:cs="Sylfaen"/>
          <w:sz w:val="20"/>
          <w:lang w:val="af-ZA"/>
        </w:rPr>
        <w:t xml:space="preserve"> </w:t>
      </w:r>
      <w:r w:rsidRPr="00A340ED">
        <w:rPr>
          <w:rFonts w:ascii="Sylfaen" w:hAnsi="Sylfaen" w:cs="Sylfaen"/>
          <w:sz w:val="20"/>
          <w:lang w:val="ru-RU"/>
        </w:rPr>
        <w:t>հայտով</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հրավերով</w:t>
      </w:r>
      <w:r w:rsidRPr="00A340ED">
        <w:rPr>
          <w:rFonts w:ascii="Arial Armenian" w:hAnsi="Arial Armenian" w:cs="Sylfaen"/>
          <w:sz w:val="20"/>
          <w:lang w:val="af-ZA"/>
        </w:rPr>
        <w:t xml:space="preserve"> </w:t>
      </w:r>
      <w:r w:rsidRPr="00A340ED">
        <w:rPr>
          <w:rFonts w:ascii="Sylfaen" w:hAnsi="Sylfaen" w:cs="Sylfaen"/>
          <w:sz w:val="20"/>
          <w:lang w:val="ru-RU"/>
        </w:rPr>
        <w:t>սահմանված</w:t>
      </w:r>
      <w:r w:rsidRPr="00A340ED">
        <w:rPr>
          <w:rFonts w:ascii="Arial Armenian" w:hAnsi="Arial Armenian" w:cs="Sylfaen"/>
          <w:sz w:val="20"/>
          <w:lang w:val="af-ZA"/>
        </w:rPr>
        <w:t xml:space="preserve"> </w:t>
      </w:r>
      <w:r w:rsidRPr="00A340ED">
        <w:rPr>
          <w:rFonts w:ascii="Sylfaen" w:hAnsi="Sylfaen" w:cs="Sylfaen"/>
          <w:sz w:val="20"/>
          <w:lang w:val="af-ZA"/>
        </w:rPr>
        <w:t>կարգով</w:t>
      </w:r>
      <w:r w:rsidRPr="00A340ED">
        <w:rPr>
          <w:rFonts w:ascii="Arial Armenian" w:hAnsi="Arial Armenian" w:cs="Sylfaen"/>
          <w:sz w:val="20"/>
          <w:lang w:val="af-ZA"/>
        </w:rPr>
        <w:t xml:space="preserve"> </w:t>
      </w:r>
      <w:r w:rsidRPr="00A340ED">
        <w:rPr>
          <w:rFonts w:ascii="Sylfaen" w:hAnsi="Sylfaen" w:cs="Sylfaen"/>
          <w:bCs/>
          <w:sz w:val="20"/>
          <w:szCs w:val="20"/>
        </w:rPr>
        <w:t>ներկայացնում</w:t>
      </w:r>
      <w:r w:rsidRPr="00A340ED">
        <w:rPr>
          <w:rFonts w:ascii="Arial Armenian" w:hAnsi="Arial Armenian" w:cs="Sylfaen"/>
          <w:bCs/>
          <w:sz w:val="20"/>
          <w:szCs w:val="20"/>
          <w:lang w:val="af-ZA"/>
        </w:rPr>
        <w:t xml:space="preserve"> </w:t>
      </w:r>
      <w:r w:rsidRPr="00A340ED">
        <w:rPr>
          <w:rFonts w:ascii="Sylfaen" w:hAnsi="Sylfaen" w:cs="Sylfaen"/>
          <w:bCs/>
          <w:sz w:val="20"/>
          <w:szCs w:val="20"/>
        </w:rPr>
        <w:t>է</w:t>
      </w:r>
      <w:r w:rsidRPr="00A340ED">
        <w:rPr>
          <w:rFonts w:ascii="Arial Armenian" w:hAnsi="Arial Armenian" w:cs="Sylfaen"/>
          <w:bCs/>
          <w:sz w:val="20"/>
          <w:szCs w:val="20"/>
          <w:lang w:val="af-ZA"/>
        </w:rPr>
        <w:t xml:space="preserve"> </w:t>
      </w:r>
      <w:r w:rsidRPr="00A340ED">
        <w:rPr>
          <w:rFonts w:ascii="Sylfaen" w:hAnsi="Sylfaen" w:cs="Sylfaen"/>
          <w:bCs/>
          <w:sz w:val="20"/>
          <w:szCs w:val="20"/>
        </w:rPr>
        <w:t>հայտի</w:t>
      </w:r>
      <w:r w:rsidRPr="00A340ED">
        <w:rPr>
          <w:rFonts w:ascii="Arial Armenian" w:hAnsi="Arial Armenian" w:cs="Sylfaen"/>
          <w:bCs/>
          <w:sz w:val="20"/>
          <w:szCs w:val="20"/>
          <w:lang w:val="af-ZA"/>
        </w:rPr>
        <w:t xml:space="preserve"> </w:t>
      </w:r>
      <w:r w:rsidRPr="00A340ED">
        <w:rPr>
          <w:rFonts w:ascii="Sylfaen" w:hAnsi="Sylfaen" w:cs="Sylfaen"/>
          <w:bCs/>
          <w:sz w:val="20"/>
          <w:szCs w:val="20"/>
        </w:rPr>
        <w:t>ապահովում</w:t>
      </w:r>
      <w:r w:rsidRPr="00A340ED">
        <w:rPr>
          <w:rFonts w:ascii="Arial Armenian" w:hAnsi="Arial Armenian" w:cs="Sylfaen"/>
          <w:bCs/>
          <w:sz w:val="20"/>
          <w:szCs w:val="20"/>
          <w:lang w:val="af-ZA"/>
        </w:rPr>
        <w:t>:</w:t>
      </w:r>
      <w:r w:rsidRPr="00A340ED">
        <w:rPr>
          <w:rFonts w:ascii="Arial Armenian" w:hAnsi="Arial Armenian"/>
          <w:sz w:val="20"/>
          <w:szCs w:val="20"/>
          <w:lang w:val="af-ZA"/>
        </w:rPr>
        <w:t xml:space="preserve"> </w:t>
      </w:r>
    </w:p>
    <w:p w:rsidR="0081576D" w:rsidRPr="00A340ED" w:rsidRDefault="0081576D" w:rsidP="0081576D">
      <w:pPr>
        <w:ind w:firstLine="567"/>
        <w:jc w:val="both"/>
        <w:rPr>
          <w:rFonts w:ascii="Arial Armenian" w:hAnsi="Arial Armenian" w:cs="Sylfaen"/>
          <w:sz w:val="20"/>
          <w:szCs w:val="20"/>
          <w:lang w:val="af-ZA"/>
        </w:rPr>
      </w:pPr>
      <w:r w:rsidRPr="00A340ED">
        <w:rPr>
          <w:rFonts w:ascii="Sylfaen" w:hAnsi="Sylfaen" w:cs="Sylfaen"/>
          <w:sz w:val="20"/>
          <w:szCs w:val="20"/>
        </w:rPr>
        <w:t>Հայտի</w:t>
      </w:r>
      <w:r w:rsidRPr="00A340ED">
        <w:rPr>
          <w:rFonts w:ascii="Arial Armenian" w:hAnsi="Arial Armenian" w:cs="Sylfaen"/>
          <w:sz w:val="20"/>
          <w:szCs w:val="20"/>
          <w:lang w:val="af-ZA"/>
        </w:rPr>
        <w:t xml:space="preserve"> </w:t>
      </w:r>
      <w:r w:rsidRPr="00A340ED">
        <w:rPr>
          <w:rFonts w:ascii="Sylfaen" w:hAnsi="Sylfaen" w:cs="Sylfaen"/>
          <w:sz w:val="20"/>
          <w:szCs w:val="20"/>
        </w:rPr>
        <w:t>ապահովումը</w:t>
      </w:r>
      <w:r w:rsidRPr="00A340ED">
        <w:rPr>
          <w:rFonts w:ascii="Arial Armenian" w:hAnsi="Arial Armenian" w:cs="Sylfaen"/>
          <w:sz w:val="20"/>
          <w:szCs w:val="20"/>
          <w:lang w:val="af-ZA"/>
        </w:rPr>
        <w:t xml:space="preserve"> </w:t>
      </w:r>
      <w:r w:rsidRPr="00A340ED">
        <w:rPr>
          <w:rFonts w:ascii="Sylfaen" w:hAnsi="Sylfaen" w:cs="Sylfaen"/>
          <w:sz w:val="20"/>
          <w:szCs w:val="20"/>
        </w:rPr>
        <w:t>ներկայացվում</w:t>
      </w:r>
      <w:r w:rsidRPr="00A340ED">
        <w:rPr>
          <w:rFonts w:ascii="Arial Armenian" w:hAnsi="Arial Armenian" w:cs="Sylfaen"/>
          <w:sz w:val="20"/>
          <w:szCs w:val="20"/>
          <w:lang w:val="af-ZA"/>
        </w:rPr>
        <w:t xml:space="preserve"> </w:t>
      </w:r>
      <w:r w:rsidRPr="00A340ED">
        <w:rPr>
          <w:rFonts w:ascii="Sylfaen" w:hAnsi="Sylfaen" w:cs="Sylfaen"/>
          <w:sz w:val="20"/>
          <w:szCs w:val="20"/>
        </w:rPr>
        <w:t>է</w:t>
      </w:r>
      <w:r w:rsidRPr="00A340ED">
        <w:rPr>
          <w:rFonts w:ascii="Arial Armenian" w:hAnsi="Arial Armenian" w:cs="Sylfaen"/>
          <w:sz w:val="20"/>
          <w:szCs w:val="20"/>
          <w:lang w:val="af-ZA"/>
        </w:rPr>
        <w:t xml:space="preserve"> </w:t>
      </w:r>
      <w:r w:rsidRPr="00A340ED">
        <w:rPr>
          <w:rFonts w:ascii="Sylfaen" w:hAnsi="Sylfaen" w:cs="Sylfaen"/>
          <w:sz w:val="20"/>
          <w:szCs w:val="20"/>
        </w:rPr>
        <w:t>բանկային</w:t>
      </w:r>
      <w:r w:rsidRPr="00A340ED">
        <w:rPr>
          <w:rFonts w:ascii="Arial Armenian" w:hAnsi="Arial Armenian" w:cs="Sylfaen"/>
          <w:sz w:val="20"/>
          <w:szCs w:val="20"/>
          <w:lang w:val="af-ZA"/>
        </w:rPr>
        <w:t xml:space="preserve"> </w:t>
      </w:r>
      <w:r w:rsidRPr="00A340ED">
        <w:rPr>
          <w:rFonts w:ascii="Sylfaen" w:hAnsi="Sylfaen" w:cs="Sylfaen"/>
          <w:sz w:val="20"/>
          <w:szCs w:val="20"/>
        </w:rPr>
        <w:t>երաշխիքի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հավելված</w:t>
      </w:r>
      <w:r w:rsidRPr="00A340ED">
        <w:rPr>
          <w:rFonts w:ascii="Arial Armenian" w:hAnsi="Arial Armenian" w:cs="Sylfaen"/>
          <w:sz w:val="20"/>
          <w:szCs w:val="20"/>
          <w:lang w:val="af-ZA"/>
        </w:rPr>
        <w:t xml:space="preserve"> 3) </w:t>
      </w:r>
      <w:r w:rsidRPr="00A340ED">
        <w:rPr>
          <w:rFonts w:ascii="Sylfaen" w:hAnsi="Sylfaen" w:cs="Sylfaen"/>
          <w:sz w:val="20"/>
          <w:szCs w:val="20"/>
        </w:rPr>
        <w:t>կամ</w:t>
      </w:r>
      <w:r w:rsidRPr="00A340ED">
        <w:rPr>
          <w:rFonts w:ascii="Arial Armenian" w:hAnsi="Arial Armenian" w:cs="Sylfaen"/>
          <w:sz w:val="20"/>
          <w:szCs w:val="20"/>
          <w:lang w:val="af-ZA"/>
        </w:rPr>
        <w:t xml:space="preserve"> </w:t>
      </w:r>
      <w:r w:rsidRPr="00A340ED">
        <w:rPr>
          <w:rFonts w:ascii="Sylfaen" w:hAnsi="Sylfaen" w:cs="Sylfaen"/>
          <w:sz w:val="20"/>
          <w:szCs w:val="20"/>
        </w:rPr>
        <w:t>կանխիկ</w:t>
      </w:r>
      <w:r w:rsidRPr="00A340ED">
        <w:rPr>
          <w:rFonts w:ascii="Arial Armenian" w:hAnsi="Arial Armenian" w:cs="Sylfaen"/>
          <w:sz w:val="20"/>
          <w:szCs w:val="20"/>
          <w:lang w:val="af-ZA"/>
        </w:rPr>
        <w:t xml:space="preserve"> </w:t>
      </w:r>
      <w:r w:rsidRPr="00A340ED">
        <w:rPr>
          <w:rFonts w:ascii="Sylfaen" w:hAnsi="Sylfaen" w:cs="Sylfaen"/>
          <w:sz w:val="20"/>
          <w:szCs w:val="20"/>
        </w:rPr>
        <w:t>փողի</w:t>
      </w:r>
      <w:r w:rsidRPr="00A340ED">
        <w:rPr>
          <w:rFonts w:ascii="Arial Armenian" w:hAnsi="Arial Armenian" w:cs="Sylfaen"/>
          <w:sz w:val="20"/>
          <w:szCs w:val="20"/>
          <w:lang w:val="af-ZA"/>
        </w:rPr>
        <w:t xml:space="preserve"> </w:t>
      </w:r>
      <w:r w:rsidRPr="00A340ED">
        <w:rPr>
          <w:rFonts w:ascii="Sylfaen" w:hAnsi="Sylfaen" w:cs="Sylfaen"/>
          <w:sz w:val="20"/>
          <w:szCs w:val="20"/>
        </w:rPr>
        <w:t>ձևով</w:t>
      </w:r>
      <w:r w:rsidRPr="00A340ED">
        <w:rPr>
          <w:rFonts w:ascii="Arial Armenian" w:hAnsi="Arial Armenian" w:cs="Sylfaen"/>
          <w:sz w:val="20"/>
          <w:szCs w:val="20"/>
          <w:lang w:val="af-ZA"/>
        </w:rPr>
        <w:t xml:space="preserve">, </w:t>
      </w:r>
      <w:r w:rsidRPr="00A340ED">
        <w:rPr>
          <w:rFonts w:ascii="Sylfaen" w:hAnsi="Sylfaen" w:cs="Sylfaen"/>
          <w:sz w:val="20"/>
          <w:szCs w:val="20"/>
        </w:rPr>
        <w:t>որի</w:t>
      </w:r>
      <w:r w:rsidRPr="00A340ED">
        <w:rPr>
          <w:rFonts w:ascii="Arial Armenian" w:hAnsi="Arial Armenian" w:cs="Sylfaen"/>
          <w:sz w:val="20"/>
          <w:szCs w:val="20"/>
          <w:lang w:val="af-ZA"/>
        </w:rPr>
        <w:t xml:space="preserve"> </w:t>
      </w:r>
      <w:r w:rsidRPr="00A340ED">
        <w:rPr>
          <w:rFonts w:ascii="Sylfaen" w:hAnsi="Sylfaen" w:cs="Sylfaen"/>
          <w:sz w:val="20"/>
          <w:szCs w:val="20"/>
        </w:rPr>
        <w:t>չափը</w:t>
      </w:r>
      <w:r w:rsidRPr="00A340ED">
        <w:rPr>
          <w:rFonts w:ascii="Arial Armenian" w:hAnsi="Arial Armenian" w:cs="Sylfaen"/>
          <w:sz w:val="20"/>
          <w:szCs w:val="20"/>
          <w:lang w:val="af-ZA"/>
        </w:rPr>
        <w:t xml:space="preserve"> </w:t>
      </w:r>
      <w:r w:rsidRPr="00A340ED">
        <w:rPr>
          <w:rFonts w:ascii="Sylfaen" w:hAnsi="Sylfaen" w:cs="Sylfaen"/>
          <w:sz w:val="20"/>
          <w:szCs w:val="20"/>
        </w:rPr>
        <w:t>հավասար</w:t>
      </w:r>
      <w:r w:rsidRPr="00A340ED">
        <w:rPr>
          <w:rFonts w:ascii="Arial Armenian" w:hAnsi="Arial Armenian" w:cs="Sylfaen"/>
          <w:sz w:val="20"/>
          <w:szCs w:val="20"/>
          <w:lang w:val="af-ZA"/>
        </w:rPr>
        <w:t xml:space="preserve"> </w:t>
      </w:r>
      <w:r w:rsidRPr="00A340ED">
        <w:rPr>
          <w:rFonts w:ascii="Sylfaen" w:hAnsi="Sylfaen" w:cs="Sylfaen"/>
          <w:sz w:val="20"/>
          <w:szCs w:val="20"/>
        </w:rPr>
        <w:t>է</w:t>
      </w:r>
      <w:r w:rsidRPr="00A340ED">
        <w:rPr>
          <w:rFonts w:ascii="Arial Armenian" w:hAnsi="Arial Armenian" w:cs="Sylfaen"/>
          <w:sz w:val="20"/>
          <w:szCs w:val="20"/>
          <w:lang w:val="af-ZA"/>
        </w:rPr>
        <w:t xml:space="preserve"> </w:t>
      </w:r>
      <w:r w:rsidRPr="00A340ED">
        <w:rPr>
          <w:rFonts w:ascii="Sylfaen" w:hAnsi="Sylfaen" w:cs="Sylfaen"/>
          <w:sz w:val="20"/>
          <w:szCs w:val="20"/>
        </w:rPr>
        <w:t>մասնակցի</w:t>
      </w:r>
      <w:r w:rsidRPr="00A340ED">
        <w:rPr>
          <w:rFonts w:ascii="Arial Armenian" w:hAnsi="Arial Armenian" w:cs="Sylfaen"/>
          <w:sz w:val="20"/>
          <w:szCs w:val="20"/>
          <w:lang w:val="af-ZA"/>
        </w:rPr>
        <w:t xml:space="preserve"> </w:t>
      </w:r>
      <w:r w:rsidRPr="00A340ED">
        <w:rPr>
          <w:rFonts w:ascii="Sylfaen" w:hAnsi="Sylfaen" w:cs="Sylfaen"/>
          <w:sz w:val="20"/>
          <w:szCs w:val="20"/>
        </w:rPr>
        <w:t>գնային</w:t>
      </w:r>
      <w:r w:rsidRPr="00A340ED">
        <w:rPr>
          <w:rFonts w:ascii="Arial Armenian" w:hAnsi="Arial Armenian" w:cs="Sylfaen"/>
          <w:sz w:val="20"/>
          <w:szCs w:val="20"/>
          <w:lang w:val="af-ZA"/>
        </w:rPr>
        <w:t xml:space="preserve"> </w:t>
      </w:r>
      <w:r w:rsidRPr="00A340ED">
        <w:rPr>
          <w:rFonts w:ascii="Sylfaen" w:hAnsi="Sylfaen" w:cs="Sylfaen"/>
          <w:sz w:val="20"/>
          <w:szCs w:val="20"/>
        </w:rPr>
        <w:t>առաջարկի</w:t>
      </w:r>
      <w:r w:rsidRPr="00A340ED">
        <w:rPr>
          <w:rFonts w:ascii="Arial Armenian" w:hAnsi="Arial Armenian" w:cs="Sylfaen"/>
          <w:sz w:val="20"/>
          <w:szCs w:val="20"/>
          <w:lang w:val="af-ZA"/>
        </w:rPr>
        <w:t xml:space="preserve"> </w:t>
      </w:r>
      <w:r w:rsidRPr="00A340ED">
        <w:rPr>
          <w:rFonts w:ascii="Sylfaen" w:hAnsi="Sylfaen" w:cs="Sylfaen"/>
          <w:sz w:val="20"/>
          <w:szCs w:val="20"/>
        </w:rPr>
        <w:t>հինգ</w:t>
      </w:r>
      <w:r w:rsidRPr="00A340ED">
        <w:rPr>
          <w:rFonts w:ascii="Arial Armenian" w:hAnsi="Arial Armenian" w:cs="Sylfaen"/>
          <w:sz w:val="20"/>
          <w:szCs w:val="20"/>
          <w:lang w:val="af-ZA"/>
        </w:rPr>
        <w:t xml:space="preserve"> </w:t>
      </w:r>
      <w:r w:rsidRPr="00A340ED">
        <w:rPr>
          <w:rFonts w:ascii="Sylfaen" w:hAnsi="Sylfaen" w:cs="Sylfaen"/>
          <w:sz w:val="20"/>
          <w:szCs w:val="20"/>
        </w:rPr>
        <w:t>տոկոսին</w:t>
      </w:r>
      <w:r w:rsidRPr="00A340ED">
        <w:rPr>
          <w:rFonts w:ascii="Arial Armenian" w:hAnsi="Arial Armenian" w:cs="Sylfaen"/>
          <w:sz w:val="20"/>
          <w:szCs w:val="20"/>
          <w:lang w:val="af-ZA"/>
        </w:rPr>
        <w:t xml:space="preserve">: </w:t>
      </w:r>
      <w:r w:rsidRPr="00A340ED">
        <w:rPr>
          <w:rFonts w:ascii="Sylfaen" w:hAnsi="Sylfaen" w:cs="Sylfaen"/>
          <w:sz w:val="20"/>
          <w:szCs w:val="20"/>
        </w:rPr>
        <w:t>Ընդ</w:t>
      </w:r>
      <w:r w:rsidRPr="00A340ED">
        <w:rPr>
          <w:rFonts w:ascii="Arial Armenian" w:hAnsi="Arial Armenian" w:cs="Sylfaen"/>
          <w:sz w:val="20"/>
          <w:szCs w:val="20"/>
          <w:lang w:val="af-ZA"/>
        </w:rPr>
        <w:t xml:space="preserve"> </w:t>
      </w:r>
      <w:r w:rsidRPr="00A340ED">
        <w:rPr>
          <w:rFonts w:ascii="Sylfaen" w:hAnsi="Sylfaen" w:cs="Sylfaen"/>
          <w:sz w:val="20"/>
          <w:szCs w:val="20"/>
        </w:rPr>
        <w:t>որում</w:t>
      </w:r>
      <w:r w:rsidRPr="00A340ED">
        <w:rPr>
          <w:rFonts w:ascii="Arial Armenian" w:hAnsi="Arial Armenian" w:cs="Sylfaen"/>
          <w:sz w:val="20"/>
          <w:szCs w:val="20"/>
          <w:lang w:val="af-ZA"/>
        </w:rPr>
        <w:t xml:space="preserve">, </w:t>
      </w:r>
      <w:r w:rsidRPr="00A340ED">
        <w:rPr>
          <w:rFonts w:ascii="Sylfaen" w:hAnsi="Sylfaen" w:cs="Sylfaen"/>
          <w:sz w:val="20"/>
          <w:szCs w:val="20"/>
        </w:rPr>
        <w:t>եթե</w:t>
      </w:r>
      <w:r w:rsidRPr="00A340ED">
        <w:rPr>
          <w:rFonts w:ascii="Arial Armenian" w:hAnsi="Arial Armenian" w:cs="Sylfaen"/>
          <w:sz w:val="20"/>
          <w:szCs w:val="20"/>
          <w:lang w:val="af-ZA"/>
        </w:rPr>
        <w:t xml:space="preserve"> </w:t>
      </w:r>
      <w:r w:rsidRPr="00A340ED">
        <w:rPr>
          <w:rFonts w:ascii="Sylfaen" w:hAnsi="Sylfaen" w:cs="Sylfaen"/>
          <w:sz w:val="20"/>
          <w:szCs w:val="20"/>
        </w:rPr>
        <w:t>մասնակիցը</w:t>
      </w:r>
      <w:r w:rsidRPr="00A340ED">
        <w:rPr>
          <w:rFonts w:ascii="Arial Armenian" w:hAnsi="Arial Armenian" w:cs="Sylfaen"/>
          <w:sz w:val="20"/>
          <w:szCs w:val="20"/>
          <w:lang w:val="af-ZA"/>
        </w:rPr>
        <w:t xml:space="preserve"> </w:t>
      </w:r>
      <w:r w:rsidRPr="00A340ED">
        <w:rPr>
          <w:rFonts w:ascii="Sylfaen" w:hAnsi="Sylfaen" w:cs="Sylfaen"/>
          <w:sz w:val="20"/>
          <w:szCs w:val="20"/>
        </w:rPr>
        <w:t>հայտի</w:t>
      </w:r>
      <w:r w:rsidRPr="00A340ED">
        <w:rPr>
          <w:rFonts w:ascii="Arial Armenian" w:hAnsi="Arial Armenian" w:cs="Sylfaen"/>
          <w:sz w:val="20"/>
          <w:szCs w:val="20"/>
          <w:lang w:val="af-ZA"/>
        </w:rPr>
        <w:t xml:space="preserve"> </w:t>
      </w:r>
      <w:r w:rsidRPr="00A340ED">
        <w:rPr>
          <w:rFonts w:ascii="Sylfaen" w:hAnsi="Sylfaen" w:cs="Sylfaen"/>
          <w:sz w:val="20"/>
          <w:szCs w:val="20"/>
        </w:rPr>
        <w:t>ապահովումը</w:t>
      </w:r>
      <w:r w:rsidRPr="00A340ED">
        <w:rPr>
          <w:rFonts w:ascii="Arial Armenian" w:hAnsi="Arial Armenian" w:cs="Sylfaen"/>
          <w:sz w:val="20"/>
          <w:szCs w:val="20"/>
          <w:lang w:val="af-ZA"/>
        </w:rPr>
        <w:t xml:space="preserve"> </w:t>
      </w:r>
      <w:r w:rsidRPr="00A340ED">
        <w:rPr>
          <w:rFonts w:ascii="Sylfaen" w:hAnsi="Sylfaen" w:cs="Sylfaen"/>
          <w:sz w:val="20"/>
          <w:szCs w:val="20"/>
        </w:rPr>
        <w:t>ներկայացրել</w:t>
      </w:r>
      <w:r w:rsidRPr="00A340ED">
        <w:rPr>
          <w:rFonts w:ascii="Arial Armenian" w:hAnsi="Arial Armenian" w:cs="Sylfaen"/>
          <w:sz w:val="20"/>
          <w:szCs w:val="20"/>
          <w:lang w:val="af-ZA"/>
        </w:rPr>
        <w:t xml:space="preserve"> </w:t>
      </w:r>
      <w:r w:rsidRPr="00A340ED">
        <w:rPr>
          <w:rFonts w:ascii="Sylfaen" w:hAnsi="Sylfaen" w:cs="Sylfaen"/>
          <w:sz w:val="20"/>
          <w:szCs w:val="20"/>
        </w:rPr>
        <w:t>է</w:t>
      </w:r>
      <w:r w:rsidRPr="00A340ED">
        <w:rPr>
          <w:rFonts w:ascii="Arial Armenian" w:hAnsi="Arial Armenian" w:cs="Sylfaen"/>
          <w:sz w:val="20"/>
          <w:szCs w:val="20"/>
          <w:lang w:val="af-ZA"/>
        </w:rPr>
        <w:t xml:space="preserve"> </w:t>
      </w:r>
      <w:r w:rsidRPr="00A340ED">
        <w:rPr>
          <w:rFonts w:ascii="Sylfaen" w:hAnsi="Sylfaen" w:cs="Sylfaen"/>
          <w:sz w:val="20"/>
          <w:szCs w:val="20"/>
        </w:rPr>
        <w:t>սույն</w:t>
      </w:r>
      <w:r w:rsidRPr="00A340ED">
        <w:rPr>
          <w:rFonts w:ascii="Arial Armenian" w:hAnsi="Arial Armenian" w:cs="Sylfaen"/>
          <w:sz w:val="20"/>
          <w:szCs w:val="20"/>
          <w:lang w:val="af-ZA"/>
        </w:rPr>
        <w:t xml:space="preserve"> </w:t>
      </w:r>
      <w:r w:rsidRPr="00A340ED">
        <w:rPr>
          <w:rFonts w:ascii="Sylfaen" w:hAnsi="Sylfaen" w:cs="Sylfaen"/>
          <w:sz w:val="20"/>
          <w:szCs w:val="20"/>
        </w:rPr>
        <w:t>կետով</w:t>
      </w:r>
      <w:r w:rsidRPr="00A340ED">
        <w:rPr>
          <w:rFonts w:ascii="Arial Armenian" w:hAnsi="Arial Armenian" w:cs="Sylfaen"/>
          <w:sz w:val="20"/>
          <w:szCs w:val="20"/>
          <w:lang w:val="af-ZA"/>
        </w:rPr>
        <w:t xml:space="preserve"> </w:t>
      </w:r>
      <w:r w:rsidRPr="00A340ED">
        <w:rPr>
          <w:rFonts w:ascii="Sylfaen" w:hAnsi="Sylfaen" w:cs="Sylfaen"/>
          <w:sz w:val="20"/>
          <w:szCs w:val="20"/>
        </w:rPr>
        <w:t>սահմանված</w:t>
      </w:r>
      <w:r w:rsidRPr="00A340ED">
        <w:rPr>
          <w:rFonts w:ascii="Arial Armenian" w:hAnsi="Arial Armenian" w:cs="Sylfaen"/>
          <w:sz w:val="20"/>
          <w:szCs w:val="20"/>
          <w:lang w:val="af-ZA"/>
        </w:rPr>
        <w:t xml:space="preserve"> </w:t>
      </w:r>
      <w:r w:rsidRPr="00A340ED">
        <w:rPr>
          <w:rFonts w:ascii="Sylfaen" w:hAnsi="Sylfaen" w:cs="Sylfaen"/>
          <w:sz w:val="20"/>
          <w:szCs w:val="20"/>
        </w:rPr>
        <w:t>չափից</w:t>
      </w:r>
      <w:r w:rsidRPr="00A340ED">
        <w:rPr>
          <w:rFonts w:ascii="Arial Armenian" w:hAnsi="Arial Armenian" w:cs="Sylfaen"/>
          <w:sz w:val="20"/>
          <w:szCs w:val="20"/>
          <w:lang w:val="af-ZA"/>
        </w:rPr>
        <w:t xml:space="preserve"> </w:t>
      </w:r>
      <w:r w:rsidRPr="00A340ED">
        <w:rPr>
          <w:rFonts w:ascii="Sylfaen" w:hAnsi="Sylfaen" w:cs="Sylfaen"/>
          <w:sz w:val="20"/>
          <w:szCs w:val="20"/>
        </w:rPr>
        <w:t>ավելի</w:t>
      </w:r>
      <w:r w:rsidRPr="00A340ED">
        <w:rPr>
          <w:rFonts w:ascii="Arial Armenian" w:hAnsi="Arial Armenian" w:cs="Sylfaen"/>
          <w:sz w:val="20"/>
          <w:szCs w:val="20"/>
          <w:lang w:val="af-ZA"/>
        </w:rPr>
        <w:t xml:space="preserve">, </w:t>
      </w:r>
      <w:r w:rsidRPr="00A340ED">
        <w:rPr>
          <w:rFonts w:ascii="Sylfaen" w:hAnsi="Sylfaen" w:cs="Sylfaen"/>
          <w:sz w:val="20"/>
          <w:szCs w:val="20"/>
        </w:rPr>
        <w:t>ապա</w:t>
      </w:r>
      <w:r w:rsidRPr="00A340ED">
        <w:rPr>
          <w:rFonts w:ascii="Arial Armenian" w:hAnsi="Arial Armenian" w:cs="Sylfaen"/>
          <w:sz w:val="20"/>
          <w:szCs w:val="20"/>
          <w:lang w:val="af-ZA"/>
        </w:rPr>
        <w:t xml:space="preserve"> </w:t>
      </w:r>
      <w:r w:rsidRPr="00A340ED">
        <w:rPr>
          <w:rFonts w:ascii="Sylfaen" w:hAnsi="Sylfaen" w:cs="Sylfaen"/>
          <w:sz w:val="20"/>
          <w:szCs w:val="20"/>
        </w:rPr>
        <w:t>հայտը</w:t>
      </w:r>
      <w:r w:rsidRPr="00A340ED">
        <w:rPr>
          <w:rFonts w:ascii="Arial Armenian" w:hAnsi="Arial Armenian" w:cs="Sylfaen"/>
          <w:sz w:val="20"/>
          <w:szCs w:val="20"/>
          <w:lang w:val="af-ZA"/>
        </w:rPr>
        <w:t xml:space="preserve"> </w:t>
      </w:r>
      <w:r w:rsidRPr="00A340ED">
        <w:rPr>
          <w:rFonts w:ascii="Sylfaen" w:hAnsi="Sylfaen" w:cs="Sylfaen"/>
          <w:sz w:val="20"/>
          <w:szCs w:val="20"/>
        </w:rPr>
        <w:t>համարվում</w:t>
      </w:r>
      <w:r w:rsidRPr="00A340ED">
        <w:rPr>
          <w:rFonts w:ascii="Arial Armenian" w:hAnsi="Arial Armenian" w:cs="Sylfaen"/>
          <w:sz w:val="20"/>
          <w:szCs w:val="20"/>
          <w:lang w:val="af-ZA"/>
        </w:rPr>
        <w:t xml:space="preserve"> </w:t>
      </w:r>
      <w:r w:rsidRPr="00A340ED">
        <w:rPr>
          <w:rFonts w:ascii="Sylfaen" w:hAnsi="Sylfaen" w:cs="Sylfaen"/>
          <w:sz w:val="20"/>
          <w:szCs w:val="20"/>
        </w:rPr>
        <w:t>է</w:t>
      </w:r>
      <w:r w:rsidRPr="00A340ED">
        <w:rPr>
          <w:rFonts w:ascii="Arial Armenian" w:hAnsi="Arial Armenian" w:cs="Sylfaen"/>
          <w:sz w:val="20"/>
          <w:szCs w:val="20"/>
          <w:lang w:val="af-ZA"/>
        </w:rPr>
        <w:t xml:space="preserve"> </w:t>
      </w:r>
      <w:r w:rsidRPr="00A340ED">
        <w:rPr>
          <w:rFonts w:ascii="Sylfaen" w:hAnsi="Sylfaen" w:cs="Sylfaen"/>
          <w:sz w:val="20"/>
          <w:szCs w:val="20"/>
        </w:rPr>
        <w:t>հրավերի</w:t>
      </w:r>
      <w:r w:rsidRPr="00A340ED">
        <w:rPr>
          <w:rFonts w:ascii="Arial Armenian" w:hAnsi="Arial Armenian" w:cs="Sylfaen"/>
          <w:sz w:val="20"/>
          <w:szCs w:val="20"/>
          <w:lang w:val="af-ZA"/>
        </w:rPr>
        <w:t xml:space="preserve"> </w:t>
      </w:r>
      <w:r w:rsidRPr="00A340ED">
        <w:rPr>
          <w:rFonts w:ascii="Sylfaen" w:hAnsi="Sylfaen" w:cs="Sylfaen"/>
          <w:sz w:val="20"/>
          <w:szCs w:val="20"/>
        </w:rPr>
        <w:t>պահանջներին</w:t>
      </w:r>
      <w:r w:rsidRPr="00A340ED">
        <w:rPr>
          <w:rFonts w:ascii="Arial Armenian" w:hAnsi="Arial Armenian" w:cs="Sylfaen"/>
          <w:sz w:val="20"/>
          <w:szCs w:val="20"/>
          <w:lang w:val="af-ZA"/>
        </w:rPr>
        <w:t xml:space="preserve"> </w:t>
      </w:r>
      <w:r w:rsidRPr="00A340ED">
        <w:rPr>
          <w:rFonts w:ascii="Sylfaen" w:hAnsi="Sylfaen" w:cs="Sylfaen"/>
          <w:sz w:val="20"/>
          <w:szCs w:val="20"/>
        </w:rPr>
        <w:t>բավարարող</w:t>
      </w:r>
      <w:r w:rsidRPr="00A340ED">
        <w:rPr>
          <w:rFonts w:ascii="Arial Armenian" w:hAnsi="Arial Armenian" w:cs="Sylfaen"/>
          <w:sz w:val="20"/>
          <w:szCs w:val="20"/>
          <w:lang w:val="af-ZA"/>
        </w:rPr>
        <w:t xml:space="preserve"> </w:t>
      </w:r>
      <w:r w:rsidRPr="00A340ED">
        <w:rPr>
          <w:rFonts w:ascii="Sylfaen" w:hAnsi="Sylfaen" w:cs="Sylfaen"/>
          <w:sz w:val="20"/>
          <w:szCs w:val="20"/>
        </w:rPr>
        <w:t>և</w:t>
      </w:r>
      <w:r w:rsidRPr="00A340ED">
        <w:rPr>
          <w:rFonts w:ascii="Arial Armenian" w:hAnsi="Arial Armenian" w:cs="Sylfaen"/>
          <w:sz w:val="20"/>
          <w:szCs w:val="20"/>
          <w:lang w:val="af-ZA"/>
        </w:rPr>
        <w:t xml:space="preserve"> </w:t>
      </w:r>
      <w:r w:rsidRPr="00A340ED">
        <w:rPr>
          <w:rFonts w:ascii="Sylfaen" w:hAnsi="Sylfaen" w:cs="Sylfaen"/>
          <w:sz w:val="20"/>
          <w:szCs w:val="20"/>
        </w:rPr>
        <w:t>ենթակա</w:t>
      </w:r>
      <w:r w:rsidRPr="00A340ED">
        <w:rPr>
          <w:rFonts w:ascii="Arial Armenian" w:hAnsi="Arial Armenian" w:cs="Sylfaen"/>
          <w:sz w:val="20"/>
          <w:szCs w:val="20"/>
          <w:lang w:val="af-ZA"/>
        </w:rPr>
        <w:t xml:space="preserve"> </w:t>
      </w:r>
      <w:r w:rsidRPr="00A340ED">
        <w:rPr>
          <w:rFonts w:ascii="Sylfaen" w:hAnsi="Sylfaen" w:cs="Sylfaen"/>
          <w:sz w:val="20"/>
          <w:szCs w:val="20"/>
        </w:rPr>
        <w:t>չէ</w:t>
      </w:r>
      <w:r w:rsidRPr="00A340ED">
        <w:rPr>
          <w:rFonts w:ascii="Arial Armenian" w:hAnsi="Arial Armenian" w:cs="Sylfaen"/>
          <w:sz w:val="20"/>
          <w:szCs w:val="20"/>
          <w:lang w:val="af-ZA"/>
        </w:rPr>
        <w:t xml:space="preserve"> </w:t>
      </w:r>
      <w:r w:rsidRPr="00A340ED">
        <w:rPr>
          <w:rFonts w:ascii="Sylfaen" w:hAnsi="Sylfaen" w:cs="Sylfaen"/>
          <w:sz w:val="20"/>
          <w:szCs w:val="20"/>
        </w:rPr>
        <w:t>մերժման</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Sylfaen" w:hAnsi="Sylfaen" w:cs="Sylfaen"/>
          <w:sz w:val="20"/>
          <w:szCs w:val="20"/>
        </w:rPr>
        <w:t>Կանխիկ</w:t>
      </w:r>
      <w:r w:rsidRPr="00A340ED">
        <w:rPr>
          <w:rFonts w:ascii="Arial Armenian" w:hAnsi="Arial Armenian"/>
          <w:sz w:val="20"/>
          <w:szCs w:val="20"/>
          <w:lang w:val="af-ZA"/>
        </w:rPr>
        <w:t xml:space="preserve"> </w:t>
      </w:r>
      <w:r w:rsidRPr="00A340ED">
        <w:rPr>
          <w:rFonts w:ascii="Sylfaen" w:hAnsi="Sylfaen" w:cs="Sylfaen"/>
          <w:sz w:val="20"/>
          <w:szCs w:val="20"/>
        </w:rPr>
        <w:t>փողի</w:t>
      </w:r>
      <w:r w:rsidRPr="00A340ED">
        <w:rPr>
          <w:rFonts w:ascii="Arial Armenian" w:hAnsi="Arial Armenian"/>
          <w:sz w:val="20"/>
          <w:szCs w:val="20"/>
          <w:lang w:val="af-ZA"/>
        </w:rPr>
        <w:t xml:space="preserve"> </w:t>
      </w:r>
      <w:r w:rsidRPr="00A340ED">
        <w:rPr>
          <w:rFonts w:ascii="Sylfaen" w:hAnsi="Sylfaen" w:cs="Sylfaen"/>
          <w:sz w:val="20"/>
          <w:szCs w:val="20"/>
        </w:rPr>
        <w:t>ձևով</w:t>
      </w:r>
      <w:r w:rsidRPr="00A340ED">
        <w:rPr>
          <w:rFonts w:ascii="Arial Armenian" w:hAnsi="Arial Armenian"/>
          <w:sz w:val="20"/>
          <w:szCs w:val="20"/>
          <w:lang w:val="af-ZA"/>
        </w:rPr>
        <w:t xml:space="preserve"> </w:t>
      </w:r>
      <w:r w:rsidRPr="00A340ED">
        <w:rPr>
          <w:rFonts w:ascii="Sylfaen" w:hAnsi="Sylfaen" w:cs="Sylfaen"/>
          <w:sz w:val="20"/>
          <w:szCs w:val="20"/>
        </w:rPr>
        <w:t>ներկայացված</w:t>
      </w:r>
      <w:r w:rsidRPr="00A340ED">
        <w:rPr>
          <w:rFonts w:ascii="Arial Armenian" w:hAnsi="Arial Armenian"/>
          <w:sz w:val="20"/>
          <w:szCs w:val="20"/>
          <w:lang w:val="af-ZA"/>
        </w:rPr>
        <w:t xml:space="preserve"> </w:t>
      </w:r>
      <w:r w:rsidRPr="00A340ED">
        <w:rPr>
          <w:rFonts w:ascii="Sylfaen" w:hAnsi="Sylfaen" w:cs="Sylfaen"/>
          <w:sz w:val="20"/>
          <w:szCs w:val="20"/>
        </w:rPr>
        <w:t>հայտի</w:t>
      </w:r>
      <w:r w:rsidRPr="00A340ED">
        <w:rPr>
          <w:rFonts w:ascii="Arial Armenian" w:hAnsi="Arial Armenian"/>
          <w:sz w:val="20"/>
          <w:szCs w:val="20"/>
          <w:lang w:val="af-ZA"/>
        </w:rPr>
        <w:t xml:space="preserve"> </w:t>
      </w:r>
      <w:r w:rsidRPr="00A340ED">
        <w:rPr>
          <w:rFonts w:ascii="Sylfaen" w:hAnsi="Sylfaen" w:cs="Sylfaen"/>
          <w:sz w:val="20"/>
          <w:szCs w:val="20"/>
        </w:rPr>
        <w:t>ապահովումը</w:t>
      </w:r>
      <w:r w:rsidRPr="00A340ED">
        <w:rPr>
          <w:rFonts w:ascii="Arial Armenian" w:hAnsi="Arial Armenian"/>
          <w:sz w:val="20"/>
          <w:szCs w:val="20"/>
          <w:lang w:val="af-ZA"/>
        </w:rPr>
        <w:t xml:space="preserve"> </w:t>
      </w:r>
      <w:r w:rsidRPr="00A340ED">
        <w:rPr>
          <w:rFonts w:ascii="Sylfaen" w:hAnsi="Sylfaen" w:cs="Sylfaen"/>
          <w:sz w:val="20"/>
          <w:szCs w:val="20"/>
        </w:rPr>
        <w:t>պետք</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փոխանցվի</w:t>
      </w:r>
      <w:r w:rsidRPr="00A340ED">
        <w:rPr>
          <w:rFonts w:ascii="Arial Armenian" w:hAnsi="Arial Armenian"/>
          <w:sz w:val="20"/>
          <w:szCs w:val="20"/>
          <w:lang w:val="af-ZA"/>
        </w:rPr>
        <w:t xml:space="preserve"> </w:t>
      </w:r>
      <w:r w:rsidRPr="00A340ED">
        <w:rPr>
          <w:rFonts w:ascii="Sylfaen" w:hAnsi="Sylfaen" w:cs="Sylfaen"/>
          <w:sz w:val="20"/>
          <w:szCs w:val="20"/>
        </w:rPr>
        <w:t>Կենտրոնական</w:t>
      </w:r>
      <w:r w:rsidRPr="00A340ED">
        <w:rPr>
          <w:rFonts w:ascii="Arial Armenian" w:hAnsi="Arial Armenian"/>
          <w:sz w:val="20"/>
          <w:szCs w:val="20"/>
          <w:lang w:val="af-ZA"/>
        </w:rPr>
        <w:t xml:space="preserve"> </w:t>
      </w:r>
      <w:r w:rsidRPr="00A340ED">
        <w:rPr>
          <w:rFonts w:ascii="Sylfaen" w:hAnsi="Sylfaen" w:cs="Sylfaen"/>
          <w:sz w:val="20"/>
          <w:szCs w:val="20"/>
        </w:rPr>
        <w:t>գանձապետարանում</w:t>
      </w:r>
      <w:r w:rsidRPr="00A340ED">
        <w:rPr>
          <w:rFonts w:ascii="Arial Armenian" w:hAnsi="Arial Armenian"/>
          <w:sz w:val="20"/>
          <w:szCs w:val="20"/>
          <w:lang w:val="af-ZA"/>
        </w:rPr>
        <w:t xml:space="preserve"> </w:t>
      </w:r>
      <w:r w:rsidRPr="00A340ED">
        <w:rPr>
          <w:rFonts w:ascii="Sylfaen" w:hAnsi="Sylfaen" w:cs="Sylfaen"/>
          <w:sz w:val="20"/>
          <w:szCs w:val="20"/>
        </w:rPr>
        <w:t>լիազորված</w:t>
      </w:r>
      <w:r w:rsidRPr="00A340ED">
        <w:rPr>
          <w:rFonts w:ascii="Arial Armenian" w:hAnsi="Arial Armenian"/>
          <w:sz w:val="20"/>
          <w:szCs w:val="20"/>
          <w:lang w:val="af-ZA"/>
        </w:rPr>
        <w:t xml:space="preserve"> </w:t>
      </w:r>
      <w:r w:rsidRPr="00A340ED">
        <w:rPr>
          <w:rFonts w:ascii="Sylfaen" w:hAnsi="Sylfaen" w:cs="Sylfaen"/>
          <w:sz w:val="20"/>
          <w:szCs w:val="20"/>
        </w:rPr>
        <w:t>մարմնի</w:t>
      </w:r>
      <w:r w:rsidRPr="00A340ED">
        <w:rPr>
          <w:rFonts w:ascii="Arial Armenian" w:hAnsi="Arial Armenian"/>
          <w:sz w:val="20"/>
          <w:szCs w:val="20"/>
          <w:lang w:val="af-ZA"/>
        </w:rPr>
        <w:t xml:space="preserve"> </w:t>
      </w:r>
      <w:r w:rsidRPr="00A340ED">
        <w:rPr>
          <w:rFonts w:ascii="Sylfaen" w:hAnsi="Sylfaen" w:cs="Sylfaen"/>
          <w:sz w:val="20"/>
          <w:szCs w:val="20"/>
        </w:rPr>
        <w:t>անվամբ</w:t>
      </w:r>
      <w:r w:rsidRPr="00A340ED">
        <w:rPr>
          <w:rFonts w:ascii="Arial Armenian" w:hAnsi="Arial Armenian"/>
          <w:sz w:val="20"/>
          <w:szCs w:val="20"/>
          <w:lang w:val="af-ZA"/>
        </w:rPr>
        <w:t xml:space="preserve"> </w:t>
      </w:r>
      <w:r w:rsidRPr="00A340ED">
        <w:rPr>
          <w:rFonts w:ascii="Sylfaen" w:hAnsi="Sylfaen" w:cs="Sylfaen"/>
          <w:sz w:val="20"/>
          <w:szCs w:val="20"/>
        </w:rPr>
        <w:t>բացված</w:t>
      </w:r>
      <w:r w:rsidRPr="00A340ED">
        <w:rPr>
          <w:rFonts w:ascii="Arial Armenian" w:hAnsi="Arial Armenian"/>
          <w:lang w:val="af-ZA"/>
        </w:rPr>
        <w:t>«</w:t>
      </w:r>
      <w:r w:rsidR="00991798" w:rsidRPr="00A340ED">
        <w:rPr>
          <w:rFonts w:ascii="Sylfaen" w:hAnsi="Sylfaen"/>
          <w:lang w:val="hy-AM"/>
        </w:rPr>
        <w:t xml:space="preserve"> </w:t>
      </w:r>
      <w:r w:rsidRPr="00A340ED">
        <w:rPr>
          <w:rFonts w:ascii="Arial Armenian" w:hAnsi="Arial Armenian"/>
          <w:sz w:val="20"/>
          <w:szCs w:val="20"/>
          <w:lang w:val="af-ZA"/>
        </w:rPr>
        <w:t>900008000466</w:t>
      </w:r>
      <w:r w:rsidR="00991798" w:rsidRPr="00A340ED">
        <w:rPr>
          <w:rFonts w:ascii="Sylfaen" w:hAnsi="Sylfaen"/>
          <w:lang w:val="hy-AM"/>
        </w:rPr>
        <w:t xml:space="preserve"> </w:t>
      </w:r>
      <w:r w:rsidRPr="00A340ED">
        <w:rPr>
          <w:rFonts w:ascii="Arial Armenian" w:hAnsi="Arial Armenian"/>
          <w:sz w:val="20"/>
          <w:szCs w:val="20"/>
          <w:lang w:val="af-ZA"/>
        </w:rPr>
        <w:t xml:space="preserve"> </w:t>
      </w:r>
      <w:r w:rsidRPr="00A340ED">
        <w:rPr>
          <w:rFonts w:ascii="Sylfaen" w:hAnsi="Sylfaen" w:cs="Sylfaen"/>
          <w:sz w:val="20"/>
          <w:szCs w:val="20"/>
        </w:rPr>
        <w:t>գանձապետական</w:t>
      </w:r>
      <w:r w:rsidRPr="00A340ED">
        <w:rPr>
          <w:rFonts w:ascii="Arial Armenian" w:hAnsi="Arial Armenian"/>
          <w:sz w:val="20"/>
          <w:szCs w:val="20"/>
          <w:lang w:val="af-ZA"/>
        </w:rPr>
        <w:t xml:space="preserve"> </w:t>
      </w:r>
      <w:r w:rsidRPr="00A340ED">
        <w:rPr>
          <w:rFonts w:ascii="Sylfaen" w:hAnsi="Sylfaen" w:cs="Sylfaen"/>
          <w:sz w:val="20"/>
          <w:szCs w:val="20"/>
        </w:rPr>
        <w:t>հաշվին</w:t>
      </w:r>
      <w:r w:rsidRPr="00A340ED">
        <w:rPr>
          <w:rFonts w:ascii="Arial Armenian" w:hAnsi="Arial Armenian"/>
          <w:sz w:val="20"/>
          <w:szCs w:val="20"/>
          <w:lang w:val="af-ZA"/>
        </w:rPr>
        <w:t xml:space="preserve">, </w:t>
      </w:r>
      <w:r w:rsidRPr="00A340ED">
        <w:rPr>
          <w:rFonts w:ascii="Sylfaen" w:hAnsi="Sylfaen" w:cs="Sylfaen"/>
          <w:sz w:val="20"/>
          <w:szCs w:val="20"/>
        </w:rPr>
        <w:t>որը</w:t>
      </w:r>
      <w:r w:rsidRPr="00A340ED">
        <w:rPr>
          <w:rFonts w:ascii="Arial Armenian" w:hAnsi="Arial Armenian"/>
          <w:sz w:val="20"/>
          <w:szCs w:val="20"/>
          <w:lang w:val="af-ZA"/>
        </w:rPr>
        <w:t xml:space="preserve"> </w:t>
      </w:r>
      <w:r w:rsidRPr="00A340ED">
        <w:rPr>
          <w:rFonts w:ascii="Sylfaen" w:hAnsi="Sylfaen" w:cs="Sylfaen"/>
          <w:sz w:val="20"/>
          <w:szCs w:val="20"/>
        </w:rPr>
        <w:t>ենթակա</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վերադարձման</w:t>
      </w:r>
      <w:r w:rsidRPr="00A340ED">
        <w:rPr>
          <w:rFonts w:ascii="Arial Armenian" w:hAnsi="Arial Armenian"/>
          <w:sz w:val="20"/>
          <w:szCs w:val="20"/>
          <w:lang w:val="af-ZA"/>
        </w:rPr>
        <w:t xml:space="preserve"> </w:t>
      </w:r>
      <w:r w:rsidRPr="00A340ED">
        <w:rPr>
          <w:rFonts w:ascii="Sylfaen" w:hAnsi="Sylfaen" w:cs="Sylfaen"/>
          <w:sz w:val="20"/>
          <w:szCs w:val="20"/>
        </w:rPr>
        <w:t>այն</w:t>
      </w:r>
      <w:r w:rsidRPr="00A340ED">
        <w:rPr>
          <w:rFonts w:ascii="Arial Armenian" w:hAnsi="Arial Armenian"/>
          <w:sz w:val="20"/>
          <w:szCs w:val="20"/>
          <w:lang w:val="af-ZA"/>
        </w:rPr>
        <w:t xml:space="preserve"> </w:t>
      </w:r>
      <w:r w:rsidRPr="00A340ED">
        <w:rPr>
          <w:rFonts w:ascii="Sylfaen" w:hAnsi="Sylfaen" w:cs="Sylfaen"/>
          <w:sz w:val="20"/>
          <w:szCs w:val="20"/>
        </w:rPr>
        <w:t>ներկայացրած</w:t>
      </w:r>
      <w:r w:rsidRPr="00A340ED">
        <w:rPr>
          <w:rFonts w:ascii="Arial Armenian" w:hAnsi="Arial Armenian"/>
          <w:sz w:val="20"/>
          <w:szCs w:val="20"/>
          <w:lang w:val="af-ZA"/>
        </w:rPr>
        <w:t xml:space="preserve"> </w:t>
      </w:r>
      <w:r w:rsidRPr="00A340ED">
        <w:rPr>
          <w:rFonts w:ascii="Sylfaen" w:hAnsi="Sylfaen" w:cs="Sylfaen"/>
          <w:sz w:val="20"/>
          <w:szCs w:val="20"/>
        </w:rPr>
        <w:t>մասնակցին</w:t>
      </w:r>
      <w:r w:rsidRPr="00A340ED">
        <w:rPr>
          <w:rFonts w:ascii="Arial Armenian" w:hAnsi="Arial Armenian"/>
          <w:sz w:val="20"/>
          <w:szCs w:val="20"/>
          <w:lang w:val="af-ZA"/>
        </w:rPr>
        <w:t xml:space="preserve">`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ընթացակարգի</w:t>
      </w:r>
      <w:r w:rsidRPr="00A340ED">
        <w:rPr>
          <w:rFonts w:ascii="Arial Armenian" w:hAnsi="Arial Armenian"/>
          <w:sz w:val="20"/>
          <w:szCs w:val="20"/>
          <w:lang w:val="af-ZA"/>
        </w:rPr>
        <w:t xml:space="preserve"> </w:t>
      </w:r>
      <w:r w:rsidRPr="00A340ED">
        <w:rPr>
          <w:rFonts w:ascii="Sylfaen" w:hAnsi="Sylfaen" w:cs="Sylfaen"/>
          <w:sz w:val="20"/>
          <w:szCs w:val="20"/>
        </w:rPr>
        <w:t>շրջանակում</w:t>
      </w:r>
      <w:r w:rsidRPr="00A340ED">
        <w:rPr>
          <w:rFonts w:ascii="Arial Armenian" w:hAnsi="Arial Armenian"/>
          <w:sz w:val="20"/>
          <w:szCs w:val="20"/>
          <w:lang w:val="af-ZA"/>
        </w:rPr>
        <w:t xml:space="preserve"> </w:t>
      </w:r>
      <w:r w:rsidRPr="00A340ED">
        <w:rPr>
          <w:rFonts w:ascii="Sylfaen" w:hAnsi="Sylfaen" w:cs="Sylfaen"/>
          <w:sz w:val="20"/>
          <w:szCs w:val="20"/>
        </w:rPr>
        <w:t>պայմանագիրը</w:t>
      </w:r>
      <w:r w:rsidRPr="00A340ED">
        <w:rPr>
          <w:rFonts w:ascii="Arial Armenian" w:hAnsi="Arial Armenian"/>
          <w:sz w:val="20"/>
          <w:szCs w:val="20"/>
          <w:lang w:val="af-ZA"/>
        </w:rPr>
        <w:t xml:space="preserve"> </w:t>
      </w:r>
      <w:r w:rsidRPr="00A340ED">
        <w:rPr>
          <w:rFonts w:ascii="Sylfaen" w:hAnsi="Sylfaen" w:cs="Sylfaen"/>
          <w:sz w:val="20"/>
          <w:szCs w:val="20"/>
        </w:rPr>
        <w:t>կնքվելուց</w:t>
      </w:r>
      <w:r w:rsidRPr="00A340ED">
        <w:rPr>
          <w:rFonts w:ascii="Arial Armenian" w:hAnsi="Arial Armenian"/>
          <w:sz w:val="20"/>
          <w:szCs w:val="20"/>
          <w:lang w:val="af-ZA"/>
        </w:rPr>
        <w:t xml:space="preserve"> </w:t>
      </w:r>
      <w:r w:rsidRPr="00A340ED">
        <w:rPr>
          <w:rFonts w:ascii="Sylfaen" w:hAnsi="Sylfaen" w:cs="Sylfaen"/>
          <w:sz w:val="20"/>
          <w:szCs w:val="20"/>
        </w:rPr>
        <w:t>կամ</w:t>
      </w:r>
      <w:r w:rsidRPr="00A340ED">
        <w:rPr>
          <w:rFonts w:ascii="Arial Armenian" w:hAnsi="Arial Armenian"/>
          <w:sz w:val="20"/>
          <w:szCs w:val="20"/>
          <w:lang w:val="af-ZA"/>
        </w:rPr>
        <w:t xml:space="preserve">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ընթացակարգը</w:t>
      </w:r>
      <w:r w:rsidRPr="00A340ED">
        <w:rPr>
          <w:rFonts w:ascii="Arial Armenian" w:hAnsi="Arial Armenian"/>
          <w:sz w:val="20"/>
          <w:szCs w:val="20"/>
          <w:lang w:val="af-ZA"/>
        </w:rPr>
        <w:t xml:space="preserve"> </w:t>
      </w:r>
      <w:r w:rsidRPr="00A340ED">
        <w:rPr>
          <w:rFonts w:ascii="Sylfaen" w:hAnsi="Sylfaen" w:cs="Sylfaen"/>
          <w:sz w:val="20"/>
          <w:szCs w:val="20"/>
        </w:rPr>
        <w:t>չկայացած</w:t>
      </w:r>
      <w:r w:rsidRPr="00A340ED">
        <w:rPr>
          <w:rFonts w:ascii="Arial Armenian" w:hAnsi="Arial Armenian"/>
          <w:sz w:val="20"/>
          <w:szCs w:val="20"/>
          <w:lang w:val="af-ZA"/>
        </w:rPr>
        <w:t xml:space="preserve"> </w:t>
      </w:r>
      <w:r w:rsidRPr="00A340ED">
        <w:rPr>
          <w:rFonts w:ascii="Sylfaen" w:hAnsi="Sylfaen" w:cs="Sylfaen"/>
          <w:sz w:val="20"/>
          <w:szCs w:val="20"/>
        </w:rPr>
        <w:t>հայտարարվելուց</w:t>
      </w:r>
      <w:r w:rsidRPr="00A340ED">
        <w:rPr>
          <w:rFonts w:ascii="Arial Armenian" w:hAnsi="Arial Armenian"/>
          <w:sz w:val="20"/>
          <w:szCs w:val="20"/>
          <w:lang w:val="af-ZA"/>
        </w:rPr>
        <w:t xml:space="preserve"> </w:t>
      </w:r>
      <w:r w:rsidRPr="00A340ED">
        <w:rPr>
          <w:rFonts w:ascii="Sylfaen" w:hAnsi="Sylfaen" w:cs="Sylfaen"/>
          <w:sz w:val="20"/>
          <w:szCs w:val="20"/>
        </w:rPr>
        <w:t>հետո</w:t>
      </w:r>
      <w:r w:rsidRPr="00A340ED">
        <w:rPr>
          <w:rFonts w:ascii="Arial Armenian" w:hAnsi="Arial Armenian"/>
          <w:sz w:val="20"/>
          <w:szCs w:val="20"/>
          <w:lang w:val="af-ZA"/>
        </w:rPr>
        <w:t xml:space="preserve"> </w:t>
      </w:r>
      <w:r w:rsidRPr="00A340ED">
        <w:rPr>
          <w:rFonts w:ascii="Sylfaen" w:hAnsi="Sylfaen" w:cs="Sylfaen"/>
          <w:sz w:val="20"/>
          <w:szCs w:val="20"/>
        </w:rPr>
        <w:t>քսան</w:t>
      </w:r>
      <w:r w:rsidRPr="00A340ED">
        <w:rPr>
          <w:rFonts w:ascii="Arial Armenian" w:hAnsi="Arial Armenian"/>
          <w:sz w:val="20"/>
          <w:szCs w:val="20"/>
          <w:lang w:val="af-ZA"/>
        </w:rPr>
        <w:t xml:space="preserve"> </w:t>
      </w:r>
      <w:r w:rsidRPr="00A340ED">
        <w:rPr>
          <w:rFonts w:ascii="Sylfaen" w:hAnsi="Sylfaen" w:cs="Sylfaen"/>
          <w:sz w:val="20"/>
          <w:szCs w:val="20"/>
        </w:rPr>
        <w:t>աշխատանքային</w:t>
      </w:r>
      <w:r w:rsidRPr="00A340ED">
        <w:rPr>
          <w:rFonts w:ascii="Arial Armenian" w:hAnsi="Arial Armenian"/>
          <w:sz w:val="20"/>
          <w:szCs w:val="20"/>
          <w:lang w:val="af-ZA"/>
        </w:rPr>
        <w:t xml:space="preserve"> </w:t>
      </w:r>
      <w:r w:rsidRPr="00A340ED">
        <w:rPr>
          <w:rFonts w:ascii="Sylfaen" w:hAnsi="Sylfaen" w:cs="Sylfaen"/>
          <w:sz w:val="20"/>
          <w:szCs w:val="20"/>
        </w:rPr>
        <w:t>օրվա</w:t>
      </w:r>
      <w:r w:rsidRPr="00A340ED">
        <w:rPr>
          <w:rFonts w:ascii="Arial Armenian" w:hAnsi="Arial Armenian"/>
          <w:sz w:val="20"/>
          <w:szCs w:val="20"/>
          <w:lang w:val="af-ZA"/>
        </w:rPr>
        <w:t xml:space="preserve"> </w:t>
      </w:r>
      <w:r w:rsidRPr="00A340ED">
        <w:rPr>
          <w:rFonts w:ascii="Sylfaen" w:hAnsi="Sylfaen" w:cs="Sylfaen"/>
          <w:sz w:val="20"/>
          <w:szCs w:val="20"/>
        </w:rPr>
        <w:t>ընթացքում</w:t>
      </w:r>
      <w:r w:rsidRPr="00A340ED">
        <w:rPr>
          <w:rFonts w:ascii="Arial Armenian" w:hAnsi="Arial Armenian"/>
          <w:sz w:val="20"/>
          <w:szCs w:val="20"/>
          <w:lang w:val="af-ZA"/>
        </w:rPr>
        <w:t xml:space="preserve">, </w:t>
      </w:r>
      <w:r w:rsidRPr="00A340ED">
        <w:rPr>
          <w:rFonts w:ascii="Sylfaen" w:hAnsi="Sylfaen" w:cs="Sylfaen"/>
          <w:sz w:val="20"/>
          <w:szCs w:val="20"/>
        </w:rPr>
        <w:t>բացառությամբ</w:t>
      </w:r>
      <w:r w:rsidRPr="00A340ED">
        <w:rPr>
          <w:rFonts w:ascii="Arial Armenian" w:hAnsi="Arial Armenian"/>
          <w:sz w:val="20"/>
          <w:szCs w:val="20"/>
          <w:lang w:val="af-ZA"/>
        </w:rPr>
        <w:t xml:space="preserve">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հրավերի</w:t>
      </w:r>
      <w:r w:rsidRPr="00A340ED">
        <w:rPr>
          <w:rFonts w:ascii="Arial Armenian" w:hAnsi="Arial Armenian"/>
          <w:sz w:val="20"/>
          <w:szCs w:val="20"/>
          <w:lang w:val="af-ZA"/>
        </w:rPr>
        <w:t xml:space="preserve"> 1-</w:t>
      </w:r>
      <w:r w:rsidRPr="00A340ED">
        <w:rPr>
          <w:rFonts w:ascii="Sylfaen" w:hAnsi="Sylfaen" w:cs="Sylfaen"/>
          <w:sz w:val="20"/>
          <w:szCs w:val="20"/>
        </w:rPr>
        <w:t>ին</w:t>
      </w:r>
      <w:r w:rsidRPr="00A340ED">
        <w:rPr>
          <w:rFonts w:ascii="Arial Armenian" w:hAnsi="Arial Armenian"/>
          <w:sz w:val="20"/>
          <w:szCs w:val="20"/>
          <w:lang w:val="af-ZA"/>
        </w:rPr>
        <w:t xml:space="preserve"> </w:t>
      </w:r>
      <w:r w:rsidRPr="00A340ED">
        <w:rPr>
          <w:rFonts w:ascii="Sylfaen" w:hAnsi="Sylfaen" w:cs="Sylfaen"/>
          <w:sz w:val="20"/>
          <w:szCs w:val="20"/>
        </w:rPr>
        <w:t>մասի</w:t>
      </w:r>
      <w:r w:rsidRPr="00A340ED">
        <w:rPr>
          <w:rFonts w:ascii="Arial Armenian" w:hAnsi="Arial Armenian"/>
          <w:sz w:val="20"/>
          <w:szCs w:val="20"/>
          <w:lang w:val="af-ZA"/>
        </w:rPr>
        <w:t xml:space="preserve"> 7.3 </w:t>
      </w:r>
      <w:r w:rsidRPr="00A340ED">
        <w:rPr>
          <w:rFonts w:ascii="Sylfaen" w:hAnsi="Sylfaen" w:cs="Sylfaen"/>
          <w:sz w:val="20"/>
          <w:szCs w:val="20"/>
        </w:rPr>
        <w:t>կետով</w:t>
      </w:r>
      <w:r w:rsidRPr="00A340ED">
        <w:rPr>
          <w:rFonts w:ascii="Arial Armenian" w:hAnsi="Arial Armenian"/>
          <w:sz w:val="20"/>
          <w:szCs w:val="20"/>
          <w:lang w:val="af-ZA"/>
        </w:rPr>
        <w:t xml:space="preserve"> </w:t>
      </w:r>
      <w:r w:rsidRPr="00A340ED">
        <w:rPr>
          <w:rFonts w:ascii="Sylfaen" w:hAnsi="Sylfaen" w:cs="Sylfaen"/>
          <w:sz w:val="20"/>
          <w:szCs w:val="20"/>
        </w:rPr>
        <w:t>նախատեսված</w:t>
      </w:r>
      <w:r w:rsidRPr="00A340ED">
        <w:rPr>
          <w:rFonts w:ascii="Arial Armenian" w:hAnsi="Arial Armenian"/>
          <w:sz w:val="20"/>
          <w:szCs w:val="20"/>
          <w:lang w:val="af-ZA"/>
        </w:rPr>
        <w:t xml:space="preserve"> </w:t>
      </w:r>
      <w:r w:rsidRPr="00A340ED">
        <w:rPr>
          <w:rFonts w:ascii="Sylfaen" w:hAnsi="Sylfaen" w:cs="Sylfaen"/>
          <w:sz w:val="20"/>
          <w:szCs w:val="20"/>
        </w:rPr>
        <w:t>դեպքերի</w:t>
      </w:r>
      <w:r w:rsidRPr="00A340ED">
        <w:rPr>
          <w:rFonts w:ascii="Arial Armenian" w:hAnsi="Arial Armenian"/>
          <w:sz w:val="20"/>
          <w:szCs w:val="20"/>
          <w:lang w:val="af-ZA"/>
        </w:rPr>
        <w:t xml:space="preserve">: </w:t>
      </w:r>
    </w:p>
    <w:p w:rsidR="0081576D" w:rsidRPr="00A340ED" w:rsidRDefault="0081576D" w:rsidP="0081576D">
      <w:pPr>
        <w:ind w:firstLine="567"/>
        <w:jc w:val="both"/>
        <w:rPr>
          <w:rFonts w:ascii="Arial Armenian" w:hAnsi="Arial Armenian"/>
          <w:sz w:val="20"/>
          <w:szCs w:val="20"/>
          <w:lang w:val="af-ZA"/>
        </w:rPr>
      </w:pPr>
      <w:r w:rsidRPr="00A340ED">
        <w:rPr>
          <w:rFonts w:ascii="Arial Armenian" w:hAnsi="Arial Armenian" w:cs="Sylfaen"/>
          <w:sz w:val="20"/>
          <w:szCs w:val="20"/>
          <w:lang w:val="af-ZA"/>
        </w:rPr>
        <w:t xml:space="preserve">7.2 </w:t>
      </w:r>
      <w:r w:rsidRPr="00A340ED">
        <w:rPr>
          <w:rFonts w:ascii="Sylfaen" w:hAnsi="Sylfaen" w:cs="Sylfaen"/>
          <w:sz w:val="20"/>
          <w:szCs w:val="20"/>
        </w:rPr>
        <w:t>Գնման</w:t>
      </w:r>
      <w:r w:rsidRPr="00A340ED">
        <w:rPr>
          <w:rFonts w:ascii="Arial Armenian" w:hAnsi="Arial Armenian"/>
          <w:sz w:val="20"/>
          <w:szCs w:val="20"/>
          <w:lang w:val="af-ZA"/>
        </w:rPr>
        <w:t xml:space="preserve"> </w:t>
      </w:r>
      <w:r w:rsidRPr="00A340ED">
        <w:rPr>
          <w:rFonts w:ascii="Sylfaen" w:hAnsi="Sylfaen" w:cs="Sylfaen"/>
          <w:sz w:val="20"/>
          <w:szCs w:val="20"/>
        </w:rPr>
        <w:t>ընթացակարգը</w:t>
      </w:r>
      <w:r w:rsidRPr="00A340ED">
        <w:rPr>
          <w:rFonts w:ascii="Arial Armenian" w:hAnsi="Arial Armenian"/>
          <w:sz w:val="20"/>
          <w:szCs w:val="20"/>
          <w:lang w:val="af-ZA"/>
        </w:rPr>
        <w:t xml:space="preserve"> </w:t>
      </w:r>
      <w:r w:rsidRPr="00A340ED">
        <w:rPr>
          <w:rFonts w:ascii="Sylfaen" w:hAnsi="Sylfaen" w:cs="Sylfaen"/>
          <w:sz w:val="20"/>
          <w:szCs w:val="20"/>
        </w:rPr>
        <w:t>չափաբաժիններով</w:t>
      </w:r>
      <w:r w:rsidRPr="00A340ED">
        <w:rPr>
          <w:rFonts w:ascii="Arial Armenian" w:hAnsi="Arial Armenian"/>
          <w:sz w:val="20"/>
          <w:szCs w:val="20"/>
          <w:lang w:val="af-ZA"/>
        </w:rPr>
        <w:t xml:space="preserve"> </w:t>
      </w:r>
      <w:r w:rsidRPr="00A340ED">
        <w:rPr>
          <w:rFonts w:ascii="Sylfaen" w:hAnsi="Sylfaen" w:cs="Sylfaen"/>
          <w:sz w:val="20"/>
          <w:szCs w:val="20"/>
        </w:rPr>
        <w:t>կազմակերպվելու</w:t>
      </w:r>
      <w:r w:rsidRPr="00A340ED">
        <w:rPr>
          <w:rFonts w:ascii="Arial Armenian" w:hAnsi="Arial Armenian"/>
          <w:sz w:val="20"/>
          <w:szCs w:val="20"/>
          <w:lang w:val="af-ZA"/>
        </w:rPr>
        <w:t xml:space="preserve"> </w:t>
      </w:r>
      <w:r w:rsidRPr="00A340ED">
        <w:rPr>
          <w:rFonts w:ascii="Sylfaen" w:hAnsi="Sylfaen" w:cs="Sylfaen"/>
          <w:sz w:val="20"/>
          <w:szCs w:val="20"/>
        </w:rPr>
        <w:t>դեպքում</w:t>
      </w:r>
      <w:r w:rsidRPr="00A340ED">
        <w:rPr>
          <w:rFonts w:ascii="Arial Armenian" w:hAnsi="Arial Armenian"/>
          <w:sz w:val="20"/>
          <w:szCs w:val="20"/>
          <w:lang w:val="af-ZA"/>
        </w:rPr>
        <w:t xml:space="preserve">, </w:t>
      </w:r>
      <w:r w:rsidRPr="00A340ED">
        <w:rPr>
          <w:rFonts w:ascii="Sylfaen" w:hAnsi="Sylfaen" w:cs="Sylfaen"/>
          <w:sz w:val="20"/>
          <w:szCs w:val="20"/>
        </w:rPr>
        <w:t>եթե</w:t>
      </w:r>
      <w:r w:rsidRPr="00A340ED">
        <w:rPr>
          <w:rFonts w:ascii="Arial Armenian" w:hAnsi="Arial Armenian"/>
          <w:sz w:val="20"/>
          <w:szCs w:val="20"/>
          <w:lang w:val="af-ZA"/>
        </w:rPr>
        <w:t>`</w:t>
      </w:r>
      <w:r w:rsidRPr="00A340ED" w:rsidDel="00712311">
        <w:rPr>
          <w:rFonts w:ascii="Arial Armenian" w:hAnsi="Arial Armenian"/>
          <w:sz w:val="20"/>
          <w:szCs w:val="20"/>
          <w:lang w:val="af-ZA"/>
        </w:rPr>
        <w:t xml:space="preserve"> </w:t>
      </w:r>
      <w:r w:rsidRPr="00A340ED">
        <w:rPr>
          <w:rFonts w:ascii="Arial Armenian" w:hAnsi="Arial Armenian"/>
          <w:sz w:val="20"/>
          <w:szCs w:val="20"/>
          <w:lang w:val="af-ZA"/>
        </w:rPr>
        <w:t xml:space="preserve"> </w:t>
      </w:r>
    </w:p>
    <w:p w:rsidR="0081576D" w:rsidRPr="00A340ED" w:rsidRDefault="0081576D" w:rsidP="0081576D">
      <w:pPr>
        <w:ind w:firstLine="567"/>
        <w:jc w:val="both"/>
        <w:rPr>
          <w:rFonts w:ascii="Arial Armenian" w:hAnsi="Arial Armenian"/>
          <w:sz w:val="20"/>
          <w:szCs w:val="20"/>
          <w:lang w:val="af-ZA"/>
        </w:rPr>
      </w:pPr>
      <w:r w:rsidRPr="00A340ED">
        <w:rPr>
          <w:rFonts w:ascii="Sylfaen" w:hAnsi="Sylfaen" w:cs="Sylfaen"/>
          <w:sz w:val="20"/>
          <w:szCs w:val="20"/>
          <w:lang w:val="hy-AM"/>
        </w:rPr>
        <w:t>ա</w:t>
      </w:r>
      <w:r w:rsidRPr="00A340ED">
        <w:rPr>
          <w:rFonts w:ascii="Arial Armenian" w:hAnsi="Arial Armenian"/>
          <w:sz w:val="20"/>
          <w:szCs w:val="20"/>
          <w:lang w:val="hy-AM"/>
        </w:rPr>
        <w:t>.</w:t>
      </w:r>
      <w:r w:rsidRPr="00A340ED">
        <w:rPr>
          <w:rFonts w:ascii="Arial Armenian" w:hAnsi="Arial Armenian"/>
          <w:sz w:val="20"/>
          <w:szCs w:val="20"/>
          <w:lang w:val="af-ZA"/>
        </w:rPr>
        <w:t xml:space="preserve"> </w:t>
      </w:r>
      <w:r w:rsidRPr="00A340ED">
        <w:rPr>
          <w:rFonts w:ascii="Sylfaen" w:hAnsi="Sylfaen" w:cs="Sylfaen"/>
          <w:sz w:val="20"/>
          <w:szCs w:val="20"/>
        </w:rPr>
        <w:t>մասնակիցը</w:t>
      </w:r>
      <w:r w:rsidRPr="00A340ED">
        <w:rPr>
          <w:rFonts w:ascii="Arial Armenian" w:hAnsi="Arial Armenian"/>
          <w:sz w:val="20"/>
          <w:szCs w:val="20"/>
          <w:lang w:val="af-ZA"/>
        </w:rPr>
        <w:t xml:space="preserve"> </w:t>
      </w:r>
      <w:r w:rsidRPr="00A340ED">
        <w:rPr>
          <w:rFonts w:ascii="Sylfaen" w:hAnsi="Sylfaen" w:cs="Sylfaen"/>
          <w:sz w:val="20"/>
          <w:szCs w:val="20"/>
        </w:rPr>
        <w:t>հայտ</w:t>
      </w:r>
      <w:r w:rsidRPr="00A340ED">
        <w:rPr>
          <w:rFonts w:ascii="Arial Armenian" w:hAnsi="Arial Armenian"/>
          <w:sz w:val="20"/>
          <w:szCs w:val="20"/>
          <w:lang w:val="af-ZA"/>
        </w:rPr>
        <w:t xml:space="preserve"> </w:t>
      </w:r>
      <w:r w:rsidRPr="00A340ED">
        <w:rPr>
          <w:rFonts w:ascii="Sylfaen" w:hAnsi="Sylfaen" w:cs="Sylfaen"/>
          <w:sz w:val="20"/>
          <w:szCs w:val="20"/>
        </w:rPr>
        <w:t>ներկայացնում</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մեկից</w:t>
      </w:r>
      <w:r w:rsidRPr="00A340ED">
        <w:rPr>
          <w:rFonts w:ascii="Arial Armenian" w:hAnsi="Arial Armenian"/>
          <w:sz w:val="20"/>
          <w:szCs w:val="20"/>
          <w:lang w:val="af-ZA"/>
        </w:rPr>
        <w:t xml:space="preserve"> </w:t>
      </w:r>
      <w:r w:rsidRPr="00A340ED">
        <w:rPr>
          <w:rFonts w:ascii="Sylfaen" w:hAnsi="Sylfaen" w:cs="Sylfaen"/>
          <w:sz w:val="20"/>
          <w:szCs w:val="20"/>
        </w:rPr>
        <w:t>ավել</w:t>
      </w:r>
      <w:r w:rsidRPr="00A340ED">
        <w:rPr>
          <w:rFonts w:ascii="Arial Armenian" w:hAnsi="Arial Armenian"/>
          <w:sz w:val="20"/>
          <w:szCs w:val="20"/>
          <w:lang w:val="af-ZA"/>
        </w:rPr>
        <w:t xml:space="preserve"> </w:t>
      </w:r>
      <w:r w:rsidRPr="00A340ED">
        <w:rPr>
          <w:rFonts w:ascii="Sylfaen" w:hAnsi="Sylfaen" w:cs="Sylfaen"/>
          <w:sz w:val="20"/>
          <w:szCs w:val="20"/>
        </w:rPr>
        <w:t>չափաբաժինների</w:t>
      </w:r>
      <w:r w:rsidRPr="00A340ED">
        <w:rPr>
          <w:rFonts w:ascii="Arial Armenian" w:hAnsi="Arial Armenian"/>
          <w:sz w:val="20"/>
          <w:szCs w:val="20"/>
          <w:lang w:val="af-ZA"/>
        </w:rPr>
        <w:t xml:space="preserve"> </w:t>
      </w:r>
      <w:r w:rsidRPr="00A340ED">
        <w:rPr>
          <w:rFonts w:ascii="Sylfaen" w:hAnsi="Sylfaen" w:cs="Sylfaen"/>
          <w:sz w:val="20"/>
          <w:szCs w:val="20"/>
        </w:rPr>
        <w:t>համար</w:t>
      </w:r>
      <w:r w:rsidRPr="00A340ED">
        <w:rPr>
          <w:rFonts w:ascii="Arial Armenian" w:hAnsi="Arial Armenian"/>
          <w:sz w:val="20"/>
          <w:szCs w:val="20"/>
          <w:lang w:val="af-ZA"/>
        </w:rPr>
        <w:t xml:space="preserve">, </w:t>
      </w:r>
      <w:r w:rsidRPr="00A340ED">
        <w:rPr>
          <w:rFonts w:ascii="Sylfaen" w:hAnsi="Sylfaen" w:cs="Sylfaen"/>
          <w:sz w:val="20"/>
          <w:szCs w:val="20"/>
        </w:rPr>
        <w:t>ապա</w:t>
      </w:r>
      <w:r w:rsidRPr="00A340ED">
        <w:rPr>
          <w:rFonts w:ascii="Arial Armenian" w:hAnsi="Arial Armenian"/>
          <w:sz w:val="20"/>
          <w:szCs w:val="20"/>
          <w:lang w:val="af-ZA"/>
        </w:rPr>
        <w:t xml:space="preserve"> </w:t>
      </w:r>
      <w:r w:rsidRPr="00A340ED">
        <w:rPr>
          <w:rFonts w:ascii="Sylfaen" w:hAnsi="Sylfaen" w:cs="Sylfaen"/>
          <w:sz w:val="20"/>
          <w:szCs w:val="20"/>
        </w:rPr>
        <w:t>հայտի</w:t>
      </w:r>
      <w:r w:rsidRPr="00A340ED">
        <w:rPr>
          <w:rFonts w:ascii="Arial Armenian" w:hAnsi="Arial Armenian"/>
          <w:sz w:val="20"/>
          <w:szCs w:val="20"/>
          <w:lang w:val="af-ZA"/>
        </w:rPr>
        <w:t xml:space="preserve"> </w:t>
      </w:r>
      <w:r w:rsidRPr="00A340ED">
        <w:rPr>
          <w:rFonts w:ascii="Sylfaen" w:hAnsi="Sylfaen" w:cs="Sylfaen"/>
          <w:sz w:val="20"/>
          <w:szCs w:val="20"/>
        </w:rPr>
        <w:t>ապահովումը</w:t>
      </w:r>
      <w:r w:rsidRPr="00A340ED">
        <w:rPr>
          <w:rFonts w:ascii="Arial Armenian" w:hAnsi="Arial Armenian"/>
          <w:sz w:val="20"/>
          <w:szCs w:val="20"/>
          <w:lang w:val="af-ZA"/>
        </w:rPr>
        <w:t xml:space="preserve"> </w:t>
      </w:r>
      <w:r w:rsidRPr="00A340ED">
        <w:rPr>
          <w:rFonts w:ascii="Sylfaen" w:hAnsi="Sylfaen" w:cs="Sylfaen"/>
          <w:sz w:val="20"/>
          <w:szCs w:val="20"/>
        </w:rPr>
        <w:t>կարող</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ներկայացնել</w:t>
      </w:r>
      <w:r w:rsidRPr="00A340ED">
        <w:rPr>
          <w:rFonts w:ascii="Arial Armenian" w:hAnsi="Arial Armenian"/>
          <w:sz w:val="20"/>
          <w:szCs w:val="20"/>
          <w:lang w:val="af-ZA"/>
        </w:rPr>
        <w:t xml:space="preserve"> </w:t>
      </w:r>
      <w:r w:rsidRPr="00A340ED">
        <w:rPr>
          <w:rFonts w:ascii="Sylfaen" w:hAnsi="Sylfaen" w:cs="Sylfaen"/>
          <w:sz w:val="20"/>
          <w:szCs w:val="20"/>
        </w:rPr>
        <w:t>ինչպես</w:t>
      </w:r>
      <w:r w:rsidRPr="00A340ED">
        <w:rPr>
          <w:rFonts w:ascii="Arial Armenian" w:hAnsi="Arial Armenian"/>
          <w:sz w:val="20"/>
          <w:szCs w:val="20"/>
          <w:lang w:val="af-ZA"/>
        </w:rPr>
        <w:t xml:space="preserve"> </w:t>
      </w:r>
      <w:r w:rsidRPr="00A340ED">
        <w:rPr>
          <w:rFonts w:ascii="Sylfaen" w:hAnsi="Sylfaen" w:cs="Sylfaen"/>
          <w:sz w:val="20"/>
          <w:szCs w:val="20"/>
        </w:rPr>
        <w:t>յուրաքանչյուր</w:t>
      </w:r>
      <w:r w:rsidRPr="00A340ED">
        <w:rPr>
          <w:rFonts w:ascii="Arial Armenian" w:hAnsi="Arial Armenian"/>
          <w:sz w:val="20"/>
          <w:szCs w:val="20"/>
          <w:lang w:val="af-ZA"/>
        </w:rPr>
        <w:t xml:space="preserve"> </w:t>
      </w:r>
      <w:r w:rsidRPr="00A340ED">
        <w:rPr>
          <w:rFonts w:ascii="Sylfaen" w:hAnsi="Sylfaen" w:cs="Sylfaen"/>
          <w:sz w:val="20"/>
          <w:szCs w:val="20"/>
        </w:rPr>
        <w:t>չափաբաժնի</w:t>
      </w:r>
      <w:r w:rsidRPr="00A340ED">
        <w:rPr>
          <w:rFonts w:ascii="Arial Armenian" w:hAnsi="Arial Armenian"/>
          <w:sz w:val="20"/>
          <w:szCs w:val="20"/>
          <w:lang w:val="af-ZA"/>
        </w:rPr>
        <w:t xml:space="preserve"> </w:t>
      </w:r>
      <w:r w:rsidRPr="00A340ED">
        <w:rPr>
          <w:rFonts w:ascii="Sylfaen" w:hAnsi="Sylfaen" w:cs="Sylfaen"/>
          <w:sz w:val="20"/>
          <w:szCs w:val="20"/>
        </w:rPr>
        <w:t>համար</w:t>
      </w:r>
      <w:r w:rsidRPr="00A340ED">
        <w:rPr>
          <w:rFonts w:ascii="Arial Armenian" w:hAnsi="Arial Armenian"/>
          <w:sz w:val="20"/>
          <w:szCs w:val="20"/>
          <w:lang w:val="af-ZA"/>
        </w:rPr>
        <w:t xml:space="preserve"> </w:t>
      </w:r>
      <w:r w:rsidRPr="00A340ED">
        <w:rPr>
          <w:rFonts w:ascii="Sylfaen" w:hAnsi="Sylfaen" w:cs="Sylfaen"/>
          <w:sz w:val="20"/>
          <w:szCs w:val="20"/>
        </w:rPr>
        <w:t>առանձին</w:t>
      </w:r>
      <w:r w:rsidRPr="00A340ED">
        <w:rPr>
          <w:rFonts w:ascii="Arial Armenian" w:hAnsi="Arial Armenian"/>
          <w:sz w:val="20"/>
          <w:szCs w:val="20"/>
          <w:lang w:val="af-ZA"/>
        </w:rPr>
        <w:t xml:space="preserve">, </w:t>
      </w:r>
      <w:r w:rsidRPr="00A340ED">
        <w:rPr>
          <w:rFonts w:ascii="Sylfaen" w:hAnsi="Sylfaen" w:cs="Sylfaen"/>
          <w:sz w:val="20"/>
          <w:szCs w:val="20"/>
        </w:rPr>
        <w:t>այնպես</w:t>
      </w:r>
      <w:r w:rsidRPr="00A340ED">
        <w:rPr>
          <w:rFonts w:ascii="Arial Armenian" w:hAnsi="Arial Armenian"/>
          <w:sz w:val="20"/>
          <w:szCs w:val="20"/>
          <w:lang w:val="af-ZA"/>
        </w:rPr>
        <w:t xml:space="preserve"> </w:t>
      </w:r>
      <w:r w:rsidRPr="00A340ED">
        <w:rPr>
          <w:rFonts w:ascii="Sylfaen" w:hAnsi="Sylfaen" w:cs="Sylfaen"/>
          <w:sz w:val="20"/>
          <w:szCs w:val="20"/>
        </w:rPr>
        <w:t>էլ</w:t>
      </w:r>
      <w:r w:rsidRPr="00A340ED">
        <w:rPr>
          <w:rFonts w:ascii="Arial Armenian" w:hAnsi="Arial Armenian"/>
          <w:sz w:val="20"/>
          <w:szCs w:val="20"/>
          <w:lang w:val="af-ZA"/>
        </w:rPr>
        <w:t xml:space="preserve"> </w:t>
      </w:r>
      <w:r w:rsidRPr="00A340ED">
        <w:rPr>
          <w:rFonts w:ascii="Sylfaen" w:hAnsi="Sylfaen" w:cs="Sylfaen"/>
          <w:sz w:val="20"/>
          <w:szCs w:val="20"/>
        </w:rPr>
        <w:t>մեկ</w:t>
      </w:r>
      <w:r w:rsidRPr="00A340ED">
        <w:rPr>
          <w:rFonts w:ascii="Arial Armenian" w:hAnsi="Arial Armenian"/>
          <w:sz w:val="20"/>
          <w:szCs w:val="20"/>
          <w:lang w:val="af-ZA"/>
        </w:rPr>
        <w:t xml:space="preserve"> </w:t>
      </w:r>
      <w:r w:rsidRPr="00A340ED">
        <w:rPr>
          <w:rFonts w:ascii="Sylfaen" w:hAnsi="Sylfaen" w:cs="Sylfaen"/>
          <w:sz w:val="20"/>
          <w:szCs w:val="20"/>
        </w:rPr>
        <w:t>հայտի</w:t>
      </w:r>
      <w:r w:rsidRPr="00A340ED">
        <w:rPr>
          <w:rFonts w:ascii="Arial Armenian" w:hAnsi="Arial Armenian"/>
          <w:sz w:val="20"/>
          <w:szCs w:val="20"/>
          <w:lang w:val="af-ZA"/>
        </w:rPr>
        <w:t xml:space="preserve"> </w:t>
      </w:r>
      <w:r w:rsidRPr="00A340ED">
        <w:rPr>
          <w:rFonts w:ascii="Sylfaen" w:hAnsi="Sylfaen" w:cs="Sylfaen"/>
          <w:sz w:val="20"/>
          <w:szCs w:val="20"/>
        </w:rPr>
        <w:t>ապահովում</w:t>
      </w:r>
      <w:r w:rsidRPr="00A340ED">
        <w:rPr>
          <w:rFonts w:ascii="Arial Armenian" w:hAnsi="Arial Armenian"/>
          <w:sz w:val="20"/>
          <w:szCs w:val="20"/>
          <w:lang w:val="af-ZA"/>
        </w:rPr>
        <w:t xml:space="preserve">` </w:t>
      </w:r>
      <w:r w:rsidRPr="00A340ED">
        <w:rPr>
          <w:rFonts w:ascii="Sylfaen" w:hAnsi="Sylfaen" w:cs="Sylfaen"/>
          <w:sz w:val="20"/>
          <w:szCs w:val="20"/>
        </w:rPr>
        <w:lastRenderedPageBreak/>
        <w:t>բոլոր</w:t>
      </w:r>
      <w:r w:rsidRPr="00A340ED">
        <w:rPr>
          <w:rFonts w:ascii="Arial Armenian" w:hAnsi="Arial Armenian"/>
          <w:sz w:val="20"/>
          <w:szCs w:val="20"/>
          <w:lang w:val="af-ZA"/>
        </w:rPr>
        <w:t xml:space="preserve"> </w:t>
      </w:r>
      <w:r w:rsidRPr="00A340ED">
        <w:rPr>
          <w:rFonts w:ascii="Sylfaen" w:hAnsi="Sylfaen" w:cs="Sylfaen"/>
          <w:sz w:val="20"/>
          <w:szCs w:val="20"/>
        </w:rPr>
        <w:t>չափաբաժինների</w:t>
      </w:r>
      <w:r w:rsidRPr="00A340ED">
        <w:rPr>
          <w:rFonts w:ascii="Arial Armenian" w:hAnsi="Arial Armenian"/>
          <w:sz w:val="20"/>
          <w:szCs w:val="20"/>
          <w:lang w:val="af-ZA"/>
        </w:rPr>
        <w:t xml:space="preserve"> </w:t>
      </w:r>
      <w:r w:rsidRPr="00A340ED">
        <w:rPr>
          <w:rFonts w:ascii="Sylfaen" w:hAnsi="Sylfaen" w:cs="Sylfaen"/>
          <w:sz w:val="20"/>
          <w:szCs w:val="20"/>
        </w:rPr>
        <w:t>համար</w:t>
      </w:r>
      <w:r w:rsidRPr="00A340ED">
        <w:rPr>
          <w:rFonts w:ascii="Arial Armenian" w:hAnsi="Arial Armenian"/>
          <w:sz w:val="20"/>
          <w:szCs w:val="20"/>
          <w:lang w:val="af-ZA"/>
        </w:rPr>
        <w:t xml:space="preserve">: </w:t>
      </w:r>
      <w:r w:rsidRPr="00A340ED">
        <w:rPr>
          <w:rFonts w:ascii="Sylfaen" w:hAnsi="Sylfaen" w:cs="Sylfaen"/>
          <w:sz w:val="20"/>
          <w:szCs w:val="20"/>
        </w:rPr>
        <w:t>Մեկ</w:t>
      </w:r>
      <w:r w:rsidRPr="00A340ED">
        <w:rPr>
          <w:rFonts w:ascii="Arial Armenian" w:hAnsi="Arial Armenian"/>
          <w:sz w:val="20"/>
          <w:szCs w:val="20"/>
          <w:lang w:val="af-ZA"/>
        </w:rPr>
        <w:t xml:space="preserve"> </w:t>
      </w:r>
      <w:r w:rsidRPr="00A340ED">
        <w:rPr>
          <w:rFonts w:ascii="Sylfaen" w:hAnsi="Sylfaen" w:cs="Sylfaen"/>
          <w:sz w:val="20"/>
          <w:szCs w:val="20"/>
        </w:rPr>
        <w:t>հայտի</w:t>
      </w:r>
      <w:r w:rsidRPr="00A340ED">
        <w:rPr>
          <w:rFonts w:ascii="Arial Armenian" w:hAnsi="Arial Armenian"/>
          <w:sz w:val="20"/>
          <w:szCs w:val="20"/>
          <w:lang w:val="af-ZA"/>
        </w:rPr>
        <w:t xml:space="preserve"> </w:t>
      </w:r>
      <w:r w:rsidRPr="00A340ED">
        <w:rPr>
          <w:rFonts w:ascii="Sylfaen" w:hAnsi="Sylfaen" w:cs="Sylfaen"/>
          <w:sz w:val="20"/>
          <w:szCs w:val="20"/>
        </w:rPr>
        <w:t>ապահովում</w:t>
      </w:r>
      <w:r w:rsidRPr="00A340ED">
        <w:rPr>
          <w:rFonts w:ascii="Arial Armenian" w:hAnsi="Arial Armenian"/>
          <w:sz w:val="20"/>
          <w:szCs w:val="20"/>
          <w:lang w:val="af-ZA"/>
        </w:rPr>
        <w:t xml:space="preserve"> </w:t>
      </w:r>
      <w:r w:rsidRPr="00A340ED">
        <w:rPr>
          <w:rFonts w:ascii="Sylfaen" w:hAnsi="Sylfaen" w:cs="Sylfaen"/>
          <w:sz w:val="20"/>
          <w:szCs w:val="20"/>
        </w:rPr>
        <w:t>ներկայացվելու</w:t>
      </w:r>
      <w:r w:rsidRPr="00A340ED">
        <w:rPr>
          <w:rFonts w:ascii="Arial Armenian" w:hAnsi="Arial Armenian"/>
          <w:sz w:val="20"/>
          <w:szCs w:val="20"/>
          <w:lang w:val="af-ZA"/>
        </w:rPr>
        <w:t xml:space="preserve"> </w:t>
      </w:r>
      <w:r w:rsidRPr="00A340ED">
        <w:rPr>
          <w:rFonts w:ascii="Sylfaen" w:hAnsi="Sylfaen" w:cs="Sylfaen"/>
          <w:sz w:val="20"/>
          <w:szCs w:val="20"/>
        </w:rPr>
        <w:t>դեպքում</w:t>
      </w:r>
      <w:r w:rsidRPr="00A340ED">
        <w:rPr>
          <w:rFonts w:ascii="Arial Armenian" w:hAnsi="Arial Armenian"/>
          <w:sz w:val="20"/>
          <w:szCs w:val="20"/>
          <w:lang w:val="af-ZA"/>
        </w:rPr>
        <w:t xml:space="preserve">, </w:t>
      </w:r>
      <w:r w:rsidRPr="00A340ED">
        <w:rPr>
          <w:rFonts w:ascii="Sylfaen" w:hAnsi="Sylfaen" w:cs="Sylfaen"/>
          <w:sz w:val="20"/>
          <w:szCs w:val="20"/>
        </w:rPr>
        <w:t>դրա</w:t>
      </w:r>
      <w:r w:rsidRPr="00A340ED">
        <w:rPr>
          <w:rFonts w:ascii="Arial Armenian" w:hAnsi="Arial Armenian"/>
          <w:sz w:val="20"/>
          <w:szCs w:val="20"/>
          <w:lang w:val="af-ZA"/>
        </w:rPr>
        <w:t xml:space="preserve"> </w:t>
      </w:r>
      <w:r w:rsidRPr="00A340ED">
        <w:rPr>
          <w:rFonts w:ascii="Sylfaen" w:hAnsi="Sylfaen" w:cs="Sylfaen"/>
          <w:sz w:val="20"/>
          <w:szCs w:val="20"/>
        </w:rPr>
        <w:t>գումարը</w:t>
      </w:r>
      <w:r w:rsidRPr="00A340ED">
        <w:rPr>
          <w:rFonts w:ascii="Arial Armenian" w:hAnsi="Arial Armenian"/>
          <w:sz w:val="20"/>
          <w:szCs w:val="20"/>
          <w:lang w:val="af-ZA"/>
        </w:rPr>
        <w:t xml:space="preserve"> </w:t>
      </w:r>
      <w:r w:rsidRPr="00A340ED">
        <w:rPr>
          <w:rFonts w:ascii="Sylfaen" w:hAnsi="Sylfaen" w:cs="Sylfaen"/>
          <w:sz w:val="20"/>
          <w:szCs w:val="20"/>
        </w:rPr>
        <w:t>հաշվարկվում</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ներկայացված</w:t>
      </w:r>
      <w:r w:rsidRPr="00A340ED">
        <w:rPr>
          <w:rFonts w:ascii="Arial Armenian" w:hAnsi="Arial Armenian"/>
          <w:sz w:val="20"/>
          <w:szCs w:val="20"/>
          <w:lang w:val="af-ZA"/>
        </w:rPr>
        <w:t xml:space="preserve"> </w:t>
      </w:r>
      <w:r w:rsidRPr="00A340ED">
        <w:rPr>
          <w:rFonts w:ascii="Sylfaen" w:hAnsi="Sylfaen" w:cs="Sylfaen"/>
          <w:sz w:val="20"/>
          <w:szCs w:val="20"/>
        </w:rPr>
        <w:t>չափաբաժինների</w:t>
      </w:r>
      <w:r w:rsidRPr="00A340ED">
        <w:rPr>
          <w:rFonts w:ascii="Arial Armenian" w:hAnsi="Arial Armenian"/>
          <w:sz w:val="20"/>
          <w:szCs w:val="20"/>
          <w:lang w:val="af-ZA"/>
        </w:rPr>
        <w:t xml:space="preserve"> </w:t>
      </w:r>
      <w:r w:rsidRPr="00A340ED">
        <w:rPr>
          <w:rFonts w:ascii="Sylfaen" w:hAnsi="Sylfaen" w:cs="Sylfaen"/>
          <w:sz w:val="20"/>
          <w:szCs w:val="20"/>
        </w:rPr>
        <w:t>գնային</w:t>
      </w:r>
      <w:r w:rsidRPr="00A340ED">
        <w:rPr>
          <w:rFonts w:ascii="Arial Armenian" w:hAnsi="Arial Armenian"/>
          <w:sz w:val="20"/>
          <w:szCs w:val="20"/>
          <w:lang w:val="af-ZA"/>
        </w:rPr>
        <w:t xml:space="preserve"> </w:t>
      </w:r>
      <w:r w:rsidRPr="00A340ED">
        <w:rPr>
          <w:rFonts w:ascii="Sylfaen" w:hAnsi="Sylfaen" w:cs="Sylfaen"/>
          <w:sz w:val="20"/>
          <w:szCs w:val="20"/>
        </w:rPr>
        <w:t>առաջարկների</w:t>
      </w:r>
      <w:r w:rsidRPr="00A340ED">
        <w:rPr>
          <w:rFonts w:ascii="Arial Armenian" w:hAnsi="Arial Armenian"/>
          <w:sz w:val="20"/>
          <w:szCs w:val="20"/>
          <w:lang w:val="af-ZA"/>
        </w:rPr>
        <w:t xml:space="preserve"> </w:t>
      </w:r>
      <w:r w:rsidRPr="00A340ED">
        <w:rPr>
          <w:rFonts w:ascii="Sylfaen" w:hAnsi="Sylfaen" w:cs="Sylfaen"/>
          <w:sz w:val="20"/>
          <w:szCs w:val="20"/>
        </w:rPr>
        <w:t>հանրագումարի</w:t>
      </w:r>
      <w:r w:rsidRPr="00A340ED">
        <w:rPr>
          <w:rFonts w:ascii="Arial Armenian" w:hAnsi="Arial Armenian"/>
          <w:sz w:val="20"/>
          <w:szCs w:val="20"/>
          <w:lang w:val="af-ZA"/>
        </w:rPr>
        <w:t xml:space="preserve"> </w:t>
      </w:r>
      <w:r w:rsidRPr="00A340ED">
        <w:rPr>
          <w:rFonts w:ascii="Sylfaen" w:hAnsi="Sylfaen" w:cs="Sylfaen"/>
          <w:sz w:val="20"/>
          <w:szCs w:val="20"/>
        </w:rPr>
        <w:t>նկատմամբ</w:t>
      </w:r>
      <w:r w:rsidRPr="00A340ED">
        <w:rPr>
          <w:rFonts w:ascii="Arial Armenian" w:hAnsi="Arial Armenian"/>
          <w:sz w:val="20"/>
          <w:szCs w:val="20"/>
          <w:lang w:val="af-ZA"/>
        </w:rPr>
        <w:t xml:space="preserve">: </w:t>
      </w:r>
      <w:r w:rsidRPr="00A340ED">
        <w:rPr>
          <w:rFonts w:ascii="Sylfaen" w:hAnsi="Sylfaen" w:cs="Sylfaen"/>
          <w:sz w:val="20"/>
          <w:szCs w:val="20"/>
        </w:rPr>
        <w:t>Եթե</w:t>
      </w:r>
      <w:r w:rsidRPr="00A340ED">
        <w:rPr>
          <w:rFonts w:ascii="Arial Armenian" w:hAnsi="Arial Armenian"/>
          <w:sz w:val="20"/>
          <w:szCs w:val="20"/>
          <w:lang w:val="af-ZA"/>
        </w:rPr>
        <w:t xml:space="preserve"> </w:t>
      </w:r>
      <w:r w:rsidRPr="00A340ED">
        <w:rPr>
          <w:rFonts w:ascii="Sylfaen" w:hAnsi="Sylfaen" w:cs="Sylfaen"/>
          <w:sz w:val="20"/>
          <w:szCs w:val="20"/>
        </w:rPr>
        <w:t>ըստ</w:t>
      </w:r>
      <w:r w:rsidRPr="00A340ED">
        <w:rPr>
          <w:rFonts w:ascii="Arial Armenian" w:hAnsi="Arial Armenian"/>
          <w:sz w:val="20"/>
          <w:szCs w:val="20"/>
          <w:lang w:val="af-ZA"/>
        </w:rPr>
        <w:t xml:space="preserve"> </w:t>
      </w:r>
      <w:r w:rsidRPr="00A340ED">
        <w:rPr>
          <w:rFonts w:ascii="Sylfaen" w:hAnsi="Sylfaen" w:cs="Sylfaen"/>
          <w:sz w:val="20"/>
          <w:szCs w:val="20"/>
        </w:rPr>
        <w:t>չափաբաժինների</w:t>
      </w:r>
      <w:r w:rsidRPr="00A340ED">
        <w:rPr>
          <w:rFonts w:ascii="Arial Armenian" w:hAnsi="Arial Armenian"/>
          <w:sz w:val="20"/>
          <w:szCs w:val="20"/>
          <w:lang w:val="af-ZA"/>
        </w:rPr>
        <w:t xml:space="preserve"> </w:t>
      </w:r>
      <w:r w:rsidRPr="00A340ED">
        <w:rPr>
          <w:rFonts w:ascii="Sylfaen" w:hAnsi="Sylfaen" w:cs="Sylfaen"/>
          <w:sz w:val="20"/>
          <w:szCs w:val="20"/>
        </w:rPr>
        <w:t>ներկայացված</w:t>
      </w:r>
      <w:r w:rsidRPr="00A340ED">
        <w:rPr>
          <w:rFonts w:ascii="Arial Armenian" w:hAnsi="Arial Armenian"/>
          <w:sz w:val="20"/>
          <w:szCs w:val="20"/>
          <w:lang w:val="af-ZA"/>
        </w:rPr>
        <w:t xml:space="preserve"> </w:t>
      </w:r>
      <w:r w:rsidRPr="00A340ED">
        <w:rPr>
          <w:rFonts w:ascii="Sylfaen" w:hAnsi="Sylfaen" w:cs="Sylfaen"/>
          <w:sz w:val="20"/>
          <w:szCs w:val="20"/>
        </w:rPr>
        <w:t>գնային</w:t>
      </w:r>
      <w:r w:rsidRPr="00A340ED">
        <w:rPr>
          <w:rFonts w:ascii="Arial Armenian" w:hAnsi="Arial Armenian"/>
          <w:sz w:val="20"/>
          <w:szCs w:val="20"/>
          <w:lang w:val="af-ZA"/>
        </w:rPr>
        <w:t xml:space="preserve"> </w:t>
      </w:r>
      <w:r w:rsidRPr="00A340ED">
        <w:rPr>
          <w:rFonts w:ascii="Sylfaen" w:hAnsi="Sylfaen" w:cs="Sylfaen"/>
          <w:sz w:val="20"/>
          <w:szCs w:val="20"/>
        </w:rPr>
        <w:t>առաջարկների</w:t>
      </w:r>
      <w:r w:rsidRPr="00A340ED">
        <w:rPr>
          <w:rFonts w:ascii="Arial Armenian" w:hAnsi="Arial Armenian"/>
          <w:sz w:val="20"/>
          <w:szCs w:val="20"/>
          <w:lang w:val="af-ZA"/>
        </w:rPr>
        <w:t xml:space="preserve"> </w:t>
      </w:r>
      <w:r w:rsidRPr="00A340ED">
        <w:rPr>
          <w:rFonts w:ascii="Sylfaen" w:hAnsi="Sylfaen" w:cs="Sylfaen"/>
          <w:sz w:val="20"/>
          <w:szCs w:val="20"/>
        </w:rPr>
        <w:t>հանրագումարը</w:t>
      </w:r>
      <w:r w:rsidRPr="00A340ED">
        <w:rPr>
          <w:rFonts w:ascii="Arial Armenian" w:hAnsi="Arial Armenian"/>
          <w:sz w:val="20"/>
          <w:szCs w:val="20"/>
          <w:lang w:val="af-ZA"/>
        </w:rPr>
        <w:t xml:space="preserve"> </w:t>
      </w:r>
      <w:r w:rsidRPr="00A340ED">
        <w:rPr>
          <w:rFonts w:ascii="Sylfaen" w:hAnsi="Sylfaen" w:cs="Sylfaen"/>
          <w:sz w:val="20"/>
          <w:szCs w:val="20"/>
        </w:rPr>
        <w:t>գերազանցում</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Arial Armenian" w:hAnsi="Arial Armenian"/>
          <w:sz w:val="20"/>
          <w:szCs w:val="20"/>
          <w:lang w:val="hy-AM"/>
        </w:rPr>
        <w:t>10</w:t>
      </w:r>
      <w:r w:rsidRPr="00A340ED">
        <w:rPr>
          <w:rFonts w:ascii="Arial Armenian" w:hAnsi="Arial Armenian"/>
          <w:sz w:val="20"/>
          <w:szCs w:val="20"/>
          <w:lang w:val="af-ZA"/>
        </w:rPr>
        <w:t xml:space="preserve"> </w:t>
      </w:r>
      <w:r w:rsidRPr="00A340ED">
        <w:rPr>
          <w:rFonts w:ascii="Sylfaen" w:hAnsi="Sylfaen" w:cs="Sylfaen"/>
          <w:sz w:val="20"/>
          <w:szCs w:val="20"/>
        </w:rPr>
        <w:t>մլն</w:t>
      </w:r>
      <w:r w:rsidRPr="00A340ED">
        <w:rPr>
          <w:rFonts w:ascii="Arial Armenian" w:hAnsi="Arial Armenian"/>
          <w:sz w:val="20"/>
          <w:szCs w:val="20"/>
          <w:lang w:val="af-ZA"/>
        </w:rPr>
        <w:t xml:space="preserve">. </w:t>
      </w:r>
      <w:r w:rsidRPr="00A340ED">
        <w:rPr>
          <w:rFonts w:ascii="Sylfaen" w:hAnsi="Sylfaen" w:cs="Sylfaen"/>
          <w:sz w:val="20"/>
          <w:szCs w:val="20"/>
        </w:rPr>
        <w:t>ՀՀ</w:t>
      </w:r>
      <w:r w:rsidRPr="00A340ED">
        <w:rPr>
          <w:rFonts w:ascii="Arial Armenian" w:hAnsi="Arial Armenian"/>
          <w:sz w:val="20"/>
          <w:szCs w:val="20"/>
          <w:lang w:val="af-ZA"/>
        </w:rPr>
        <w:t xml:space="preserve"> </w:t>
      </w:r>
      <w:r w:rsidRPr="00A340ED">
        <w:rPr>
          <w:rFonts w:ascii="Sylfaen" w:hAnsi="Sylfaen" w:cs="Sylfaen"/>
          <w:sz w:val="20"/>
          <w:szCs w:val="20"/>
        </w:rPr>
        <w:t>դրամը</w:t>
      </w:r>
      <w:r w:rsidRPr="00A340ED">
        <w:rPr>
          <w:rFonts w:ascii="Arial Armenian" w:hAnsi="Arial Armenian"/>
          <w:sz w:val="20"/>
          <w:szCs w:val="20"/>
          <w:lang w:val="af-ZA"/>
        </w:rPr>
        <w:t xml:space="preserve">, </w:t>
      </w:r>
      <w:r w:rsidRPr="00A340ED">
        <w:rPr>
          <w:rFonts w:ascii="Sylfaen" w:hAnsi="Sylfaen" w:cs="Sylfaen"/>
          <w:sz w:val="20"/>
          <w:szCs w:val="20"/>
        </w:rPr>
        <w:t>սակայն</w:t>
      </w:r>
      <w:r w:rsidRPr="00A340ED">
        <w:rPr>
          <w:rFonts w:ascii="Arial Armenian" w:hAnsi="Arial Armenian"/>
          <w:sz w:val="20"/>
          <w:szCs w:val="20"/>
          <w:lang w:val="af-ZA"/>
        </w:rPr>
        <w:t xml:space="preserve"> </w:t>
      </w:r>
      <w:r w:rsidRPr="00A340ED">
        <w:rPr>
          <w:rFonts w:ascii="Sylfaen" w:hAnsi="Sylfaen" w:cs="Sylfaen"/>
          <w:sz w:val="20"/>
          <w:szCs w:val="20"/>
        </w:rPr>
        <w:t>ըստ</w:t>
      </w:r>
      <w:r w:rsidRPr="00A340ED">
        <w:rPr>
          <w:rFonts w:ascii="Arial Armenian" w:hAnsi="Arial Armenian"/>
          <w:sz w:val="20"/>
          <w:szCs w:val="20"/>
          <w:lang w:val="af-ZA"/>
        </w:rPr>
        <w:t xml:space="preserve"> </w:t>
      </w:r>
      <w:r w:rsidRPr="00A340ED">
        <w:rPr>
          <w:rFonts w:ascii="Sylfaen" w:hAnsi="Sylfaen" w:cs="Sylfaen"/>
          <w:sz w:val="20"/>
          <w:szCs w:val="20"/>
        </w:rPr>
        <w:t>առանձին</w:t>
      </w:r>
      <w:r w:rsidRPr="00A340ED">
        <w:rPr>
          <w:rFonts w:ascii="Arial Armenian" w:hAnsi="Arial Armenian"/>
          <w:sz w:val="20"/>
          <w:szCs w:val="20"/>
          <w:lang w:val="af-ZA"/>
        </w:rPr>
        <w:t xml:space="preserve"> </w:t>
      </w:r>
      <w:r w:rsidRPr="00A340ED">
        <w:rPr>
          <w:rFonts w:ascii="Sylfaen" w:hAnsi="Sylfaen" w:cs="Sylfaen"/>
          <w:sz w:val="20"/>
          <w:szCs w:val="20"/>
        </w:rPr>
        <w:t>չափաբաժինների</w:t>
      </w:r>
      <w:r w:rsidRPr="00A340ED">
        <w:rPr>
          <w:rFonts w:ascii="Arial Armenian" w:hAnsi="Arial Armenian"/>
          <w:sz w:val="20"/>
          <w:szCs w:val="20"/>
          <w:lang w:val="af-ZA"/>
        </w:rPr>
        <w:t xml:space="preserve"> </w:t>
      </w:r>
      <w:r w:rsidRPr="00A340ED">
        <w:rPr>
          <w:rFonts w:ascii="Sylfaen" w:hAnsi="Sylfaen" w:cs="Sylfaen"/>
          <w:sz w:val="20"/>
          <w:szCs w:val="20"/>
        </w:rPr>
        <w:t>ներկայացված</w:t>
      </w:r>
      <w:r w:rsidRPr="00A340ED">
        <w:rPr>
          <w:rFonts w:ascii="Arial Armenian" w:hAnsi="Arial Armenian"/>
          <w:sz w:val="20"/>
          <w:szCs w:val="20"/>
          <w:lang w:val="af-ZA"/>
        </w:rPr>
        <w:t xml:space="preserve"> </w:t>
      </w:r>
      <w:r w:rsidRPr="00A340ED">
        <w:rPr>
          <w:rFonts w:ascii="Sylfaen" w:hAnsi="Sylfaen" w:cs="Sylfaen"/>
          <w:sz w:val="20"/>
          <w:szCs w:val="20"/>
        </w:rPr>
        <w:t>գնային</w:t>
      </w:r>
      <w:r w:rsidRPr="00A340ED">
        <w:rPr>
          <w:rFonts w:ascii="Arial Armenian" w:hAnsi="Arial Armenian"/>
          <w:sz w:val="20"/>
          <w:szCs w:val="20"/>
          <w:lang w:val="af-ZA"/>
        </w:rPr>
        <w:t xml:space="preserve"> </w:t>
      </w:r>
      <w:r w:rsidRPr="00A340ED">
        <w:rPr>
          <w:rFonts w:ascii="Sylfaen" w:hAnsi="Sylfaen" w:cs="Sylfaen"/>
          <w:sz w:val="20"/>
          <w:szCs w:val="20"/>
        </w:rPr>
        <w:t>առաջարկները</w:t>
      </w:r>
      <w:r w:rsidRPr="00A340ED">
        <w:rPr>
          <w:rFonts w:ascii="Arial Armenian" w:hAnsi="Arial Armenian"/>
          <w:sz w:val="20"/>
          <w:szCs w:val="20"/>
          <w:lang w:val="af-ZA"/>
        </w:rPr>
        <w:t xml:space="preserve"> </w:t>
      </w:r>
      <w:r w:rsidRPr="00A340ED">
        <w:rPr>
          <w:rFonts w:ascii="Sylfaen" w:hAnsi="Sylfaen" w:cs="Sylfaen"/>
          <w:sz w:val="20"/>
          <w:szCs w:val="20"/>
        </w:rPr>
        <w:t>չեն</w:t>
      </w:r>
      <w:r w:rsidRPr="00A340ED">
        <w:rPr>
          <w:rFonts w:ascii="Arial Armenian" w:hAnsi="Arial Armenian"/>
          <w:sz w:val="20"/>
          <w:szCs w:val="20"/>
          <w:lang w:val="af-ZA"/>
        </w:rPr>
        <w:t xml:space="preserve"> </w:t>
      </w:r>
      <w:r w:rsidRPr="00A340ED">
        <w:rPr>
          <w:rFonts w:ascii="Sylfaen" w:hAnsi="Sylfaen" w:cs="Sylfaen"/>
          <w:sz w:val="20"/>
          <w:szCs w:val="20"/>
        </w:rPr>
        <w:t>գերազանցում</w:t>
      </w:r>
      <w:r w:rsidRPr="00A340ED">
        <w:rPr>
          <w:rFonts w:ascii="Arial Armenian" w:hAnsi="Arial Armenian"/>
          <w:sz w:val="20"/>
          <w:szCs w:val="20"/>
          <w:lang w:val="af-ZA"/>
        </w:rPr>
        <w:t xml:space="preserve"> </w:t>
      </w:r>
      <w:r w:rsidRPr="00A340ED">
        <w:rPr>
          <w:rFonts w:ascii="Sylfaen" w:hAnsi="Sylfaen" w:cs="Sylfaen"/>
          <w:sz w:val="20"/>
          <w:szCs w:val="20"/>
        </w:rPr>
        <w:t>այդ</w:t>
      </w:r>
      <w:r w:rsidRPr="00A340ED">
        <w:rPr>
          <w:rFonts w:ascii="Arial Armenian" w:hAnsi="Arial Armenian"/>
          <w:sz w:val="20"/>
          <w:szCs w:val="20"/>
          <w:lang w:val="af-ZA"/>
        </w:rPr>
        <w:t xml:space="preserve"> </w:t>
      </w:r>
      <w:r w:rsidRPr="00A340ED">
        <w:rPr>
          <w:rFonts w:ascii="Sylfaen" w:hAnsi="Sylfaen" w:cs="Sylfaen"/>
          <w:sz w:val="20"/>
          <w:szCs w:val="20"/>
        </w:rPr>
        <w:t>չափը</w:t>
      </w:r>
      <w:r w:rsidRPr="00A340ED">
        <w:rPr>
          <w:rFonts w:ascii="Arial Armenian" w:hAnsi="Arial Armenian"/>
          <w:sz w:val="20"/>
          <w:szCs w:val="20"/>
          <w:lang w:val="af-ZA"/>
        </w:rPr>
        <w:t xml:space="preserve">, </w:t>
      </w:r>
      <w:r w:rsidRPr="00A340ED">
        <w:rPr>
          <w:rFonts w:ascii="Sylfaen" w:hAnsi="Sylfaen" w:cs="Sylfaen"/>
          <w:sz w:val="20"/>
          <w:szCs w:val="20"/>
        </w:rPr>
        <w:t>ապա</w:t>
      </w:r>
      <w:r w:rsidRPr="00A340ED">
        <w:rPr>
          <w:rFonts w:ascii="Arial Armenian" w:hAnsi="Arial Armenian" w:cs="Arial Armenian"/>
          <w:lang w:val="af-ZA"/>
        </w:rPr>
        <w:t xml:space="preserve"> </w:t>
      </w:r>
      <w:r w:rsidRPr="00A340ED">
        <w:rPr>
          <w:rFonts w:ascii="Sylfaen" w:hAnsi="Sylfaen" w:cs="Sylfaen"/>
          <w:sz w:val="20"/>
          <w:szCs w:val="20"/>
        </w:rPr>
        <w:t>հայտի</w:t>
      </w:r>
      <w:r w:rsidRPr="00A340ED">
        <w:rPr>
          <w:rFonts w:ascii="Arial Armenian" w:hAnsi="Arial Armenian"/>
          <w:sz w:val="20"/>
          <w:szCs w:val="20"/>
          <w:lang w:val="af-ZA"/>
        </w:rPr>
        <w:t xml:space="preserve"> </w:t>
      </w:r>
      <w:r w:rsidRPr="00A340ED">
        <w:rPr>
          <w:rFonts w:ascii="Sylfaen" w:hAnsi="Sylfaen" w:cs="Sylfaen"/>
          <w:sz w:val="20"/>
          <w:szCs w:val="20"/>
        </w:rPr>
        <w:t>ապահովում</w:t>
      </w:r>
      <w:r w:rsidRPr="00A340ED">
        <w:rPr>
          <w:rFonts w:ascii="Arial Armenian" w:hAnsi="Arial Armenian"/>
          <w:sz w:val="20"/>
          <w:szCs w:val="20"/>
          <w:lang w:val="af-ZA"/>
        </w:rPr>
        <w:t xml:space="preserve"> </w:t>
      </w:r>
      <w:r w:rsidRPr="00A340ED">
        <w:rPr>
          <w:rFonts w:ascii="Sylfaen" w:hAnsi="Sylfaen" w:cs="Sylfaen"/>
          <w:sz w:val="20"/>
          <w:szCs w:val="20"/>
        </w:rPr>
        <w:t>չի</w:t>
      </w:r>
      <w:r w:rsidRPr="00A340ED">
        <w:rPr>
          <w:rFonts w:ascii="Arial Armenian" w:hAnsi="Arial Armenian"/>
          <w:sz w:val="20"/>
          <w:szCs w:val="20"/>
          <w:lang w:val="af-ZA"/>
        </w:rPr>
        <w:t xml:space="preserve"> </w:t>
      </w:r>
      <w:r w:rsidRPr="00A340ED">
        <w:rPr>
          <w:rFonts w:ascii="Sylfaen" w:hAnsi="Sylfaen" w:cs="Sylfaen"/>
          <w:sz w:val="20"/>
          <w:szCs w:val="20"/>
        </w:rPr>
        <w:t>ներկայացվում</w:t>
      </w:r>
      <w:r w:rsidRPr="00A340ED">
        <w:rPr>
          <w:rFonts w:ascii="Arial Armenian" w:hAnsi="Arial Armenian"/>
          <w:sz w:val="20"/>
          <w:szCs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7.3 </w:t>
      </w:r>
      <w:r w:rsidRPr="00A340ED">
        <w:rPr>
          <w:rFonts w:ascii="Sylfaen" w:hAnsi="Sylfaen" w:cs="Sylfaen"/>
          <w:sz w:val="20"/>
          <w:lang w:val="ru-RU"/>
        </w:rPr>
        <w:t>Մասնակիցը</w:t>
      </w:r>
      <w:r w:rsidRPr="00A340ED">
        <w:rPr>
          <w:rFonts w:ascii="Arial Armenian" w:hAnsi="Arial Armenian" w:cs="Sylfaen"/>
          <w:sz w:val="20"/>
          <w:lang w:val="af-ZA"/>
        </w:rPr>
        <w:t xml:space="preserve"> </w:t>
      </w:r>
      <w:r w:rsidRPr="00A340ED">
        <w:rPr>
          <w:rFonts w:ascii="Sylfaen" w:hAnsi="Sylfaen" w:cs="Sylfaen"/>
          <w:sz w:val="20"/>
          <w:lang w:val="ru-RU"/>
        </w:rPr>
        <w:t>վճարում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հայտի</w:t>
      </w:r>
      <w:r w:rsidRPr="00A340ED">
        <w:rPr>
          <w:rFonts w:ascii="Arial Armenian" w:hAnsi="Arial Armenian" w:cs="Sylfaen"/>
          <w:sz w:val="20"/>
          <w:lang w:val="af-ZA"/>
        </w:rPr>
        <w:t xml:space="preserve"> </w:t>
      </w:r>
      <w:r w:rsidRPr="00A340ED">
        <w:rPr>
          <w:rFonts w:ascii="Sylfaen" w:hAnsi="Sylfaen" w:cs="Sylfaen"/>
          <w:sz w:val="20"/>
          <w:lang w:val="ru-RU"/>
        </w:rPr>
        <w:t>ապահովումը</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lang w:val="ru-RU"/>
        </w:rPr>
        <w:t>նա</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1) </w:t>
      </w:r>
      <w:r w:rsidRPr="00A340ED">
        <w:rPr>
          <w:rFonts w:ascii="Sylfaen" w:hAnsi="Sylfaen" w:cs="Sylfaen"/>
          <w:sz w:val="20"/>
          <w:lang w:val="ru-RU"/>
        </w:rPr>
        <w:t>հայտարարվել</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ընտրված</w:t>
      </w:r>
      <w:r w:rsidRPr="00A340ED">
        <w:rPr>
          <w:rFonts w:ascii="Arial Armenian" w:hAnsi="Arial Armenian" w:cs="Sylfaen"/>
          <w:sz w:val="20"/>
          <w:lang w:val="af-ZA"/>
        </w:rPr>
        <w:t xml:space="preserve"> </w:t>
      </w:r>
      <w:r w:rsidRPr="00A340ED">
        <w:rPr>
          <w:rFonts w:ascii="Sylfaen" w:hAnsi="Sylfaen" w:cs="Sylfaen"/>
          <w:sz w:val="20"/>
          <w:lang w:val="ru-RU"/>
        </w:rPr>
        <w:t>մասնակից</w:t>
      </w:r>
      <w:r w:rsidRPr="00A340ED">
        <w:rPr>
          <w:rFonts w:ascii="Arial Armenian" w:hAnsi="Arial Armenian" w:cs="Sylfaen"/>
          <w:sz w:val="20"/>
          <w:lang w:val="af-ZA"/>
        </w:rPr>
        <w:t xml:space="preserve">, </w:t>
      </w:r>
      <w:r w:rsidRPr="00A340ED">
        <w:rPr>
          <w:rFonts w:ascii="Sylfaen" w:hAnsi="Sylfaen" w:cs="Sylfaen"/>
          <w:sz w:val="20"/>
          <w:lang w:val="ru-RU"/>
        </w:rPr>
        <w:t>սակայն</w:t>
      </w:r>
      <w:r w:rsidRPr="00A340ED">
        <w:rPr>
          <w:rFonts w:ascii="Arial Armenian" w:hAnsi="Arial Armenian" w:cs="Sylfaen"/>
          <w:sz w:val="20"/>
          <w:lang w:val="af-ZA"/>
        </w:rPr>
        <w:t xml:space="preserve"> </w:t>
      </w:r>
      <w:r w:rsidRPr="00A340ED">
        <w:rPr>
          <w:rFonts w:ascii="Sylfaen" w:hAnsi="Sylfaen" w:cs="Sylfaen"/>
          <w:sz w:val="20"/>
          <w:lang w:val="ru-RU"/>
        </w:rPr>
        <w:t>հրաժարվում</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զրկվում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պայմանագիր</w:t>
      </w:r>
      <w:r w:rsidRPr="00A340ED">
        <w:rPr>
          <w:rFonts w:ascii="Arial Armenian" w:hAnsi="Arial Armenian" w:cs="Sylfaen"/>
          <w:sz w:val="20"/>
          <w:lang w:val="af-ZA"/>
        </w:rPr>
        <w:t xml:space="preserve"> </w:t>
      </w:r>
      <w:r w:rsidRPr="00A340ED">
        <w:rPr>
          <w:rFonts w:ascii="Sylfaen" w:hAnsi="Sylfaen" w:cs="Sylfaen"/>
          <w:sz w:val="20"/>
          <w:lang w:val="ru-RU"/>
        </w:rPr>
        <w:t>կնքելու</w:t>
      </w:r>
      <w:r w:rsidRPr="00A340ED">
        <w:rPr>
          <w:rFonts w:ascii="Arial Armenian" w:hAnsi="Arial Armenian" w:cs="Sylfaen"/>
          <w:sz w:val="20"/>
          <w:lang w:val="af-ZA"/>
        </w:rPr>
        <w:t xml:space="preserve"> </w:t>
      </w:r>
      <w:r w:rsidRPr="00A340ED">
        <w:rPr>
          <w:rFonts w:ascii="Sylfaen" w:hAnsi="Sylfaen" w:cs="Sylfaen"/>
          <w:sz w:val="20"/>
          <w:lang w:val="ru-RU"/>
        </w:rPr>
        <w:t>իրավունքից</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2) </w:t>
      </w:r>
      <w:r w:rsidRPr="00A340ED">
        <w:rPr>
          <w:rFonts w:ascii="Sylfaen" w:hAnsi="Sylfaen" w:cs="Sylfaen"/>
          <w:sz w:val="20"/>
          <w:lang w:val="ru-RU"/>
        </w:rPr>
        <w:t>խախտել</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գնման</w:t>
      </w:r>
      <w:r w:rsidRPr="00A340ED">
        <w:rPr>
          <w:rFonts w:ascii="Arial Armenian" w:hAnsi="Arial Armenian" w:cs="Sylfaen"/>
          <w:sz w:val="20"/>
          <w:lang w:val="af-ZA"/>
        </w:rPr>
        <w:t xml:space="preserve"> </w:t>
      </w:r>
      <w:r w:rsidRPr="00A340ED">
        <w:rPr>
          <w:rFonts w:ascii="Sylfaen" w:hAnsi="Sylfaen" w:cs="Sylfaen"/>
          <w:sz w:val="20"/>
          <w:lang w:val="ru-RU"/>
        </w:rPr>
        <w:t>գործընթացի</w:t>
      </w:r>
      <w:r w:rsidRPr="00A340ED">
        <w:rPr>
          <w:rFonts w:ascii="Arial Armenian" w:hAnsi="Arial Armenian" w:cs="Sylfaen"/>
          <w:sz w:val="20"/>
          <w:lang w:val="af-ZA"/>
        </w:rPr>
        <w:t xml:space="preserve"> </w:t>
      </w:r>
      <w:r w:rsidRPr="00A340ED">
        <w:rPr>
          <w:rFonts w:ascii="Sylfaen" w:hAnsi="Sylfaen" w:cs="Sylfaen"/>
          <w:sz w:val="20"/>
          <w:lang w:val="ru-RU"/>
        </w:rPr>
        <w:t>շրջանակում</w:t>
      </w:r>
      <w:r w:rsidRPr="00A340ED">
        <w:rPr>
          <w:rFonts w:ascii="Arial Armenian" w:hAnsi="Arial Armenian" w:cs="Sylfaen"/>
          <w:sz w:val="20"/>
          <w:lang w:val="af-ZA"/>
        </w:rPr>
        <w:t xml:space="preserve"> </w:t>
      </w:r>
      <w:r w:rsidRPr="00A340ED">
        <w:rPr>
          <w:rFonts w:ascii="Sylfaen" w:hAnsi="Sylfaen" w:cs="Sylfaen"/>
          <w:sz w:val="20"/>
          <w:lang w:val="ru-RU"/>
        </w:rPr>
        <w:t>ստանձնած</w:t>
      </w:r>
      <w:r w:rsidRPr="00A340ED">
        <w:rPr>
          <w:rFonts w:ascii="Arial Armenian" w:hAnsi="Arial Armenian" w:cs="Sylfaen"/>
          <w:sz w:val="20"/>
          <w:lang w:val="af-ZA"/>
        </w:rPr>
        <w:t xml:space="preserve"> </w:t>
      </w:r>
      <w:r w:rsidRPr="00A340ED">
        <w:rPr>
          <w:rFonts w:ascii="Sylfaen" w:hAnsi="Sylfaen" w:cs="Sylfaen"/>
          <w:sz w:val="20"/>
          <w:lang w:val="ru-RU"/>
        </w:rPr>
        <w:t>պարտավորություն</w:t>
      </w:r>
      <w:r w:rsidRPr="00A340ED">
        <w:rPr>
          <w:rFonts w:ascii="Arial Armenian" w:hAnsi="Arial Armenian" w:cs="Sylfaen"/>
          <w:sz w:val="20"/>
          <w:lang w:val="af-ZA"/>
        </w:rPr>
        <w:t xml:space="preserve">, </w:t>
      </w:r>
      <w:r w:rsidRPr="00A340ED">
        <w:rPr>
          <w:rFonts w:ascii="Sylfaen" w:hAnsi="Sylfaen" w:cs="Sylfaen"/>
          <w:sz w:val="20"/>
          <w:lang w:val="ru-RU"/>
        </w:rPr>
        <w:t>որը</w:t>
      </w:r>
      <w:r w:rsidRPr="00A340ED">
        <w:rPr>
          <w:rFonts w:ascii="Arial Armenian" w:hAnsi="Arial Armenian" w:cs="Sylfaen"/>
          <w:sz w:val="20"/>
          <w:lang w:val="af-ZA"/>
        </w:rPr>
        <w:t xml:space="preserve"> </w:t>
      </w:r>
      <w:r w:rsidRPr="00A340ED">
        <w:rPr>
          <w:rFonts w:ascii="Sylfaen" w:hAnsi="Sylfaen" w:cs="Sylfaen"/>
          <w:sz w:val="20"/>
          <w:lang w:val="ru-RU"/>
        </w:rPr>
        <w:t>հանգեցրել</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գործընթացին</w:t>
      </w:r>
      <w:r w:rsidRPr="00A340ED">
        <w:rPr>
          <w:rFonts w:ascii="Arial Armenian" w:hAnsi="Arial Armenian" w:cs="Sylfaen"/>
          <w:sz w:val="20"/>
          <w:lang w:val="af-ZA"/>
        </w:rPr>
        <w:t xml:space="preserve"> </w:t>
      </w:r>
      <w:r w:rsidRPr="00A340ED">
        <w:rPr>
          <w:rFonts w:ascii="Sylfaen" w:hAnsi="Sylfaen" w:cs="Sylfaen"/>
          <w:sz w:val="20"/>
          <w:lang w:val="ru-RU"/>
        </w:rPr>
        <w:t>տվյալ</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ասնակցի</w:t>
      </w:r>
      <w:r w:rsidRPr="00A340ED">
        <w:rPr>
          <w:rFonts w:ascii="Arial Armenian" w:hAnsi="Arial Armenian" w:cs="Sylfaen"/>
          <w:sz w:val="20"/>
          <w:lang w:val="af-ZA"/>
        </w:rPr>
        <w:t xml:space="preserve"> </w:t>
      </w:r>
      <w:r w:rsidRPr="00A340ED">
        <w:rPr>
          <w:rFonts w:ascii="Sylfaen" w:hAnsi="Sylfaen" w:cs="Sylfaen"/>
          <w:sz w:val="20"/>
          <w:lang w:val="ru-RU"/>
        </w:rPr>
        <w:t>հետագա</w:t>
      </w:r>
      <w:r w:rsidRPr="00A340ED">
        <w:rPr>
          <w:rFonts w:ascii="Arial Armenian" w:hAnsi="Arial Armenian" w:cs="Sylfaen"/>
          <w:sz w:val="20"/>
          <w:lang w:val="af-ZA"/>
        </w:rPr>
        <w:t xml:space="preserve"> </w:t>
      </w:r>
      <w:r w:rsidRPr="00A340ED">
        <w:rPr>
          <w:rFonts w:ascii="Sylfaen" w:hAnsi="Sylfaen" w:cs="Sylfaen"/>
          <w:sz w:val="20"/>
          <w:lang w:val="ru-RU"/>
        </w:rPr>
        <w:t>մասնակցության</w:t>
      </w:r>
      <w:r w:rsidRPr="00A340ED">
        <w:rPr>
          <w:rFonts w:ascii="Arial Armenian" w:hAnsi="Arial Armenian" w:cs="Sylfaen"/>
          <w:sz w:val="20"/>
          <w:lang w:val="af-ZA"/>
        </w:rPr>
        <w:t xml:space="preserve"> </w:t>
      </w:r>
      <w:r w:rsidRPr="00A340ED">
        <w:rPr>
          <w:rFonts w:ascii="Sylfaen" w:hAnsi="Sylfaen" w:cs="Sylfaen"/>
          <w:sz w:val="20"/>
          <w:lang w:val="ru-RU"/>
        </w:rPr>
        <w:t>դադարեցմանը</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3) </w:t>
      </w:r>
      <w:r w:rsidRPr="00A340ED">
        <w:rPr>
          <w:rFonts w:ascii="Sylfaen" w:hAnsi="Sylfaen" w:cs="Sylfaen"/>
          <w:sz w:val="20"/>
          <w:lang w:val="ru-RU"/>
        </w:rPr>
        <w:t>հայտերի</w:t>
      </w:r>
      <w:r w:rsidRPr="00A340ED">
        <w:rPr>
          <w:rFonts w:ascii="Arial Armenian" w:hAnsi="Arial Armenian" w:cs="Sylfaen"/>
          <w:sz w:val="20"/>
          <w:lang w:val="af-ZA"/>
        </w:rPr>
        <w:t xml:space="preserve"> </w:t>
      </w:r>
      <w:r w:rsidRPr="00A340ED">
        <w:rPr>
          <w:rFonts w:ascii="Sylfaen" w:hAnsi="Sylfaen" w:cs="Sylfaen"/>
          <w:sz w:val="20"/>
          <w:lang w:val="ru-RU"/>
        </w:rPr>
        <w:t>բացումից</w:t>
      </w:r>
      <w:r w:rsidRPr="00A340ED">
        <w:rPr>
          <w:rFonts w:ascii="Arial Armenian" w:hAnsi="Arial Armenian" w:cs="Sylfaen"/>
          <w:sz w:val="20"/>
          <w:lang w:val="af-ZA"/>
        </w:rPr>
        <w:t xml:space="preserve"> </w:t>
      </w:r>
      <w:r w:rsidRPr="00A340ED">
        <w:rPr>
          <w:rFonts w:ascii="Sylfaen" w:hAnsi="Sylfaen" w:cs="Sylfaen"/>
          <w:sz w:val="20"/>
          <w:lang w:val="ru-RU"/>
        </w:rPr>
        <w:t>հետո</w:t>
      </w:r>
      <w:r w:rsidRPr="00A340ED">
        <w:rPr>
          <w:rFonts w:ascii="Arial Armenian" w:hAnsi="Arial Armenian" w:cs="Sylfaen"/>
          <w:sz w:val="20"/>
          <w:lang w:val="af-ZA"/>
        </w:rPr>
        <w:t xml:space="preserve"> </w:t>
      </w:r>
      <w:r w:rsidRPr="00A340ED">
        <w:rPr>
          <w:rFonts w:ascii="Sylfaen" w:hAnsi="Sylfaen" w:cs="Sylfaen"/>
          <w:sz w:val="20"/>
          <w:lang w:val="ru-RU"/>
        </w:rPr>
        <w:t>հրաժարվել</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af-ZA"/>
        </w:rPr>
        <w:t>սույն</w:t>
      </w:r>
      <w:r w:rsidRPr="00A340ED">
        <w:rPr>
          <w:rFonts w:ascii="Arial Armenian" w:hAnsi="Arial Armenian" w:cs="Sylfaen"/>
          <w:sz w:val="20"/>
          <w:lang w:val="af-ZA"/>
        </w:rPr>
        <w:t xml:space="preserve"> </w:t>
      </w:r>
      <w:r w:rsidRPr="00A340ED">
        <w:rPr>
          <w:rFonts w:ascii="Sylfaen" w:hAnsi="Sylfaen" w:cs="Sylfaen"/>
          <w:sz w:val="20"/>
          <w:lang w:val="af-ZA"/>
        </w:rPr>
        <w:t>ընթացակարգի</w:t>
      </w:r>
      <w:r w:rsidRPr="00A340ED">
        <w:rPr>
          <w:rFonts w:ascii="Arial Armenian" w:hAnsi="Arial Armenian" w:cs="Sylfaen"/>
          <w:sz w:val="20"/>
          <w:lang w:val="af-ZA"/>
        </w:rPr>
        <w:t xml:space="preserve"> </w:t>
      </w:r>
      <w:r w:rsidRPr="00A340ED">
        <w:rPr>
          <w:rFonts w:ascii="Sylfaen" w:hAnsi="Sylfaen" w:cs="Sylfaen"/>
          <w:sz w:val="20"/>
          <w:lang w:val="ru-RU"/>
        </w:rPr>
        <w:t>հետագա</w:t>
      </w:r>
      <w:r w:rsidRPr="00A340ED">
        <w:rPr>
          <w:rFonts w:ascii="Arial Armenian" w:hAnsi="Arial Armenian" w:cs="Sylfaen"/>
          <w:sz w:val="20"/>
          <w:lang w:val="af-ZA"/>
        </w:rPr>
        <w:t xml:space="preserve"> </w:t>
      </w:r>
      <w:r w:rsidRPr="00A340ED">
        <w:rPr>
          <w:rFonts w:ascii="Sylfaen" w:hAnsi="Sylfaen" w:cs="Sylfaen"/>
          <w:sz w:val="20"/>
          <w:lang w:val="ru-RU"/>
        </w:rPr>
        <w:t>մասնակցությունից։</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sz w:val="20"/>
          <w:lang w:val="af-ZA"/>
        </w:rPr>
        <w:t>7.4</w:t>
      </w:r>
      <w:r w:rsidRPr="00A340ED">
        <w:rPr>
          <w:rFonts w:ascii="Arial Armenian" w:hAnsi="Arial Armenian"/>
          <w:sz w:val="20"/>
          <w:lang w:val="af-ZA"/>
        </w:rPr>
        <w:tab/>
      </w:r>
      <w:r w:rsidRPr="00A340ED">
        <w:rPr>
          <w:rFonts w:ascii="Sylfaen" w:hAnsi="Sylfaen" w:cs="Sylfaen"/>
          <w:sz w:val="20"/>
          <w:lang w:val="ru-RU"/>
        </w:rPr>
        <w:t>Հայտի</w:t>
      </w:r>
      <w:r w:rsidRPr="00A340ED">
        <w:rPr>
          <w:rFonts w:ascii="Arial Armenian" w:hAnsi="Arial Armenian" w:cs="Sylfaen"/>
          <w:sz w:val="20"/>
          <w:lang w:val="af-ZA"/>
        </w:rPr>
        <w:t xml:space="preserve"> </w:t>
      </w:r>
      <w:r w:rsidRPr="00A340ED">
        <w:rPr>
          <w:rFonts w:ascii="Sylfaen" w:hAnsi="Sylfaen" w:cs="Sylfaen"/>
          <w:sz w:val="20"/>
          <w:lang w:val="ru-RU"/>
        </w:rPr>
        <w:t>ապահով</w:t>
      </w:r>
      <w:r w:rsidRPr="00A340ED">
        <w:rPr>
          <w:rFonts w:ascii="Sylfaen" w:hAnsi="Sylfaen" w:cs="Sylfaen"/>
          <w:sz w:val="20"/>
        </w:rPr>
        <w:t>ումը</w:t>
      </w:r>
      <w:r w:rsidRPr="00A340ED">
        <w:rPr>
          <w:rFonts w:ascii="Arial Armenian" w:hAnsi="Arial Armenian" w:cs="Sylfaen"/>
          <w:sz w:val="20"/>
          <w:lang w:val="af-ZA"/>
        </w:rPr>
        <w:t xml:space="preserve"> </w:t>
      </w:r>
      <w:r w:rsidRPr="00A340ED">
        <w:rPr>
          <w:rFonts w:ascii="Sylfaen" w:hAnsi="Sylfaen" w:cs="Sylfaen"/>
          <w:sz w:val="20"/>
        </w:rPr>
        <w:t>պետք</w:t>
      </w:r>
      <w:r w:rsidRPr="00A340ED">
        <w:rPr>
          <w:rFonts w:ascii="Arial Armenian" w:hAnsi="Arial Armenian" w:cs="Sylfaen"/>
          <w:sz w:val="20"/>
          <w:lang w:val="af-ZA"/>
        </w:rPr>
        <w:t xml:space="preserve"> </w:t>
      </w:r>
      <w:r w:rsidRPr="00A340ED">
        <w:rPr>
          <w:rFonts w:ascii="Sylfaen" w:hAnsi="Sylfaen" w:cs="Sylfaen"/>
          <w:sz w:val="20"/>
        </w:rPr>
        <w:t>է</w:t>
      </w:r>
      <w:r w:rsidRPr="00A340ED">
        <w:rPr>
          <w:rFonts w:ascii="Arial Armenian" w:hAnsi="Arial Armenian" w:cs="Sylfaen"/>
          <w:sz w:val="20"/>
          <w:lang w:val="af-ZA"/>
        </w:rPr>
        <w:t xml:space="preserve"> </w:t>
      </w:r>
      <w:r w:rsidRPr="00A340ED">
        <w:rPr>
          <w:rFonts w:ascii="Sylfaen" w:hAnsi="Sylfaen" w:cs="Sylfaen"/>
          <w:sz w:val="20"/>
        </w:rPr>
        <w:t>վավեր</w:t>
      </w:r>
      <w:r w:rsidRPr="00A340ED">
        <w:rPr>
          <w:rFonts w:ascii="Arial Armenian" w:hAnsi="Arial Armenian" w:cs="Sylfaen"/>
          <w:sz w:val="20"/>
          <w:lang w:val="af-ZA"/>
        </w:rPr>
        <w:t xml:space="preserve"> </w:t>
      </w:r>
      <w:r w:rsidRPr="00A340ED">
        <w:rPr>
          <w:rFonts w:ascii="Sylfaen" w:hAnsi="Sylfaen" w:cs="Sylfaen"/>
          <w:sz w:val="20"/>
        </w:rPr>
        <w:t>լինի</w:t>
      </w:r>
      <w:r w:rsidRPr="00A340ED">
        <w:rPr>
          <w:rFonts w:ascii="Arial Armenian" w:hAnsi="Arial Armenian" w:cs="Sylfaen"/>
          <w:sz w:val="20"/>
          <w:lang w:val="af-ZA"/>
        </w:rPr>
        <w:t xml:space="preserve"> </w:t>
      </w:r>
      <w:r w:rsidRPr="00A340ED">
        <w:rPr>
          <w:rFonts w:ascii="Sylfaen" w:hAnsi="Sylfaen" w:cs="Sylfaen"/>
          <w:sz w:val="20"/>
        </w:rPr>
        <w:t>հայտը</w:t>
      </w:r>
      <w:r w:rsidRPr="00A340ED">
        <w:rPr>
          <w:rFonts w:ascii="Arial Armenian" w:hAnsi="Arial Armenian" w:cs="Sylfaen"/>
          <w:sz w:val="20"/>
          <w:lang w:val="af-ZA"/>
        </w:rPr>
        <w:t xml:space="preserve"> </w:t>
      </w:r>
      <w:r w:rsidRPr="00A340ED">
        <w:rPr>
          <w:rFonts w:ascii="Sylfaen" w:hAnsi="Sylfaen" w:cs="Sylfaen"/>
          <w:sz w:val="20"/>
        </w:rPr>
        <w:t>ներկայացվելու</w:t>
      </w:r>
      <w:r w:rsidRPr="00A340ED">
        <w:rPr>
          <w:rFonts w:ascii="Arial Armenian" w:hAnsi="Arial Armenian" w:cs="Sylfaen"/>
          <w:sz w:val="20"/>
          <w:lang w:val="af-ZA"/>
        </w:rPr>
        <w:t xml:space="preserve"> </w:t>
      </w:r>
      <w:r w:rsidRPr="00A340ED">
        <w:rPr>
          <w:rFonts w:ascii="Sylfaen" w:hAnsi="Sylfaen" w:cs="Sylfaen"/>
          <w:sz w:val="20"/>
        </w:rPr>
        <w:t>օրվանից</w:t>
      </w:r>
      <w:r w:rsidRPr="00A340ED">
        <w:rPr>
          <w:rFonts w:ascii="Arial Armenian" w:hAnsi="Arial Armenian" w:cs="Sylfaen"/>
          <w:sz w:val="20"/>
          <w:lang w:val="af-ZA"/>
        </w:rPr>
        <w:t xml:space="preserve"> </w:t>
      </w:r>
      <w:r w:rsidRPr="00A340ED">
        <w:rPr>
          <w:rFonts w:ascii="Sylfaen" w:hAnsi="Sylfaen" w:cs="Sylfaen"/>
          <w:sz w:val="20"/>
        </w:rPr>
        <w:t>հաշված</w:t>
      </w:r>
      <w:r w:rsidRPr="00A340ED">
        <w:rPr>
          <w:rFonts w:ascii="Arial Armenian" w:hAnsi="Arial Armenian" w:cs="Sylfaen"/>
          <w:sz w:val="20"/>
          <w:lang w:val="af-ZA"/>
        </w:rPr>
        <w:t xml:space="preserve"> 90</w:t>
      </w:r>
      <w:r w:rsidRPr="00A340ED">
        <w:rPr>
          <w:rFonts w:ascii="Arial Armenian" w:hAnsi="Arial Armenian" w:cs="Sylfaen"/>
          <w:sz w:val="20"/>
          <w:lang w:val="hy-AM"/>
        </w:rPr>
        <w:t xml:space="preserve"> </w:t>
      </w:r>
      <w:r w:rsidRPr="00A340ED">
        <w:rPr>
          <w:rFonts w:ascii="Arial Armenian" w:hAnsi="Arial Armenian" w:cs="Sylfaen"/>
          <w:sz w:val="20"/>
          <w:lang w:val="af-ZA"/>
        </w:rPr>
        <w:t>(</w:t>
      </w:r>
      <w:r w:rsidRPr="00A340ED">
        <w:rPr>
          <w:rFonts w:ascii="Sylfaen" w:hAnsi="Sylfaen" w:cs="Sylfaen"/>
          <w:sz w:val="20"/>
          <w:lang w:val="hy-AM"/>
        </w:rPr>
        <w:t>իննսուն</w:t>
      </w:r>
      <w:r w:rsidRPr="00A340ED">
        <w:rPr>
          <w:rFonts w:ascii="Arial Armenian" w:hAnsi="Arial Armenian" w:cs="Sylfaen"/>
          <w:sz w:val="20"/>
          <w:lang w:val="af-ZA"/>
        </w:rPr>
        <w:t xml:space="preserve">) </w:t>
      </w:r>
      <w:r w:rsidRPr="00A340ED">
        <w:rPr>
          <w:rFonts w:ascii="Sylfaen" w:hAnsi="Sylfaen" w:cs="Sylfaen"/>
          <w:sz w:val="20"/>
        </w:rPr>
        <w:t>աշխատանքային</w:t>
      </w:r>
      <w:r w:rsidRPr="00A340ED">
        <w:rPr>
          <w:rFonts w:ascii="Arial Armenian" w:hAnsi="Arial Armenian" w:cs="Sylfaen"/>
          <w:sz w:val="20"/>
          <w:lang w:val="af-ZA"/>
        </w:rPr>
        <w:t xml:space="preserve"> </w:t>
      </w:r>
      <w:r w:rsidRPr="00A340ED">
        <w:rPr>
          <w:rFonts w:ascii="Sylfaen" w:hAnsi="Sylfaen" w:cs="Sylfaen"/>
          <w:sz w:val="20"/>
        </w:rPr>
        <w:t>օր</w:t>
      </w:r>
      <w:r w:rsidRPr="00A340ED">
        <w:rPr>
          <w:rFonts w:ascii="Arial Armenian" w:hAnsi="Arial Armenian"/>
          <w:sz w:val="20"/>
          <w:szCs w:val="20"/>
          <w:lang w:val="af-ZA"/>
        </w:rPr>
        <w:t xml:space="preserve">: </w:t>
      </w:r>
      <w:r w:rsidRPr="00A340ED">
        <w:rPr>
          <w:rFonts w:ascii="Sylfaen" w:hAnsi="Sylfaen" w:cs="Sylfaen"/>
          <w:sz w:val="20"/>
          <w:szCs w:val="20"/>
        </w:rPr>
        <w:t>Հայտի</w:t>
      </w:r>
      <w:r w:rsidRPr="00A340ED">
        <w:rPr>
          <w:rFonts w:ascii="Arial Armenian" w:hAnsi="Arial Armenian"/>
          <w:sz w:val="20"/>
          <w:szCs w:val="20"/>
          <w:lang w:val="af-ZA"/>
        </w:rPr>
        <w:t xml:space="preserve"> </w:t>
      </w:r>
      <w:r w:rsidRPr="00A340ED">
        <w:rPr>
          <w:rFonts w:ascii="Sylfaen" w:hAnsi="Sylfaen" w:cs="Sylfaen"/>
          <w:sz w:val="20"/>
          <w:szCs w:val="20"/>
        </w:rPr>
        <w:t>ապահովումը</w:t>
      </w:r>
      <w:r w:rsidRPr="00A340ED">
        <w:rPr>
          <w:rFonts w:ascii="Arial Armenian" w:hAnsi="Arial Armenian"/>
          <w:sz w:val="20"/>
          <w:szCs w:val="20"/>
          <w:lang w:val="af-ZA"/>
        </w:rPr>
        <w:t xml:space="preserve"> </w:t>
      </w:r>
      <w:r w:rsidRPr="00A340ED">
        <w:rPr>
          <w:rFonts w:ascii="Sylfaen" w:hAnsi="Sylfaen" w:cs="Sylfaen"/>
          <w:sz w:val="20"/>
          <w:szCs w:val="20"/>
        </w:rPr>
        <w:t>ենթակա</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վերադարձման</w:t>
      </w:r>
      <w:r w:rsidRPr="00A340ED">
        <w:rPr>
          <w:rFonts w:ascii="Arial Armenian" w:hAnsi="Arial Armenian"/>
          <w:sz w:val="20"/>
          <w:szCs w:val="20"/>
          <w:lang w:val="af-ZA"/>
        </w:rPr>
        <w:t xml:space="preserve"> </w:t>
      </w:r>
      <w:r w:rsidRPr="00A340ED">
        <w:rPr>
          <w:rFonts w:ascii="Sylfaen" w:hAnsi="Sylfaen" w:cs="Sylfaen"/>
          <w:sz w:val="20"/>
          <w:szCs w:val="20"/>
        </w:rPr>
        <w:t>այն</w:t>
      </w:r>
      <w:r w:rsidRPr="00A340ED">
        <w:rPr>
          <w:rFonts w:ascii="Arial Armenian" w:hAnsi="Arial Armenian"/>
          <w:sz w:val="20"/>
          <w:szCs w:val="20"/>
          <w:lang w:val="af-ZA"/>
        </w:rPr>
        <w:t xml:space="preserve"> </w:t>
      </w:r>
      <w:r w:rsidRPr="00A340ED">
        <w:rPr>
          <w:rFonts w:ascii="Sylfaen" w:hAnsi="Sylfaen" w:cs="Sylfaen"/>
          <w:sz w:val="20"/>
          <w:szCs w:val="20"/>
        </w:rPr>
        <w:t>ներկայացրած</w:t>
      </w:r>
      <w:r w:rsidRPr="00A340ED">
        <w:rPr>
          <w:rFonts w:ascii="Arial Armenian" w:hAnsi="Arial Armenian"/>
          <w:sz w:val="20"/>
          <w:szCs w:val="20"/>
          <w:lang w:val="af-ZA"/>
        </w:rPr>
        <w:t xml:space="preserve"> </w:t>
      </w:r>
      <w:r w:rsidRPr="00A340ED">
        <w:rPr>
          <w:rFonts w:ascii="Sylfaen" w:hAnsi="Sylfaen" w:cs="Sylfaen"/>
          <w:sz w:val="20"/>
          <w:szCs w:val="20"/>
        </w:rPr>
        <w:t>մասնակցին</w:t>
      </w:r>
      <w:r w:rsidRPr="00A340ED">
        <w:rPr>
          <w:rFonts w:ascii="Arial Armenian" w:hAnsi="Arial Armenian"/>
          <w:sz w:val="20"/>
          <w:szCs w:val="20"/>
          <w:lang w:val="af-ZA"/>
        </w:rPr>
        <w:t xml:space="preserve">`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ընթացակարգի</w:t>
      </w:r>
      <w:r w:rsidRPr="00A340ED">
        <w:rPr>
          <w:rFonts w:ascii="Arial Armenian" w:hAnsi="Arial Armenian"/>
          <w:sz w:val="20"/>
          <w:szCs w:val="20"/>
          <w:lang w:val="af-ZA"/>
        </w:rPr>
        <w:t xml:space="preserve"> </w:t>
      </w:r>
      <w:r w:rsidRPr="00A340ED">
        <w:rPr>
          <w:rFonts w:ascii="Sylfaen" w:hAnsi="Sylfaen" w:cs="Sylfaen"/>
          <w:sz w:val="20"/>
          <w:szCs w:val="20"/>
        </w:rPr>
        <w:t>շրջանակում</w:t>
      </w:r>
      <w:r w:rsidRPr="00A340ED">
        <w:rPr>
          <w:rFonts w:ascii="Arial Armenian" w:hAnsi="Arial Armenian"/>
          <w:sz w:val="20"/>
          <w:szCs w:val="20"/>
          <w:lang w:val="af-ZA"/>
        </w:rPr>
        <w:t xml:space="preserve"> </w:t>
      </w:r>
      <w:r w:rsidRPr="00A340ED">
        <w:rPr>
          <w:rFonts w:ascii="Sylfaen" w:hAnsi="Sylfaen" w:cs="Sylfaen"/>
          <w:sz w:val="20"/>
          <w:szCs w:val="20"/>
        </w:rPr>
        <w:t>պայմանագիրը</w:t>
      </w:r>
      <w:r w:rsidRPr="00A340ED">
        <w:rPr>
          <w:rFonts w:ascii="Arial Armenian" w:hAnsi="Arial Armenian"/>
          <w:sz w:val="20"/>
          <w:szCs w:val="20"/>
          <w:lang w:val="af-ZA"/>
        </w:rPr>
        <w:t xml:space="preserve"> </w:t>
      </w:r>
      <w:r w:rsidRPr="00A340ED">
        <w:rPr>
          <w:rFonts w:ascii="Sylfaen" w:hAnsi="Sylfaen" w:cs="Sylfaen"/>
          <w:sz w:val="20"/>
          <w:szCs w:val="20"/>
        </w:rPr>
        <w:t>կնքվելուց</w:t>
      </w:r>
      <w:r w:rsidRPr="00A340ED">
        <w:rPr>
          <w:rFonts w:ascii="Arial Armenian" w:hAnsi="Arial Armenian"/>
          <w:sz w:val="20"/>
          <w:szCs w:val="20"/>
          <w:lang w:val="af-ZA"/>
        </w:rPr>
        <w:t xml:space="preserve"> </w:t>
      </w:r>
      <w:r w:rsidRPr="00A340ED">
        <w:rPr>
          <w:rFonts w:ascii="Sylfaen" w:hAnsi="Sylfaen" w:cs="Sylfaen"/>
          <w:sz w:val="20"/>
          <w:szCs w:val="20"/>
        </w:rPr>
        <w:t>կամ</w:t>
      </w:r>
      <w:r w:rsidRPr="00A340ED">
        <w:rPr>
          <w:rFonts w:ascii="Arial Armenian" w:hAnsi="Arial Armenian"/>
          <w:sz w:val="20"/>
          <w:szCs w:val="20"/>
          <w:lang w:val="af-ZA"/>
        </w:rPr>
        <w:t xml:space="preserve">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ընթացակարգը</w:t>
      </w:r>
      <w:r w:rsidRPr="00A340ED">
        <w:rPr>
          <w:rFonts w:ascii="Arial Armenian" w:hAnsi="Arial Armenian"/>
          <w:sz w:val="20"/>
          <w:szCs w:val="20"/>
          <w:lang w:val="af-ZA"/>
        </w:rPr>
        <w:t xml:space="preserve"> </w:t>
      </w:r>
      <w:r w:rsidRPr="00A340ED">
        <w:rPr>
          <w:rFonts w:ascii="Sylfaen" w:hAnsi="Sylfaen" w:cs="Sylfaen"/>
          <w:sz w:val="20"/>
          <w:szCs w:val="20"/>
        </w:rPr>
        <w:t>չկայացած</w:t>
      </w:r>
      <w:r w:rsidRPr="00A340ED">
        <w:rPr>
          <w:rFonts w:ascii="Arial Armenian" w:hAnsi="Arial Armenian"/>
          <w:sz w:val="20"/>
          <w:szCs w:val="20"/>
          <w:lang w:val="af-ZA"/>
        </w:rPr>
        <w:t xml:space="preserve"> </w:t>
      </w:r>
      <w:r w:rsidRPr="00A340ED">
        <w:rPr>
          <w:rFonts w:ascii="Sylfaen" w:hAnsi="Sylfaen" w:cs="Sylfaen"/>
          <w:sz w:val="20"/>
          <w:szCs w:val="20"/>
        </w:rPr>
        <w:t>հայտարարվելուց</w:t>
      </w:r>
      <w:r w:rsidRPr="00A340ED">
        <w:rPr>
          <w:rFonts w:ascii="Arial Armenian" w:hAnsi="Arial Armenian"/>
          <w:sz w:val="20"/>
          <w:szCs w:val="20"/>
          <w:lang w:val="af-ZA"/>
        </w:rPr>
        <w:t xml:space="preserve"> </w:t>
      </w:r>
      <w:r w:rsidRPr="00A340ED">
        <w:rPr>
          <w:rFonts w:ascii="Sylfaen" w:hAnsi="Sylfaen" w:cs="Sylfaen"/>
          <w:sz w:val="20"/>
          <w:szCs w:val="20"/>
        </w:rPr>
        <w:t>հետո</w:t>
      </w:r>
      <w:r w:rsidRPr="00A340ED">
        <w:rPr>
          <w:rFonts w:ascii="Arial Armenian" w:hAnsi="Arial Armenian"/>
          <w:sz w:val="20"/>
          <w:szCs w:val="20"/>
          <w:lang w:val="af-ZA"/>
        </w:rPr>
        <w:t xml:space="preserve"> </w:t>
      </w:r>
      <w:r w:rsidRPr="00A340ED">
        <w:rPr>
          <w:rFonts w:ascii="Sylfaen" w:hAnsi="Sylfaen" w:cs="Sylfaen"/>
          <w:sz w:val="20"/>
          <w:szCs w:val="20"/>
        </w:rPr>
        <w:t>քսան</w:t>
      </w:r>
      <w:r w:rsidRPr="00A340ED">
        <w:rPr>
          <w:rFonts w:ascii="Arial Armenian" w:hAnsi="Arial Armenian"/>
          <w:sz w:val="20"/>
          <w:szCs w:val="20"/>
          <w:lang w:val="af-ZA"/>
        </w:rPr>
        <w:t xml:space="preserve"> </w:t>
      </w:r>
      <w:r w:rsidRPr="00A340ED">
        <w:rPr>
          <w:rFonts w:ascii="Sylfaen" w:hAnsi="Sylfaen" w:cs="Sylfaen"/>
          <w:sz w:val="20"/>
          <w:szCs w:val="20"/>
        </w:rPr>
        <w:t>աշխատանքային</w:t>
      </w:r>
      <w:r w:rsidRPr="00A340ED">
        <w:rPr>
          <w:rFonts w:ascii="Arial Armenian" w:hAnsi="Arial Armenian"/>
          <w:sz w:val="20"/>
          <w:szCs w:val="20"/>
          <w:lang w:val="af-ZA"/>
        </w:rPr>
        <w:t xml:space="preserve"> </w:t>
      </w:r>
      <w:r w:rsidRPr="00A340ED">
        <w:rPr>
          <w:rFonts w:ascii="Sylfaen" w:hAnsi="Sylfaen" w:cs="Sylfaen"/>
          <w:sz w:val="20"/>
          <w:szCs w:val="20"/>
        </w:rPr>
        <w:t>օրվա</w:t>
      </w:r>
      <w:r w:rsidRPr="00A340ED">
        <w:rPr>
          <w:rFonts w:ascii="Arial Armenian" w:hAnsi="Arial Armenian"/>
          <w:sz w:val="20"/>
          <w:szCs w:val="20"/>
          <w:lang w:val="af-ZA"/>
        </w:rPr>
        <w:t xml:space="preserve"> </w:t>
      </w:r>
      <w:r w:rsidRPr="00A340ED">
        <w:rPr>
          <w:rFonts w:ascii="Sylfaen" w:hAnsi="Sylfaen" w:cs="Sylfaen"/>
          <w:sz w:val="20"/>
          <w:szCs w:val="20"/>
        </w:rPr>
        <w:t>ընթացքում</w:t>
      </w:r>
      <w:r w:rsidRPr="00A340ED">
        <w:rPr>
          <w:rFonts w:ascii="Arial Armenian" w:hAnsi="Arial Armenian"/>
          <w:sz w:val="20"/>
          <w:szCs w:val="20"/>
          <w:lang w:val="af-ZA"/>
        </w:rPr>
        <w:t xml:space="preserve">, </w:t>
      </w:r>
      <w:r w:rsidRPr="00A340ED">
        <w:rPr>
          <w:rFonts w:ascii="Sylfaen" w:hAnsi="Sylfaen" w:cs="Sylfaen"/>
          <w:sz w:val="20"/>
          <w:szCs w:val="20"/>
        </w:rPr>
        <w:t>բացառությամբ</w:t>
      </w:r>
      <w:r w:rsidRPr="00A340ED">
        <w:rPr>
          <w:rFonts w:ascii="Arial Armenian" w:hAnsi="Arial Armenian"/>
          <w:sz w:val="20"/>
          <w:szCs w:val="20"/>
          <w:lang w:val="af-ZA"/>
        </w:rPr>
        <w:t xml:space="preserve">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հրավերի</w:t>
      </w:r>
      <w:r w:rsidRPr="00A340ED">
        <w:rPr>
          <w:rFonts w:ascii="Arial Armenian" w:hAnsi="Arial Armenian"/>
          <w:sz w:val="20"/>
          <w:szCs w:val="20"/>
          <w:lang w:val="af-ZA"/>
        </w:rPr>
        <w:t xml:space="preserve"> 1-</w:t>
      </w:r>
      <w:r w:rsidRPr="00A340ED">
        <w:rPr>
          <w:rFonts w:ascii="Sylfaen" w:hAnsi="Sylfaen" w:cs="Sylfaen"/>
          <w:sz w:val="20"/>
          <w:szCs w:val="20"/>
        </w:rPr>
        <w:t>ին</w:t>
      </w:r>
      <w:r w:rsidRPr="00A340ED">
        <w:rPr>
          <w:rFonts w:ascii="Arial Armenian" w:hAnsi="Arial Armenian"/>
          <w:sz w:val="20"/>
          <w:szCs w:val="20"/>
          <w:lang w:val="af-ZA"/>
        </w:rPr>
        <w:t xml:space="preserve"> </w:t>
      </w:r>
      <w:r w:rsidRPr="00A340ED">
        <w:rPr>
          <w:rFonts w:ascii="Sylfaen" w:hAnsi="Sylfaen" w:cs="Sylfaen"/>
          <w:sz w:val="20"/>
          <w:szCs w:val="20"/>
        </w:rPr>
        <w:t>մասի</w:t>
      </w:r>
      <w:r w:rsidRPr="00A340ED">
        <w:rPr>
          <w:rFonts w:ascii="Arial Armenian" w:hAnsi="Arial Armenian"/>
          <w:sz w:val="20"/>
          <w:szCs w:val="20"/>
          <w:lang w:val="af-ZA"/>
        </w:rPr>
        <w:t xml:space="preserve"> 7.3 </w:t>
      </w:r>
      <w:r w:rsidRPr="00A340ED">
        <w:rPr>
          <w:rFonts w:ascii="Sylfaen" w:hAnsi="Sylfaen" w:cs="Sylfaen"/>
          <w:sz w:val="20"/>
          <w:szCs w:val="20"/>
        </w:rPr>
        <w:t>կետով</w:t>
      </w:r>
      <w:r w:rsidRPr="00A340ED">
        <w:rPr>
          <w:rFonts w:ascii="Arial Armenian" w:hAnsi="Arial Armenian"/>
          <w:sz w:val="20"/>
          <w:szCs w:val="20"/>
          <w:lang w:val="af-ZA"/>
        </w:rPr>
        <w:t xml:space="preserve"> </w:t>
      </w:r>
      <w:r w:rsidRPr="00A340ED">
        <w:rPr>
          <w:rFonts w:ascii="Sylfaen" w:hAnsi="Sylfaen" w:cs="Sylfaen"/>
          <w:sz w:val="20"/>
          <w:szCs w:val="20"/>
        </w:rPr>
        <w:t>նախատեսված</w:t>
      </w:r>
      <w:r w:rsidRPr="00A340ED">
        <w:rPr>
          <w:rFonts w:ascii="Arial Armenian" w:hAnsi="Arial Armenian"/>
          <w:sz w:val="20"/>
          <w:szCs w:val="20"/>
          <w:lang w:val="af-ZA"/>
        </w:rPr>
        <w:t xml:space="preserve"> </w:t>
      </w:r>
      <w:r w:rsidRPr="00A340ED">
        <w:rPr>
          <w:rFonts w:ascii="Sylfaen" w:hAnsi="Sylfaen" w:cs="Sylfaen"/>
          <w:sz w:val="20"/>
          <w:szCs w:val="20"/>
        </w:rPr>
        <w:t>դեպքերի</w:t>
      </w:r>
      <w:r w:rsidRPr="00A340ED">
        <w:rPr>
          <w:rFonts w:ascii="Arial Armenian" w:hAnsi="Arial Armenian"/>
          <w:sz w:val="20"/>
          <w:szCs w:val="20"/>
          <w:lang w:val="af-ZA"/>
        </w:rPr>
        <w:t xml:space="preserve">: </w:t>
      </w:r>
    </w:p>
    <w:p w:rsidR="0081576D" w:rsidRPr="00A340ED" w:rsidRDefault="0081576D" w:rsidP="0081576D">
      <w:pPr>
        <w:ind w:firstLine="567"/>
        <w:jc w:val="both"/>
        <w:rPr>
          <w:rFonts w:ascii="Arial Armenian" w:hAnsi="Arial Armenian" w:cs="Sylfaen"/>
          <w:sz w:val="20"/>
          <w:lang w:val="af-ZA"/>
        </w:rPr>
      </w:pPr>
    </w:p>
    <w:p w:rsidR="0081576D" w:rsidRPr="00A340ED" w:rsidRDefault="0081576D" w:rsidP="0081576D">
      <w:pPr>
        <w:ind w:firstLine="567"/>
        <w:jc w:val="both"/>
        <w:rPr>
          <w:rFonts w:ascii="Arial Armenian" w:hAnsi="Arial Armenian" w:cs="Sylfaen"/>
          <w:sz w:val="20"/>
          <w:lang w:val="af-ZA"/>
        </w:rPr>
      </w:pPr>
    </w:p>
    <w:p w:rsidR="0081576D" w:rsidRPr="00A340ED" w:rsidRDefault="0081576D" w:rsidP="0081576D">
      <w:pPr>
        <w:ind w:firstLine="567"/>
        <w:jc w:val="center"/>
        <w:rPr>
          <w:rFonts w:ascii="Arial Armenian" w:hAnsi="Arial Armenian"/>
          <w:b/>
          <w:sz w:val="20"/>
          <w:lang w:val="hy-AM"/>
        </w:rPr>
      </w:pPr>
      <w:r w:rsidRPr="00A340ED">
        <w:rPr>
          <w:rFonts w:ascii="Arial Armenian" w:hAnsi="Arial Armenian"/>
          <w:b/>
          <w:sz w:val="20"/>
          <w:lang w:val="af-ZA"/>
        </w:rPr>
        <w:t xml:space="preserve">8.  </w:t>
      </w:r>
      <w:r w:rsidRPr="00A340ED">
        <w:rPr>
          <w:rFonts w:ascii="Sylfaen" w:hAnsi="Sylfaen" w:cs="Sylfaen"/>
          <w:b/>
          <w:sz w:val="20"/>
          <w:lang w:val="af-ZA"/>
        </w:rPr>
        <w:t>ՀԱՅՏԵՐԻ</w:t>
      </w:r>
      <w:r w:rsidRPr="00A340ED">
        <w:rPr>
          <w:rFonts w:ascii="Arial Armenian" w:hAnsi="Arial Armenian"/>
          <w:b/>
          <w:sz w:val="20"/>
          <w:lang w:val="af-ZA"/>
        </w:rPr>
        <w:t xml:space="preserve"> </w:t>
      </w:r>
      <w:r w:rsidRPr="00A340ED">
        <w:rPr>
          <w:rFonts w:ascii="Sylfaen" w:hAnsi="Sylfaen" w:cs="Sylfaen"/>
          <w:b/>
          <w:sz w:val="20"/>
          <w:lang w:val="af-ZA"/>
        </w:rPr>
        <w:t>ԲԱՑՈՒՄԸ</w:t>
      </w:r>
      <w:r w:rsidRPr="00A340ED">
        <w:rPr>
          <w:rFonts w:ascii="Arial Armenian" w:hAnsi="Arial Armenian"/>
          <w:b/>
          <w:sz w:val="20"/>
          <w:lang w:val="hy-AM"/>
        </w:rPr>
        <w:t xml:space="preserve">, </w:t>
      </w:r>
      <w:r w:rsidRPr="00A340ED">
        <w:rPr>
          <w:rFonts w:ascii="Sylfaen" w:hAnsi="Sylfaen" w:cs="Sylfaen"/>
          <w:b/>
          <w:sz w:val="20"/>
          <w:lang w:val="af-ZA"/>
        </w:rPr>
        <w:t>ԳՆԱՀԱՏՈՒՄԸ</w:t>
      </w:r>
      <w:r w:rsidRPr="00A340ED">
        <w:rPr>
          <w:rFonts w:ascii="Arial Armenian" w:hAnsi="Arial Armenian"/>
          <w:b/>
          <w:sz w:val="20"/>
          <w:lang w:val="af-ZA"/>
        </w:rPr>
        <w:t xml:space="preserve">  </w:t>
      </w:r>
      <w:r w:rsidRPr="00A340ED">
        <w:rPr>
          <w:rFonts w:ascii="Sylfaen" w:hAnsi="Sylfaen" w:cs="Sylfaen"/>
          <w:b/>
          <w:sz w:val="20"/>
          <w:lang w:val="af-ZA"/>
        </w:rPr>
        <w:t>ԵՎ</w:t>
      </w:r>
      <w:r w:rsidRPr="00A340ED">
        <w:rPr>
          <w:rFonts w:ascii="Arial Armenian" w:hAnsi="Arial Armenian"/>
          <w:b/>
          <w:sz w:val="20"/>
          <w:lang w:val="af-ZA"/>
        </w:rPr>
        <w:t xml:space="preserve">  </w:t>
      </w:r>
    </w:p>
    <w:p w:rsidR="0081576D" w:rsidRPr="00A340ED" w:rsidRDefault="0081576D" w:rsidP="0081576D">
      <w:pPr>
        <w:ind w:firstLine="567"/>
        <w:jc w:val="center"/>
        <w:rPr>
          <w:rFonts w:ascii="Arial Armenian" w:hAnsi="Arial Armenian"/>
          <w:b/>
          <w:sz w:val="20"/>
          <w:lang w:val="af-ZA"/>
        </w:rPr>
      </w:pPr>
      <w:r w:rsidRPr="00A340ED">
        <w:rPr>
          <w:rFonts w:ascii="Sylfaen" w:hAnsi="Sylfaen" w:cs="Sylfaen"/>
          <w:b/>
          <w:sz w:val="20"/>
          <w:lang w:val="af-ZA"/>
        </w:rPr>
        <w:t>ԱՐԴՅՈՒՆՔՆԵՐԻ</w:t>
      </w:r>
      <w:r w:rsidRPr="00A340ED">
        <w:rPr>
          <w:rFonts w:ascii="Arial Armenian" w:hAnsi="Arial Armenian"/>
          <w:b/>
          <w:sz w:val="20"/>
          <w:lang w:val="af-ZA"/>
        </w:rPr>
        <w:t xml:space="preserve"> </w:t>
      </w:r>
      <w:r w:rsidRPr="00A340ED">
        <w:rPr>
          <w:rFonts w:ascii="Sylfaen" w:hAnsi="Sylfaen" w:cs="Sylfaen"/>
          <w:b/>
          <w:sz w:val="20"/>
          <w:lang w:val="af-ZA"/>
        </w:rPr>
        <w:t>ԱՄՓՈՓՈՒՄԸ</w:t>
      </w:r>
      <w:r w:rsidRPr="00A340ED">
        <w:rPr>
          <w:rFonts w:ascii="Arial Armenian" w:hAnsi="Arial Armenian"/>
          <w:b/>
          <w:sz w:val="20"/>
          <w:lang w:val="af-ZA"/>
        </w:rPr>
        <w:t xml:space="preserve"> </w:t>
      </w:r>
    </w:p>
    <w:p w:rsidR="0081576D" w:rsidRPr="00A340ED" w:rsidRDefault="0081576D" w:rsidP="0081576D">
      <w:pPr>
        <w:ind w:firstLine="567"/>
        <w:jc w:val="both"/>
        <w:rPr>
          <w:rFonts w:ascii="Arial Armenian" w:hAnsi="Arial Armenian"/>
          <w:b/>
          <w:sz w:val="20"/>
          <w:lang w:val="af-ZA"/>
        </w:rPr>
      </w:pPr>
    </w:p>
    <w:p w:rsidR="0081576D" w:rsidRPr="00A340ED" w:rsidRDefault="0081576D" w:rsidP="0081576D">
      <w:pPr>
        <w:ind w:firstLine="567"/>
        <w:jc w:val="both"/>
        <w:rPr>
          <w:rFonts w:ascii="Arial Armenian" w:hAnsi="Arial Armenian" w:cs="Tahoma"/>
          <w:sz w:val="20"/>
          <w:szCs w:val="20"/>
          <w:lang w:val="af-ZA"/>
        </w:rPr>
      </w:pPr>
      <w:r w:rsidRPr="00A340ED">
        <w:rPr>
          <w:rFonts w:ascii="Arial Armenian" w:hAnsi="Arial Armenian"/>
          <w:sz w:val="20"/>
          <w:szCs w:val="20"/>
          <w:lang w:val="af-ZA"/>
        </w:rPr>
        <w:t xml:space="preserve">8.1 </w:t>
      </w:r>
      <w:r w:rsidRPr="00A340ED">
        <w:rPr>
          <w:rFonts w:ascii="Sylfaen" w:hAnsi="Sylfaen" w:cs="Sylfaen"/>
          <w:sz w:val="20"/>
          <w:szCs w:val="20"/>
          <w:lang w:val="ru-RU"/>
        </w:rPr>
        <w:t>Հայտերի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բացումը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կկատարվի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հանձնաժողովի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հայտերի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բացման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նիստում</w:t>
      </w:r>
      <w:r w:rsidRPr="00A340ED" w:rsidDel="00D63E9A">
        <w:rPr>
          <w:rFonts w:ascii="Arial Armenian" w:hAnsi="Arial Armenian" w:cs="Sylfaen"/>
          <w:sz w:val="20"/>
          <w:lang w:val="af-ZA"/>
        </w:rPr>
        <w:t xml:space="preserve"> </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ընթացակարգի</w:t>
      </w:r>
      <w:r w:rsidRPr="00A340ED">
        <w:rPr>
          <w:rFonts w:ascii="Arial Armenian" w:hAnsi="Arial Armenian" w:cs="Sylfaen"/>
          <w:sz w:val="20"/>
          <w:lang w:val="af-ZA"/>
        </w:rPr>
        <w:t xml:space="preserve"> </w:t>
      </w:r>
      <w:r w:rsidRPr="00A340ED">
        <w:rPr>
          <w:rFonts w:ascii="Sylfaen" w:hAnsi="Sylfaen" w:cs="Sylfaen"/>
          <w:sz w:val="20"/>
          <w:lang w:val="ru-RU"/>
        </w:rPr>
        <w:t>հայտարարությունը</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հրավերը</w:t>
      </w:r>
      <w:r w:rsidRPr="00A340ED">
        <w:rPr>
          <w:rFonts w:ascii="Arial Armenian" w:hAnsi="Arial Armenian" w:cs="Sylfaen"/>
          <w:sz w:val="20"/>
          <w:lang w:val="af-ZA"/>
        </w:rPr>
        <w:t xml:space="preserve"> </w:t>
      </w:r>
      <w:r w:rsidRPr="00A340ED">
        <w:rPr>
          <w:rFonts w:ascii="Sylfaen" w:hAnsi="Sylfaen" w:cs="Sylfaen"/>
          <w:sz w:val="20"/>
          <w:lang w:val="af-ZA"/>
        </w:rPr>
        <w:t>տեղեկագրում</w:t>
      </w:r>
      <w:r w:rsidRPr="00A340ED">
        <w:rPr>
          <w:rFonts w:ascii="Arial Armenian" w:hAnsi="Arial Armenian" w:cs="Sylfaen"/>
          <w:sz w:val="20"/>
          <w:lang w:val="af-ZA"/>
        </w:rPr>
        <w:t xml:space="preserve"> </w:t>
      </w:r>
      <w:r w:rsidRPr="00A340ED">
        <w:rPr>
          <w:rFonts w:ascii="Sylfaen" w:hAnsi="Sylfaen" w:cs="Sylfaen"/>
          <w:sz w:val="20"/>
        </w:rPr>
        <w:t>հ</w:t>
      </w:r>
      <w:r w:rsidRPr="00A340ED">
        <w:rPr>
          <w:rFonts w:ascii="Sylfaen" w:hAnsi="Sylfaen" w:cs="Sylfaen"/>
          <w:sz w:val="20"/>
          <w:lang w:val="ru-RU"/>
        </w:rPr>
        <w:t>րապարակվելու</w:t>
      </w:r>
      <w:r w:rsidRPr="00A340ED">
        <w:rPr>
          <w:rFonts w:ascii="Arial Armenian" w:hAnsi="Arial Armenian" w:cs="Sylfaen"/>
          <w:sz w:val="20"/>
          <w:lang w:val="af-ZA"/>
        </w:rPr>
        <w:t xml:space="preserve"> </w:t>
      </w:r>
      <w:r w:rsidRPr="00A340ED">
        <w:rPr>
          <w:rFonts w:ascii="Sylfaen" w:hAnsi="Sylfaen" w:cs="Sylfaen"/>
          <w:sz w:val="20"/>
        </w:rPr>
        <w:t>օրվանից</w:t>
      </w:r>
      <w:r w:rsidRPr="00A340ED">
        <w:rPr>
          <w:rFonts w:ascii="Arial Armenian" w:hAnsi="Arial Armenian" w:cs="Sylfaen"/>
          <w:sz w:val="20"/>
          <w:lang w:val="af-ZA"/>
        </w:rPr>
        <w:t xml:space="preserve"> </w:t>
      </w:r>
      <w:r w:rsidRPr="00A340ED">
        <w:rPr>
          <w:rFonts w:ascii="Sylfaen" w:hAnsi="Sylfaen" w:cs="Sylfaen"/>
          <w:sz w:val="20"/>
          <w:lang w:val="ru-RU"/>
        </w:rPr>
        <w:t>հաշված</w:t>
      </w:r>
      <w:r w:rsidR="00776F58" w:rsidRPr="00A340ED">
        <w:rPr>
          <w:rFonts w:ascii="Arial Armenian" w:hAnsi="Arial Armenian" w:cs="Sylfaen"/>
          <w:sz w:val="20"/>
          <w:lang w:val="af-ZA"/>
        </w:rPr>
        <w:t xml:space="preserve"> «7</w:t>
      </w:r>
      <w:r w:rsidRPr="00A340ED">
        <w:rPr>
          <w:rFonts w:ascii="Sylfaen" w:hAnsi="Sylfaen" w:cs="Sylfaen"/>
          <w:sz w:val="20"/>
          <w:lang w:val="ru-RU"/>
        </w:rPr>
        <w:t>րդ</w:t>
      </w:r>
      <w:r w:rsidRPr="00A340ED">
        <w:rPr>
          <w:rFonts w:ascii="Arial Armenian" w:hAnsi="Arial Armenian" w:cs="Sylfaen"/>
          <w:sz w:val="20"/>
          <w:lang w:val="af-ZA"/>
        </w:rPr>
        <w:t xml:space="preserve"> </w:t>
      </w:r>
      <w:r w:rsidRPr="00A340ED">
        <w:rPr>
          <w:rFonts w:ascii="Sylfaen" w:hAnsi="Sylfaen" w:cs="Sylfaen"/>
          <w:sz w:val="20"/>
          <w:lang w:val="ru-RU"/>
        </w:rPr>
        <w:t>օրվա</w:t>
      </w:r>
      <w:r w:rsidRPr="00A340ED">
        <w:rPr>
          <w:rFonts w:ascii="Arial Armenian" w:hAnsi="Arial Armenian" w:cs="Sylfaen"/>
          <w:sz w:val="20"/>
          <w:lang w:val="af-ZA"/>
        </w:rPr>
        <w:t xml:space="preserve"> </w:t>
      </w:r>
      <w:r w:rsidRPr="00A340ED">
        <w:rPr>
          <w:rFonts w:ascii="Sylfaen" w:hAnsi="Sylfaen" w:cs="Sylfaen"/>
          <w:sz w:val="20"/>
          <w:lang w:val="ru-RU"/>
        </w:rPr>
        <w:t>ժամը</w:t>
      </w:r>
      <w:r w:rsidRPr="00A340ED">
        <w:rPr>
          <w:rFonts w:ascii="Arial Armenian" w:hAnsi="Arial Armenian" w:cs="Sylfaen"/>
          <w:sz w:val="20"/>
          <w:lang w:val="af-ZA"/>
        </w:rPr>
        <w:t xml:space="preserve"> «</w:t>
      </w:r>
      <w:r w:rsidR="00776F58" w:rsidRPr="00A340ED">
        <w:rPr>
          <w:rFonts w:ascii="Arial Armenian" w:hAnsi="Arial Armenian" w:cs="Arial"/>
          <w:vertAlign w:val="subscript"/>
          <w:lang w:val="af-ZA"/>
        </w:rPr>
        <w:t>12</w:t>
      </w:r>
      <w:r w:rsidRPr="00A340ED">
        <w:rPr>
          <w:rFonts w:ascii="Arial Armenian" w:hAnsi="Arial Armenian" w:cs="Sylfaen"/>
          <w:sz w:val="20"/>
          <w:lang w:val="af-ZA"/>
        </w:rPr>
        <w:t>-</w:t>
      </w:r>
      <w:r w:rsidRPr="00A340ED">
        <w:rPr>
          <w:rFonts w:ascii="Sylfaen" w:hAnsi="Sylfaen" w:cs="Sylfaen"/>
          <w:sz w:val="20"/>
        </w:rPr>
        <w:t>ի</w:t>
      </w:r>
      <w:r w:rsidRPr="00A340ED">
        <w:rPr>
          <w:rFonts w:ascii="Sylfaen" w:hAnsi="Sylfaen" w:cs="Sylfaen"/>
          <w:sz w:val="20"/>
          <w:lang w:val="ru-RU"/>
        </w:rPr>
        <w:t>ն։</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lang w:val="af-ZA"/>
        </w:rPr>
      </w:pPr>
      <w:r w:rsidRPr="00A340ED">
        <w:rPr>
          <w:rFonts w:ascii="Sylfaen" w:hAnsi="Sylfaen" w:cs="Sylfaen"/>
          <w:sz w:val="20"/>
          <w:lang w:val="ru-RU"/>
        </w:rPr>
        <w:t>Հայտերի</w:t>
      </w:r>
      <w:r w:rsidRPr="00A340ED">
        <w:rPr>
          <w:rFonts w:ascii="Arial Armenian" w:hAnsi="Arial Armenian" w:cs="Sylfaen"/>
          <w:sz w:val="20"/>
          <w:lang w:val="af-ZA"/>
        </w:rPr>
        <w:t xml:space="preserve"> </w:t>
      </w:r>
      <w:r w:rsidRPr="00A340ED">
        <w:rPr>
          <w:rFonts w:ascii="Sylfaen" w:hAnsi="Sylfaen" w:cs="Sylfaen"/>
          <w:sz w:val="20"/>
          <w:lang w:val="ru-RU"/>
        </w:rPr>
        <w:t>բացման</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գնահատման</w:t>
      </w:r>
      <w:r w:rsidRPr="00A340ED">
        <w:rPr>
          <w:rFonts w:ascii="Arial Armenian" w:hAnsi="Arial Armenian" w:cs="Sylfaen"/>
          <w:sz w:val="20"/>
          <w:lang w:val="af-ZA"/>
        </w:rPr>
        <w:t xml:space="preserve"> </w:t>
      </w:r>
      <w:r w:rsidRPr="00A340ED">
        <w:rPr>
          <w:rFonts w:ascii="Sylfaen" w:hAnsi="Sylfaen" w:cs="Sylfaen"/>
          <w:sz w:val="20"/>
          <w:lang w:val="ru-RU"/>
        </w:rPr>
        <w:t>նիստում</w:t>
      </w:r>
      <w:r w:rsidRPr="00A340ED">
        <w:rPr>
          <w:rFonts w:ascii="Sylfaen" w:hAnsi="Sylfaen" w:cs="Sylfaen"/>
          <w:sz w:val="20"/>
        </w:rPr>
        <w:t>՝</w:t>
      </w:r>
    </w:p>
    <w:p w:rsidR="0081576D" w:rsidRPr="00A340ED" w:rsidRDefault="0081576D" w:rsidP="0081576D">
      <w:pPr>
        <w:ind w:firstLine="567"/>
        <w:jc w:val="both"/>
        <w:rPr>
          <w:rFonts w:ascii="Arial Armenian" w:hAnsi="Arial Armenian" w:cs="Sylfaen"/>
          <w:sz w:val="20"/>
          <w:lang w:val="hy-AM"/>
        </w:rPr>
      </w:pPr>
      <w:r w:rsidRPr="00A340ED">
        <w:rPr>
          <w:rFonts w:ascii="Arial Armenian" w:hAnsi="Arial Armenian" w:cs="Sylfaen"/>
          <w:sz w:val="20"/>
          <w:lang w:val="af-ZA"/>
        </w:rPr>
        <w:t xml:space="preserve">1) </w:t>
      </w:r>
      <w:r w:rsidRPr="00A340ED">
        <w:rPr>
          <w:rFonts w:ascii="Sylfaen" w:hAnsi="Sylfaen" w:cs="Sylfaen"/>
          <w:sz w:val="20"/>
        </w:rPr>
        <w:t>հանձնաժողովի</w:t>
      </w:r>
      <w:r w:rsidRPr="00A340ED">
        <w:rPr>
          <w:rFonts w:ascii="Arial Armenian" w:hAnsi="Arial Armenian" w:cs="Sylfaen"/>
          <w:sz w:val="20"/>
          <w:lang w:val="af-ZA"/>
        </w:rPr>
        <w:t xml:space="preserve"> </w:t>
      </w:r>
      <w:r w:rsidRPr="00A340ED">
        <w:rPr>
          <w:rFonts w:ascii="Sylfaen" w:hAnsi="Sylfaen" w:cs="Sylfaen"/>
          <w:sz w:val="20"/>
        </w:rPr>
        <w:t>նախագահը</w:t>
      </w:r>
      <w:r w:rsidRPr="00A340ED">
        <w:rPr>
          <w:rFonts w:ascii="Arial Armenian" w:hAnsi="Arial Armenian" w:cs="Sylfaen"/>
          <w:sz w:val="20"/>
          <w:lang w:val="af-ZA"/>
        </w:rPr>
        <w:t xml:space="preserve"> (</w:t>
      </w:r>
      <w:r w:rsidRPr="00A340ED">
        <w:rPr>
          <w:rFonts w:ascii="Sylfaen" w:hAnsi="Sylfaen" w:cs="Sylfaen"/>
          <w:sz w:val="20"/>
          <w:lang w:val="hy-AM"/>
        </w:rPr>
        <w:t>նիստը</w:t>
      </w:r>
      <w:r w:rsidRPr="00A340ED">
        <w:rPr>
          <w:rFonts w:ascii="Arial Armenian" w:hAnsi="Arial Armenian" w:cs="Sylfaen"/>
          <w:sz w:val="20"/>
          <w:lang w:val="af-ZA"/>
        </w:rPr>
        <w:t xml:space="preserve"> </w:t>
      </w:r>
      <w:r w:rsidRPr="00A340ED">
        <w:rPr>
          <w:rFonts w:ascii="Sylfaen" w:hAnsi="Sylfaen" w:cs="Sylfaen"/>
          <w:sz w:val="20"/>
          <w:lang w:val="hy-AM"/>
        </w:rPr>
        <w:t>նախագահողը</w:t>
      </w:r>
      <w:r w:rsidRPr="00A340ED">
        <w:rPr>
          <w:rFonts w:ascii="Arial Armenian" w:hAnsi="Arial Armenian" w:cs="Sylfaen"/>
          <w:sz w:val="20"/>
          <w:lang w:val="af-ZA"/>
        </w:rPr>
        <w:t xml:space="preserve">) </w:t>
      </w:r>
      <w:r w:rsidRPr="00A340ED">
        <w:rPr>
          <w:rFonts w:ascii="Sylfaen" w:hAnsi="Sylfaen" w:cs="Sylfaen"/>
          <w:sz w:val="20"/>
          <w:lang w:val="hy-AM"/>
        </w:rPr>
        <w:t>նիստը</w:t>
      </w:r>
      <w:r w:rsidRPr="00A340ED">
        <w:rPr>
          <w:rFonts w:ascii="Arial Armenian" w:hAnsi="Arial Armenian" w:cs="Sylfaen"/>
          <w:sz w:val="20"/>
          <w:lang w:val="af-ZA"/>
        </w:rPr>
        <w:t xml:space="preserve"> </w:t>
      </w:r>
      <w:r w:rsidRPr="00A340ED">
        <w:rPr>
          <w:rFonts w:ascii="Sylfaen" w:hAnsi="Sylfaen" w:cs="Sylfaen"/>
          <w:sz w:val="20"/>
          <w:lang w:val="hy-AM"/>
        </w:rPr>
        <w:t>հայտարարում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բացված</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hy-AM"/>
        </w:rPr>
        <w:t>հրապա</w:t>
      </w:r>
      <w:r w:rsidRPr="00A340ED">
        <w:rPr>
          <w:rFonts w:ascii="Arial Armenian" w:hAnsi="Arial Armenian" w:cs="Sylfaen"/>
          <w:sz w:val="20"/>
          <w:lang w:val="hy-AM"/>
        </w:rPr>
        <w:softHyphen/>
      </w:r>
      <w:r w:rsidRPr="00A340ED">
        <w:rPr>
          <w:rFonts w:ascii="Sylfaen" w:hAnsi="Sylfaen" w:cs="Sylfaen"/>
          <w:sz w:val="20"/>
          <w:lang w:val="hy-AM"/>
        </w:rPr>
        <w:t>րակում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հայտով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af-ZA"/>
        </w:rPr>
        <w:t>`</w:t>
      </w:r>
      <w:r w:rsidRPr="00A340ED">
        <w:rPr>
          <w:rFonts w:ascii="Arial Armenian" w:hAnsi="Arial Armenian" w:cs="Sylfaen"/>
          <w:sz w:val="20"/>
          <w:lang w:val="hy-AM"/>
        </w:rPr>
        <w:t xml:space="preserve"> </w:t>
      </w:r>
      <w:r w:rsidRPr="00A340ED">
        <w:rPr>
          <w:rFonts w:ascii="Sylfaen" w:hAnsi="Sylfaen" w:cs="Sylfaen"/>
          <w:sz w:val="20"/>
        </w:rPr>
        <w:t>սույն</w:t>
      </w:r>
      <w:r w:rsidRPr="00A340ED">
        <w:rPr>
          <w:rFonts w:ascii="Arial Armenian" w:hAnsi="Arial Armenian" w:cs="Sylfaen"/>
          <w:sz w:val="20"/>
          <w:lang w:val="af-ZA"/>
        </w:rPr>
        <w:t xml:space="preserve"> </w:t>
      </w:r>
      <w:r w:rsidRPr="00A340ED">
        <w:rPr>
          <w:rFonts w:ascii="Sylfaen" w:hAnsi="Sylfaen" w:cs="Sylfaen"/>
          <w:sz w:val="20"/>
        </w:rPr>
        <w:t>ընթացակարգի</w:t>
      </w:r>
      <w:r w:rsidRPr="00A340ED">
        <w:rPr>
          <w:rFonts w:ascii="Arial Armenian" w:hAnsi="Arial Armenian" w:cs="Sylfaen"/>
          <w:sz w:val="20"/>
          <w:lang w:val="af-ZA"/>
        </w:rPr>
        <w:t xml:space="preserve"> </w:t>
      </w:r>
      <w:r w:rsidRPr="00A340ED">
        <w:rPr>
          <w:rFonts w:ascii="Sylfaen" w:hAnsi="Sylfaen" w:cs="Sylfaen"/>
          <w:sz w:val="20"/>
        </w:rPr>
        <w:t>շրջանակում</w:t>
      </w:r>
      <w:r w:rsidRPr="00A340ED">
        <w:rPr>
          <w:rFonts w:ascii="Arial Armenian" w:hAnsi="Arial Armenian" w:cs="Sylfaen"/>
          <w:sz w:val="20"/>
          <w:lang w:val="af-ZA"/>
        </w:rPr>
        <w:t xml:space="preserve"> </w:t>
      </w:r>
      <w:r w:rsidRPr="00A340ED">
        <w:rPr>
          <w:rFonts w:ascii="Sylfaen" w:hAnsi="Sylfaen" w:cs="Sylfaen"/>
          <w:sz w:val="20"/>
        </w:rPr>
        <w:t>գնվելիք</w:t>
      </w:r>
      <w:r w:rsidRPr="00A340ED">
        <w:rPr>
          <w:rFonts w:ascii="Arial Armenian" w:hAnsi="Arial Armenian" w:cs="Sylfaen"/>
          <w:sz w:val="20"/>
          <w:lang w:val="af-ZA"/>
        </w:rPr>
        <w:t xml:space="preserve"> </w:t>
      </w:r>
      <w:r w:rsidRPr="00A340ED">
        <w:rPr>
          <w:rFonts w:ascii="Sylfaen" w:hAnsi="Sylfaen" w:cs="Sylfaen"/>
          <w:sz w:val="20"/>
        </w:rPr>
        <w:t>աշխատանքների</w:t>
      </w:r>
      <w:r w:rsidRPr="00A340ED">
        <w:rPr>
          <w:rFonts w:ascii="Arial Armenian" w:hAnsi="Arial Armenian" w:cs="Sylfaen"/>
          <w:sz w:val="20"/>
          <w:lang w:val="af-ZA"/>
        </w:rPr>
        <w:t xml:space="preserve"> </w:t>
      </w:r>
      <w:r w:rsidRPr="00A340ED">
        <w:rPr>
          <w:rFonts w:ascii="Sylfaen" w:hAnsi="Sylfaen" w:cs="Sylfaen"/>
          <w:sz w:val="20"/>
          <w:lang w:val="hy-AM"/>
        </w:rPr>
        <w:t>գինը՝</w:t>
      </w:r>
      <w:r w:rsidRPr="00A340ED">
        <w:rPr>
          <w:rFonts w:ascii="Arial Armenian" w:hAnsi="Arial Armenian" w:cs="Sylfaen"/>
          <w:sz w:val="20"/>
          <w:lang w:val="af-ZA"/>
        </w:rPr>
        <w:t xml:space="preserve"> </w:t>
      </w:r>
      <w:r w:rsidRPr="00A340ED">
        <w:rPr>
          <w:rFonts w:ascii="Sylfaen" w:hAnsi="Sylfaen" w:cs="Sylfaen"/>
          <w:sz w:val="20"/>
          <w:lang w:val="hy-AM"/>
        </w:rPr>
        <w:t>մեկ</w:t>
      </w:r>
      <w:r w:rsidRPr="00A340ED">
        <w:rPr>
          <w:rFonts w:ascii="Arial Armenian" w:hAnsi="Arial Armenian" w:cs="Sylfaen"/>
          <w:sz w:val="20"/>
          <w:lang w:val="af-ZA"/>
        </w:rPr>
        <w:t xml:space="preserve"> </w:t>
      </w:r>
      <w:r w:rsidRPr="00A340ED">
        <w:rPr>
          <w:rFonts w:ascii="Sylfaen" w:hAnsi="Sylfaen" w:cs="Sylfaen"/>
          <w:sz w:val="20"/>
          <w:lang w:val="hy-AM"/>
        </w:rPr>
        <w:t>թվով</w:t>
      </w:r>
      <w:r w:rsidRPr="00A340ED">
        <w:rPr>
          <w:rFonts w:ascii="Arial Armenian" w:hAnsi="Arial Armenian" w:cs="Sylfaen"/>
          <w:sz w:val="20"/>
          <w:lang w:val="af-ZA"/>
        </w:rPr>
        <w:t xml:space="preserve"> </w:t>
      </w:r>
      <w:r w:rsidRPr="00A340ED">
        <w:rPr>
          <w:rFonts w:ascii="Sylfaen" w:hAnsi="Sylfaen" w:cs="Sylfaen"/>
          <w:sz w:val="20"/>
          <w:lang w:val="hy-AM"/>
        </w:rPr>
        <w:t>արտահայտված</w:t>
      </w:r>
      <w:r w:rsidRPr="00A340ED">
        <w:rPr>
          <w:rFonts w:ascii="Arial Armenian" w:hAnsi="Arial Armenian" w:cs="Sylfaen"/>
          <w:sz w:val="20"/>
          <w:lang w:val="af-ZA"/>
        </w:rPr>
        <w:t xml:space="preserve">, </w:t>
      </w:r>
      <w:r w:rsidRPr="00A340ED">
        <w:rPr>
          <w:rFonts w:ascii="Sylfaen" w:hAnsi="Sylfaen" w:cs="Sylfaen"/>
          <w:sz w:val="20"/>
        </w:rPr>
        <w:t>ինչպես</w:t>
      </w:r>
      <w:r w:rsidRPr="00A340ED">
        <w:rPr>
          <w:rFonts w:ascii="Arial Armenian" w:hAnsi="Arial Armenian" w:cs="Sylfaen"/>
          <w:sz w:val="20"/>
          <w:lang w:val="af-ZA"/>
        </w:rPr>
        <w:t xml:space="preserve"> </w:t>
      </w:r>
      <w:r w:rsidRPr="00A340ED">
        <w:rPr>
          <w:rFonts w:ascii="Sylfaen" w:hAnsi="Sylfaen" w:cs="Sylfaen"/>
          <w:sz w:val="20"/>
        </w:rPr>
        <w:t>նաև</w:t>
      </w:r>
      <w:r w:rsidRPr="00A340ED">
        <w:rPr>
          <w:rFonts w:ascii="Arial Armenian" w:hAnsi="Arial Armenian" w:cs="Sylfaen"/>
          <w:sz w:val="20"/>
          <w:lang w:val="af-ZA"/>
        </w:rPr>
        <w:t xml:space="preserve"> </w:t>
      </w:r>
      <w:r w:rsidRPr="00A340ED">
        <w:rPr>
          <w:rFonts w:ascii="Sylfaen" w:hAnsi="Sylfaen" w:cs="Sylfaen"/>
          <w:sz w:val="20"/>
          <w:lang w:val="hy-AM"/>
        </w:rPr>
        <w:t>հայտեր</w:t>
      </w:r>
      <w:r w:rsidRPr="00A340ED">
        <w:rPr>
          <w:rFonts w:ascii="Arial Armenian" w:hAnsi="Arial Armenian" w:cs="Sylfaen"/>
          <w:sz w:val="20"/>
          <w:lang w:val="hy-AM"/>
        </w:rPr>
        <w:t xml:space="preserve"> </w:t>
      </w:r>
      <w:r w:rsidRPr="00A340ED">
        <w:rPr>
          <w:rFonts w:ascii="Sylfaen" w:hAnsi="Sylfaen" w:cs="Sylfaen"/>
          <w:sz w:val="20"/>
          <w:lang w:val="hy-AM"/>
        </w:rPr>
        <w:t>ներկայացրած</w:t>
      </w:r>
      <w:r w:rsidRPr="00A340ED">
        <w:rPr>
          <w:rFonts w:ascii="Arial Armenian" w:hAnsi="Arial Armenian" w:cs="Sylfaen"/>
          <w:sz w:val="20"/>
          <w:lang w:val="hy-AM"/>
        </w:rPr>
        <w:t xml:space="preserve"> </w:t>
      </w:r>
      <w:r w:rsidRPr="00A340ED">
        <w:rPr>
          <w:rFonts w:ascii="Sylfaen" w:hAnsi="Sylfaen" w:cs="Sylfaen"/>
          <w:sz w:val="20"/>
          <w:lang w:val="hy-AM"/>
        </w:rPr>
        <w:t>մասնակիցների</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առաջարկները՝</w:t>
      </w:r>
      <w:r w:rsidRPr="00A340ED">
        <w:rPr>
          <w:rFonts w:ascii="Arial Armenian" w:hAnsi="Arial Armenian" w:cs="Sylfaen"/>
          <w:sz w:val="20"/>
          <w:lang w:val="hy-AM"/>
        </w:rPr>
        <w:t xml:space="preserve"> </w:t>
      </w:r>
      <w:r w:rsidRPr="00A340ED">
        <w:rPr>
          <w:rFonts w:ascii="Sylfaen" w:hAnsi="Sylfaen" w:cs="Sylfaen"/>
          <w:sz w:val="20"/>
          <w:lang w:val="hy-AM"/>
        </w:rPr>
        <w:t>մեկ</w:t>
      </w:r>
      <w:r w:rsidRPr="00A340ED">
        <w:rPr>
          <w:rFonts w:ascii="Arial Armenian" w:hAnsi="Arial Armenian" w:cs="Sylfaen"/>
          <w:sz w:val="20"/>
          <w:lang w:val="hy-AM"/>
        </w:rPr>
        <w:t xml:space="preserve"> </w:t>
      </w:r>
      <w:r w:rsidRPr="00A340ED">
        <w:rPr>
          <w:rFonts w:ascii="Sylfaen" w:hAnsi="Sylfaen" w:cs="Sylfaen"/>
          <w:sz w:val="20"/>
          <w:lang w:val="hy-AM"/>
        </w:rPr>
        <w:t>թվով</w:t>
      </w:r>
      <w:r w:rsidRPr="00A340ED">
        <w:rPr>
          <w:rFonts w:ascii="Arial Armenian" w:hAnsi="Arial Armenian" w:cs="Sylfaen"/>
          <w:sz w:val="20"/>
          <w:lang w:val="hy-AM"/>
        </w:rPr>
        <w:t xml:space="preserve"> </w:t>
      </w:r>
      <w:r w:rsidRPr="00A340ED">
        <w:rPr>
          <w:rFonts w:ascii="Sylfaen" w:hAnsi="Sylfaen" w:cs="Sylfaen"/>
          <w:sz w:val="20"/>
          <w:lang w:val="hy-AM"/>
        </w:rPr>
        <w:t>արտահայտված</w:t>
      </w:r>
      <w:r w:rsidRPr="00A340ED">
        <w:rPr>
          <w:rFonts w:ascii="Arial Armenian" w:hAnsi="Arial Armenian" w:cs="Sylfaen"/>
          <w:sz w:val="20"/>
          <w:lang w:val="hy-AM"/>
        </w:rPr>
        <w:t xml:space="preserve">, </w:t>
      </w:r>
      <w:r w:rsidRPr="00A340ED">
        <w:rPr>
          <w:rFonts w:ascii="Sylfaen" w:hAnsi="Sylfaen" w:cs="Sylfaen"/>
          <w:sz w:val="20"/>
          <w:lang w:val="hy-AM"/>
        </w:rPr>
        <w:t>հիմք</w:t>
      </w:r>
      <w:r w:rsidRPr="00A340ED">
        <w:rPr>
          <w:rFonts w:ascii="Arial Armenian" w:hAnsi="Arial Armenian" w:cs="Sylfaen"/>
          <w:sz w:val="20"/>
          <w:lang w:val="hy-AM"/>
        </w:rPr>
        <w:t xml:space="preserve"> </w:t>
      </w:r>
      <w:r w:rsidRPr="00A340ED">
        <w:rPr>
          <w:rFonts w:ascii="Sylfaen" w:hAnsi="Sylfaen" w:cs="Sylfaen"/>
          <w:sz w:val="20"/>
          <w:lang w:val="hy-AM"/>
        </w:rPr>
        <w:t>ընդունելով</w:t>
      </w:r>
      <w:r w:rsidRPr="00A340ED">
        <w:rPr>
          <w:rFonts w:ascii="Arial Armenian" w:hAnsi="Arial Armenian" w:cs="Sylfaen"/>
          <w:sz w:val="20"/>
          <w:lang w:val="hy-AM"/>
        </w:rPr>
        <w:t xml:space="preserve"> </w:t>
      </w:r>
      <w:r w:rsidRPr="00A340ED">
        <w:rPr>
          <w:rFonts w:ascii="Sylfaen" w:hAnsi="Sylfaen" w:cs="Sylfaen"/>
          <w:sz w:val="20"/>
          <w:lang w:val="hy-AM"/>
        </w:rPr>
        <w:t>տառերով</w:t>
      </w:r>
      <w:r w:rsidRPr="00A340ED">
        <w:rPr>
          <w:rFonts w:ascii="Arial Armenian" w:hAnsi="Arial Armenian" w:cs="Sylfaen"/>
          <w:sz w:val="20"/>
          <w:lang w:val="hy-AM"/>
        </w:rPr>
        <w:t xml:space="preserve"> </w:t>
      </w:r>
      <w:r w:rsidRPr="00A340ED">
        <w:rPr>
          <w:rFonts w:ascii="Sylfaen" w:hAnsi="Sylfaen" w:cs="Sylfaen"/>
          <w:sz w:val="20"/>
          <w:lang w:val="hy-AM"/>
        </w:rPr>
        <w:t>գրվածը</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sz w:val="20"/>
          <w:szCs w:val="20"/>
          <w:lang w:val="hy-AM"/>
        </w:rPr>
      </w:pPr>
      <w:r w:rsidRPr="00A340ED">
        <w:rPr>
          <w:rFonts w:ascii="Arial Armenian" w:hAnsi="Arial Armenian"/>
          <w:sz w:val="20"/>
          <w:szCs w:val="20"/>
          <w:lang w:val="hy-AM"/>
        </w:rPr>
        <w:t xml:space="preserve">2) </w:t>
      </w:r>
      <w:r w:rsidRPr="00A340ED">
        <w:rPr>
          <w:rFonts w:ascii="Sylfaen" w:hAnsi="Sylfaen" w:cs="Sylfaen"/>
          <w:sz w:val="20"/>
          <w:szCs w:val="20"/>
          <w:lang w:val="hy-AM"/>
        </w:rPr>
        <w:t>սույն</w:t>
      </w:r>
      <w:r w:rsidRPr="00A340ED">
        <w:rPr>
          <w:rFonts w:ascii="Arial Armenian" w:hAnsi="Arial Armenian"/>
          <w:sz w:val="20"/>
          <w:szCs w:val="20"/>
          <w:lang w:val="hy-AM"/>
        </w:rPr>
        <w:t xml:space="preserve"> </w:t>
      </w:r>
      <w:r w:rsidRPr="00A340ED">
        <w:rPr>
          <w:rFonts w:ascii="Sylfaen" w:hAnsi="Sylfaen" w:cs="Sylfaen"/>
          <w:sz w:val="20"/>
          <w:szCs w:val="20"/>
          <w:lang w:val="hy-AM"/>
        </w:rPr>
        <w:t>կետի</w:t>
      </w:r>
      <w:r w:rsidRPr="00A340ED">
        <w:rPr>
          <w:rFonts w:ascii="Arial Armenian" w:hAnsi="Arial Armenian"/>
          <w:sz w:val="20"/>
          <w:szCs w:val="20"/>
          <w:lang w:val="hy-AM"/>
        </w:rPr>
        <w:t xml:space="preserve"> 1-</w:t>
      </w:r>
      <w:r w:rsidRPr="00A340ED">
        <w:rPr>
          <w:rFonts w:ascii="Sylfaen" w:hAnsi="Sylfaen" w:cs="Sylfaen"/>
          <w:sz w:val="20"/>
          <w:szCs w:val="20"/>
          <w:lang w:val="hy-AM"/>
        </w:rPr>
        <w:t>ին</w:t>
      </w:r>
      <w:r w:rsidRPr="00A340ED">
        <w:rPr>
          <w:rFonts w:ascii="Arial Armenian" w:hAnsi="Arial Armenian"/>
          <w:sz w:val="20"/>
          <w:szCs w:val="20"/>
          <w:lang w:val="hy-AM"/>
        </w:rPr>
        <w:t xml:space="preserve"> </w:t>
      </w:r>
      <w:r w:rsidRPr="00A340ED">
        <w:rPr>
          <w:rFonts w:ascii="Sylfaen" w:hAnsi="Sylfaen" w:cs="Sylfaen"/>
          <w:sz w:val="20"/>
          <w:szCs w:val="20"/>
          <w:lang w:val="hy-AM"/>
        </w:rPr>
        <w:t>ենթակետում</w:t>
      </w:r>
      <w:r w:rsidRPr="00A340ED">
        <w:rPr>
          <w:rFonts w:ascii="Arial Armenian" w:hAnsi="Arial Armenia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sz w:val="20"/>
          <w:szCs w:val="20"/>
          <w:lang w:val="hy-AM"/>
        </w:rPr>
        <w:t xml:space="preserve"> </w:t>
      </w:r>
      <w:r w:rsidRPr="00A340ED">
        <w:rPr>
          <w:rFonts w:ascii="Sylfaen" w:hAnsi="Sylfaen" w:cs="Sylfaen"/>
          <w:sz w:val="20"/>
          <w:szCs w:val="20"/>
          <w:lang w:val="hy-AM"/>
        </w:rPr>
        <w:t>փաստաթղթերը</w:t>
      </w:r>
      <w:r w:rsidRPr="00A340ED">
        <w:rPr>
          <w:rFonts w:ascii="Arial Armenian" w:hAnsi="Arial Armenian"/>
          <w:sz w:val="20"/>
          <w:szCs w:val="20"/>
          <w:lang w:val="hy-AM"/>
        </w:rPr>
        <w:t xml:space="preserve"> </w:t>
      </w:r>
      <w:r w:rsidRPr="00A340ED">
        <w:rPr>
          <w:rFonts w:ascii="Sylfaen" w:hAnsi="Sylfaen" w:cs="Sylfaen"/>
          <w:sz w:val="20"/>
          <w:szCs w:val="20"/>
          <w:lang w:val="hy-AM"/>
        </w:rPr>
        <w:t>նախագահին</w:t>
      </w:r>
      <w:r w:rsidRPr="00A340ED">
        <w:rPr>
          <w:rFonts w:ascii="Arial Armenian" w:hAnsi="Arial Armenian"/>
          <w:sz w:val="20"/>
          <w:szCs w:val="20"/>
          <w:lang w:val="hy-AM"/>
        </w:rPr>
        <w:t xml:space="preserve"> (</w:t>
      </w:r>
      <w:r w:rsidRPr="00A340ED">
        <w:rPr>
          <w:rFonts w:ascii="Sylfaen" w:hAnsi="Sylfaen" w:cs="Sylfaen"/>
          <w:sz w:val="20"/>
          <w:szCs w:val="20"/>
          <w:lang w:val="hy-AM"/>
        </w:rPr>
        <w:t>նիստը</w:t>
      </w:r>
      <w:r w:rsidRPr="00A340ED">
        <w:rPr>
          <w:rFonts w:ascii="Arial Armenian" w:hAnsi="Arial Armenian"/>
          <w:sz w:val="20"/>
          <w:szCs w:val="20"/>
          <w:lang w:val="hy-AM"/>
        </w:rPr>
        <w:t xml:space="preserve"> </w:t>
      </w:r>
      <w:r w:rsidRPr="00A340ED">
        <w:rPr>
          <w:rFonts w:ascii="Sylfaen" w:hAnsi="Sylfaen" w:cs="Sylfaen"/>
          <w:sz w:val="20"/>
          <w:szCs w:val="20"/>
          <w:lang w:val="hy-AM"/>
        </w:rPr>
        <w:t>նախագահողին</w:t>
      </w:r>
      <w:r w:rsidRPr="00A340ED">
        <w:rPr>
          <w:rFonts w:ascii="Arial Armenian" w:hAnsi="Arial Armenian"/>
          <w:sz w:val="20"/>
          <w:szCs w:val="20"/>
          <w:lang w:val="hy-AM"/>
        </w:rPr>
        <w:t xml:space="preserve">) </w:t>
      </w:r>
      <w:r w:rsidRPr="00A340ED">
        <w:rPr>
          <w:rFonts w:ascii="Sylfaen" w:hAnsi="Sylfaen" w:cs="Sylfaen"/>
          <w:sz w:val="20"/>
          <w:szCs w:val="20"/>
          <w:lang w:val="hy-AM"/>
        </w:rPr>
        <w:t>փոխանցվելուց</w:t>
      </w:r>
      <w:r w:rsidRPr="00A340ED">
        <w:rPr>
          <w:rFonts w:ascii="Arial Armenian" w:hAnsi="Arial Armenian"/>
          <w:sz w:val="20"/>
          <w:szCs w:val="20"/>
          <w:lang w:val="hy-AM"/>
        </w:rPr>
        <w:t xml:space="preserve"> </w:t>
      </w:r>
      <w:r w:rsidRPr="00A340ED">
        <w:rPr>
          <w:rFonts w:ascii="Sylfaen" w:hAnsi="Sylfaen" w:cs="Sylfaen"/>
          <w:sz w:val="20"/>
          <w:szCs w:val="20"/>
          <w:lang w:val="hy-AM"/>
        </w:rPr>
        <w:t>հետո</w:t>
      </w:r>
      <w:r w:rsidRPr="00A340ED">
        <w:rPr>
          <w:rFonts w:ascii="Arial Armenian" w:hAnsi="Arial Armenian"/>
          <w:sz w:val="20"/>
          <w:szCs w:val="20"/>
          <w:lang w:val="hy-AM"/>
        </w:rPr>
        <w:t xml:space="preserve"> </w:t>
      </w:r>
      <w:r w:rsidRPr="00A340ED">
        <w:rPr>
          <w:rFonts w:ascii="Sylfaen" w:hAnsi="Sylfaen" w:cs="Sylfaen"/>
          <w:sz w:val="20"/>
          <w:szCs w:val="20"/>
          <w:lang w:val="hy-AM"/>
        </w:rPr>
        <w:t>հանձնաժողովը</w:t>
      </w:r>
      <w:r w:rsidRPr="00A340ED">
        <w:rPr>
          <w:rFonts w:ascii="Arial Armenian" w:hAnsi="Arial Armenian"/>
          <w:sz w:val="20"/>
          <w:szCs w:val="20"/>
          <w:lang w:val="hy-AM"/>
        </w:rPr>
        <w:t xml:space="preserve"> </w:t>
      </w:r>
      <w:r w:rsidRPr="00A340ED">
        <w:rPr>
          <w:rFonts w:ascii="Sylfaen" w:hAnsi="Sylfaen" w:cs="Sylfaen"/>
          <w:sz w:val="20"/>
          <w:szCs w:val="20"/>
          <w:lang w:val="hy-AM"/>
        </w:rPr>
        <w:t>գնահատում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w:t>
      </w:r>
    </w:p>
    <w:p w:rsidR="0081576D" w:rsidRPr="00A340ED" w:rsidRDefault="0081576D" w:rsidP="0081576D">
      <w:pPr>
        <w:ind w:firstLine="375"/>
        <w:jc w:val="both"/>
        <w:rPr>
          <w:rFonts w:ascii="Arial Armenian" w:hAnsi="Arial Armenian"/>
          <w:sz w:val="20"/>
          <w:szCs w:val="20"/>
          <w:lang w:val="hy-AM"/>
        </w:rPr>
      </w:pPr>
      <w:r w:rsidRPr="00A340ED">
        <w:rPr>
          <w:rFonts w:ascii="Sylfaen" w:hAnsi="Sylfaen" w:cs="Sylfaen"/>
          <w:sz w:val="20"/>
          <w:szCs w:val="20"/>
          <w:lang w:val="hy-AM"/>
        </w:rPr>
        <w:t>ա</w:t>
      </w:r>
      <w:r w:rsidRPr="00A340ED">
        <w:rPr>
          <w:rFonts w:ascii="Arial Armenian" w:hAnsi="Arial Armenian"/>
          <w:sz w:val="20"/>
          <w:szCs w:val="20"/>
          <w:lang w:val="hy-AM"/>
        </w:rPr>
        <w:t xml:space="preserve">. </w:t>
      </w:r>
      <w:r w:rsidRPr="00A340ED">
        <w:rPr>
          <w:rFonts w:ascii="Sylfaen" w:hAnsi="Sylfaen" w:cs="Sylfaen"/>
          <w:sz w:val="20"/>
          <w:szCs w:val="20"/>
          <w:lang w:val="hy-AM"/>
        </w:rPr>
        <w:t>հայտեր</w:t>
      </w:r>
      <w:r w:rsidRPr="00A340ED">
        <w:rPr>
          <w:rFonts w:ascii="Arial Armenian" w:hAnsi="Arial Armenian"/>
          <w:sz w:val="20"/>
          <w:szCs w:val="20"/>
          <w:lang w:val="hy-AM"/>
        </w:rPr>
        <w:t xml:space="preserve"> </w:t>
      </w:r>
      <w:r w:rsidRPr="00A340ED">
        <w:rPr>
          <w:rFonts w:ascii="Sylfaen" w:hAnsi="Sylfaen" w:cs="Sylfaen"/>
          <w:sz w:val="20"/>
          <w:szCs w:val="20"/>
          <w:lang w:val="hy-AM"/>
        </w:rPr>
        <w:t>պարունակող</w:t>
      </w:r>
      <w:r w:rsidRPr="00A340ED">
        <w:rPr>
          <w:rFonts w:ascii="Arial Armenian" w:hAnsi="Arial Armenian"/>
          <w:sz w:val="20"/>
          <w:szCs w:val="20"/>
          <w:lang w:val="hy-AM"/>
        </w:rPr>
        <w:t xml:space="preserve"> </w:t>
      </w:r>
      <w:r w:rsidRPr="00A340ED">
        <w:rPr>
          <w:rFonts w:ascii="Sylfaen" w:hAnsi="Sylfaen" w:cs="Sylfaen"/>
          <w:sz w:val="20"/>
          <w:szCs w:val="20"/>
          <w:lang w:val="hy-AM"/>
        </w:rPr>
        <w:t>ծրարները</w:t>
      </w:r>
      <w:r w:rsidRPr="00A340ED">
        <w:rPr>
          <w:rFonts w:ascii="Arial Armenian" w:hAnsi="Arial Armenian"/>
          <w:sz w:val="20"/>
          <w:szCs w:val="20"/>
          <w:lang w:val="hy-AM"/>
        </w:rPr>
        <w:t xml:space="preserve"> </w:t>
      </w:r>
      <w:r w:rsidRPr="00A340ED">
        <w:rPr>
          <w:rFonts w:ascii="Sylfaen" w:hAnsi="Sylfaen" w:cs="Sylfaen"/>
          <w:sz w:val="20"/>
          <w:szCs w:val="20"/>
          <w:lang w:val="hy-AM"/>
        </w:rPr>
        <w:t>կազմելու</w:t>
      </w:r>
      <w:r w:rsidRPr="00A340ED">
        <w:rPr>
          <w:rFonts w:ascii="Arial Armenian" w:hAnsi="Arial Armenian"/>
          <w:sz w:val="20"/>
          <w:szCs w:val="20"/>
          <w:lang w:val="hy-AM"/>
        </w:rPr>
        <w:t xml:space="preserve"> </w:t>
      </w:r>
      <w:r w:rsidRPr="00A340ED">
        <w:rPr>
          <w:rFonts w:ascii="Sylfaen" w:hAnsi="Sylfaen" w:cs="Sylfaen"/>
          <w:sz w:val="20"/>
          <w:szCs w:val="20"/>
          <w:lang w:val="hy-AM"/>
        </w:rPr>
        <w:t>և</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ներկայացնելու</w:t>
      </w:r>
      <w:r w:rsidRPr="00A340ED">
        <w:rPr>
          <w:rFonts w:ascii="Arial Armenian" w:hAnsi="Arial Armenian"/>
          <w:sz w:val="20"/>
          <w:szCs w:val="20"/>
          <w:lang w:val="hy-AM"/>
        </w:rPr>
        <w:t xml:space="preserve"> </w:t>
      </w:r>
      <w:r w:rsidRPr="00A340ED">
        <w:rPr>
          <w:rFonts w:ascii="Sylfaen" w:hAnsi="Sylfaen" w:cs="Sylfaen"/>
          <w:sz w:val="20"/>
          <w:szCs w:val="20"/>
          <w:lang w:val="hy-AM"/>
        </w:rPr>
        <w:t>համապատասխանությունը</w:t>
      </w:r>
      <w:r w:rsidRPr="00A340ED">
        <w:rPr>
          <w:rFonts w:ascii="Arial Armenian" w:hAnsi="Arial Armenian"/>
          <w:sz w:val="20"/>
          <w:szCs w:val="20"/>
          <w:lang w:val="hy-AM"/>
        </w:rPr>
        <w:t xml:space="preserve"> </w:t>
      </w:r>
      <w:r w:rsidRPr="00A340ED">
        <w:rPr>
          <w:rFonts w:ascii="Sylfaen" w:hAnsi="Sylfaen" w:cs="Sylfaen"/>
          <w:sz w:val="20"/>
          <w:szCs w:val="20"/>
          <w:lang w:val="hy-AM"/>
        </w:rPr>
        <w:t>սահմանված</w:t>
      </w:r>
      <w:r w:rsidRPr="00A340ED">
        <w:rPr>
          <w:rFonts w:ascii="Arial Armenian" w:hAnsi="Arial Armenian"/>
          <w:sz w:val="20"/>
          <w:szCs w:val="20"/>
          <w:lang w:val="hy-AM"/>
        </w:rPr>
        <w:t xml:space="preserve"> </w:t>
      </w:r>
      <w:r w:rsidRPr="00A340ED">
        <w:rPr>
          <w:rFonts w:ascii="Sylfaen" w:hAnsi="Sylfaen" w:cs="Sylfaen"/>
          <w:sz w:val="20"/>
          <w:szCs w:val="20"/>
          <w:lang w:val="hy-AM"/>
        </w:rPr>
        <w:t>կարգին</w:t>
      </w:r>
      <w:r w:rsidRPr="00A340ED">
        <w:rPr>
          <w:rFonts w:ascii="Arial Armenian" w:hAnsi="Arial Armenian"/>
          <w:sz w:val="20"/>
          <w:szCs w:val="20"/>
          <w:lang w:val="hy-AM"/>
        </w:rPr>
        <w:t xml:space="preserve"> </w:t>
      </w:r>
      <w:r w:rsidRPr="00A340ED">
        <w:rPr>
          <w:rFonts w:ascii="Sylfaen" w:hAnsi="Sylfaen" w:cs="Sylfaen"/>
          <w:sz w:val="20"/>
          <w:szCs w:val="20"/>
          <w:lang w:val="hy-AM"/>
        </w:rPr>
        <w:t>և</w:t>
      </w:r>
      <w:r w:rsidRPr="00A340ED">
        <w:rPr>
          <w:rFonts w:ascii="Arial Armenian" w:hAnsi="Arial Armenian"/>
          <w:sz w:val="20"/>
          <w:szCs w:val="20"/>
          <w:lang w:val="hy-AM"/>
        </w:rPr>
        <w:t xml:space="preserve"> </w:t>
      </w:r>
      <w:r w:rsidRPr="00A340ED">
        <w:rPr>
          <w:rFonts w:ascii="Sylfaen" w:hAnsi="Sylfaen" w:cs="Sylfaen"/>
          <w:sz w:val="20"/>
          <w:szCs w:val="20"/>
          <w:lang w:val="hy-AM"/>
        </w:rPr>
        <w:t>բացում</w:t>
      </w:r>
      <w:r w:rsidRPr="00A340ED">
        <w:rPr>
          <w:rFonts w:ascii="Arial Armenian" w:hAnsi="Arial Armenian"/>
          <w:sz w:val="20"/>
          <w:szCs w:val="20"/>
          <w:lang w:val="hy-AM"/>
        </w:rPr>
        <w:t xml:space="preserve"> </w:t>
      </w:r>
      <w:r w:rsidRPr="00A340ED">
        <w:rPr>
          <w:rFonts w:ascii="Sylfaen" w:hAnsi="Sylfaen" w:cs="Sylfaen"/>
          <w:sz w:val="20"/>
          <w:szCs w:val="20"/>
          <w:lang w:val="hy-AM"/>
        </w:rPr>
        <w:t>համապատասխանող</w:t>
      </w:r>
      <w:r w:rsidRPr="00A340ED">
        <w:rPr>
          <w:rFonts w:ascii="Arial Armenian" w:hAnsi="Arial Armenian"/>
          <w:sz w:val="20"/>
          <w:szCs w:val="20"/>
          <w:lang w:val="hy-AM"/>
        </w:rPr>
        <w:t xml:space="preserve"> </w:t>
      </w:r>
      <w:r w:rsidRPr="00A340ED">
        <w:rPr>
          <w:rFonts w:ascii="Sylfaen" w:hAnsi="Sylfaen" w:cs="Sylfaen"/>
          <w:sz w:val="20"/>
          <w:szCs w:val="20"/>
          <w:lang w:val="hy-AM"/>
        </w:rPr>
        <w:t>գնահատված</w:t>
      </w:r>
      <w:r w:rsidRPr="00A340ED">
        <w:rPr>
          <w:rFonts w:ascii="Arial Armenian" w:hAnsi="Arial Armenian"/>
          <w:sz w:val="20"/>
          <w:szCs w:val="20"/>
          <w:lang w:val="hy-AM"/>
        </w:rPr>
        <w:t xml:space="preserve"> </w:t>
      </w:r>
      <w:r w:rsidRPr="00A340ED">
        <w:rPr>
          <w:rFonts w:ascii="Sylfaen" w:hAnsi="Sylfaen" w:cs="Sylfaen"/>
          <w:sz w:val="20"/>
          <w:szCs w:val="20"/>
          <w:lang w:val="hy-AM"/>
        </w:rPr>
        <w:t>հայտերը</w:t>
      </w:r>
      <w:r w:rsidRPr="00A340ED">
        <w:rPr>
          <w:rFonts w:ascii="Arial Armenian" w:hAnsi="Arial Armenian"/>
          <w:sz w:val="20"/>
          <w:szCs w:val="20"/>
          <w:lang w:val="hy-AM"/>
        </w:rPr>
        <w:t>,</w:t>
      </w:r>
    </w:p>
    <w:p w:rsidR="0081576D" w:rsidRPr="00A340ED" w:rsidRDefault="0081576D" w:rsidP="0081576D">
      <w:pPr>
        <w:ind w:firstLine="375"/>
        <w:jc w:val="both"/>
        <w:rPr>
          <w:rFonts w:ascii="Arial Armenian" w:hAnsi="Arial Armenian"/>
          <w:sz w:val="20"/>
          <w:szCs w:val="20"/>
          <w:lang w:val="hy-AM"/>
        </w:rPr>
      </w:pPr>
      <w:r w:rsidRPr="00A340ED">
        <w:rPr>
          <w:rFonts w:ascii="Sylfaen" w:hAnsi="Sylfaen" w:cs="Sylfaen"/>
          <w:sz w:val="20"/>
          <w:szCs w:val="20"/>
          <w:lang w:val="hy-AM"/>
        </w:rPr>
        <w:t>բ</w:t>
      </w:r>
      <w:r w:rsidRPr="00A340ED">
        <w:rPr>
          <w:rFonts w:ascii="Arial Armenian" w:hAnsi="Arial Armenian"/>
          <w:sz w:val="20"/>
          <w:szCs w:val="20"/>
          <w:lang w:val="hy-AM"/>
        </w:rPr>
        <w:t xml:space="preserve">. </w:t>
      </w:r>
      <w:r w:rsidRPr="00A340ED">
        <w:rPr>
          <w:rFonts w:ascii="Sylfaen" w:hAnsi="Sylfaen" w:cs="Sylfaen"/>
          <w:sz w:val="20"/>
          <w:szCs w:val="20"/>
          <w:lang w:val="hy-AM"/>
        </w:rPr>
        <w:t>բացված</w:t>
      </w:r>
      <w:r w:rsidRPr="00A340ED">
        <w:rPr>
          <w:rFonts w:ascii="Arial Armenian" w:hAnsi="Arial Armenian"/>
          <w:sz w:val="20"/>
          <w:szCs w:val="20"/>
          <w:lang w:val="hy-AM"/>
        </w:rPr>
        <w:t xml:space="preserve"> </w:t>
      </w:r>
      <w:r w:rsidRPr="00A340ED">
        <w:rPr>
          <w:rFonts w:ascii="Sylfaen" w:hAnsi="Sylfaen" w:cs="Sylfaen"/>
          <w:sz w:val="20"/>
          <w:szCs w:val="20"/>
          <w:lang w:val="hy-AM"/>
        </w:rPr>
        <w:t>յուրաքանչյուր</w:t>
      </w:r>
      <w:r w:rsidRPr="00A340ED">
        <w:rPr>
          <w:rFonts w:ascii="Arial Armenian" w:hAnsi="Arial Armenian"/>
          <w:sz w:val="20"/>
          <w:szCs w:val="20"/>
          <w:lang w:val="hy-AM"/>
        </w:rPr>
        <w:t xml:space="preserve"> </w:t>
      </w:r>
      <w:r w:rsidRPr="00A340ED">
        <w:rPr>
          <w:rFonts w:ascii="Sylfaen" w:hAnsi="Sylfaen" w:cs="Sylfaen"/>
          <w:sz w:val="20"/>
          <w:szCs w:val="20"/>
          <w:lang w:val="hy-AM"/>
        </w:rPr>
        <w:t>ծրարում</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պահանջվող</w:t>
      </w:r>
      <w:r w:rsidRPr="00A340ED">
        <w:rPr>
          <w:rFonts w:ascii="Arial Armenian" w:hAnsi="Arial Armenian"/>
          <w:sz w:val="20"/>
          <w:szCs w:val="20"/>
          <w:lang w:val="hy-AM"/>
        </w:rPr>
        <w:t xml:space="preserve"> (</w:t>
      </w:r>
      <w:r w:rsidRPr="00A340ED">
        <w:rPr>
          <w:rFonts w:ascii="Sylfaen" w:hAnsi="Sylfaen" w:cs="Sylfaen"/>
          <w:sz w:val="20"/>
          <w:szCs w:val="20"/>
          <w:lang w:val="hy-AM"/>
        </w:rPr>
        <w:t>նախատեսված</w:t>
      </w:r>
      <w:r w:rsidRPr="00A340ED">
        <w:rPr>
          <w:rFonts w:ascii="Arial Armenian" w:hAnsi="Arial Armenian"/>
          <w:sz w:val="20"/>
          <w:szCs w:val="20"/>
          <w:lang w:val="hy-AM"/>
        </w:rPr>
        <w:t xml:space="preserve">) </w:t>
      </w:r>
      <w:r w:rsidRPr="00A340ED">
        <w:rPr>
          <w:rFonts w:ascii="Sylfaen" w:hAnsi="Sylfaen" w:cs="Sylfaen"/>
          <w:sz w:val="20"/>
          <w:szCs w:val="20"/>
          <w:lang w:val="hy-AM"/>
        </w:rPr>
        <w:t>փաստաթղթերի</w:t>
      </w:r>
      <w:r w:rsidRPr="00A340ED">
        <w:rPr>
          <w:rFonts w:ascii="Arial Armenian" w:hAnsi="Arial Armenian"/>
          <w:sz w:val="20"/>
          <w:szCs w:val="20"/>
          <w:lang w:val="hy-AM"/>
        </w:rPr>
        <w:t xml:space="preserve"> </w:t>
      </w:r>
      <w:r w:rsidRPr="00A340ED">
        <w:rPr>
          <w:rFonts w:ascii="Sylfaen" w:hAnsi="Sylfaen" w:cs="Sylfaen"/>
          <w:sz w:val="20"/>
          <w:szCs w:val="20"/>
          <w:lang w:val="hy-AM"/>
        </w:rPr>
        <w:t>առկայությունը</w:t>
      </w:r>
      <w:r w:rsidRPr="00A340ED">
        <w:rPr>
          <w:rFonts w:ascii="Arial Armenian" w:hAnsi="Arial Armenian"/>
          <w:sz w:val="20"/>
          <w:szCs w:val="20"/>
          <w:lang w:val="hy-AM"/>
        </w:rPr>
        <w:t xml:space="preserve"> </w:t>
      </w:r>
      <w:r w:rsidRPr="00A340ED">
        <w:rPr>
          <w:rFonts w:ascii="Sylfaen" w:hAnsi="Sylfaen" w:cs="Sylfaen"/>
          <w:sz w:val="20"/>
          <w:szCs w:val="20"/>
          <w:lang w:val="hy-AM"/>
        </w:rPr>
        <w:t>և</w:t>
      </w:r>
      <w:r w:rsidRPr="00A340ED">
        <w:rPr>
          <w:rFonts w:ascii="Arial Armenian" w:hAnsi="Arial Armenian"/>
          <w:sz w:val="20"/>
          <w:szCs w:val="20"/>
          <w:lang w:val="hy-AM"/>
        </w:rPr>
        <w:t xml:space="preserve"> </w:t>
      </w:r>
      <w:r w:rsidRPr="00A340ED">
        <w:rPr>
          <w:rFonts w:ascii="Sylfaen" w:hAnsi="Sylfaen" w:cs="Sylfaen"/>
          <w:sz w:val="20"/>
          <w:szCs w:val="20"/>
          <w:lang w:val="hy-AM"/>
        </w:rPr>
        <w:t>դրանց</w:t>
      </w:r>
      <w:r w:rsidRPr="00A340ED">
        <w:rPr>
          <w:rFonts w:ascii="Arial Armenian" w:hAnsi="Arial Armenian"/>
          <w:sz w:val="20"/>
          <w:szCs w:val="20"/>
          <w:lang w:val="hy-AM"/>
        </w:rPr>
        <w:t xml:space="preserve"> </w:t>
      </w:r>
      <w:r w:rsidRPr="00A340ED">
        <w:rPr>
          <w:rFonts w:ascii="Sylfaen" w:hAnsi="Sylfaen" w:cs="Sylfaen"/>
          <w:sz w:val="20"/>
          <w:szCs w:val="20"/>
          <w:lang w:val="hy-AM"/>
        </w:rPr>
        <w:t>կազմման</w:t>
      </w:r>
      <w:r w:rsidRPr="00A340ED">
        <w:rPr>
          <w:rFonts w:ascii="Arial Armenian" w:hAnsi="Arial Armenian"/>
          <w:sz w:val="20"/>
          <w:szCs w:val="20"/>
          <w:lang w:val="hy-AM"/>
        </w:rPr>
        <w:t xml:space="preserve"> </w:t>
      </w:r>
      <w:r w:rsidRPr="00A340ED">
        <w:rPr>
          <w:rFonts w:ascii="Sylfaen" w:hAnsi="Sylfaen" w:cs="Sylfaen"/>
          <w:sz w:val="20"/>
          <w:szCs w:val="20"/>
          <w:lang w:val="hy-AM"/>
        </w:rPr>
        <w:t>համապատասխանությունը</w:t>
      </w:r>
      <w:r w:rsidRPr="00A340ED">
        <w:rPr>
          <w:rFonts w:ascii="Arial Armenian" w:hAnsi="Arial Armenian"/>
          <w:sz w:val="20"/>
          <w:szCs w:val="20"/>
          <w:lang w:val="hy-AM"/>
        </w:rPr>
        <w:t xml:space="preserve"> </w:t>
      </w:r>
      <w:r w:rsidRPr="00A340ED">
        <w:rPr>
          <w:rFonts w:ascii="Sylfaen" w:hAnsi="Sylfaen" w:cs="Sylfaen"/>
          <w:sz w:val="20"/>
          <w:szCs w:val="20"/>
          <w:lang w:val="hy-AM"/>
        </w:rPr>
        <w:t>հրավերով</w:t>
      </w:r>
      <w:r w:rsidRPr="00A340ED">
        <w:rPr>
          <w:rFonts w:ascii="Arial Armenian" w:hAnsi="Arial Armenian"/>
          <w:sz w:val="20"/>
          <w:szCs w:val="20"/>
          <w:lang w:val="hy-AM"/>
        </w:rPr>
        <w:t xml:space="preserve"> </w:t>
      </w:r>
      <w:r w:rsidRPr="00A340ED">
        <w:rPr>
          <w:rFonts w:ascii="Sylfaen" w:hAnsi="Sylfaen" w:cs="Sylfaen"/>
          <w:sz w:val="20"/>
          <w:szCs w:val="20"/>
          <w:lang w:val="hy-AM"/>
        </w:rPr>
        <w:t>սահմանված</w:t>
      </w:r>
      <w:r w:rsidRPr="00A340ED">
        <w:rPr>
          <w:rFonts w:ascii="Arial Armenian" w:hAnsi="Arial Armenian"/>
          <w:sz w:val="20"/>
          <w:szCs w:val="20"/>
          <w:lang w:val="hy-AM"/>
        </w:rPr>
        <w:t xml:space="preserve"> </w:t>
      </w:r>
      <w:r w:rsidRPr="00A340ED">
        <w:rPr>
          <w:rFonts w:ascii="Sylfaen" w:hAnsi="Sylfaen" w:cs="Sylfaen"/>
          <w:sz w:val="20"/>
          <w:szCs w:val="20"/>
          <w:lang w:val="hy-AM"/>
        </w:rPr>
        <w:t>վավերապայմաններին</w:t>
      </w:r>
      <w:r w:rsidRPr="00A340ED">
        <w:rPr>
          <w:rFonts w:ascii="Arial Armenian" w:hAnsi="Arial Armenian"/>
          <w:sz w:val="20"/>
          <w:szCs w:val="20"/>
          <w:lang w:val="hy-AM"/>
        </w:rPr>
        <w:t>.</w:t>
      </w:r>
    </w:p>
    <w:p w:rsidR="0081576D" w:rsidRPr="00A340ED" w:rsidRDefault="0081576D" w:rsidP="0081576D">
      <w:pPr>
        <w:ind w:firstLine="375"/>
        <w:jc w:val="both"/>
        <w:rPr>
          <w:rFonts w:ascii="Arial Armenian" w:hAnsi="Arial Armenian" w:cs="Sylfaen"/>
          <w:sz w:val="20"/>
          <w:lang w:val="hy-AM"/>
        </w:rPr>
      </w:pPr>
      <w:r w:rsidRPr="00A340ED">
        <w:rPr>
          <w:rFonts w:ascii="Arial Armenian" w:hAnsi="Arial Armenian"/>
          <w:sz w:val="20"/>
          <w:szCs w:val="20"/>
          <w:lang w:val="hy-AM"/>
        </w:rPr>
        <w:t xml:space="preserve">3) </w:t>
      </w:r>
      <w:r w:rsidRPr="00A340ED">
        <w:rPr>
          <w:rFonts w:ascii="Sylfaen" w:hAnsi="Sylfaen" w:cs="Sylfaen"/>
          <w:sz w:val="20"/>
          <w:szCs w:val="20"/>
          <w:lang w:val="hy-AM"/>
        </w:rPr>
        <w:t>հանձնաժողովի</w:t>
      </w:r>
      <w:r w:rsidRPr="00A340ED">
        <w:rPr>
          <w:rFonts w:ascii="Arial Armenian" w:hAnsi="Arial Armenian"/>
          <w:sz w:val="20"/>
          <w:szCs w:val="20"/>
          <w:lang w:val="hy-AM"/>
        </w:rPr>
        <w:t xml:space="preserve"> </w:t>
      </w:r>
      <w:r w:rsidRPr="00A340ED">
        <w:rPr>
          <w:rFonts w:ascii="Sylfaen" w:hAnsi="Sylfaen" w:cs="Sylfaen"/>
          <w:sz w:val="20"/>
          <w:szCs w:val="20"/>
          <w:lang w:val="hy-AM"/>
        </w:rPr>
        <w:t>նախագահը</w:t>
      </w:r>
      <w:r w:rsidRPr="00A340ED">
        <w:rPr>
          <w:rFonts w:ascii="Arial Armenian" w:hAnsi="Arial Armenian"/>
          <w:sz w:val="20"/>
          <w:szCs w:val="20"/>
          <w:lang w:val="hy-AM"/>
        </w:rPr>
        <w:t xml:space="preserve"> </w:t>
      </w:r>
      <w:r w:rsidRPr="00A340ED">
        <w:rPr>
          <w:rFonts w:ascii="Sylfaen" w:hAnsi="Sylfaen" w:cs="Sylfaen"/>
          <w:sz w:val="20"/>
          <w:szCs w:val="20"/>
          <w:lang w:val="hy-AM"/>
        </w:rPr>
        <w:t>հայտարարում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հայտեր</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ներկայացրած</w:t>
      </w:r>
      <w:r w:rsidRPr="00A340ED">
        <w:rPr>
          <w:rFonts w:ascii="Arial Armenian" w:hAnsi="Arial Armenian"/>
          <w:sz w:val="20"/>
          <w:szCs w:val="20"/>
          <w:lang w:val="hy-AM"/>
        </w:rPr>
        <w:t xml:space="preserve"> </w:t>
      </w:r>
      <w:r w:rsidRPr="00A340ED">
        <w:rPr>
          <w:rFonts w:ascii="Sylfaen" w:hAnsi="Sylfaen" w:cs="Sylfaen"/>
          <w:sz w:val="20"/>
          <w:szCs w:val="20"/>
          <w:lang w:val="hy-AM"/>
        </w:rPr>
        <w:t>մասնակիցների</w:t>
      </w:r>
      <w:r w:rsidRPr="00A340ED">
        <w:rPr>
          <w:rFonts w:ascii="Arial Armenian" w:hAnsi="Arial Armenian"/>
          <w:sz w:val="20"/>
          <w:szCs w:val="20"/>
          <w:lang w:val="hy-AM"/>
        </w:rPr>
        <w:t xml:space="preserve"> </w:t>
      </w:r>
      <w:r w:rsidRPr="00A340ED">
        <w:rPr>
          <w:rFonts w:ascii="Sylfaen" w:hAnsi="Sylfaen" w:cs="Sylfaen"/>
          <w:sz w:val="20"/>
          <w:szCs w:val="20"/>
          <w:lang w:val="hy-AM"/>
        </w:rPr>
        <w:t>գնային</w:t>
      </w:r>
      <w:r w:rsidRPr="00A340ED">
        <w:rPr>
          <w:rFonts w:ascii="Arial Armenian" w:hAnsi="Arial Armenian"/>
          <w:sz w:val="20"/>
          <w:szCs w:val="20"/>
          <w:lang w:val="hy-AM"/>
        </w:rPr>
        <w:t xml:space="preserve"> </w:t>
      </w:r>
      <w:r w:rsidRPr="00A340ED">
        <w:rPr>
          <w:rFonts w:ascii="Sylfaen" w:hAnsi="Sylfaen" w:cs="Sylfaen"/>
          <w:sz w:val="20"/>
          <w:szCs w:val="20"/>
          <w:lang w:val="hy-AM"/>
        </w:rPr>
        <w:t>առաջարկները՝</w:t>
      </w:r>
      <w:r w:rsidRPr="00A340ED">
        <w:rPr>
          <w:rFonts w:ascii="Arial Armenian" w:hAnsi="Arial Armenian"/>
          <w:sz w:val="20"/>
          <w:szCs w:val="20"/>
          <w:lang w:val="hy-AM"/>
        </w:rPr>
        <w:t xml:space="preserve"> </w:t>
      </w:r>
      <w:r w:rsidRPr="00A340ED">
        <w:rPr>
          <w:rFonts w:ascii="Sylfaen" w:hAnsi="Sylfaen" w:cs="Sylfaen"/>
          <w:sz w:val="20"/>
          <w:szCs w:val="20"/>
          <w:lang w:val="hy-AM"/>
        </w:rPr>
        <w:t>մեկ</w:t>
      </w:r>
      <w:r w:rsidRPr="00A340ED">
        <w:rPr>
          <w:rFonts w:ascii="Arial Armenian" w:hAnsi="Arial Armenian"/>
          <w:sz w:val="20"/>
          <w:szCs w:val="20"/>
          <w:lang w:val="hy-AM"/>
        </w:rPr>
        <w:t xml:space="preserve"> </w:t>
      </w:r>
      <w:r w:rsidRPr="00A340ED">
        <w:rPr>
          <w:rFonts w:ascii="Sylfaen" w:hAnsi="Sylfaen" w:cs="Sylfaen"/>
          <w:sz w:val="20"/>
          <w:szCs w:val="20"/>
          <w:lang w:val="hy-AM"/>
        </w:rPr>
        <w:t>թվով</w:t>
      </w:r>
      <w:r w:rsidRPr="00A340ED">
        <w:rPr>
          <w:rFonts w:ascii="Arial Armenian" w:hAnsi="Arial Armenian"/>
          <w:sz w:val="20"/>
          <w:szCs w:val="20"/>
          <w:lang w:val="hy-AM"/>
        </w:rPr>
        <w:t xml:space="preserve"> </w:t>
      </w:r>
      <w:r w:rsidRPr="00A340ED">
        <w:rPr>
          <w:rFonts w:ascii="Sylfaen" w:hAnsi="Sylfaen" w:cs="Sylfaen"/>
          <w:sz w:val="20"/>
          <w:szCs w:val="20"/>
          <w:lang w:val="hy-AM"/>
        </w:rPr>
        <w:t>արտահայտված</w:t>
      </w:r>
      <w:r w:rsidRPr="00A340ED">
        <w:rPr>
          <w:rFonts w:ascii="Arial Armenian" w:hAnsi="Arial Armenian" w:cs="Sylfaen"/>
          <w:sz w:val="20"/>
          <w:szCs w:val="20"/>
          <w:lang w:val="hy-AM"/>
        </w:rPr>
        <w:t>,</w:t>
      </w:r>
      <w:r w:rsidRPr="00A340ED">
        <w:rPr>
          <w:rFonts w:ascii="Arial Armenian" w:hAnsi="Arial Armenian"/>
          <w:sz w:val="20"/>
          <w:szCs w:val="20"/>
          <w:lang w:val="hy-AM"/>
        </w:rPr>
        <w:t xml:space="preserve"> </w:t>
      </w:r>
      <w:r w:rsidRPr="00A340ED">
        <w:rPr>
          <w:rFonts w:ascii="Sylfaen" w:hAnsi="Sylfaen" w:cs="Sylfaen"/>
          <w:sz w:val="20"/>
          <w:szCs w:val="20"/>
          <w:lang w:val="hy-AM"/>
        </w:rPr>
        <w:t>հիմք</w:t>
      </w:r>
      <w:r w:rsidRPr="00A340ED">
        <w:rPr>
          <w:rFonts w:ascii="Arial Armenian" w:hAnsi="Arial Armenian"/>
          <w:sz w:val="20"/>
          <w:szCs w:val="20"/>
          <w:lang w:val="hy-AM"/>
        </w:rPr>
        <w:t xml:space="preserve"> </w:t>
      </w:r>
      <w:r w:rsidRPr="00A340ED">
        <w:rPr>
          <w:rFonts w:ascii="Sylfaen" w:hAnsi="Sylfaen" w:cs="Sylfaen"/>
          <w:sz w:val="20"/>
          <w:szCs w:val="20"/>
          <w:lang w:val="hy-AM"/>
        </w:rPr>
        <w:t>ընդունելով</w:t>
      </w:r>
      <w:r w:rsidRPr="00A340ED">
        <w:rPr>
          <w:rFonts w:ascii="Arial Armenian" w:hAnsi="Arial Armenian"/>
          <w:sz w:val="20"/>
          <w:szCs w:val="20"/>
          <w:lang w:val="hy-AM"/>
        </w:rPr>
        <w:t xml:space="preserve"> </w:t>
      </w:r>
      <w:r w:rsidRPr="00A340ED">
        <w:rPr>
          <w:rFonts w:ascii="Sylfaen" w:hAnsi="Sylfaen" w:cs="Sylfaen"/>
          <w:sz w:val="20"/>
          <w:szCs w:val="20"/>
          <w:lang w:val="hy-AM"/>
        </w:rPr>
        <w:t>տառերով</w:t>
      </w:r>
      <w:r w:rsidRPr="00A340ED">
        <w:rPr>
          <w:rFonts w:ascii="Arial Armenian" w:hAnsi="Arial Armenian"/>
          <w:sz w:val="20"/>
          <w:szCs w:val="20"/>
          <w:lang w:val="hy-AM"/>
        </w:rPr>
        <w:t xml:space="preserve"> </w:t>
      </w:r>
      <w:r w:rsidRPr="00A340ED">
        <w:rPr>
          <w:rFonts w:ascii="Sylfaen" w:hAnsi="Sylfaen" w:cs="Sylfaen"/>
          <w:sz w:val="20"/>
          <w:szCs w:val="20"/>
          <w:lang w:val="hy-AM"/>
        </w:rPr>
        <w:t>գրվածը</w:t>
      </w:r>
      <w:r w:rsidRPr="00A340ED">
        <w:rPr>
          <w:rFonts w:ascii="Arial Armenian" w:hAnsi="Arial Armenian" w:cs="Sylfaen"/>
          <w:sz w:val="20"/>
          <w:szCs w:val="20"/>
          <w:lang w:val="hy-AM"/>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8.2 </w:t>
      </w:r>
      <w:r w:rsidRPr="00A340ED">
        <w:rPr>
          <w:rFonts w:ascii="Sylfaen" w:hAnsi="Sylfaen" w:cs="Sylfaen"/>
          <w:sz w:val="20"/>
          <w:lang w:val="hy-AM"/>
        </w:rPr>
        <w:t>Հայտերը</w:t>
      </w:r>
      <w:r w:rsidRPr="00A340ED">
        <w:rPr>
          <w:rFonts w:ascii="Arial Armenian" w:hAnsi="Arial Armenian" w:cs="Sylfaen"/>
          <w:sz w:val="20"/>
          <w:lang w:val="af-ZA"/>
        </w:rPr>
        <w:t xml:space="preserve"> </w:t>
      </w:r>
      <w:r w:rsidRPr="00A340ED">
        <w:rPr>
          <w:rFonts w:ascii="Sylfaen" w:hAnsi="Sylfaen" w:cs="Sylfaen"/>
          <w:sz w:val="20"/>
          <w:lang w:val="hy-AM"/>
        </w:rPr>
        <w:t>գնահատվում</w:t>
      </w:r>
      <w:r w:rsidRPr="00A340ED">
        <w:rPr>
          <w:rFonts w:ascii="Arial Armenian" w:hAnsi="Arial Armenian" w:cs="Sylfaen"/>
          <w:sz w:val="20"/>
          <w:lang w:val="af-ZA"/>
        </w:rPr>
        <w:t xml:space="preserve"> </w:t>
      </w:r>
      <w:r w:rsidRPr="00A340ED">
        <w:rPr>
          <w:rFonts w:ascii="Sylfaen" w:hAnsi="Sylfaen" w:cs="Sylfaen"/>
          <w:sz w:val="20"/>
          <w:lang w:val="hy-AM"/>
        </w:rPr>
        <w:t>են</w:t>
      </w:r>
      <w:r w:rsidRPr="00A340ED">
        <w:rPr>
          <w:rFonts w:ascii="Arial Armenian" w:hAnsi="Arial Armenian" w:cs="Sylfaen"/>
          <w:sz w:val="20"/>
          <w:lang w:val="af-ZA"/>
        </w:rPr>
        <w:t xml:space="preserve"> </w:t>
      </w:r>
      <w:r w:rsidRPr="00A340ED">
        <w:rPr>
          <w:rFonts w:ascii="Sylfaen" w:hAnsi="Sylfaen" w:cs="Sylfaen"/>
          <w:sz w:val="20"/>
          <w:lang w:val="hy-AM"/>
        </w:rPr>
        <w:t>սույն</w:t>
      </w:r>
      <w:r w:rsidRPr="00A340ED">
        <w:rPr>
          <w:rFonts w:ascii="Arial Armenian" w:hAnsi="Arial Armenian" w:cs="Sylfaen"/>
          <w:sz w:val="20"/>
          <w:lang w:val="af-ZA"/>
        </w:rPr>
        <w:t xml:space="preserve"> </w:t>
      </w:r>
      <w:r w:rsidRPr="00A340ED">
        <w:rPr>
          <w:rFonts w:ascii="Sylfaen" w:hAnsi="Sylfaen" w:cs="Sylfaen"/>
          <w:sz w:val="20"/>
          <w:lang w:val="hy-AM"/>
        </w:rPr>
        <w:t>հրավերով</w:t>
      </w:r>
      <w:r w:rsidRPr="00A340ED">
        <w:rPr>
          <w:rFonts w:ascii="Arial Armenian" w:hAnsi="Arial Armenian" w:cs="Sylfaen"/>
          <w:sz w:val="20"/>
          <w:lang w:val="af-ZA"/>
        </w:rPr>
        <w:t xml:space="preserve"> </w:t>
      </w:r>
      <w:r w:rsidRPr="00A340ED">
        <w:rPr>
          <w:rFonts w:ascii="Sylfaen" w:hAnsi="Sylfaen" w:cs="Sylfaen"/>
          <w:sz w:val="20"/>
          <w:lang w:val="hy-AM"/>
        </w:rPr>
        <w:t>սահմանված</w:t>
      </w:r>
      <w:r w:rsidRPr="00A340ED">
        <w:rPr>
          <w:rFonts w:ascii="Arial Armenian" w:hAnsi="Arial Armenian" w:cs="Sylfaen"/>
          <w:sz w:val="20"/>
          <w:lang w:val="af-ZA"/>
        </w:rPr>
        <w:t xml:space="preserve"> </w:t>
      </w:r>
      <w:r w:rsidRPr="00A340ED">
        <w:rPr>
          <w:rFonts w:ascii="Sylfaen" w:hAnsi="Sylfaen" w:cs="Sylfaen"/>
          <w:sz w:val="20"/>
          <w:lang w:val="hy-AM"/>
        </w:rPr>
        <w:t>կարգով</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lang w:val="af-ZA"/>
        </w:rPr>
      </w:pPr>
      <w:r w:rsidRPr="00A340ED">
        <w:rPr>
          <w:rFonts w:ascii="Sylfaen" w:hAnsi="Sylfaen" w:cs="Sylfaen"/>
          <w:sz w:val="20"/>
        </w:rPr>
        <w:t>Գնման</w:t>
      </w:r>
      <w:r w:rsidRPr="00A340ED">
        <w:rPr>
          <w:rFonts w:ascii="Arial Armenian" w:hAnsi="Arial Armenian" w:cs="Sylfaen"/>
          <w:sz w:val="20"/>
          <w:lang w:val="af-ZA"/>
        </w:rPr>
        <w:t xml:space="preserve"> </w:t>
      </w:r>
      <w:r w:rsidRPr="00A340ED">
        <w:rPr>
          <w:rFonts w:ascii="Sylfaen" w:hAnsi="Sylfaen" w:cs="Sylfaen"/>
          <w:sz w:val="20"/>
        </w:rPr>
        <w:t>ընթացակարգի</w:t>
      </w:r>
      <w:r w:rsidRPr="00A340ED">
        <w:rPr>
          <w:rFonts w:ascii="Arial Armenian" w:hAnsi="Arial Armenian" w:cs="Sylfaen"/>
          <w:sz w:val="20"/>
          <w:lang w:val="af-ZA"/>
        </w:rPr>
        <w:t xml:space="preserve"> </w:t>
      </w:r>
      <w:r w:rsidRPr="00A340ED">
        <w:rPr>
          <w:rFonts w:ascii="Sylfaen" w:hAnsi="Sylfaen" w:cs="Sylfaen"/>
          <w:sz w:val="20"/>
        </w:rPr>
        <w:t>չափաբաժինների</w:t>
      </w:r>
      <w:r w:rsidRPr="00A340ED">
        <w:rPr>
          <w:rFonts w:ascii="Arial Armenian" w:hAnsi="Arial Armenian" w:cs="Sylfaen"/>
          <w:sz w:val="20"/>
          <w:lang w:val="af-ZA"/>
        </w:rPr>
        <w:t xml:space="preserve"> </w:t>
      </w:r>
      <w:r w:rsidRPr="00A340ED">
        <w:rPr>
          <w:rFonts w:ascii="Sylfaen" w:hAnsi="Sylfaen" w:cs="Sylfaen"/>
          <w:sz w:val="20"/>
        </w:rPr>
        <w:t>քանակը</w:t>
      </w:r>
      <w:r w:rsidRPr="00A340ED">
        <w:rPr>
          <w:rFonts w:ascii="Arial Armenian" w:hAnsi="Arial Armenian" w:cs="Sylfaen"/>
          <w:sz w:val="20"/>
          <w:lang w:val="af-ZA"/>
        </w:rPr>
        <w:t xml:space="preserve"> </w:t>
      </w:r>
      <w:r w:rsidRPr="00A340ED">
        <w:rPr>
          <w:rFonts w:ascii="Sylfaen" w:hAnsi="Sylfaen" w:cs="Sylfaen"/>
          <w:sz w:val="20"/>
        </w:rPr>
        <w:t>յոթանասունհինգը</w:t>
      </w:r>
      <w:r w:rsidRPr="00A340ED">
        <w:rPr>
          <w:rFonts w:ascii="Arial Armenian" w:hAnsi="Arial Armenian" w:cs="Sylfaen"/>
          <w:sz w:val="20"/>
          <w:lang w:val="af-ZA"/>
        </w:rPr>
        <w:t xml:space="preserve"> </w:t>
      </w:r>
      <w:r w:rsidRPr="00A340ED">
        <w:rPr>
          <w:rFonts w:ascii="Sylfaen" w:hAnsi="Sylfaen" w:cs="Sylfaen"/>
          <w:sz w:val="20"/>
        </w:rPr>
        <w:t>չգերազանցելու</w:t>
      </w:r>
      <w:r w:rsidRPr="00A340ED">
        <w:rPr>
          <w:rFonts w:ascii="Arial Armenian" w:hAnsi="Arial Armenian" w:cs="Sylfaen"/>
          <w:sz w:val="20"/>
          <w:lang w:val="af-ZA"/>
        </w:rPr>
        <w:t xml:space="preserve"> </w:t>
      </w:r>
      <w:r w:rsidRPr="00A340ED">
        <w:rPr>
          <w:rFonts w:ascii="Sylfaen" w:hAnsi="Sylfaen" w:cs="Sylfaen"/>
          <w:sz w:val="20"/>
        </w:rPr>
        <w:t>դեպքում</w:t>
      </w:r>
      <w:r w:rsidRPr="00A340ED">
        <w:rPr>
          <w:rFonts w:ascii="Arial Armenian" w:hAnsi="Arial Armenian" w:cs="Sylfaen"/>
          <w:sz w:val="20"/>
          <w:lang w:val="af-ZA"/>
        </w:rPr>
        <w:t xml:space="preserve"> </w:t>
      </w:r>
      <w:r w:rsidRPr="00A340ED">
        <w:rPr>
          <w:rFonts w:ascii="Sylfaen" w:hAnsi="Sylfaen" w:cs="Sylfaen"/>
          <w:sz w:val="20"/>
        </w:rPr>
        <w:t>հայտերի</w:t>
      </w:r>
      <w:r w:rsidRPr="00A340ED">
        <w:rPr>
          <w:rFonts w:ascii="Arial Armenian" w:hAnsi="Arial Armenian" w:cs="Sylfaen"/>
          <w:sz w:val="20"/>
          <w:lang w:val="af-ZA"/>
        </w:rPr>
        <w:t xml:space="preserve"> </w:t>
      </w:r>
      <w:r w:rsidRPr="00A340ED">
        <w:rPr>
          <w:rFonts w:ascii="Sylfaen" w:hAnsi="Sylfaen" w:cs="Sylfaen"/>
          <w:sz w:val="20"/>
        </w:rPr>
        <w:t>գնահատումն</w:t>
      </w:r>
      <w:r w:rsidRPr="00A340ED">
        <w:rPr>
          <w:rFonts w:ascii="Arial Armenian" w:hAnsi="Arial Armenian" w:cs="Sylfaen"/>
          <w:sz w:val="20"/>
          <w:lang w:val="af-ZA"/>
        </w:rPr>
        <w:t xml:space="preserve"> </w:t>
      </w:r>
      <w:r w:rsidRPr="00A340ED">
        <w:rPr>
          <w:rFonts w:ascii="Sylfaen" w:hAnsi="Sylfaen" w:cs="Sylfaen"/>
          <w:sz w:val="20"/>
        </w:rPr>
        <w:t>իրականացվում</w:t>
      </w:r>
      <w:r w:rsidRPr="00A340ED">
        <w:rPr>
          <w:rFonts w:ascii="Arial Armenian" w:hAnsi="Arial Armenian" w:cs="Sylfaen"/>
          <w:sz w:val="20"/>
          <w:lang w:val="af-ZA"/>
        </w:rPr>
        <w:t xml:space="preserve"> </w:t>
      </w:r>
      <w:r w:rsidRPr="00A340ED">
        <w:rPr>
          <w:rFonts w:ascii="Sylfaen" w:hAnsi="Sylfaen" w:cs="Sylfaen"/>
          <w:sz w:val="20"/>
        </w:rPr>
        <w:t>է</w:t>
      </w:r>
      <w:r w:rsidRPr="00A340ED">
        <w:rPr>
          <w:rFonts w:ascii="Arial Armenian" w:hAnsi="Arial Armenian" w:cs="Sylfaen"/>
          <w:sz w:val="20"/>
          <w:lang w:val="af-ZA"/>
        </w:rPr>
        <w:t xml:space="preserve"> </w:t>
      </w:r>
      <w:r w:rsidRPr="00A340ED">
        <w:rPr>
          <w:rFonts w:ascii="Sylfaen" w:hAnsi="Sylfaen" w:cs="Sylfaen"/>
          <w:sz w:val="20"/>
        </w:rPr>
        <w:t>դրանց</w:t>
      </w:r>
      <w:r w:rsidRPr="00A340ED">
        <w:rPr>
          <w:rFonts w:ascii="Arial Armenian" w:hAnsi="Arial Armenian" w:cs="Sylfaen"/>
          <w:sz w:val="20"/>
          <w:lang w:val="af-ZA"/>
        </w:rPr>
        <w:t xml:space="preserve"> </w:t>
      </w:r>
      <w:r w:rsidRPr="00A340ED">
        <w:rPr>
          <w:rFonts w:ascii="Sylfaen" w:hAnsi="Sylfaen" w:cs="Sylfaen"/>
          <w:sz w:val="20"/>
        </w:rPr>
        <w:t>ներկայացման</w:t>
      </w:r>
      <w:r w:rsidRPr="00A340ED">
        <w:rPr>
          <w:rFonts w:ascii="Arial Armenian" w:hAnsi="Arial Armenian" w:cs="Sylfaen"/>
          <w:sz w:val="20"/>
          <w:lang w:val="af-ZA"/>
        </w:rPr>
        <w:t xml:space="preserve"> </w:t>
      </w:r>
      <w:r w:rsidRPr="00A340ED">
        <w:rPr>
          <w:rFonts w:ascii="Sylfaen" w:hAnsi="Sylfaen" w:cs="Sylfaen"/>
          <w:sz w:val="20"/>
        </w:rPr>
        <w:t>վերջնաժամկետը</w:t>
      </w:r>
      <w:r w:rsidRPr="00A340ED">
        <w:rPr>
          <w:rFonts w:ascii="Arial Armenian" w:hAnsi="Arial Armenian" w:cs="Sylfaen"/>
          <w:sz w:val="20"/>
          <w:lang w:val="af-ZA"/>
        </w:rPr>
        <w:t xml:space="preserve"> </w:t>
      </w:r>
      <w:r w:rsidRPr="00A340ED">
        <w:rPr>
          <w:rFonts w:ascii="Sylfaen" w:hAnsi="Sylfaen" w:cs="Sylfaen"/>
          <w:sz w:val="20"/>
        </w:rPr>
        <w:t>լրանալու</w:t>
      </w:r>
      <w:r w:rsidRPr="00A340ED">
        <w:rPr>
          <w:rFonts w:ascii="Arial Armenian" w:hAnsi="Arial Armenian" w:cs="Sylfaen"/>
          <w:sz w:val="20"/>
          <w:lang w:val="af-ZA"/>
        </w:rPr>
        <w:t xml:space="preserve"> </w:t>
      </w:r>
      <w:r w:rsidRPr="00A340ED">
        <w:rPr>
          <w:rFonts w:ascii="Sylfaen" w:hAnsi="Sylfaen" w:cs="Sylfaen"/>
          <w:sz w:val="20"/>
        </w:rPr>
        <w:t>օրվանից</w:t>
      </w:r>
      <w:r w:rsidRPr="00A340ED">
        <w:rPr>
          <w:rFonts w:ascii="Arial Armenian" w:hAnsi="Arial Armenian" w:cs="Sylfaen"/>
          <w:sz w:val="20"/>
          <w:lang w:val="af-ZA"/>
        </w:rPr>
        <w:t xml:space="preserve"> </w:t>
      </w:r>
      <w:r w:rsidRPr="00A340ED">
        <w:rPr>
          <w:rFonts w:ascii="Sylfaen" w:hAnsi="Sylfaen" w:cs="Sylfaen"/>
          <w:sz w:val="20"/>
        </w:rPr>
        <w:t>հաշված</w:t>
      </w:r>
      <w:r w:rsidRPr="00A340ED">
        <w:rPr>
          <w:rFonts w:ascii="Arial Armenian" w:hAnsi="Arial Armenian" w:cs="Sylfaen"/>
          <w:sz w:val="20"/>
          <w:lang w:val="af-ZA"/>
        </w:rPr>
        <w:t xml:space="preserve">  </w:t>
      </w:r>
      <w:r w:rsidRPr="00A340ED">
        <w:rPr>
          <w:rFonts w:ascii="Sylfaen" w:hAnsi="Sylfaen" w:cs="Sylfaen"/>
          <w:sz w:val="20"/>
        </w:rPr>
        <w:t>տաս</w:t>
      </w:r>
      <w:r w:rsidRPr="00A340ED">
        <w:rPr>
          <w:rFonts w:ascii="Arial Armenian" w:hAnsi="Arial Armenian" w:cs="Sylfaen"/>
          <w:sz w:val="20"/>
          <w:lang w:val="af-ZA"/>
        </w:rPr>
        <w:t xml:space="preserve">, </w:t>
      </w:r>
      <w:r w:rsidRPr="00A340ED">
        <w:rPr>
          <w:rFonts w:ascii="Sylfaen" w:hAnsi="Sylfaen" w:cs="Sylfaen"/>
          <w:sz w:val="20"/>
        </w:rPr>
        <w:t>իսկ</w:t>
      </w:r>
      <w:r w:rsidRPr="00A340ED">
        <w:rPr>
          <w:rFonts w:ascii="Arial Armenian" w:hAnsi="Arial Armenian" w:cs="Sylfaen"/>
          <w:sz w:val="20"/>
          <w:lang w:val="af-ZA"/>
        </w:rPr>
        <w:t xml:space="preserve"> </w:t>
      </w:r>
      <w:r w:rsidRPr="00A340ED">
        <w:rPr>
          <w:rFonts w:ascii="Sylfaen" w:hAnsi="Sylfaen" w:cs="Sylfaen"/>
          <w:sz w:val="20"/>
        </w:rPr>
        <w:t>գերազանցելու</w:t>
      </w:r>
      <w:r w:rsidRPr="00A340ED">
        <w:rPr>
          <w:rFonts w:ascii="Arial Armenian" w:hAnsi="Arial Armenian" w:cs="Sylfaen"/>
          <w:sz w:val="20"/>
          <w:lang w:val="af-ZA"/>
        </w:rPr>
        <w:t xml:space="preserve"> </w:t>
      </w:r>
      <w:r w:rsidRPr="00A340ED">
        <w:rPr>
          <w:rFonts w:ascii="Sylfaen" w:hAnsi="Sylfaen" w:cs="Sylfaen"/>
          <w:sz w:val="20"/>
        </w:rPr>
        <w:t>դեպքում՝</w:t>
      </w:r>
      <w:r w:rsidRPr="00A340ED">
        <w:rPr>
          <w:rFonts w:ascii="Arial Armenian" w:hAnsi="Arial Armenian" w:cs="Sylfaen"/>
          <w:sz w:val="20"/>
          <w:lang w:val="af-ZA"/>
        </w:rPr>
        <w:t xml:space="preserve"> </w:t>
      </w:r>
      <w:r w:rsidRPr="00A340ED">
        <w:rPr>
          <w:rFonts w:ascii="Sylfaen" w:hAnsi="Sylfaen" w:cs="Sylfaen"/>
          <w:sz w:val="20"/>
          <w:lang w:val="af-ZA"/>
        </w:rPr>
        <w:t>տասնհինգ</w:t>
      </w:r>
      <w:r w:rsidRPr="00A340ED">
        <w:rPr>
          <w:rFonts w:ascii="Arial Armenian" w:hAnsi="Arial Armenian" w:cs="Sylfaen"/>
          <w:sz w:val="20"/>
          <w:lang w:val="af-ZA"/>
        </w:rPr>
        <w:t xml:space="preserve"> </w:t>
      </w:r>
      <w:r w:rsidRPr="00A340ED">
        <w:rPr>
          <w:rFonts w:ascii="Sylfaen" w:hAnsi="Sylfaen" w:cs="Sylfaen"/>
          <w:sz w:val="20"/>
        </w:rPr>
        <w:t>աշխատանքային</w:t>
      </w:r>
      <w:r w:rsidRPr="00A340ED">
        <w:rPr>
          <w:rFonts w:ascii="Arial Armenian" w:hAnsi="Arial Armenian" w:cs="Sylfaen"/>
          <w:sz w:val="20"/>
          <w:lang w:val="af-ZA"/>
        </w:rPr>
        <w:t xml:space="preserve"> </w:t>
      </w:r>
      <w:r w:rsidRPr="00A340ED">
        <w:rPr>
          <w:rFonts w:ascii="Sylfaen" w:hAnsi="Sylfaen" w:cs="Sylfaen"/>
          <w:sz w:val="20"/>
        </w:rPr>
        <w:t>օրվա</w:t>
      </w:r>
      <w:r w:rsidRPr="00A340ED">
        <w:rPr>
          <w:rFonts w:ascii="Arial Armenian" w:hAnsi="Arial Armenian" w:cs="Sylfaen"/>
          <w:sz w:val="20"/>
          <w:lang w:val="af-ZA"/>
        </w:rPr>
        <w:t xml:space="preserve"> </w:t>
      </w:r>
      <w:r w:rsidRPr="00A340ED">
        <w:rPr>
          <w:rFonts w:ascii="Sylfaen" w:hAnsi="Sylfaen" w:cs="Sylfaen"/>
          <w:sz w:val="20"/>
        </w:rPr>
        <w:t>ընթացքում</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lang w:val="af-ZA"/>
        </w:rPr>
      </w:pPr>
      <w:r w:rsidRPr="00A340ED">
        <w:rPr>
          <w:rFonts w:ascii="Sylfaen" w:hAnsi="Sylfaen" w:cs="Sylfaen"/>
          <w:sz w:val="20"/>
        </w:rPr>
        <w:t>Բավարար</w:t>
      </w:r>
      <w:r w:rsidRPr="00A340ED">
        <w:rPr>
          <w:rFonts w:ascii="Arial Armenian" w:hAnsi="Arial Armenian" w:cs="Sylfaen"/>
          <w:sz w:val="20"/>
          <w:lang w:val="af-ZA"/>
        </w:rPr>
        <w:t xml:space="preserve"> </w:t>
      </w:r>
      <w:r w:rsidRPr="00A340ED">
        <w:rPr>
          <w:rFonts w:ascii="Sylfaen" w:hAnsi="Sylfaen" w:cs="Sylfaen"/>
          <w:sz w:val="20"/>
        </w:rPr>
        <w:t>են</w:t>
      </w:r>
      <w:r w:rsidRPr="00A340ED">
        <w:rPr>
          <w:rFonts w:ascii="Arial Armenian" w:hAnsi="Arial Armenian" w:cs="Sylfaen"/>
          <w:sz w:val="20"/>
          <w:lang w:val="af-ZA"/>
        </w:rPr>
        <w:t xml:space="preserve"> </w:t>
      </w:r>
      <w:r w:rsidRPr="00A340ED">
        <w:rPr>
          <w:rFonts w:ascii="Sylfaen" w:hAnsi="Sylfaen" w:cs="Sylfaen"/>
          <w:sz w:val="20"/>
        </w:rPr>
        <w:t>գնահատվում</w:t>
      </w:r>
      <w:r w:rsidRPr="00A340ED">
        <w:rPr>
          <w:rFonts w:ascii="Arial Armenian" w:hAnsi="Arial Armenian" w:cs="Sylfaen"/>
          <w:sz w:val="20"/>
          <w:lang w:val="af-ZA"/>
        </w:rPr>
        <w:t xml:space="preserve"> </w:t>
      </w:r>
      <w:r w:rsidRPr="00A340ED">
        <w:rPr>
          <w:rFonts w:ascii="Sylfaen" w:hAnsi="Sylfaen" w:cs="Sylfaen"/>
          <w:sz w:val="20"/>
        </w:rPr>
        <w:t>սույն</w:t>
      </w:r>
      <w:r w:rsidRPr="00A340ED">
        <w:rPr>
          <w:rFonts w:ascii="Arial Armenian" w:hAnsi="Arial Armenian" w:cs="Sylfaen"/>
          <w:sz w:val="20"/>
          <w:lang w:val="af-ZA"/>
        </w:rPr>
        <w:t xml:space="preserve"> </w:t>
      </w:r>
      <w:r w:rsidRPr="00A340ED">
        <w:rPr>
          <w:rFonts w:ascii="Sylfaen" w:hAnsi="Sylfaen" w:cs="Sylfaen"/>
          <w:sz w:val="20"/>
        </w:rPr>
        <w:t>հրավերով</w:t>
      </w:r>
      <w:r w:rsidRPr="00A340ED">
        <w:rPr>
          <w:rFonts w:ascii="Arial Armenian" w:hAnsi="Arial Armenian" w:cs="Sylfaen"/>
          <w:sz w:val="20"/>
          <w:lang w:val="af-ZA"/>
        </w:rPr>
        <w:t xml:space="preserve"> </w:t>
      </w:r>
      <w:r w:rsidRPr="00A340ED">
        <w:rPr>
          <w:rFonts w:ascii="Sylfaen" w:hAnsi="Sylfaen" w:cs="Sylfaen"/>
          <w:sz w:val="20"/>
        </w:rPr>
        <w:t>նախատեսված</w:t>
      </w:r>
      <w:r w:rsidRPr="00A340ED">
        <w:rPr>
          <w:rFonts w:ascii="Arial Armenian" w:hAnsi="Arial Armenian" w:cs="Sylfaen"/>
          <w:sz w:val="20"/>
          <w:lang w:val="af-ZA"/>
        </w:rPr>
        <w:t xml:space="preserve"> </w:t>
      </w:r>
      <w:r w:rsidRPr="00A340ED">
        <w:rPr>
          <w:rFonts w:ascii="Sylfaen" w:hAnsi="Sylfaen" w:cs="Sylfaen"/>
          <w:sz w:val="20"/>
        </w:rPr>
        <w:t>պայմաններին</w:t>
      </w:r>
      <w:r w:rsidRPr="00A340ED">
        <w:rPr>
          <w:rFonts w:ascii="Arial Armenian" w:hAnsi="Arial Armenian" w:cs="Sylfaen"/>
          <w:sz w:val="20"/>
          <w:lang w:val="af-ZA"/>
        </w:rPr>
        <w:t xml:space="preserve"> </w:t>
      </w:r>
      <w:r w:rsidRPr="00A340ED">
        <w:rPr>
          <w:rFonts w:ascii="Sylfaen" w:hAnsi="Sylfaen" w:cs="Sylfaen"/>
          <w:sz w:val="20"/>
        </w:rPr>
        <w:t>համապատասխանող</w:t>
      </w:r>
      <w:r w:rsidRPr="00A340ED">
        <w:rPr>
          <w:rFonts w:ascii="Arial Armenian" w:hAnsi="Arial Armenian" w:cs="Sylfaen"/>
          <w:sz w:val="20"/>
          <w:lang w:val="af-ZA"/>
        </w:rPr>
        <w:t xml:space="preserve"> </w:t>
      </w:r>
      <w:r w:rsidRPr="00A340ED">
        <w:rPr>
          <w:rFonts w:ascii="Sylfaen" w:hAnsi="Sylfaen" w:cs="Sylfaen"/>
          <w:sz w:val="20"/>
        </w:rPr>
        <w:t>հայտերը</w:t>
      </w:r>
      <w:r w:rsidRPr="00A340ED">
        <w:rPr>
          <w:rFonts w:ascii="Arial Armenian" w:hAnsi="Arial Armenian" w:cs="Sylfaen"/>
          <w:sz w:val="20"/>
          <w:lang w:val="af-ZA"/>
        </w:rPr>
        <w:t xml:space="preserve">, </w:t>
      </w:r>
      <w:r w:rsidRPr="00A340ED">
        <w:rPr>
          <w:rFonts w:ascii="Sylfaen" w:hAnsi="Sylfaen" w:cs="Sylfaen"/>
          <w:sz w:val="20"/>
        </w:rPr>
        <w:t>հակառակ</w:t>
      </w:r>
      <w:r w:rsidRPr="00A340ED">
        <w:rPr>
          <w:rFonts w:ascii="Arial Armenian" w:hAnsi="Arial Armenian" w:cs="Sylfaen"/>
          <w:sz w:val="20"/>
          <w:lang w:val="af-ZA"/>
        </w:rPr>
        <w:t xml:space="preserve"> </w:t>
      </w:r>
      <w:r w:rsidRPr="00A340ED">
        <w:rPr>
          <w:rFonts w:ascii="Sylfaen" w:hAnsi="Sylfaen" w:cs="Sylfaen"/>
          <w:sz w:val="20"/>
        </w:rPr>
        <w:t>դեպքում</w:t>
      </w:r>
      <w:r w:rsidRPr="00A340ED">
        <w:rPr>
          <w:rFonts w:ascii="Arial Armenian" w:hAnsi="Arial Armenian" w:cs="Sylfaen"/>
          <w:sz w:val="20"/>
          <w:lang w:val="af-ZA"/>
        </w:rPr>
        <w:t xml:space="preserve"> </w:t>
      </w:r>
      <w:r w:rsidRPr="00A340ED">
        <w:rPr>
          <w:rFonts w:ascii="Sylfaen" w:hAnsi="Sylfaen" w:cs="Sylfaen"/>
          <w:sz w:val="20"/>
        </w:rPr>
        <w:t>հայտերը</w:t>
      </w:r>
      <w:r w:rsidRPr="00A340ED">
        <w:rPr>
          <w:rFonts w:ascii="Arial Armenian" w:hAnsi="Arial Armenian" w:cs="Sylfaen"/>
          <w:sz w:val="20"/>
          <w:lang w:val="af-ZA"/>
        </w:rPr>
        <w:t xml:space="preserve"> </w:t>
      </w:r>
      <w:r w:rsidRPr="00A340ED">
        <w:rPr>
          <w:rFonts w:ascii="Sylfaen" w:hAnsi="Sylfaen" w:cs="Sylfaen"/>
          <w:sz w:val="20"/>
        </w:rPr>
        <w:t>գնահատվում</w:t>
      </w:r>
      <w:r w:rsidRPr="00A340ED">
        <w:rPr>
          <w:rFonts w:ascii="Arial Armenian" w:hAnsi="Arial Armenian" w:cs="Sylfaen"/>
          <w:sz w:val="20"/>
          <w:lang w:val="af-ZA"/>
        </w:rPr>
        <w:t xml:space="preserve"> </w:t>
      </w:r>
      <w:r w:rsidRPr="00A340ED">
        <w:rPr>
          <w:rFonts w:ascii="Sylfaen" w:hAnsi="Sylfaen" w:cs="Sylfaen"/>
          <w:sz w:val="20"/>
        </w:rPr>
        <w:t>են</w:t>
      </w:r>
      <w:r w:rsidRPr="00A340ED">
        <w:rPr>
          <w:rFonts w:ascii="Arial Armenian" w:hAnsi="Arial Armenian" w:cs="Sylfaen"/>
          <w:sz w:val="20"/>
          <w:lang w:val="af-ZA"/>
        </w:rPr>
        <w:t xml:space="preserve"> </w:t>
      </w:r>
      <w:r w:rsidRPr="00A340ED">
        <w:rPr>
          <w:rFonts w:ascii="Sylfaen" w:hAnsi="Sylfaen" w:cs="Sylfaen"/>
          <w:sz w:val="20"/>
        </w:rPr>
        <w:t>անբավարար</w:t>
      </w:r>
      <w:r w:rsidRPr="00A340ED">
        <w:rPr>
          <w:rFonts w:ascii="Arial Armenian" w:hAnsi="Arial Armenian" w:cs="Sylfaen"/>
          <w:sz w:val="20"/>
          <w:lang w:val="af-ZA"/>
        </w:rPr>
        <w:t xml:space="preserve"> </w:t>
      </w:r>
      <w:r w:rsidRPr="00A340ED">
        <w:rPr>
          <w:rFonts w:ascii="Sylfaen" w:hAnsi="Sylfaen" w:cs="Sylfaen"/>
          <w:sz w:val="20"/>
        </w:rPr>
        <w:t>և</w:t>
      </w:r>
      <w:r w:rsidRPr="00A340ED">
        <w:rPr>
          <w:rFonts w:ascii="Arial Armenian" w:hAnsi="Arial Armenian" w:cs="Sylfaen"/>
          <w:sz w:val="20"/>
          <w:lang w:val="af-ZA"/>
        </w:rPr>
        <w:t xml:space="preserve"> </w:t>
      </w:r>
      <w:r w:rsidRPr="00A340ED">
        <w:rPr>
          <w:rFonts w:ascii="Sylfaen" w:hAnsi="Sylfaen" w:cs="Sylfaen"/>
          <w:sz w:val="20"/>
        </w:rPr>
        <w:t>մերժվում</w:t>
      </w:r>
      <w:r w:rsidRPr="00A340ED">
        <w:rPr>
          <w:rFonts w:ascii="Arial Armenian" w:hAnsi="Arial Armenian" w:cs="Sylfaen"/>
          <w:sz w:val="20"/>
          <w:lang w:val="af-ZA"/>
        </w:rPr>
        <w:t xml:space="preserve"> </w:t>
      </w:r>
      <w:r w:rsidRPr="00A340ED">
        <w:rPr>
          <w:rFonts w:ascii="Sylfaen" w:hAnsi="Sylfaen" w:cs="Sylfaen"/>
          <w:sz w:val="20"/>
        </w:rPr>
        <w:t>են</w:t>
      </w:r>
      <w:r w:rsidRPr="00A340ED">
        <w:rPr>
          <w:rFonts w:ascii="Arial Armenian" w:hAnsi="Arial Armenian" w:cs="Sylfaen"/>
          <w:sz w:val="20"/>
          <w:lang w:val="af-ZA"/>
        </w:rPr>
        <w:t xml:space="preserve">: </w:t>
      </w:r>
      <w:r w:rsidRPr="00A340ED">
        <w:rPr>
          <w:rFonts w:ascii="Sylfaen" w:hAnsi="Sylfaen" w:cs="Sylfaen"/>
          <w:sz w:val="20"/>
        </w:rPr>
        <w:t>Ընդ</w:t>
      </w:r>
      <w:r w:rsidRPr="00A340ED">
        <w:rPr>
          <w:rFonts w:ascii="Arial Armenian" w:hAnsi="Arial Armenian" w:cs="Sylfaen"/>
          <w:sz w:val="20"/>
          <w:lang w:val="af-ZA"/>
        </w:rPr>
        <w:t xml:space="preserve"> </w:t>
      </w:r>
      <w:r w:rsidRPr="00A340ED">
        <w:rPr>
          <w:rFonts w:ascii="Sylfaen" w:hAnsi="Sylfaen" w:cs="Sylfaen"/>
          <w:sz w:val="20"/>
          <w:lang w:val="af-ZA"/>
        </w:rPr>
        <w:t>որում</w:t>
      </w:r>
      <w:r w:rsidRPr="00A340ED">
        <w:rPr>
          <w:rFonts w:ascii="Arial Armenian" w:hAnsi="Arial Armenian" w:cs="Sylfaen"/>
          <w:sz w:val="20"/>
          <w:lang w:val="af-ZA"/>
        </w:rPr>
        <w:t xml:space="preserve"> </w:t>
      </w:r>
      <w:r w:rsidRPr="00A340ED">
        <w:rPr>
          <w:rFonts w:ascii="Sylfaen" w:hAnsi="Sylfaen" w:cs="Sylfaen"/>
          <w:sz w:val="20"/>
          <w:lang w:val="af-ZA"/>
        </w:rPr>
        <w:t>հայտերի</w:t>
      </w:r>
      <w:r w:rsidRPr="00A340ED">
        <w:rPr>
          <w:rFonts w:ascii="Arial Armenian" w:hAnsi="Arial Armenian" w:cs="Sylfaen"/>
          <w:sz w:val="20"/>
          <w:lang w:val="af-ZA"/>
        </w:rPr>
        <w:t xml:space="preserve"> </w:t>
      </w:r>
      <w:r w:rsidRPr="00A340ED">
        <w:rPr>
          <w:rFonts w:ascii="Sylfaen" w:hAnsi="Sylfaen" w:cs="Sylfaen"/>
          <w:sz w:val="20"/>
          <w:lang w:val="af-ZA"/>
        </w:rPr>
        <w:t>բացման</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գնահատման</w:t>
      </w:r>
      <w:r w:rsidRPr="00A340ED">
        <w:rPr>
          <w:rFonts w:ascii="Arial Armenian" w:hAnsi="Arial Armenian" w:cs="Sylfaen"/>
          <w:sz w:val="20"/>
          <w:lang w:val="af-ZA"/>
        </w:rPr>
        <w:t xml:space="preserve"> </w:t>
      </w:r>
      <w:r w:rsidRPr="00A340ED">
        <w:rPr>
          <w:rFonts w:ascii="Sylfaen" w:hAnsi="Sylfaen" w:cs="Sylfaen"/>
          <w:sz w:val="20"/>
          <w:lang w:val="af-ZA"/>
        </w:rPr>
        <w:t>նիստում</w:t>
      </w:r>
      <w:r w:rsidRPr="00A340ED">
        <w:rPr>
          <w:rFonts w:ascii="Arial Armenian" w:hAnsi="Arial Armenian" w:cs="Sylfaen"/>
          <w:sz w:val="20"/>
          <w:lang w:val="af-ZA"/>
        </w:rPr>
        <w:t xml:space="preserve"> </w:t>
      </w:r>
      <w:r w:rsidRPr="00A340ED">
        <w:rPr>
          <w:rFonts w:ascii="Sylfaen" w:hAnsi="Sylfaen" w:cs="Sylfaen"/>
          <w:sz w:val="20"/>
          <w:lang w:val="af-ZA"/>
        </w:rPr>
        <w:t>հանձնաժողովը</w:t>
      </w:r>
      <w:r w:rsidRPr="00A340ED">
        <w:rPr>
          <w:rFonts w:ascii="Arial Armenian" w:hAnsi="Arial Armenian" w:cs="Sylfaen"/>
          <w:sz w:val="20"/>
          <w:lang w:val="af-ZA"/>
        </w:rPr>
        <w:t xml:space="preserve"> </w:t>
      </w:r>
      <w:r w:rsidRPr="00A340ED">
        <w:rPr>
          <w:rFonts w:ascii="Sylfaen" w:hAnsi="Sylfaen" w:cs="Sylfaen"/>
          <w:sz w:val="20"/>
          <w:lang w:val="af-ZA"/>
        </w:rPr>
        <w:t>մերժում</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 xml:space="preserve"> </w:t>
      </w:r>
      <w:r w:rsidRPr="00A340ED">
        <w:rPr>
          <w:rFonts w:ascii="Sylfaen" w:hAnsi="Sylfaen" w:cs="Sylfaen"/>
          <w:sz w:val="20"/>
          <w:lang w:val="af-ZA"/>
        </w:rPr>
        <w:t>այն</w:t>
      </w:r>
      <w:r w:rsidRPr="00A340ED">
        <w:rPr>
          <w:rFonts w:ascii="Arial Armenian" w:hAnsi="Arial Armenian" w:cs="Sylfaen"/>
          <w:sz w:val="20"/>
          <w:lang w:val="af-ZA"/>
        </w:rPr>
        <w:t xml:space="preserve"> </w:t>
      </w:r>
      <w:r w:rsidRPr="00A340ED">
        <w:rPr>
          <w:rFonts w:ascii="Sylfaen" w:hAnsi="Sylfaen" w:cs="Sylfaen"/>
          <w:sz w:val="20"/>
          <w:lang w:val="af-ZA"/>
        </w:rPr>
        <w:t>հայտերը</w:t>
      </w:r>
      <w:r w:rsidRPr="00A340ED">
        <w:rPr>
          <w:rFonts w:ascii="Arial Armenian" w:hAnsi="Arial Armenian" w:cs="Sylfaen"/>
          <w:sz w:val="20"/>
          <w:lang w:val="af-ZA"/>
        </w:rPr>
        <w:t xml:space="preserve">, </w:t>
      </w:r>
      <w:r w:rsidRPr="00A340ED">
        <w:rPr>
          <w:rFonts w:ascii="Sylfaen" w:hAnsi="Sylfaen" w:cs="Sylfaen"/>
          <w:sz w:val="20"/>
        </w:rPr>
        <w:t>որոնցում</w:t>
      </w:r>
      <w:r w:rsidRPr="00A340ED">
        <w:rPr>
          <w:rFonts w:ascii="Arial Armenian" w:hAnsi="Arial Armenian" w:cs="Sylfaen"/>
          <w:sz w:val="20"/>
          <w:lang w:val="af-ZA"/>
        </w:rPr>
        <w:t xml:space="preserve"> </w:t>
      </w:r>
      <w:r w:rsidRPr="00A340ED">
        <w:rPr>
          <w:rFonts w:ascii="Sylfaen" w:hAnsi="Sylfaen" w:cs="Sylfaen"/>
          <w:sz w:val="20"/>
        </w:rPr>
        <w:t>բացակայում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rPr>
        <w:t>գնային</w:t>
      </w:r>
      <w:r w:rsidRPr="00A340ED">
        <w:rPr>
          <w:rFonts w:ascii="Arial Armenian" w:hAnsi="Arial Armenian" w:cs="Sylfaen"/>
          <w:sz w:val="20"/>
          <w:lang w:val="af-ZA"/>
        </w:rPr>
        <w:t xml:space="preserve"> </w:t>
      </w:r>
      <w:r w:rsidRPr="00A340ED">
        <w:rPr>
          <w:rFonts w:ascii="Sylfaen" w:hAnsi="Sylfaen" w:cs="Sylfaen"/>
          <w:sz w:val="20"/>
        </w:rPr>
        <w:t>առաջարկները</w:t>
      </w:r>
      <w:r w:rsidRPr="00A340ED">
        <w:rPr>
          <w:rFonts w:ascii="Arial Armenian" w:hAnsi="Arial Armenian" w:cs="Sylfaen"/>
          <w:sz w:val="20"/>
          <w:lang w:val="af-ZA"/>
        </w:rPr>
        <w:t xml:space="preserve"> </w:t>
      </w:r>
      <w:r w:rsidRPr="00A340ED">
        <w:rPr>
          <w:rFonts w:ascii="Sylfaen" w:hAnsi="Sylfaen" w:cs="Sylfaen"/>
          <w:sz w:val="20"/>
        </w:rPr>
        <w:t>կամ</w:t>
      </w:r>
      <w:r w:rsidRPr="00A340ED">
        <w:rPr>
          <w:rFonts w:ascii="Arial Armenian" w:hAnsi="Arial Armenian" w:cs="Sylfaen"/>
          <w:sz w:val="20"/>
          <w:lang w:val="af-ZA"/>
        </w:rPr>
        <w:t xml:space="preserve"> </w:t>
      </w:r>
      <w:r w:rsidRPr="00A340ED">
        <w:rPr>
          <w:rFonts w:ascii="Sylfaen" w:hAnsi="Sylfaen" w:cs="Sylfaen"/>
          <w:sz w:val="20"/>
          <w:lang w:val="af-ZA"/>
        </w:rPr>
        <w:t>դրանք</w:t>
      </w:r>
      <w:r w:rsidRPr="00A340ED">
        <w:rPr>
          <w:rFonts w:ascii="Arial Armenian" w:hAnsi="Arial Armenian" w:cs="Sylfaen"/>
          <w:sz w:val="20"/>
          <w:lang w:val="af-ZA"/>
        </w:rPr>
        <w:t xml:space="preserve"> </w:t>
      </w:r>
      <w:r w:rsidRPr="00A340ED">
        <w:rPr>
          <w:rFonts w:ascii="Sylfaen" w:hAnsi="Sylfaen" w:cs="Sylfaen"/>
          <w:sz w:val="20"/>
        </w:rPr>
        <w:t>ներկայացված</w:t>
      </w:r>
      <w:r w:rsidRPr="00A340ED">
        <w:rPr>
          <w:rFonts w:ascii="Arial Armenian" w:hAnsi="Arial Armenian" w:cs="Sylfaen"/>
          <w:sz w:val="20"/>
          <w:lang w:val="af-ZA"/>
        </w:rPr>
        <w:t xml:space="preserve"> </w:t>
      </w:r>
      <w:r w:rsidRPr="00A340ED">
        <w:rPr>
          <w:rFonts w:ascii="Sylfaen" w:hAnsi="Sylfaen" w:cs="Sylfaen"/>
          <w:sz w:val="20"/>
        </w:rPr>
        <w:t>են</w:t>
      </w:r>
      <w:r w:rsidRPr="00A340ED">
        <w:rPr>
          <w:rFonts w:ascii="Arial Armenian" w:hAnsi="Arial Armenian" w:cs="Sylfaen"/>
          <w:sz w:val="20"/>
          <w:lang w:val="af-ZA"/>
        </w:rPr>
        <w:t xml:space="preserve"> </w:t>
      </w:r>
      <w:r w:rsidRPr="00A340ED">
        <w:rPr>
          <w:rFonts w:ascii="Sylfaen" w:hAnsi="Sylfaen" w:cs="Sylfaen"/>
          <w:sz w:val="20"/>
        </w:rPr>
        <w:t>հրավերի</w:t>
      </w:r>
      <w:r w:rsidRPr="00A340ED">
        <w:rPr>
          <w:rFonts w:ascii="Arial Armenian" w:hAnsi="Arial Armenian" w:cs="Sylfaen"/>
          <w:sz w:val="20"/>
          <w:lang w:val="af-ZA"/>
        </w:rPr>
        <w:t xml:space="preserve"> </w:t>
      </w:r>
      <w:r w:rsidRPr="00A340ED">
        <w:rPr>
          <w:rFonts w:ascii="Sylfaen" w:hAnsi="Sylfaen" w:cs="Sylfaen"/>
          <w:sz w:val="20"/>
        </w:rPr>
        <w:t>պահանջներին</w:t>
      </w:r>
      <w:r w:rsidRPr="00A340ED">
        <w:rPr>
          <w:rFonts w:ascii="Arial Armenian" w:hAnsi="Arial Armenian" w:cs="Sylfaen"/>
          <w:sz w:val="20"/>
          <w:lang w:val="af-ZA"/>
        </w:rPr>
        <w:t xml:space="preserve"> </w:t>
      </w:r>
      <w:r w:rsidRPr="00A340ED">
        <w:rPr>
          <w:rFonts w:ascii="Sylfaen" w:hAnsi="Sylfaen" w:cs="Sylfaen"/>
          <w:sz w:val="20"/>
        </w:rPr>
        <w:t>անհամապատասխան</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hy-AM"/>
        </w:rPr>
      </w:pPr>
      <w:r w:rsidRPr="00A340ED">
        <w:rPr>
          <w:rFonts w:ascii="Arial Armenian" w:hAnsi="Arial Armenian" w:cs="Sylfaen"/>
          <w:sz w:val="20"/>
          <w:lang w:val="af-ZA"/>
        </w:rPr>
        <w:t xml:space="preserve">8.3 </w:t>
      </w:r>
      <w:r w:rsidRPr="00A340ED">
        <w:rPr>
          <w:rFonts w:ascii="Sylfaen" w:hAnsi="Sylfaen" w:cs="Sylfaen"/>
          <w:sz w:val="20"/>
          <w:lang w:val="hy-AM"/>
        </w:rPr>
        <w:t>Ընտրված</w:t>
      </w:r>
      <w:r w:rsidRPr="00A340ED">
        <w:rPr>
          <w:rFonts w:ascii="Arial Armenian" w:hAnsi="Arial Armenian" w:cs="Sylfaen"/>
          <w:sz w:val="20"/>
          <w:lang w:val="af-ZA"/>
        </w:rPr>
        <w:t xml:space="preserve"> </w:t>
      </w:r>
      <w:r w:rsidRPr="00A340ED">
        <w:rPr>
          <w:rFonts w:ascii="Sylfaen" w:hAnsi="Sylfaen" w:cs="Sylfaen"/>
          <w:sz w:val="20"/>
          <w:lang w:val="ru-RU"/>
        </w:rPr>
        <w:t>մասնակիցը</w:t>
      </w:r>
      <w:r w:rsidRPr="00A340ED">
        <w:rPr>
          <w:rFonts w:ascii="Arial Armenian" w:hAnsi="Arial Armenian" w:cs="Sylfaen"/>
          <w:sz w:val="20"/>
          <w:lang w:val="af-ZA"/>
        </w:rPr>
        <w:t xml:space="preserve"> </w:t>
      </w:r>
      <w:r w:rsidRPr="00A340ED">
        <w:rPr>
          <w:rFonts w:ascii="Sylfaen" w:hAnsi="Sylfaen" w:cs="Sylfaen"/>
          <w:sz w:val="20"/>
          <w:lang w:val="ru-RU"/>
        </w:rPr>
        <w:t>որոշվում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բավարար</w:t>
      </w:r>
      <w:r w:rsidRPr="00A340ED">
        <w:rPr>
          <w:rFonts w:ascii="Arial Armenian" w:hAnsi="Arial Armenian" w:cs="Sylfaen"/>
          <w:sz w:val="20"/>
          <w:lang w:val="af-ZA"/>
        </w:rPr>
        <w:t xml:space="preserve"> </w:t>
      </w:r>
      <w:r w:rsidRPr="00A340ED">
        <w:rPr>
          <w:rFonts w:ascii="Sylfaen" w:hAnsi="Sylfaen" w:cs="Sylfaen"/>
          <w:sz w:val="20"/>
          <w:lang w:val="ru-RU"/>
        </w:rPr>
        <w:t>գնահատված</w:t>
      </w:r>
      <w:r w:rsidRPr="00A340ED">
        <w:rPr>
          <w:rFonts w:ascii="Arial Armenian" w:hAnsi="Arial Armenian" w:cs="Sylfaen"/>
          <w:sz w:val="20"/>
          <w:lang w:val="af-ZA"/>
        </w:rPr>
        <w:t xml:space="preserve"> </w:t>
      </w:r>
      <w:r w:rsidRPr="00A340ED">
        <w:rPr>
          <w:rFonts w:ascii="Sylfaen" w:hAnsi="Sylfaen" w:cs="Sylfaen"/>
          <w:sz w:val="20"/>
          <w:lang w:val="ru-RU"/>
        </w:rPr>
        <w:t>հայտեր</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մասնակիցների</w:t>
      </w:r>
      <w:r w:rsidRPr="00A340ED">
        <w:rPr>
          <w:rFonts w:ascii="Arial Armenian" w:hAnsi="Arial Armenian" w:cs="Sylfaen"/>
          <w:sz w:val="20"/>
          <w:lang w:val="af-ZA"/>
        </w:rPr>
        <w:t xml:space="preserve"> </w:t>
      </w:r>
      <w:r w:rsidRPr="00A340ED">
        <w:rPr>
          <w:rFonts w:ascii="Sylfaen" w:hAnsi="Sylfaen" w:cs="Sylfaen"/>
          <w:sz w:val="20"/>
          <w:lang w:val="ru-RU"/>
        </w:rPr>
        <w:t>թվից</w:t>
      </w:r>
      <w:r w:rsidRPr="00A340ED">
        <w:rPr>
          <w:rFonts w:ascii="Arial Armenian" w:hAnsi="Arial Armenian" w:cs="Sylfaen"/>
          <w:sz w:val="20"/>
          <w:lang w:val="af-ZA"/>
        </w:rPr>
        <w:t xml:space="preserve">` </w:t>
      </w:r>
      <w:r w:rsidRPr="00A340ED">
        <w:rPr>
          <w:rFonts w:ascii="Sylfaen" w:hAnsi="Sylfaen" w:cs="Sylfaen"/>
          <w:sz w:val="20"/>
          <w:lang w:val="ru-RU"/>
        </w:rPr>
        <w:t>նվազագույն</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առաջարկ</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ասնակցին</w:t>
      </w:r>
      <w:r w:rsidRPr="00A340ED">
        <w:rPr>
          <w:rFonts w:ascii="Arial Armenian" w:hAnsi="Arial Armenian" w:cs="Sylfaen"/>
          <w:sz w:val="20"/>
          <w:lang w:val="af-ZA"/>
        </w:rPr>
        <w:t xml:space="preserve"> </w:t>
      </w:r>
      <w:r w:rsidRPr="00A340ED">
        <w:rPr>
          <w:rFonts w:ascii="Sylfaen" w:hAnsi="Sylfaen" w:cs="Sylfaen"/>
          <w:sz w:val="20"/>
          <w:lang w:val="ru-RU"/>
        </w:rPr>
        <w:t>նախապատվություն</w:t>
      </w:r>
      <w:r w:rsidRPr="00A340ED">
        <w:rPr>
          <w:rFonts w:ascii="Arial Armenian" w:hAnsi="Arial Armenian" w:cs="Sylfaen"/>
          <w:sz w:val="20"/>
          <w:lang w:val="af-ZA"/>
        </w:rPr>
        <w:t xml:space="preserve"> </w:t>
      </w:r>
      <w:r w:rsidRPr="00A340ED">
        <w:rPr>
          <w:rFonts w:ascii="Sylfaen" w:hAnsi="Sylfaen" w:cs="Sylfaen"/>
          <w:sz w:val="20"/>
          <w:lang w:val="ru-RU"/>
        </w:rPr>
        <w:t>տալու</w:t>
      </w:r>
      <w:r w:rsidRPr="00A340ED">
        <w:rPr>
          <w:rFonts w:ascii="Arial Armenian" w:hAnsi="Arial Armenian" w:cs="Sylfaen"/>
          <w:sz w:val="20"/>
          <w:lang w:val="af-ZA"/>
        </w:rPr>
        <w:t xml:space="preserve"> </w:t>
      </w:r>
      <w:r w:rsidRPr="00A340ED">
        <w:rPr>
          <w:rFonts w:ascii="Sylfaen" w:hAnsi="Sylfaen" w:cs="Sylfaen"/>
          <w:sz w:val="20"/>
          <w:lang w:val="ru-RU"/>
        </w:rPr>
        <w:t>սկզբունքով։</w:t>
      </w:r>
      <w:r w:rsidRPr="00A340ED">
        <w:rPr>
          <w:rFonts w:ascii="Arial Armenian" w:hAnsi="Arial Armenian" w:cs="Sylfaen"/>
          <w:sz w:val="20"/>
          <w:lang w:val="af-ZA"/>
        </w:rPr>
        <w:t xml:space="preserve"> </w:t>
      </w:r>
      <w:r w:rsidRPr="00A340ED">
        <w:rPr>
          <w:rFonts w:ascii="Sylfaen" w:hAnsi="Sylfaen" w:cs="Sylfaen"/>
          <w:sz w:val="20"/>
          <w:lang w:val="ru-RU"/>
        </w:rPr>
        <w:t>Ընդ</w:t>
      </w:r>
      <w:r w:rsidRPr="00A340ED">
        <w:rPr>
          <w:rFonts w:ascii="Arial Armenian" w:hAnsi="Arial Armenian" w:cs="Sylfaen"/>
          <w:sz w:val="20"/>
          <w:lang w:val="af-ZA"/>
        </w:rPr>
        <w:t xml:space="preserve"> </w:t>
      </w:r>
      <w:r w:rsidRPr="00A340ED">
        <w:rPr>
          <w:rFonts w:ascii="Sylfaen" w:hAnsi="Sylfaen" w:cs="Sylfaen"/>
          <w:sz w:val="20"/>
          <w:lang w:val="ru-RU"/>
        </w:rPr>
        <w:t>որում</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կողմից</w:t>
      </w:r>
      <w:r w:rsidRPr="00A340ED">
        <w:rPr>
          <w:rFonts w:ascii="Arial Armenian" w:hAnsi="Arial Armenian" w:cs="Sylfaen"/>
          <w:sz w:val="20"/>
          <w:lang w:val="af-ZA"/>
        </w:rPr>
        <w:t xml:space="preserve"> </w:t>
      </w:r>
      <w:r w:rsidRPr="00A340ED">
        <w:rPr>
          <w:rFonts w:ascii="Sylfaen" w:hAnsi="Sylfaen" w:cs="Sylfaen"/>
          <w:sz w:val="20"/>
          <w:lang w:val="hy-AM"/>
        </w:rPr>
        <w:t>ընտրված</w:t>
      </w:r>
      <w:r w:rsidRPr="00A340ED">
        <w:rPr>
          <w:rFonts w:ascii="Arial Armenian" w:hAnsi="Arial Armenian" w:cs="Sylfaen"/>
          <w:sz w:val="20"/>
          <w:lang w:val="af-ZA"/>
        </w:rPr>
        <w:t xml:space="preserve"> </w:t>
      </w:r>
      <w:r w:rsidRPr="00A340ED">
        <w:rPr>
          <w:rFonts w:ascii="Sylfaen" w:hAnsi="Sylfaen" w:cs="Sylfaen"/>
          <w:sz w:val="20"/>
        </w:rPr>
        <w:t>և</w:t>
      </w:r>
      <w:r w:rsidRPr="00A340ED">
        <w:rPr>
          <w:rFonts w:ascii="Arial Armenian" w:hAnsi="Arial Armenian" w:cs="Sylfaen"/>
          <w:sz w:val="20"/>
          <w:lang w:val="af-ZA"/>
        </w:rPr>
        <w:t xml:space="preserve"> </w:t>
      </w:r>
      <w:r w:rsidRPr="00A340ED">
        <w:rPr>
          <w:rFonts w:ascii="Sylfaen" w:hAnsi="Sylfaen" w:cs="Sylfaen"/>
          <w:sz w:val="20"/>
        </w:rPr>
        <w:t>հաջորդաբար</w:t>
      </w:r>
      <w:r w:rsidRPr="00A340ED">
        <w:rPr>
          <w:rFonts w:ascii="Arial Armenian" w:hAnsi="Arial Armenian" w:cs="Sylfaen"/>
          <w:sz w:val="20"/>
          <w:lang w:val="af-ZA"/>
        </w:rPr>
        <w:t xml:space="preserve"> </w:t>
      </w:r>
      <w:r w:rsidRPr="00A340ED">
        <w:rPr>
          <w:rFonts w:ascii="Sylfaen" w:hAnsi="Sylfaen" w:cs="Sylfaen"/>
          <w:sz w:val="20"/>
        </w:rPr>
        <w:t>տեղեր</w:t>
      </w:r>
      <w:r w:rsidRPr="00A340ED">
        <w:rPr>
          <w:rFonts w:ascii="Arial Armenian" w:hAnsi="Arial Armenian" w:cs="Sylfaen"/>
          <w:sz w:val="20"/>
          <w:lang w:val="af-ZA"/>
        </w:rPr>
        <w:t xml:space="preserve"> </w:t>
      </w:r>
      <w:r w:rsidRPr="00A340ED">
        <w:rPr>
          <w:rFonts w:ascii="Sylfaen" w:hAnsi="Sylfaen" w:cs="Sylfaen"/>
          <w:sz w:val="20"/>
          <w:lang w:val="ru-RU"/>
        </w:rPr>
        <w:t>զբաղեցրած</w:t>
      </w:r>
      <w:r w:rsidRPr="00A340ED">
        <w:rPr>
          <w:rFonts w:ascii="Arial Armenian" w:hAnsi="Arial Armenian" w:cs="Sylfaen"/>
          <w:sz w:val="20"/>
          <w:lang w:val="af-ZA"/>
        </w:rPr>
        <w:t xml:space="preserve"> </w:t>
      </w:r>
      <w:r w:rsidRPr="00A340ED">
        <w:rPr>
          <w:rFonts w:ascii="Sylfaen" w:hAnsi="Sylfaen" w:cs="Sylfaen"/>
          <w:sz w:val="20"/>
          <w:lang w:val="ru-RU"/>
        </w:rPr>
        <w:t>մասնակիցներին</w:t>
      </w:r>
      <w:r w:rsidRPr="00A340ED">
        <w:rPr>
          <w:rFonts w:ascii="Arial Armenian" w:hAnsi="Arial Armenian" w:cs="Sylfaen"/>
          <w:sz w:val="20"/>
          <w:lang w:val="af-ZA"/>
        </w:rPr>
        <w:t xml:space="preserve"> </w:t>
      </w:r>
      <w:r w:rsidRPr="00A340ED">
        <w:rPr>
          <w:rFonts w:ascii="Sylfaen" w:hAnsi="Sylfaen" w:cs="Sylfaen"/>
          <w:sz w:val="20"/>
          <w:lang w:val="ru-RU"/>
        </w:rPr>
        <w:t>որոշելիս</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առաջարկների</w:t>
      </w:r>
      <w:r w:rsidRPr="00A340ED">
        <w:rPr>
          <w:rFonts w:ascii="Arial Armenian" w:hAnsi="Arial Armenian" w:cs="Sylfaen"/>
          <w:sz w:val="20"/>
          <w:lang w:val="af-ZA"/>
        </w:rPr>
        <w:t xml:space="preserve"> </w:t>
      </w:r>
      <w:r w:rsidRPr="00A340ED">
        <w:rPr>
          <w:rFonts w:ascii="Sylfaen" w:hAnsi="Sylfaen" w:cs="Sylfaen"/>
          <w:sz w:val="20"/>
          <w:lang w:val="af-ZA"/>
        </w:rPr>
        <w:t>գնահատումը</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ru-RU"/>
        </w:rPr>
        <w:t>համեմատումն</w:t>
      </w:r>
      <w:r w:rsidRPr="00A340ED">
        <w:rPr>
          <w:rFonts w:ascii="Arial Armenian" w:hAnsi="Arial Armenian" w:cs="Sylfaen"/>
          <w:sz w:val="20"/>
          <w:lang w:val="af-ZA"/>
        </w:rPr>
        <w:t xml:space="preserve"> </w:t>
      </w:r>
      <w:r w:rsidRPr="00A340ED">
        <w:rPr>
          <w:rFonts w:ascii="Sylfaen" w:hAnsi="Sylfaen" w:cs="Sylfaen"/>
          <w:sz w:val="20"/>
          <w:lang w:val="ru-RU"/>
        </w:rPr>
        <w:t>իրականացվում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առանց</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1-</w:t>
      </w:r>
      <w:r w:rsidRPr="00A340ED">
        <w:rPr>
          <w:rFonts w:ascii="Sylfaen" w:hAnsi="Sylfaen" w:cs="Sylfaen"/>
          <w:sz w:val="20"/>
          <w:lang w:val="af-ZA"/>
        </w:rPr>
        <w:t>ին</w:t>
      </w:r>
      <w:r w:rsidRPr="00A340ED">
        <w:rPr>
          <w:rFonts w:ascii="Arial Armenian" w:hAnsi="Arial Armenian" w:cs="Sylfaen"/>
          <w:sz w:val="20"/>
          <w:lang w:val="af-ZA"/>
        </w:rPr>
        <w:t xml:space="preserve"> </w:t>
      </w:r>
      <w:r w:rsidRPr="00A340ED">
        <w:rPr>
          <w:rFonts w:ascii="Sylfaen" w:hAnsi="Sylfaen" w:cs="Sylfaen"/>
          <w:sz w:val="20"/>
          <w:lang w:val="ru-RU"/>
        </w:rPr>
        <w:t>մասի</w:t>
      </w:r>
      <w:r w:rsidRPr="00A340ED">
        <w:rPr>
          <w:rFonts w:ascii="Arial Armenian" w:hAnsi="Arial Armenian" w:cs="Sylfaen"/>
          <w:sz w:val="20"/>
          <w:lang w:val="af-ZA"/>
        </w:rPr>
        <w:t xml:space="preserve"> 5.2-</w:t>
      </w:r>
      <w:r w:rsidRPr="00A340ED">
        <w:rPr>
          <w:rFonts w:ascii="Sylfaen" w:hAnsi="Sylfaen" w:cs="Sylfaen"/>
          <w:sz w:val="20"/>
          <w:lang w:val="af-ZA"/>
        </w:rPr>
        <w:t>րդ</w:t>
      </w:r>
      <w:r w:rsidRPr="00A340ED">
        <w:rPr>
          <w:rFonts w:ascii="Arial Armenian" w:hAnsi="Arial Armenian" w:cs="Sylfaen"/>
          <w:sz w:val="20"/>
          <w:lang w:val="af-ZA"/>
        </w:rPr>
        <w:t xml:space="preserve"> </w:t>
      </w:r>
      <w:r w:rsidRPr="00A340ED">
        <w:rPr>
          <w:rFonts w:ascii="Sylfaen" w:hAnsi="Sylfaen" w:cs="Sylfaen"/>
          <w:sz w:val="20"/>
          <w:lang w:val="ru-RU"/>
        </w:rPr>
        <w:t>կետում</w:t>
      </w:r>
      <w:r w:rsidRPr="00A340ED">
        <w:rPr>
          <w:rFonts w:ascii="Arial Armenian" w:hAnsi="Arial Armenian" w:cs="Sylfaen"/>
          <w:sz w:val="20"/>
          <w:lang w:val="af-ZA"/>
        </w:rPr>
        <w:t xml:space="preserve"> </w:t>
      </w:r>
      <w:r w:rsidRPr="00A340ED">
        <w:rPr>
          <w:rFonts w:ascii="Sylfaen" w:hAnsi="Sylfaen" w:cs="Sylfaen"/>
          <w:sz w:val="20"/>
          <w:lang w:val="ru-RU"/>
        </w:rPr>
        <w:t>նշված</w:t>
      </w:r>
      <w:r w:rsidRPr="00A340ED">
        <w:rPr>
          <w:rFonts w:ascii="Arial Armenian" w:hAnsi="Arial Armenian" w:cs="Sylfaen"/>
          <w:sz w:val="20"/>
          <w:lang w:val="af-ZA"/>
        </w:rPr>
        <w:t xml:space="preserve"> </w:t>
      </w:r>
      <w:r w:rsidRPr="00A340ED">
        <w:rPr>
          <w:rFonts w:ascii="Sylfaen" w:hAnsi="Sylfaen" w:cs="Sylfaen"/>
          <w:sz w:val="20"/>
          <w:lang w:val="ru-RU"/>
        </w:rPr>
        <w:t>հարկի</w:t>
      </w:r>
      <w:r w:rsidRPr="00A340ED">
        <w:rPr>
          <w:rFonts w:ascii="Arial Armenian" w:hAnsi="Arial Armenian" w:cs="Sylfaen"/>
          <w:sz w:val="20"/>
          <w:lang w:val="af-ZA"/>
        </w:rPr>
        <w:t xml:space="preserve"> </w:t>
      </w:r>
      <w:r w:rsidRPr="00A340ED">
        <w:rPr>
          <w:rFonts w:ascii="Sylfaen" w:hAnsi="Sylfaen" w:cs="Sylfaen"/>
          <w:sz w:val="20"/>
          <w:lang w:val="ru-RU"/>
        </w:rPr>
        <w:t>գումարի</w:t>
      </w:r>
      <w:r w:rsidRPr="00A340ED">
        <w:rPr>
          <w:rFonts w:ascii="Arial Armenian" w:hAnsi="Arial Armenian" w:cs="Sylfaen"/>
          <w:sz w:val="20"/>
          <w:lang w:val="af-ZA"/>
        </w:rPr>
        <w:t xml:space="preserve"> </w:t>
      </w:r>
      <w:r w:rsidRPr="00A340ED">
        <w:rPr>
          <w:rFonts w:ascii="Sylfaen" w:hAnsi="Sylfaen" w:cs="Sylfaen"/>
          <w:sz w:val="20"/>
          <w:lang w:val="ru-RU"/>
        </w:rPr>
        <w:t>հաշվարկման</w:t>
      </w:r>
      <w:r w:rsidRPr="00A340ED">
        <w:rPr>
          <w:rFonts w:ascii="Arial Armenian" w:hAnsi="Arial Armenian" w:cs="Sylfaen"/>
          <w:sz w:val="20"/>
          <w:szCs w:val="20"/>
          <w:lang w:val="hy-AM"/>
        </w:rPr>
        <w:t>:</w:t>
      </w:r>
    </w:p>
    <w:p w:rsidR="0081576D" w:rsidRPr="00A340ED" w:rsidRDefault="0081576D" w:rsidP="0081576D">
      <w:pPr>
        <w:jc w:val="both"/>
        <w:rPr>
          <w:rFonts w:ascii="Arial Armenian" w:hAnsi="Arial Armenian" w:cs="Sylfaen"/>
          <w:sz w:val="20"/>
          <w:lang w:val="af-ZA"/>
        </w:rPr>
      </w:pPr>
      <w:r w:rsidRPr="00A340ED">
        <w:rPr>
          <w:rFonts w:ascii="Arial Armenian" w:hAnsi="Arial Armenian" w:cs="Sylfaen"/>
          <w:sz w:val="20"/>
          <w:lang w:val="af-ZA"/>
        </w:rPr>
        <w:t xml:space="preserve">8.4 </w:t>
      </w:r>
      <w:r w:rsidRPr="00A340ED">
        <w:rPr>
          <w:rFonts w:ascii="Sylfaen" w:hAnsi="Sylfaen" w:cs="Sylfaen"/>
          <w:sz w:val="20"/>
          <w:lang w:val="hy-AM"/>
        </w:rPr>
        <w:t>Եթե</w:t>
      </w:r>
      <w:r w:rsidRPr="00A340ED">
        <w:rPr>
          <w:rFonts w:ascii="Arial Armenian" w:hAnsi="Arial Armenian" w:cs="Sylfaen"/>
          <w:sz w:val="20"/>
          <w:lang w:val="af-ZA"/>
        </w:rPr>
        <w:t xml:space="preserve"> </w:t>
      </w:r>
      <w:r w:rsidRPr="00A340ED">
        <w:rPr>
          <w:rFonts w:ascii="Sylfaen" w:hAnsi="Sylfaen" w:cs="Sylfaen"/>
          <w:sz w:val="20"/>
          <w:lang w:val="hy-AM"/>
        </w:rPr>
        <w:t>հայտում</w:t>
      </w:r>
      <w:r w:rsidRPr="00A340ED">
        <w:rPr>
          <w:rFonts w:ascii="Arial Armenian" w:hAnsi="Arial Armenian" w:cs="Sylfaen"/>
          <w:sz w:val="20"/>
          <w:lang w:val="af-ZA"/>
        </w:rPr>
        <w:t xml:space="preserve"> </w:t>
      </w:r>
      <w:r w:rsidRPr="00A340ED">
        <w:rPr>
          <w:rFonts w:ascii="Sylfaen" w:hAnsi="Sylfaen" w:cs="Sylfaen"/>
          <w:sz w:val="20"/>
          <w:lang w:val="hy-AM"/>
        </w:rPr>
        <w:t>անհամապատասխանություն</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տեղ</w:t>
      </w:r>
      <w:r w:rsidRPr="00A340ED">
        <w:rPr>
          <w:rFonts w:ascii="Arial Armenian" w:hAnsi="Arial Armenian" w:cs="Sylfaen"/>
          <w:sz w:val="20"/>
          <w:lang w:val="af-ZA"/>
        </w:rPr>
        <w:t xml:space="preserve"> </w:t>
      </w:r>
      <w:r w:rsidRPr="00A340ED">
        <w:rPr>
          <w:rFonts w:ascii="Sylfaen" w:hAnsi="Sylfaen" w:cs="Sylfaen"/>
          <w:sz w:val="20"/>
          <w:lang w:val="hy-AM"/>
        </w:rPr>
        <w:t>գտել</w:t>
      </w:r>
      <w:r w:rsidRPr="00A340ED">
        <w:rPr>
          <w:rFonts w:ascii="Arial Armenian" w:hAnsi="Arial Armenian" w:cs="Sylfaen"/>
          <w:sz w:val="20"/>
          <w:lang w:val="af-ZA"/>
        </w:rPr>
        <w:t xml:space="preserve"> </w:t>
      </w:r>
      <w:r w:rsidRPr="00A340ED">
        <w:rPr>
          <w:rFonts w:ascii="Sylfaen" w:hAnsi="Sylfaen" w:cs="Sylfaen"/>
          <w:sz w:val="20"/>
          <w:lang w:val="hy-AM"/>
        </w:rPr>
        <w:t>տառերով</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hy-AM"/>
        </w:rPr>
        <w:t>թվերով</w:t>
      </w:r>
      <w:r w:rsidRPr="00A340ED">
        <w:rPr>
          <w:rFonts w:ascii="Arial Armenian" w:hAnsi="Arial Armenian" w:cs="Sylfaen"/>
          <w:sz w:val="20"/>
          <w:lang w:val="af-ZA"/>
        </w:rPr>
        <w:t xml:space="preserve"> </w:t>
      </w:r>
      <w:r w:rsidRPr="00A340ED">
        <w:rPr>
          <w:rFonts w:ascii="Sylfaen" w:hAnsi="Sylfaen" w:cs="Sylfaen"/>
          <w:sz w:val="20"/>
          <w:lang w:val="hy-AM"/>
        </w:rPr>
        <w:t>գրված</w:t>
      </w:r>
      <w:r w:rsidRPr="00A340ED">
        <w:rPr>
          <w:rFonts w:ascii="Arial Armenian" w:hAnsi="Arial Armenian" w:cs="Sylfaen"/>
          <w:sz w:val="20"/>
          <w:lang w:val="af-ZA"/>
        </w:rPr>
        <w:t xml:space="preserve"> </w:t>
      </w:r>
      <w:r w:rsidRPr="00A340ED">
        <w:rPr>
          <w:rFonts w:ascii="Sylfaen" w:hAnsi="Sylfaen" w:cs="Sylfaen"/>
          <w:sz w:val="20"/>
          <w:lang w:val="hy-AM"/>
        </w:rPr>
        <w:t>գումարների</w:t>
      </w:r>
      <w:r w:rsidRPr="00A340ED">
        <w:rPr>
          <w:rFonts w:ascii="Arial Armenian" w:hAnsi="Arial Armenian" w:cs="Sylfaen"/>
          <w:sz w:val="20"/>
          <w:lang w:val="af-ZA"/>
        </w:rPr>
        <w:t xml:space="preserve"> </w:t>
      </w:r>
      <w:r w:rsidRPr="00A340ED">
        <w:rPr>
          <w:rFonts w:ascii="Sylfaen" w:hAnsi="Sylfaen" w:cs="Sylfaen"/>
          <w:sz w:val="20"/>
          <w:lang w:val="hy-AM"/>
        </w:rPr>
        <w:t>միջև</w:t>
      </w:r>
      <w:r w:rsidRPr="00A340ED">
        <w:rPr>
          <w:rFonts w:ascii="Arial Armenian" w:hAnsi="Arial Armenian" w:cs="Sylfaen"/>
          <w:sz w:val="20"/>
          <w:lang w:val="af-ZA"/>
        </w:rPr>
        <w:t xml:space="preserve">, </w:t>
      </w:r>
      <w:r w:rsidRPr="00A340ED">
        <w:rPr>
          <w:rFonts w:ascii="Sylfaen" w:hAnsi="Sylfaen" w:cs="Sylfaen"/>
          <w:sz w:val="20"/>
          <w:lang w:val="hy-AM"/>
        </w:rPr>
        <w:t>ապա</w:t>
      </w:r>
      <w:r w:rsidRPr="00A340ED">
        <w:rPr>
          <w:rFonts w:ascii="Arial Armenian" w:hAnsi="Arial Armenian" w:cs="Sylfaen"/>
          <w:sz w:val="20"/>
          <w:lang w:val="af-ZA"/>
        </w:rPr>
        <w:t xml:space="preserve"> </w:t>
      </w:r>
      <w:r w:rsidRPr="00A340ED">
        <w:rPr>
          <w:rFonts w:ascii="Sylfaen" w:hAnsi="Sylfaen" w:cs="Sylfaen"/>
          <w:sz w:val="20"/>
          <w:lang w:val="hy-AM"/>
        </w:rPr>
        <w:t>հիմք</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ընդունվում</w:t>
      </w:r>
      <w:r w:rsidRPr="00A340ED">
        <w:rPr>
          <w:rFonts w:ascii="Arial Armenian" w:hAnsi="Arial Armenian" w:cs="Sylfaen"/>
          <w:sz w:val="20"/>
          <w:lang w:val="af-ZA"/>
        </w:rPr>
        <w:t xml:space="preserve"> </w:t>
      </w:r>
      <w:r w:rsidRPr="00A340ED">
        <w:rPr>
          <w:rFonts w:ascii="Sylfaen" w:hAnsi="Sylfaen" w:cs="Sylfaen"/>
          <w:sz w:val="20"/>
          <w:lang w:val="hy-AM"/>
        </w:rPr>
        <w:t>տառերով</w:t>
      </w:r>
      <w:r w:rsidRPr="00A340ED">
        <w:rPr>
          <w:rFonts w:ascii="Arial Armenian" w:hAnsi="Arial Armenian" w:cs="Sylfaen"/>
          <w:sz w:val="20"/>
          <w:lang w:val="af-ZA"/>
        </w:rPr>
        <w:t xml:space="preserve"> </w:t>
      </w:r>
      <w:r w:rsidRPr="00A340ED">
        <w:rPr>
          <w:rFonts w:ascii="Sylfaen" w:hAnsi="Sylfaen" w:cs="Sylfaen"/>
          <w:sz w:val="20"/>
          <w:lang w:val="hy-AM"/>
        </w:rPr>
        <w:t>գրված</w:t>
      </w:r>
      <w:r w:rsidRPr="00A340ED">
        <w:rPr>
          <w:rFonts w:ascii="Arial Armenian" w:hAnsi="Arial Armenian" w:cs="Sylfaen"/>
          <w:sz w:val="20"/>
          <w:lang w:val="af-ZA"/>
        </w:rPr>
        <w:t xml:space="preserve"> </w:t>
      </w:r>
      <w:r w:rsidRPr="00A340ED">
        <w:rPr>
          <w:rFonts w:ascii="Sylfaen" w:hAnsi="Sylfaen" w:cs="Sylfaen"/>
          <w:sz w:val="20"/>
          <w:lang w:val="hy-AM"/>
        </w:rPr>
        <w:t>գումարը։</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lang w:val="ru-RU"/>
        </w:rPr>
        <w:t>առաջարկվող</w:t>
      </w:r>
      <w:r w:rsidRPr="00A340ED">
        <w:rPr>
          <w:rFonts w:ascii="Arial Armenian" w:hAnsi="Arial Armenian" w:cs="Sylfaen"/>
          <w:sz w:val="20"/>
          <w:lang w:val="af-ZA"/>
        </w:rPr>
        <w:t xml:space="preserve"> </w:t>
      </w:r>
      <w:r w:rsidRPr="00A340ED">
        <w:rPr>
          <w:rFonts w:ascii="Sylfaen" w:hAnsi="Sylfaen" w:cs="Sylfaen"/>
          <w:sz w:val="20"/>
          <w:lang w:val="ru-RU"/>
        </w:rPr>
        <w:t>գները</w:t>
      </w:r>
      <w:r w:rsidRPr="00A340ED">
        <w:rPr>
          <w:rFonts w:ascii="Arial Armenian" w:hAnsi="Arial Armenian" w:cs="Sylfaen"/>
          <w:sz w:val="20"/>
          <w:lang w:val="af-ZA"/>
        </w:rPr>
        <w:t xml:space="preserve"> </w:t>
      </w:r>
      <w:r w:rsidRPr="00A340ED">
        <w:rPr>
          <w:rFonts w:ascii="Sylfaen" w:hAnsi="Sylfaen" w:cs="Sylfaen"/>
          <w:sz w:val="20"/>
          <w:lang w:val="ru-RU"/>
        </w:rPr>
        <w:t>ներկայացված</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երկու</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ավելի</w:t>
      </w:r>
      <w:r w:rsidRPr="00A340ED">
        <w:rPr>
          <w:rFonts w:ascii="Arial Armenian" w:hAnsi="Arial Armenian" w:cs="Sylfaen"/>
          <w:sz w:val="20"/>
          <w:lang w:val="af-ZA"/>
        </w:rPr>
        <w:t xml:space="preserve"> </w:t>
      </w:r>
      <w:r w:rsidRPr="00A340ED">
        <w:rPr>
          <w:rFonts w:ascii="Sylfaen" w:hAnsi="Sylfaen" w:cs="Sylfaen"/>
          <w:sz w:val="20"/>
          <w:lang w:val="ru-RU"/>
        </w:rPr>
        <w:t>արժույթներով</w:t>
      </w:r>
      <w:r w:rsidRPr="00A340ED">
        <w:rPr>
          <w:rFonts w:ascii="Arial Armenian" w:hAnsi="Arial Armenian" w:cs="Sylfaen"/>
          <w:sz w:val="20"/>
          <w:lang w:val="af-ZA"/>
        </w:rPr>
        <w:t xml:space="preserve">, </w:t>
      </w:r>
      <w:r w:rsidRPr="00A340ED">
        <w:rPr>
          <w:rFonts w:ascii="Sylfaen" w:hAnsi="Sylfaen" w:cs="Sylfaen"/>
          <w:sz w:val="20"/>
          <w:lang w:val="ru-RU"/>
        </w:rPr>
        <w:t>ապա</w:t>
      </w:r>
      <w:r w:rsidRPr="00A340ED">
        <w:rPr>
          <w:rFonts w:ascii="Arial Armenian" w:hAnsi="Arial Armenian" w:cs="Sylfaen"/>
          <w:sz w:val="20"/>
          <w:lang w:val="af-ZA"/>
        </w:rPr>
        <w:t xml:space="preserve"> </w:t>
      </w:r>
      <w:r w:rsidRPr="00A340ED">
        <w:rPr>
          <w:rFonts w:ascii="Sylfaen" w:hAnsi="Sylfaen" w:cs="Sylfaen"/>
          <w:sz w:val="20"/>
          <w:lang w:val="ru-RU"/>
        </w:rPr>
        <w:t>դրանք</w:t>
      </w:r>
      <w:r w:rsidRPr="00A340ED">
        <w:rPr>
          <w:rFonts w:ascii="Arial Armenian" w:hAnsi="Arial Armenian" w:cs="Sylfaen"/>
          <w:sz w:val="20"/>
          <w:lang w:val="af-ZA"/>
        </w:rPr>
        <w:t xml:space="preserve"> </w:t>
      </w:r>
      <w:r w:rsidRPr="00A340ED">
        <w:rPr>
          <w:rFonts w:ascii="Sylfaen" w:hAnsi="Sylfaen" w:cs="Sylfaen"/>
          <w:sz w:val="20"/>
          <w:lang w:val="ru-RU"/>
        </w:rPr>
        <w:t>համեմատվում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Հայաստանի</w:t>
      </w:r>
      <w:r w:rsidRPr="00A340ED">
        <w:rPr>
          <w:rFonts w:ascii="Arial Armenian" w:hAnsi="Arial Armenian" w:cs="Sylfaen"/>
          <w:sz w:val="20"/>
          <w:lang w:val="af-ZA"/>
        </w:rPr>
        <w:t xml:space="preserve"> </w:t>
      </w:r>
      <w:r w:rsidRPr="00A340ED">
        <w:rPr>
          <w:rFonts w:ascii="Sylfaen" w:hAnsi="Sylfaen" w:cs="Sylfaen"/>
          <w:sz w:val="20"/>
          <w:lang w:val="ru-RU"/>
        </w:rPr>
        <w:t>Հանրապետության</w:t>
      </w:r>
      <w:r w:rsidRPr="00A340ED">
        <w:rPr>
          <w:rFonts w:ascii="Arial Armenian" w:hAnsi="Arial Armenian" w:cs="Sylfaen"/>
          <w:sz w:val="20"/>
          <w:lang w:val="af-ZA"/>
        </w:rPr>
        <w:t xml:space="preserve"> </w:t>
      </w:r>
      <w:r w:rsidRPr="00A340ED">
        <w:rPr>
          <w:rFonts w:ascii="Sylfaen" w:hAnsi="Sylfaen" w:cs="Sylfaen"/>
          <w:sz w:val="20"/>
          <w:lang w:val="ru-RU"/>
        </w:rPr>
        <w:t>դրամով</w:t>
      </w:r>
      <w:r w:rsidRPr="00A340ED">
        <w:rPr>
          <w:rFonts w:ascii="Arial Armenian" w:hAnsi="Arial Armenian" w:cs="Sylfaen"/>
          <w:sz w:val="20"/>
          <w:lang w:val="af-ZA"/>
        </w:rPr>
        <w:t xml:space="preserve">` </w:t>
      </w:r>
      <w:r w:rsidRPr="00A340ED">
        <w:rPr>
          <w:rFonts w:ascii="Sylfaen" w:hAnsi="Sylfaen" w:cs="Sylfaen"/>
          <w:i/>
          <w:sz w:val="20"/>
          <w:lang w:val="af-ZA"/>
        </w:rPr>
        <w:t>հայտերի</w:t>
      </w:r>
      <w:r w:rsidRPr="00A340ED">
        <w:rPr>
          <w:rFonts w:ascii="Arial Armenian" w:hAnsi="Arial Armenian" w:cs="Sylfaen"/>
          <w:i/>
          <w:sz w:val="20"/>
          <w:lang w:val="af-ZA"/>
        </w:rPr>
        <w:t xml:space="preserve"> </w:t>
      </w:r>
      <w:r w:rsidRPr="00A340ED">
        <w:rPr>
          <w:rFonts w:ascii="Sylfaen" w:hAnsi="Sylfaen" w:cs="Sylfaen"/>
          <w:i/>
          <w:sz w:val="20"/>
          <w:lang w:val="af-ZA"/>
        </w:rPr>
        <w:t>բացման</w:t>
      </w:r>
      <w:r w:rsidRPr="00A340ED">
        <w:rPr>
          <w:rFonts w:ascii="Arial Armenian" w:hAnsi="Arial Armenian" w:cs="Sylfaen"/>
          <w:i/>
          <w:sz w:val="20"/>
          <w:lang w:val="af-ZA"/>
        </w:rPr>
        <w:t xml:space="preserve"> </w:t>
      </w:r>
      <w:r w:rsidRPr="00A340ED">
        <w:rPr>
          <w:rFonts w:ascii="Sylfaen" w:hAnsi="Sylfaen" w:cs="Sylfaen"/>
          <w:i/>
          <w:sz w:val="20"/>
          <w:lang w:val="af-ZA"/>
        </w:rPr>
        <w:t>օրվա</w:t>
      </w:r>
      <w:r w:rsidRPr="00A340ED">
        <w:rPr>
          <w:rFonts w:ascii="Arial Armenian" w:hAnsi="Arial Armenian" w:cs="Sylfaen"/>
          <w:i/>
          <w:sz w:val="20"/>
          <w:lang w:val="af-ZA"/>
        </w:rPr>
        <w:t xml:space="preserve"> </w:t>
      </w:r>
      <w:r w:rsidRPr="00A340ED">
        <w:rPr>
          <w:rFonts w:ascii="Sylfaen" w:hAnsi="Sylfaen" w:cs="Sylfaen"/>
          <w:i/>
          <w:sz w:val="20"/>
          <w:lang w:val="af-ZA"/>
        </w:rPr>
        <w:t>դրությամբ</w:t>
      </w:r>
      <w:r w:rsidRPr="00A340ED">
        <w:rPr>
          <w:rFonts w:ascii="Arial Armenian" w:hAnsi="Arial Armenian" w:cs="Sylfaen"/>
          <w:i/>
          <w:sz w:val="20"/>
          <w:lang w:val="af-ZA"/>
        </w:rPr>
        <w:t xml:space="preserve"> </w:t>
      </w:r>
      <w:r w:rsidRPr="00A340ED">
        <w:rPr>
          <w:rFonts w:ascii="Sylfaen" w:hAnsi="Sylfaen" w:cs="Sylfaen"/>
          <w:i/>
          <w:sz w:val="20"/>
          <w:lang w:val="af-ZA"/>
        </w:rPr>
        <w:t>ՀՀ</w:t>
      </w:r>
      <w:r w:rsidRPr="00A340ED">
        <w:rPr>
          <w:rFonts w:ascii="Arial Armenian" w:hAnsi="Arial Armenian" w:cs="Sylfaen"/>
          <w:i/>
          <w:sz w:val="20"/>
          <w:lang w:val="af-ZA"/>
        </w:rPr>
        <w:t xml:space="preserve"> </w:t>
      </w:r>
      <w:r w:rsidRPr="00A340ED">
        <w:rPr>
          <w:rFonts w:ascii="Sylfaen" w:hAnsi="Sylfaen" w:cs="Sylfaen"/>
          <w:i/>
          <w:sz w:val="20"/>
          <w:lang w:val="af-ZA"/>
        </w:rPr>
        <w:t>ԿԲ</w:t>
      </w:r>
      <w:r w:rsidRPr="00A340ED">
        <w:rPr>
          <w:rFonts w:ascii="Arial Armenian" w:hAnsi="Arial Armenian" w:cs="Sylfaen"/>
          <w:i/>
          <w:sz w:val="20"/>
          <w:lang w:val="af-ZA"/>
        </w:rPr>
        <w:t>-</w:t>
      </w:r>
      <w:r w:rsidRPr="00A340ED">
        <w:rPr>
          <w:rFonts w:ascii="Sylfaen" w:hAnsi="Sylfaen" w:cs="Sylfaen"/>
          <w:i/>
          <w:sz w:val="20"/>
          <w:lang w:val="af-ZA"/>
        </w:rPr>
        <w:t>ի</w:t>
      </w:r>
      <w:r w:rsidRPr="00A340ED">
        <w:rPr>
          <w:rFonts w:ascii="Arial Armenian" w:hAnsi="Arial Armenian" w:cs="Sylfaen"/>
          <w:i/>
          <w:sz w:val="20"/>
          <w:lang w:val="af-ZA"/>
        </w:rPr>
        <w:t xml:space="preserve"> </w:t>
      </w:r>
      <w:r w:rsidRPr="00A340ED">
        <w:rPr>
          <w:rFonts w:ascii="Sylfaen" w:hAnsi="Sylfaen" w:cs="Sylfaen"/>
          <w:i/>
          <w:sz w:val="20"/>
          <w:lang w:val="af-ZA"/>
        </w:rPr>
        <w:t>սահմանած</w:t>
      </w:r>
      <w:r w:rsidRPr="00A340ED">
        <w:rPr>
          <w:rFonts w:ascii="Arial Armenian" w:hAnsi="Arial Armenian" w:cs="Sylfaen"/>
          <w:i/>
          <w:sz w:val="20"/>
          <w:lang w:val="af-ZA"/>
        </w:rPr>
        <w:t xml:space="preserve"> </w:t>
      </w:r>
      <w:r w:rsidRPr="00A340ED">
        <w:rPr>
          <w:rFonts w:ascii="Sylfaen" w:hAnsi="Sylfaen" w:cs="Sylfaen"/>
          <w:i/>
          <w:sz w:val="20"/>
          <w:lang w:val="hy-AM"/>
        </w:rPr>
        <w:t>փոխարժեքով</w:t>
      </w:r>
      <w:r w:rsidRPr="00A340ED">
        <w:rPr>
          <w:rFonts w:ascii="Arial Armenian" w:hAnsi="Arial Armenian" w:cs="Sylfaen"/>
          <w:sz w:val="20"/>
          <w:lang w:val="af-ZA"/>
        </w:rPr>
        <w:t xml:space="preserve"> </w:t>
      </w:r>
      <w:r w:rsidRPr="00A340ED">
        <w:rPr>
          <w:rFonts w:ascii="Tahoma" w:hAnsi="Tahoma" w:cs="Tahoma"/>
          <w:sz w:val="20"/>
          <w:lang w:val="ru-RU"/>
        </w:rPr>
        <w:t>։</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8.5 </w:t>
      </w:r>
      <w:r w:rsidRPr="00A340ED">
        <w:rPr>
          <w:rFonts w:ascii="Sylfaen" w:hAnsi="Sylfaen" w:cs="Sylfaen"/>
          <w:sz w:val="20"/>
          <w:lang w:val="af-ZA"/>
        </w:rPr>
        <w:t>Հ</w:t>
      </w:r>
      <w:r w:rsidRPr="00A340ED">
        <w:rPr>
          <w:rFonts w:ascii="Sylfaen" w:hAnsi="Sylfaen" w:cs="Sylfaen"/>
          <w:sz w:val="20"/>
          <w:lang w:val="ru-RU"/>
        </w:rPr>
        <w:t>անձնաժողովի</w:t>
      </w:r>
      <w:r w:rsidRPr="00A340ED">
        <w:rPr>
          <w:rFonts w:ascii="Arial Armenian" w:hAnsi="Arial Armenian" w:cs="Sylfaen"/>
          <w:sz w:val="20"/>
          <w:lang w:val="af-ZA"/>
        </w:rPr>
        <w:t xml:space="preserve">, </w:t>
      </w:r>
      <w:r w:rsidRPr="00A340ED">
        <w:rPr>
          <w:rFonts w:ascii="Sylfaen" w:hAnsi="Sylfaen" w:cs="Sylfaen"/>
          <w:sz w:val="20"/>
        </w:rPr>
        <w:t>պ</w:t>
      </w:r>
      <w:r w:rsidRPr="00A340ED">
        <w:rPr>
          <w:rFonts w:ascii="Sylfaen" w:hAnsi="Sylfaen" w:cs="Sylfaen"/>
          <w:sz w:val="20"/>
          <w:lang w:val="ru-RU"/>
        </w:rPr>
        <w:t>ատվիրատուի</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ասնակիցների</w:t>
      </w:r>
      <w:r w:rsidRPr="00A340ED">
        <w:rPr>
          <w:rFonts w:ascii="Arial Armenian" w:hAnsi="Arial Armenian" w:cs="Sylfaen"/>
          <w:sz w:val="20"/>
          <w:lang w:val="af-ZA"/>
        </w:rPr>
        <w:t xml:space="preserve"> </w:t>
      </w:r>
      <w:r w:rsidRPr="00A340ED">
        <w:rPr>
          <w:rFonts w:ascii="Sylfaen" w:hAnsi="Sylfaen" w:cs="Sylfaen"/>
          <w:sz w:val="20"/>
          <w:lang w:val="ru-RU"/>
        </w:rPr>
        <w:t>միջև</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բանակցություններն</w:t>
      </w:r>
      <w:r w:rsidRPr="00A340ED">
        <w:rPr>
          <w:rFonts w:ascii="Arial Armenian" w:hAnsi="Arial Armenian" w:cs="Sylfaen"/>
          <w:sz w:val="20"/>
          <w:lang w:val="af-ZA"/>
        </w:rPr>
        <w:t xml:space="preserve"> </w:t>
      </w:r>
      <w:r w:rsidRPr="00A340ED">
        <w:rPr>
          <w:rFonts w:ascii="Sylfaen" w:hAnsi="Sylfaen" w:cs="Sylfaen"/>
          <w:sz w:val="20"/>
          <w:lang w:val="ru-RU"/>
        </w:rPr>
        <w:t>արգելվում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բացառությամբ</w:t>
      </w:r>
      <w:r w:rsidRPr="00A340ED">
        <w:rPr>
          <w:rFonts w:ascii="Arial Armenian" w:hAnsi="Arial Armenian" w:cs="Sylfaen"/>
          <w:sz w:val="20"/>
          <w:lang w:val="af-ZA"/>
        </w:rPr>
        <w:t>`</w:t>
      </w:r>
    </w:p>
    <w:p w:rsidR="0081576D" w:rsidRPr="00A340ED" w:rsidRDefault="0081576D" w:rsidP="0081576D">
      <w:pPr>
        <w:ind w:firstLine="720"/>
        <w:jc w:val="both"/>
        <w:rPr>
          <w:rFonts w:ascii="Arial Armenian" w:hAnsi="Arial Armenian" w:cs="Sylfaen"/>
          <w:sz w:val="20"/>
          <w:lang w:val="af-ZA"/>
        </w:rPr>
      </w:pPr>
      <w:r w:rsidRPr="00A340ED">
        <w:rPr>
          <w:rFonts w:ascii="Arial Armenian" w:hAnsi="Arial Armenian" w:cs="Sylfaen"/>
          <w:sz w:val="20"/>
          <w:lang w:val="af-ZA"/>
        </w:rPr>
        <w:t xml:space="preserve">1) </w:t>
      </w:r>
      <w:r w:rsidRPr="00A340ED">
        <w:rPr>
          <w:rFonts w:ascii="Sylfaen" w:hAnsi="Sylfaen" w:cs="Sylfaen"/>
          <w:sz w:val="20"/>
          <w:lang w:val="ru-RU"/>
        </w:rPr>
        <w:t>երբ</w:t>
      </w:r>
      <w:r w:rsidRPr="00A340ED">
        <w:rPr>
          <w:rFonts w:ascii="Arial Armenian" w:hAnsi="Arial Armenian" w:cs="Sylfaen"/>
          <w:sz w:val="20"/>
          <w:lang w:val="af-ZA"/>
        </w:rPr>
        <w:t xml:space="preserve"> </w:t>
      </w:r>
      <w:r w:rsidRPr="00A340ED">
        <w:rPr>
          <w:rFonts w:ascii="Sylfaen" w:hAnsi="Sylfaen" w:cs="Sylfaen"/>
          <w:sz w:val="20"/>
          <w:lang w:val="ru-RU"/>
        </w:rPr>
        <w:t>ընթացակարգին</w:t>
      </w:r>
      <w:r w:rsidRPr="00A340ED">
        <w:rPr>
          <w:rFonts w:ascii="Arial Armenian" w:hAnsi="Arial Armenian" w:cs="Sylfaen"/>
          <w:sz w:val="20"/>
          <w:lang w:val="af-ZA"/>
        </w:rPr>
        <w:t xml:space="preserve"> </w:t>
      </w:r>
      <w:r w:rsidRPr="00A340ED">
        <w:rPr>
          <w:rFonts w:ascii="Sylfaen" w:hAnsi="Sylfaen" w:cs="Sylfaen"/>
          <w:sz w:val="20"/>
          <w:lang w:val="ru-RU"/>
        </w:rPr>
        <w:t>մասնակցել</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մեկ</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w:t>
      </w:r>
      <w:r w:rsidRPr="00A340ED">
        <w:rPr>
          <w:rFonts w:ascii="Arial Armenian" w:hAnsi="Arial Armenian" w:cs="Sylfaen"/>
          <w:sz w:val="20"/>
          <w:lang w:val="af-ZA"/>
        </w:rPr>
        <w:t xml:space="preserve">, </w:t>
      </w:r>
      <w:r w:rsidRPr="00A340ED">
        <w:rPr>
          <w:rFonts w:ascii="Sylfaen" w:hAnsi="Sylfaen" w:cs="Sylfaen"/>
          <w:sz w:val="20"/>
          <w:lang w:val="ru-RU"/>
        </w:rPr>
        <w:t>որի</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հայտը</w:t>
      </w:r>
      <w:r w:rsidRPr="00A340ED">
        <w:rPr>
          <w:rFonts w:ascii="Arial Armenian" w:hAnsi="Arial Armenian" w:cs="Sylfaen"/>
          <w:sz w:val="20"/>
          <w:lang w:val="af-ZA"/>
        </w:rPr>
        <w:t xml:space="preserve"> </w:t>
      </w:r>
      <w:r w:rsidRPr="00A340ED">
        <w:rPr>
          <w:rFonts w:ascii="Sylfaen" w:hAnsi="Sylfaen" w:cs="Sylfaen"/>
          <w:sz w:val="20"/>
          <w:lang w:val="ru-RU"/>
        </w:rPr>
        <w:t>համապատասխանում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w:t>
      </w:r>
      <w:r w:rsidRPr="00A340ED">
        <w:rPr>
          <w:rFonts w:ascii="Sylfaen" w:hAnsi="Sylfaen" w:cs="Sylfaen"/>
          <w:sz w:val="20"/>
          <w:lang w:val="ru-RU"/>
        </w:rPr>
        <w:t>պահանջներին</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հայտերի</w:t>
      </w:r>
      <w:r w:rsidRPr="00A340ED">
        <w:rPr>
          <w:rFonts w:ascii="Arial Armenian" w:hAnsi="Arial Armenian" w:cs="Sylfaen"/>
          <w:sz w:val="20"/>
          <w:lang w:val="af-ZA"/>
        </w:rPr>
        <w:t xml:space="preserve"> </w:t>
      </w:r>
      <w:r w:rsidRPr="00A340ED">
        <w:rPr>
          <w:rFonts w:ascii="Sylfaen" w:hAnsi="Sylfaen" w:cs="Sylfaen"/>
          <w:sz w:val="20"/>
          <w:lang w:val="ru-RU"/>
        </w:rPr>
        <w:t>գնահատման</w:t>
      </w:r>
      <w:r w:rsidRPr="00A340ED">
        <w:rPr>
          <w:rFonts w:ascii="Arial Armenian" w:hAnsi="Arial Armenian" w:cs="Sylfaen"/>
          <w:sz w:val="20"/>
          <w:lang w:val="af-ZA"/>
        </w:rPr>
        <w:t xml:space="preserve"> </w:t>
      </w:r>
      <w:r w:rsidRPr="00A340ED">
        <w:rPr>
          <w:rFonts w:ascii="Sylfaen" w:hAnsi="Sylfaen" w:cs="Sylfaen"/>
          <w:sz w:val="20"/>
          <w:lang w:val="ru-RU"/>
        </w:rPr>
        <w:t>արդյունքում</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w:t>
      </w:r>
      <w:r w:rsidRPr="00A340ED">
        <w:rPr>
          <w:rFonts w:ascii="Sylfaen" w:hAnsi="Sylfaen" w:cs="Sylfaen"/>
          <w:sz w:val="20"/>
          <w:lang w:val="ru-RU"/>
        </w:rPr>
        <w:t>պահանջներին</w:t>
      </w:r>
      <w:r w:rsidRPr="00A340ED">
        <w:rPr>
          <w:rFonts w:ascii="Arial Armenian" w:hAnsi="Arial Armenian" w:cs="Sylfaen"/>
          <w:sz w:val="20"/>
          <w:lang w:val="af-ZA"/>
        </w:rPr>
        <w:t xml:space="preserve"> </w:t>
      </w:r>
      <w:r w:rsidRPr="00A340ED">
        <w:rPr>
          <w:rFonts w:ascii="Sylfaen" w:hAnsi="Sylfaen" w:cs="Sylfaen"/>
          <w:sz w:val="20"/>
          <w:lang w:val="ru-RU"/>
        </w:rPr>
        <w:t>համապատասխան</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գնահատվել</w:t>
      </w:r>
      <w:r w:rsidRPr="00A340ED">
        <w:rPr>
          <w:rFonts w:ascii="Arial Armenian" w:hAnsi="Arial Armenian" w:cs="Sylfaen"/>
          <w:sz w:val="20"/>
          <w:lang w:val="af-ZA"/>
        </w:rPr>
        <w:t xml:space="preserve"> </w:t>
      </w:r>
      <w:r w:rsidRPr="00A340ED">
        <w:rPr>
          <w:rFonts w:ascii="Sylfaen" w:hAnsi="Sylfaen" w:cs="Sylfaen"/>
          <w:sz w:val="20"/>
          <w:lang w:val="ru-RU"/>
        </w:rPr>
        <w:t>միայն</w:t>
      </w:r>
      <w:r w:rsidRPr="00A340ED">
        <w:rPr>
          <w:rFonts w:ascii="Arial Armenian" w:hAnsi="Arial Armenian" w:cs="Sylfaen"/>
          <w:sz w:val="20"/>
          <w:lang w:val="af-ZA"/>
        </w:rPr>
        <w:t xml:space="preserve"> </w:t>
      </w:r>
      <w:r w:rsidRPr="00A340ED">
        <w:rPr>
          <w:rFonts w:ascii="Sylfaen" w:hAnsi="Sylfaen" w:cs="Sylfaen"/>
          <w:sz w:val="20"/>
          <w:lang w:val="ru-RU"/>
        </w:rPr>
        <w:t>մեկ</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ասնակցի</w:t>
      </w:r>
      <w:r w:rsidRPr="00A340ED">
        <w:rPr>
          <w:rFonts w:ascii="Arial Armenian" w:hAnsi="Arial Armenian" w:cs="Sylfaen"/>
          <w:sz w:val="20"/>
          <w:lang w:val="af-ZA"/>
        </w:rPr>
        <w:t xml:space="preserve"> </w:t>
      </w:r>
      <w:r w:rsidRPr="00A340ED">
        <w:rPr>
          <w:rFonts w:ascii="Sylfaen" w:hAnsi="Sylfaen" w:cs="Sylfaen"/>
          <w:sz w:val="20"/>
          <w:lang w:val="ru-RU"/>
        </w:rPr>
        <w:t>հայտ</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առաջարկված</w:t>
      </w:r>
      <w:r w:rsidRPr="00A340ED">
        <w:rPr>
          <w:rFonts w:ascii="Arial Armenian" w:hAnsi="Arial Armenian" w:cs="Sylfaen"/>
          <w:sz w:val="20"/>
          <w:lang w:val="af-ZA"/>
        </w:rPr>
        <w:t xml:space="preserve"> </w:t>
      </w:r>
      <w:r w:rsidRPr="00A340ED">
        <w:rPr>
          <w:rFonts w:ascii="Sylfaen" w:hAnsi="Sylfaen" w:cs="Sylfaen"/>
          <w:sz w:val="20"/>
          <w:lang w:val="ru-RU"/>
        </w:rPr>
        <w:t>նվազագույն</w:t>
      </w:r>
      <w:r w:rsidRPr="00A340ED">
        <w:rPr>
          <w:rFonts w:ascii="Arial Armenian" w:hAnsi="Arial Armenian" w:cs="Sylfaen"/>
          <w:sz w:val="20"/>
          <w:lang w:val="af-ZA"/>
        </w:rPr>
        <w:t xml:space="preserve"> </w:t>
      </w:r>
      <w:r w:rsidRPr="00A340ED">
        <w:rPr>
          <w:rFonts w:ascii="Sylfaen" w:hAnsi="Sylfaen" w:cs="Sylfaen"/>
          <w:sz w:val="20"/>
          <w:lang w:val="ru-RU"/>
        </w:rPr>
        <w:t>գների</w:t>
      </w:r>
      <w:r w:rsidRPr="00A340ED">
        <w:rPr>
          <w:rFonts w:ascii="Arial Armenian" w:hAnsi="Arial Armenian" w:cs="Sylfaen"/>
          <w:sz w:val="20"/>
          <w:lang w:val="af-ZA"/>
        </w:rPr>
        <w:t xml:space="preserve"> </w:t>
      </w:r>
      <w:r w:rsidRPr="00A340ED">
        <w:rPr>
          <w:rFonts w:ascii="Sylfaen" w:hAnsi="Sylfaen" w:cs="Sylfaen"/>
          <w:sz w:val="20"/>
          <w:lang w:val="ru-RU"/>
        </w:rPr>
        <w:t>հավասարության</w:t>
      </w:r>
      <w:r w:rsidRPr="00A340ED">
        <w:rPr>
          <w:rFonts w:ascii="Arial Armenian" w:hAnsi="Arial Armenian" w:cs="Sylfaen"/>
          <w:sz w:val="20"/>
          <w:lang w:val="af-ZA"/>
        </w:rPr>
        <w:t xml:space="preserve"> </w:t>
      </w:r>
      <w:r w:rsidRPr="00A340ED">
        <w:rPr>
          <w:rFonts w:ascii="Sylfaen" w:hAnsi="Sylfaen" w:cs="Sylfaen"/>
          <w:sz w:val="20"/>
          <w:lang w:val="ru-RU"/>
        </w:rPr>
        <w:t>դեպքում</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lang w:val="ru-RU"/>
        </w:rPr>
        <w:t>ոչ</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պայմանները</w:t>
      </w:r>
      <w:r w:rsidRPr="00A340ED">
        <w:rPr>
          <w:rFonts w:ascii="Arial Armenian" w:hAnsi="Arial Armenian" w:cs="Sylfaen"/>
          <w:sz w:val="20"/>
          <w:lang w:val="af-ZA"/>
        </w:rPr>
        <w:t xml:space="preserve"> </w:t>
      </w:r>
      <w:r w:rsidRPr="00A340ED">
        <w:rPr>
          <w:rFonts w:ascii="Sylfaen" w:hAnsi="Sylfaen" w:cs="Sylfaen"/>
          <w:sz w:val="20"/>
          <w:lang w:val="ru-RU"/>
        </w:rPr>
        <w:t>բավարարող</w:t>
      </w:r>
      <w:r w:rsidRPr="00A340ED">
        <w:rPr>
          <w:rFonts w:ascii="Arial Armenian" w:hAnsi="Arial Armenian" w:cs="Sylfaen"/>
          <w:sz w:val="20"/>
          <w:lang w:val="af-ZA"/>
        </w:rPr>
        <w:t xml:space="preserve"> </w:t>
      </w:r>
      <w:r w:rsidRPr="00A340ED">
        <w:rPr>
          <w:rFonts w:ascii="Sylfaen" w:hAnsi="Sylfaen" w:cs="Sylfaen"/>
          <w:sz w:val="20"/>
          <w:lang w:val="ru-RU"/>
        </w:rPr>
        <w:t>գնահատված</w:t>
      </w:r>
      <w:r w:rsidRPr="00A340ED">
        <w:rPr>
          <w:rFonts w:ascii="Arial Armenian" w:hAnsi="Arial Armenian" w:cs="Sylfaen"/>
          <w:sz w:val="20"/>
          <w:lang w:val="af-ZA"/>
        </w:rPr>
        <w:t xml:space="preserve"> </w:t>
      </w:r>
      <w:r w:rsidRPr="00A340ED">
        <w:rPr>
          <w:rFonts w:ascii="Sylfaen" w:hAnsi="Sylfaen" w:cs="Sylfaen"/>
          <w:sz w:val="20"/>
          <w:lang w:val="ru-RU"/>
        </w:rPr>
        <w:t>հայտեր</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բոլոր</w:t>
      </w:r>
      <w:r w:rsidRPr="00A340ED">
        <w:rPr>
          <w:rFonts w:ascii="Arial Armenian" w:hAnsi="Arial Armenian" w:cs="Sylfaen"/>
          <w:sz w:val="20"/>
          <w:lang w:val="af-ZA"/>
        </w:rPr>
        <w:t xml:space="preserve"> </w:t>
      </w:r>
      <w:r w:rsidRPr="00A340ED">
        <w:rPr>
          <w:rFonts w:ascii="Sylfaen" w:hAnsi="Sylfaen" w:cs="Sylfaen"/>
          <w:sz w:val="20"/>
          <w:lang w:val="ru-RU"/>
        </w:rPr>
        <w:t>մասնակիցների</w:t>
      </w:r>
      <w:r w:rsidRPr="00A340ED">
        <w:rPr>
          <w:rFonts w:ascii="Arial Armenian" w:hAnsi="Arial Armenian" w:cs="Sylfaen"/>
          <w:sz w:val="20"/>
          <w:lang w:val="af-ZA"/>
        </w:rPr>
        <w:t xml:space="preserve"> </w:t>
      </w:r>
      <w:r w:rsidRPr="00A340ED">
        <w:rPr>
          <w:rFonts w:ascii="Sylfaen" w:hAnsi="Sylfaen" w:cs="Sylfaen"/>
          <w:sz w:val="20"/>
          <w:lang w:val="ru-RU"/>
        </w:rPr>
        <w:lastRenderedPageBreak/>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առաջարկները</w:t>
      </w:r>
      <w:r w:rsidRPr="00A340ED">
        <w:rPr>
          <w:rFonts w:ascii="Arial Armenian" w:hAnsi="Arial Armenian" w:cs="Sylfaen"/>
          <w:sz w:val="20"/>
          <w:lang w:val="af-ZA"/>
        </w:rPr>
        <w:t xml:space="preserve"> </w:t>
      </w:r>
      <w:r w:rsidRPr="00A340ED">
        <w:rPr>
          <w:rFonts w:ascii="Sylfaen" w:hAnsi="Sylfaen" w:cs="Sylfaen"/>
          <w:sz w:val="20"/>
          <w:lang w:val="ru-RU"/>
        </w:rPr>
        <w:t>գերազանցում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այդ</w:t>
      </w:r>
      <w:r w:rsidRPr="00A340ED">
        <w:rPr>
          <w:rFonts w:ascii="Arial Armenian" w:hAnsi="Arial Armenian" w:cs="Sylfaen"/>
          <w:sz w:val="20"/>
          <w:lang w:val="af-ZA"/>
        </w:rPr>
        <w:t xml:space="preserve"> </w:t>
      </w:r>
      <w:r w:rsidRPr="00A340ED">
        <w:rPr>
          <w:rFonts w:ascii="Sylfaen" w:hAnsi="Sylfaen" w:cs="Sylfaen"/>
          <w:sz w:val="20"/>
          <w:lang w:val="ru-RU"/>
        </w:rPr>
        <w:t>գնումը</w:t>
      </w:r>
      <w:r w:rsidRPr="00A340ED">
        <w:rPr>
          <w:rFonts w:ascii="Arial Armenian" w:hAnsi="Arial Armenian" w:cs="Sylfaen"/>
          <w:sz w:val="20"/>
          <w:lang w:val="af-ZA"/>
        </w:rPr>
        <w:t xml:space="preserve"> </w:t>
      </w:r>
      <w:r w:rsidRPr="00A340ED">
        <w:rPr>
          <w:rFonts w:ascii="Sylfaen" w:hAnsi="Sylfaen" w:cs="Sylfaen"/>
          <w:sz w:val="20"/>
          <w:lang w:val="ru-RU"/>
        </w:rPr>
        <w:t>կատարելու</w:t>
      </w:r>
      <w:r w:rsidRPr="00A340ED">
        <w:rPr>
          <w:rFonts w:ascii="Arial Armenian" w:hAnsi="Arial Armenian" w:cs="Sylfaen"/>
          <w:sz w:val="20"/>
          <w:lang w:val="af-ZA"/>
        </w:rPr>
        <w:t xml:space="preserve"> </w:t>
      </w:r>
      <w:r w:rsidRPr="00A340ED">
        <w:rPr>
          <w:rFonts w:ascii="Sylfaen" w:hAnsi="Sylfaen" w:cs="Sylfaen"/>
          <w:sz w:val="20"/>
          <w:lang w:val="ru-RU"/>
        </w:rPr>
        <w:t>համար</w:t>
      </w:r>
      <w:r w:rsidRPr="00A340ED">
        <w:rPr>
          <w:rFonts w:ascii="Arial Armenian" w:hAnsi="Arial Armenian" w:cs="Sylfaen"/>
          <w:sz w:val="20"/>
          <w:lang w:val="af-ZA"/>
        </w:rPr>
        <w:t xml:space="preserve"> </w:t>
      </w:r>
      <w:r w:rsidRPr="00A340ED">
        <w:rPr>
          <w:rFonts w:ascii="Sylfaen" w:hAnsi="Sylfaen" w:cs="Sylfaen"/>
          <w:sz w:val="20"/>
          <w:lang w:val="ru-RU"/>
        </w:rPr>
        <w:t>նախատեսված</w:t>
      </w:r>
      <w:r w:rsidRPr="00A340ED">
        <w:rPr>
          <w:rFonts w:ascii="Arial Armenian" w:hAnsi="Arial Armenian" w:cs="Sylfaen"/>
          <w:sz w:val="20"/>
          <w:lang w:val="af-ZA"/>
        </w:rPr>
        <w:t xml:space="preserve">` </w:t>
      </w:r>
      <w:r w:rsidRPr="00A340ED">
        <w:rPr>
          <w:rFonts w:ascii="Sylfaen" w:hAnsi="Sylfaen" w:cs="Sylfaen"/>
          <w:sz w:val="20"/>
        </w:rPr>
        <w:t>սույն</w:t>
      </w:r>
      <w:r w:rsidRPr="00A340ED">
        <w:rPr>
          <w:rFonts w:ascii="Arial Armenian" w:hAnsi="Arial Armenian" w:cs="Sylfaen"/>
          <w:sz w:val="20"/>
          <w:lang w:val="af-ZA"/>
        </w:rPr>
        <w:t xml:space="preserve"> </w:t>
      </w:r>
      <w:r w:rsidRPr="00A340ED">
        <w:rPr>
          <w:rFonts w:ascii="Sylfaen" w:hAnsi="Sylfaen" w:cs="Sylfaen"/>
          <w:sz w:val="20"/>
        </w:rPr>
        <w:t>հրավերի</w:t>
      </w:r>
      <w:r w:rsidRPr="00A340ED">
        <w:rPr>
          <w:rFonts w:ascii="Arial Armenian" w:hAnsi="Arial Armenian" w:cs="Sylfaen"/>
          <w:sz w:val="20"/>
          <w:lang w:val="af-ZA"/>
        </w:rPr>
        <w:t xml:space="preserve"> 1-</w:t>
      </w:r>
      <w:r w:rsidRPr="00A340ED">
        <w:rPr>
          <w:rFonts w:ascii="Sylfaen" w:hAnsi="Sylfaen" w:cs="Sylfaen"/>
          <w:sz w:val="20"/>
        </w:rPr>
        <w:t>ին</w:t>
      </w:r>
      <w:r w:rsidRPr="00A340ED">
        <w:rPr>
          <w:rFonts w:ascii="Arial Armenian" w:hAnsi="Arial Armenian" w:cs="Sylfaen"/>
          <w:sz w:val="20"/>
          <w:lang w:val="af-ZA"/>
        </w:rPr>
        <w:t xml:space="preserve"> </w:t>
      </w:r>
      <w:r w:rsidRPr="00A340ED">
        <w:rPr>
          <w:rFonts w:ascii="Sylfaen" w:hAnsi="Sylfaen" w:cs="Sylfaen"/>
          <w:sz w:val="20"/>
        </w:rPr>
        <w:t>մասի</w:t>
      </w:r>
      <w:r w:rsidRPr="00A340ED">
        <w:rPr>
          <w:rFonts w:ascii="Arial Armenian" w:hAnsi="Arial Armenian" w:cs="Sylfaen"/>
          <w:sz w:val="20"/>
          <w:lang w:val="af-ZA"/>
        </w:rPr>
        <w:t xml:space="preserve"> 8.1 </w:t>
      </w:r>
      <w:r w:rsidRPr="00A340ED">
        <w:rPr>
          <w:rFonts w:ascii="Sylfaen" w:hAnsi="Sylfaen" w:cs="Sylfaen"/>
          <w:sz w:val="20"/>
        </w:rPr>
        <w:t>կետի</w:t>
      </w:r>
      <w:r w:rsidRPr="00A340ED">
        <w:rPr>
          <w:rFonts w:ascii="Arial Armenian" w:hAnsi="Arial Armenian" w:cs="Sylfaen"/>
          <w:sz w:val="20"/>
          <w:lang w:val="af-ZA"/>
        </w:rPr>
        <w:t xml:space="preserve"> 2-</w:t>
      </w:r>
      <w:r w:rsidRPr="00A340ED">
        <w:rPr>
          <w:rFonts w:ascii="Sylfaen" w:hAnsi="Sylfaen" w:cs="Sylfaen"/>
          <w:sz w:val="20"/>
        </w:rPr>
        <w:t>րդ</w:t>
      </w:r>
      <w:r w:rsidRPr="00A340ED">
        <w:rPr>
          <w:rFonts w:ascii="Arial Armenian" w:hAnsi="Arial Armenian" w:cs="Sylfaen"/>
          <w:sz w:val="20"/>
          <w:lang w:val="af-ZA"/>
        </w:rPr>
        <w:t xml:space="preserve"> </w:t>
      </w:r>
      <w:r w:rsidRPr="00A340ED">
        <w:rPr>
          <w:rFonts w:ascii="Sylfaen" w:hAnsi="Sylfaen" w:cs="Sylfaen"/>
          <w:sz w:val="20"/>
        </w:rPr>
        <w:t>պարբերությամբ</w:t>
      </w:r>
      <w:r w:rsidRPr="00A340ED">
        <w:rPr>
          <w:rFonts w:ascii="Arial Armenian" w:hAnsi="Arial Armenian" w:cs="Sylfaen"/>
          <w:sz w:val="20"/>
          <w:lang w:val="af-ZA"/>
        </w:rPr>
        <w:t xml:space="preserve"> </w:t>
      </w:r>
      <w:r w:rsidRPr="00A340ED">
        <w:rPr>
          <w:rFonts w:ascii="Sylfaen" w:hAnsi="Sylfaen" w:cs="Sylfaen"/>
          <w:sz w:val="20"/>
        </w:rPr>
        <w:t>նախատեսված</w:t>
      </w:r>
      <w:r w:rsidRPr="00A340ED">
        <w:rPr>
          <w:rFonts w:ascii="Arial Armenian" w:hAnsi="Arial Armenian" w:cs="Sylfaen"/>
          <w:sz w:val="20"/>
          <w:lang w:val="af-ZA"/>
        </w:rPr>
        <w:t xml:space="preserve"> </w:t>
      </w:r>
      <w:r w:rsidRPr="00A340ED">
        <w:rPr>
          <w:rFonts w:ascii="Sylfaen" w:hAnsi="Sylfaen" w:cs="Sylfaen"/>
          <w:sz w:val="20"/>
          <w:lang w:val="ru-RU"/>
        </w:rPr>
        <w:t>ֆինանսական</w:t>
      </w:r>
      <w:r w:rsidRPr="00A340ED">
        <w:rPr>
          <w:rFonts w:ascii="Arial Armenian" w:hAnsi="Arial Armenian" w:cs="Sylfaen"/>
          <w:sz w:val="20"/>
          <w:lang w:val="af-ZA"/>
        </w:rPr>
        <w:t xml:space="preserve"> </w:t>
      </w:r>
      <w:r w:rsidRPr="00A340ED">
        <w:rPr>
          <w:rFonts w:ascii="Sylfaen" w:hAnsi="Sylfaen" w:cs="Sylfaen"/>
          <w:sz w:val="20"/>
          <w:lang w:val="ru-RU"/>
        </w:rPr>
        <w:t>միջոցները</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գնումն</w:t>
      </w:r>
      <w:r w:rsidRPr="00A340ED">
        <w:rPr>
          <w:rFonts w:ascii="Arial Armenian" w:hAnsi="Arial Armenian" w:cs="Sylfaen"/>
          <w:sz w:val="20"/>
          <w:lang w:val="af-ZA"/>
        </w:rPr>
        <w:t xml:space="preserve"> </w:t>
      </w:r>
      <w:r w:rsidRPr="00A340ED">
        <w:rPr>
          <w:rFonts w:ascii="Sylfaen" w:hAnsi="Sylfaen" w:cs="Sylfaen"/>
          <w:sz w:val="20"/>
          <w:lang w:val="ru-RU"/>
        </w:rPr>
        <w:t>իրականացվում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Օրենքի</w:t>
      </w:r>
      <w:r w:rsidRPr="00A340ED">
        <w:rPr>
          <w:rFonts w:ascii="Arial Armenian" w:hAnsi="Arial Armenian" w:cs="Sylfaen"/>
          <w:sz w:val="20"/>
          <w:lang w:val="af-ZA"/>
        </w:rPr>
        <w:t xml:space="preserve"> 15-</w:t>
      </w:r>
      <w:r w:rsidRPr="00A340ED">
        <w:rPr>
          <w:rFonts w:ascii="Sylfaen" w:hAnsi="Sylfaen" w:cs="Sylfaen"/>
          <w:sz w:val="20"/>
          <w:lang w:val="ru-RU"/>
        </w:rPr>
        <w:t>րդ</w:t>
      </w:r>
      <w:r w:rsidRPr="00A340ED">
        <w:rPr>
          <w:rFonts w:ascii="Arial Armenian" w:hAnsi="Arial Armenian" w:cs="Sylfaen"/>
          <w:sz w:val="20"/>
          <w:lang w:val="af-ZA"/>
        </w:rPr>
        <w:t xml:space="preserve"> </w:t>
      </w:r>
      <w:r w:rsidRPr="00A340ED">
        <w:rPr>
          <w:rFonts w:ascii="Sylfaen" w:hAnsi="Sylfaen" w:cs="Sylfaen"/>
          <w:sz w:val="20"/>
          <w:lang w:val="ru-RU"/>
        </w:rPr>
        <w:t>հոդվածի</w:t>
      </w:r>
      <w:r w:rsidRPr="00A340ED">
        <w:rPr>
          <w:rFonts w:ascii="Arial Armenian" w:hAnsi="Arial Armenian" w:cs="Sylfaen"/>
          <w:sz w:val="20"/>
          <w:lang w:val="af-ZA"/>
        </w:rPr>
        <w:t xml:space="preserve"> 6-</w:t>
      </w:r>
      <w:r w:rsidRPr="00A340ED">
        <w:rPr>
          <w:rFonts w:ascii="Sylfaen" w:hAnsi="Sylfaen" w:cs="Sylfaen"/>
          <w:sz w:val="20"/>
          <w:lang w:val="ru-RU"/>
        </w:rPr>
        <w:t>րդ</w:t>
      </w:r>
      <w:r w:rsidRPr="00A340ED">
        <w:rPr>
          <w:rFonts w:ascii="Arial Armenian" w:hAnsi="Arial Armenian" w:cs="Sylfaen"/>
          <w:sz w:val="20"/>
          <w:lang w:val="af-ZA"/>
        </w:rPr>
        <w:t xml:space="preserve"> </w:t>
      </w:r>
      <w:r w:rsidRPr="00A340ED">
        <w:rPr>
          <w:rFonts w:ascii="Sylfaen" w:hAnsi="Sylfaen" w:cs="Sylfaen"/>
          <w:sz w:val="20"/>
          <w:lang w:val="ru-RU"/>
        </w:rPr>
        <w:t>մասի</w:t>
      </w:r>
      <w:r w:rsidRPr="00A340ED">
        <w:rPr>
          <w:rFonts w:ascii="Arial Armenian" w:hAnsi="Arial Armenian" w:cs="Sylfaen"/>
          <w:sz w:val="20"/>
          <w:lang w:val="af-ZA"/>
        </w:rPr>
        <w:t xml:space="preserve"> </w:t>
      </w:r>
      <w:r w:rsidRPr="00A340ED">
        <w:rPr>
          <w:rFonts w:ascii="Sylfaen" w:hAnsi="Sylfaen" w:cs="Sylfaen"/>
          <w:sz w:val="20"/>
          <w:lang w:val="ru-RU"/>
        </w:rPr>
        <w:t>հիման</w:t>
      </w:r>
      <w:r w:rsidRPr="00A340ED">
        <w:rPr>
          <w:rFonts w:ascii="Arial Armenian" w:hAnsi="Arial Armenian" w:cs="Sylfaen"/>
          <w:sz w:val="20"/>
          <w:lang w:val="af-ZA"/>
        </w:rPr>
        <w:t xml:space="preserve"> </w:t>
      </w:r>
      <w:r w:rsidRPr="00A340ED">
        <w:rPr>
          <w:rFonts w:ascii="Sylfaen" w:hAnsi="Sylfaen" w:cs="Sylfaen"/>
          <w:sz w:val="20"/>
          <w:lang w:val="ru-RU"/>
        </w:rPr>
        <w:t>վրա։</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կետի</w:t>
      </w:r>
      <w:r w:rsidRPr="00A340ED">
        <w:rPr>
          <w:rFonts w:ascii="Arial Armenian" w:hAnsi="Arial Armenian" w:cs="Sylfaen"/>
          <w:sz w:val="20"/>
          <w:lang w:val="af-ZA"/>
        </w:rPr>
        <w:t xml:space="preserve"> </w:t>
      </w:r>
      <w:r w:rsidRPr="00A340ED">
        <w:rPr>
          <w:rFonts w:ascii="Sylfaen" w:hAnsi="Sylfaen" w:cs="Sylfaen"/>
          <w:sz w:val="20"/>
          <w:lang w:val="ru-RU"/>
        </w:rPr>
        <w:t>համաձայն</w:t>
      </w:r>
      <w:r w:rsidRPr="00A340ED">
        <w:rPr>
          <w:rFonts w:ascii="Arial Armenian" w:hAnsi="Arial Armenian" w:cs="Sylfaen"/>
          <w:sz w:val="20"/>
          <w:lang w:val="af-ZA"/>
        </w:rPr>
        <w:t xml:space="preserve"> </w:t>
      </w:r>
      <w:r w:rsidRPr="00A340ED">
        <w:rPr>
          <w:rFonts w:ascii="Sylfaen" w:hAnsi="Sylfaen" w:cs="Sylfaen"/>
          <w:sz w:val="20"/>
          <w:lang w:val="ru-RU"/>
        </w:rPr>
        <w:t>վարվող</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հանգեցնել</w:t>
      </w:r>
      <w:r w:rsidRPr="00A340ED">
        <w:rPr>
          <w:rFonts w:ascii="Arial Armenian" w:hAnsi="Arial Armenian" w:cs="Sylfaen"/>
          <w:sz w:val="20"/>
          <w:lang w:val="af-ZA"/>
        </w:rPr>
        <w:t xml:space="preserve"> </w:t>
      </w:r>
      <w:r w:rsidRPr="00A340ED">
        <w:rPr>
          <w:rFonts w:ascii="Sylfaen" w:hAnsi="Sylfaen" w:cs="Sylfaen"/>
          <w:sz w:val="20"/>
          <w:lang w:val="ru-RU"/>
        </w:rPr>
        <w:t>միայն</w:t>
      </w:r>
      <w:r w:rsidRPr="00A340ED">
        <w:rPr>
          <w:rFonts w:ascii="Arial Armenian" w:hAnsi="Arial Armenian" w:cs="Sylfaen"/>
          <w:sz w:val="20"/>
          <w:lang w:val="af-ZA"/>
        </w:rPr>
        <w:t xml:space="preserve"> </w:t>
      </w:r>
      <w:r w:rsidRPr="00A340ED">
        <w:rPr>
          <w:rFonts w:ascii="Sylfaen" w:hAnsi="Sylfaen" w:cs="Sylfaen"/>
          <w:sz w:val="20"/>
          <w:lang w:val="ru-RU"/>
        </w:rPr>
        <w:t>առաջարկված</w:t>
      </w:r>
      <w:r w:rsidRPr="00A340ED">
        <w:rPr>
          <w:rFonts w:ascii="Arial Armenian" w:hAnsi="Arial Armenian" w:cs="Sylfaen"/>
          <w:sz w:val="20"/>
          <w:lang w:val="af-ZA"/>
        </w:rPr>
        <w:t xml:space="preserve"> </w:t>
      </w:r>
      <w:r w:rsidRPr="00A340ED">
        <w:rPr>
          <w:rFonts w:ascii="Sylfaen" w:hAnsi="Sylfaen" w:cs="Sylfaen"/>
          <w:sz w:val="20"/>
          <w:lang w:val="ru-RU"/>
        </w:rPr>
        <w:t>գնի</w:t>
      </w:r>
      <w:r w:rsidRPr="00A340ED">
        <w:rPr>
          <w:rFonts w:ascii="Arial Armenian" w:hAnsi="Arial Armenian" w:cs="Sylfaen"/>
          <w:sz w:val="20"/>
          <w:lang w:val="af-ZA"/>
        </w:rPr>
        <w:t xml:space="preserve"> </w:t>
      </w:r>
      <w:r w:rsidRPr="00A340ED">
        <w:rPr>
          <w:rFonts w:ascii="Sylfaen" w:hAnsi="Sylfaen" w:cs="Sylfaen"/>
          <w:sz w:val="20"/>
          <w:lang w:val="ru-RU"/>
        </w:rPr>
        <w:t>նվազեցմանը</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վճարման</w:t>
      </w:r>
      <w:r w:rsidRPr="00A340ED">
        <w:rPr>
          <w:rFonts w:ascii="Arial Armenian" w:hAnsi="Arial Armenian" w:cs="Sylfaen"/>
          <w:sz w:val="20"/>
          <w:lang w:val="af-ZA"/>
        </w:rPr>
        <w:t xml:space="preserve"> </w:t>
      </w:r>
      <w:r w:rsidRPr="00A340ED">
        <w:rPr>
          <w:rFonts w:ascii="Sylfaen" w:hAnsi="Sylfaen" w:cs="Sylfaen"/>
          <w:sz w:val="20"/>
          <w:lang w:val="ru-RU"/>
        </w:rPr>
        <w:t>պայմանների</w:t>
      </w:r>
      <w:r w:rsidRPr="00A340ED">
        <w:rPr>
          <w:rFonts w:ascii="Arial Armenian" w:hAnsi="Arial Armenian" w:cs="Sylfaen"/>
          <w:sz w:val="20"/>
          <w:lang w:val="af-ZA"/>
        </w:rPr>
        <w:t xml:space="preserve"> </w:t>
      </w:r>
      <w:r w:rsidRPr="00A340ED">
        <w:rPr>
          <w:rFonts w:ascii="Sylfaen" w:hAnsi="Sylfaen" w:cs="Sylfaen"/>
          <w:sz w:val="20"/>
          <w:lang w:val="ru-RU"/>
        </w:rPr>
        <w:t>փոփոխությանը</w:t>
      </w:r>
      <w:r w:rsidRPr="00A340ED">
        <w:rPr>
          <w:rFonts w:ascii="Arial Armenian" w:hAnsi="Arial Armenian" w:cs="Sylfaen"/>
          <w:sz w:val="20"/>
          <w:lang w:val="af-ZA"/>
        </w:rPr>
        <w:t xml:space="preserve">, </w:t>
      </w:r>
      <w:r w:rsidRPr="00A340ED">
        <w:rPr>
          <w:rFonts w:ascii="Sylfaen" w:hAnsi="Sylfaen" w:cs="Sylfaen"/>
          <w:sz w:val="20"/>
          <w:lang w:val="ru-RU"/>
        </w:rPr>
        <w:t>իսկ</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բանակցությունները</w:t>
      </w:r>
      <w:r w:rsidRPr="00A340ED">
        <w:rPr>
          <w:rFonts w:ascii="Arial Armenian" w:hAnsi="Arial Armenian" w:cs="Sylfaen"/>
          <w:sz w:val="20"/>
          <w:lang w:val="af-ZA"/>
        </w:rPr>
        <w:t xml:space="preserve"> </w:t>
      </w:r>
      <w:r w:rsidRPr="00A340ED">
        <w:rPr>
          <w:rFonts w:ascii="Sylfaen" w:hAnsi="Sylfaen" w:cs="Sylfaen"/>
          <w:sz w:val="20"/>
          <w:lang w:val="ru-RU"/>
        </w:rPr>
        <w:t>վարվում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միաժամանակյա</w:t>
      </w:r>
      <w:r w:rsidRPr="00A340ED">
        <w:rPr>
          <w:rFonts w:ascii="Arial Armenian" w:hAnsi="Arial Armenian" w:cs="Sylfaen"/>
          <w:sz w:val="20"/>
          <w:lang w:val="af-ZA"/>
        </w:rPr>
        <w:t xml:space="preserve">` </w:t>
      </w:r>
      <w:r w:rsidRPr="00A340ED">
        <w:rPr>
          <w:rFonts w:ascii="Sylfaen" w:hAnsi="Sylfaen" w:cs="Sylfaen"/>
          <w:sz w:val="20"/>
          <w:lang w:val="ru-RU"/>
        </w:rPr>
        <w:t>բոլոր</w:t>
      </w:r>
      <w:r w:rsidRPr="00A340ED">
        <w:rPr>
          <w:rFonts w:ascii="Arial Armenian" w:hAnsi="Arial Armenian" w:cs="Sylfaen"/>
          <w:sz w:val="20"/>
          <w:lang w:val="af-ZA"/>
        </w:rPr>
        <w:t xml:space="preserve"> </w:t>
      </w:r>
      <w:r w:rsidRPr="00A340ED">
        <w:rPr>
          <w:rFonts w:ascii="Sylfaen" w:hAnsi="Sylfaen" w:cs="Sylfaen"/>
          <w:sz w:val="20"/>
          <w:lang w:val="ru-RU"/>
        </w:rPr>
        <w:t>մասնակիցների</w:t>
      </w:r>
      <w:r w:rsidRPr="00A340ED">
        <w:rPr>
          <w:rFonts w:ascii="Arial Armenian" w:hAnsi="Arial Armenian" w:cs="Sylfaen"/>
          <w:sz w:val="20"/>
          <w:lang w:val="af-ZA"/>
        </w:rPr>
        <w:t xml:space="preserve"> </w:t>
      </w:r>
      <w:r w:rsidRPr="00A340ED">
        <w:rPr>
          <w:rFonts w:ascii="Sylfaen" w:hAnsi="Sylfaen" w:cs="Sylfaen"/>
          <w:sz w:val="20"/>
          <w:lang w:val="ru-RU"/>
        </w:rPr>
        <w:t>հետ</w:t>
      </w:r>
      <w:r w:rsidRPr="00A340ED">
        <w:rPr>
          <w:rFonts w:ascii="Arial Armenian" w:hAnsi="Arial Armenian" w:cs="Sylfaen"/>
          <w:sz w:val="20"/>
          <w:lang w:val="af-ZA"/>
        </w:rPr>
        <w:t>.</w:t>
      </w:r>
    </w:p>
    <w:p w:rsidR="0081576D" w:rsidRPr="00A340ED" w:rsidDel="00992C40"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2)  </w:t>
      </w:r>
      <w:r w:rsidRPr="00A340ED">
        <w:rPr>
          <w:rFonts w:ascii="Sylfaen" w:hAnsi="Sylfaen" w:cs="Sylfaen"/>
          <w:sz w:val="20"/>
          <w:lang w:val="ru-RU"/>
        </w:rPr>
        <w:t>Օրենքով</w:t>
      </w:r>
      <w:r w:rsidRPr="00A340ED">
        <w:rPr>
          <w:rFonts w:ascii="Arial Armenian" w:hAnsi="Arial Armenian" w:cs="Sylfaen"/>
          <w:sz w:val="20"/>
          <w:lang w:val="af-ZA"/>
        </w:rPr>
        <w:t xml:space="preserve"> </w:t>
      </w:r>
      <w:r w:rsidRPr="00A340ED">
        <w:rPr>
          <w:rFonts w:ascii="Sylfaen" w:hAnsi="Sylfaen" w:cs="Sylfaen"/>
          <w:sz w:val="20"/>
          <w:lang w:val="ru-RU"/>
        </w:rPr>
        <w:t>նախատեսված</w:t>
      </w:r>
      <w:r w:rsidRPr="00A340ED">
        <w:rPr>
          <w:rFonts w:ascii="Arial Armenian" w:hAnsi="Arial Armenian" w:cs="Sylfaen"/>
          <w:sz w:val="20"/>
          <w:lang w:val="af-ZA"/>
        </w:rPr>
        <w:t xml:space="preserve"> </w:t>
      </w:r>
      <w:r w:rsidRPr="00A340ED">
        <w:rPr>
          <w:rFonts w:ascii="Sylfaen" w:hAnsi="Sylfaen" w:cs="Sylfaen"/>
          <w:sz w:val="20"/>
          <w:lang w:val="ru-RU"/>
        </w:rPr>
        <w:t>այլ</w:t>
      </w:r>
      <w:r w:rsidRPr="00A340ED">
        <w:rPr>
          <w:rFonts w:ascii="Arial Armenian" w:hAnsi="Arial Armenian" w:cs="Sylfaen"/>
          <w:sz w:val="20"/>
          <w:lang w:val="af-ZA"/>
        </w:rPr>
        <w:t xml:space="preserve"> </w:t>
      </w:r>
      <w:r w:rsidRPr="00A340ED">
        <w:rPr>
          <w:rFonts w:ascii="Sylfaen" w:hAnsi="Sylfaen" w:cs="Sylfaen"/>
          <w:sz w:val="20"/>
          <w:lang w:val="ru-RU"/>
        </w:rPr>
        <w:t>դեպքերի։</w:t>
      </w:r>
    </w:p>
    <w:p w:rsidR="0081576D" w:rsidRPr="00A340ED" w:rsidRDefault="0081576D" w:rsidP="0081576D">
      <w:pPr>
        <w:ind w:firstLine="709"/>
        <w:jc w:val="both"/>
        <w:rPr>
          <w:rFonts w:ascii="Arial Armenian" w:hAnsi="Arial Armenian" w:cs="Sylfaen"/>
          <w:sz w:val="20"/>
          <w:lang w:val="af-ZA"/>
        </w:rPr>
      </w:pPr>
      <w:r w:rsidRPr="00A340ED">
        <w:rPr>
          <w:rFonts w:ascii="Arial Armenian" w:hAnsi="Arial Armenian"/>
          <w:sz w:val="20"/>
          <w:szCs w:val="20"/>
          <w:lang w:val="af-ZA"/>
        </w:rPr>
        <w:t xml:space="preserve">8.6 </w:t>
      </w:r>
      <w:r w:rsidRPr="00A340ED">
        <w:rPr>
          <w:rFonts w:ascii="Sylfaen" w:hAnsi="Sylfaen" w:cs="Sylfaen"/>
          <w:sz w:val="20"/>
          <w:szCs w:val="20"/>
          <w:lang w:val="af-ZA"/>
        </w:rPr>
        <w:t>Հ</w:t>
      </w:r>
      <w:r w:rsidRPr="00A340ED">
        <w:rPr>
          <w:rFonts w:ascii="Sylfaen" w:hAnsi="Sylfaen" w:cs="Sylfaen"/>
          <w:sz w:val="20"/>
          <w:lang w:val="ru-RU"/>
        </w:rPr>
        <w:t>անձնաժողովը</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w:t>
      </w:r>
      <w:r w:rsidRPr="00A340ED">
        <w:rPr>
          <w:rFonts w:ascii="Sylfaen" w:hAnsi="Sylfaen" w:cs="Sylfaen"/>
          <w:sz w:val="20"/>
          <w:lang w:val="ru-RU"/>
        </w:rPr>
        <w:t>պահանջների</w:t>
      </w:r>
      <w:r w:rsidRPr="00A340ED">
        <w:rPr>
          <w:rFonts w:ascii="Arial Armenian" w:hAnsi="Arial Armenian" w:cs="Sylfaen"/>
          <w:sz w:val="20"/>
          <w:lang w:val="af-ZA"/>
        </w:rPr>
        <w:t xml:space="preserve"> </w:t>
      </w:r>
      <w:r w:rsidRPr="00A340ED">
        <w:rPr>
          <w:rFonts w:ascii="Sylfaen" w:hAnsi="Sylfaen" w:cs="Sylfaen"/>
          <w:sz w:val="20"/>
          <w:lang w:val="ru-RU"/>
        </w:rPr>
        <w:t>նկատմամբ</w:t>
      </w:r>
      <w:r w:rsidRPr="00A340ED">
        <w:rPr>
          <w:rFonts w:ascii="Arial Armenian" w:hAnsi="Arial Armenian" w:cs="Sylfaen"/>
          <w:sz w:val="20"/>
          <w:lang w:val="af-ZA"/>
        </w:rPr>
        <w:t xml:space="preserve"> </w:t>
      </w:r>
      <w:r w:rsidRPr="00A340ED">
        <w:rPr>
          <w:rFonts w:ascii="Sylfaen" w:hAnsi="Sylfaen" w:cs="Sylfaen"/>
          <w:sz w:val="20"/>
          <w:lang w:val="ru-RU"/>
        </w:rPr>
        <w:t>բավարար</w:t>
      </w:r>
      <w:r w:rsidRPr="00A340ED">
        <w:rPr>
          <w:rFonts w:ascii="Arial Armenian" w:hAnsi="Arial Armenian" w:cs="Sylfaen"/>
          <w:sz w:val="20"/>
          <w:lang w:val="af-ZA"/>
        </w:rPr>
        <w:t xml:space="preserve"> </w:t>
      </w:r>
      <w:r w:rsidRPr="00A340ED">
        <w:rPr>
          <w:rFonts w:ascii="Sylfaen" w:hAnsi="Sylfaen" w:cs="Sylfaen"/>
          <w:sz w:val="20"/>
          <w:lang w:val="ru-RU"/>
        </w:rPr>
        <w:t>գնահատված</w:t>
      </w:r>
      <w:r w:rsidRPr="00A340ED">
        <w:rPr>
          <w:rFonts w:ascii="Arial Armenian" w:hAnsi="Arial Armenian" w:cs="Sylfaen"/>
          <w:sz w:val="20"/>
          <w:lang w:val="af-ZA"/>
        </w:rPr>
        <w:t xml:space="preserve"> </w:t>
      </w:r>
      <w:r w:rsidRPr="00A340ED">
        <w:rPr>
          <w:rFonts w:ascii="Sylfaen" w:hAnsi="Sylfaen" w:cs="Sylfaen"/>
          <w:sz w:val="20"/>
          <w:lang w:val="ru-RU"/>
        </w:rPr>
        <w:t>հայտեր</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ասնակիցներից</w:t>
      </w:r>
      <w:r w:rsidRPr="00A340ED">
        <w:rPr>
          <w:rFonts w:ascii="Arial Armenian" w:hAnsi="Arial Armenian" w:cs="Sylfaen"/>
          <w:sz w:val="20"/>
          <w:lang w:val="af-ZA"/>
        </w:rPr>
        <w:t xml:space="preserve"> </w:t>
      </w:r>
      <w:r w:rsidRPr="00A340ED">
        <w:rPr>
          <w:rFonts w:ascii="Sylfaen" w:hAnsi="Sylfaen" w:cs="Sylfaen"/>
          <w:sz w:val="20"/>
          <w:lang w:val="ru-RU"/>
        </w:rPr>
        <w:t>որոշում</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հայտարարում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hy-AM"/>
        </w:rPr>
        <w:t>ընտրված</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հաջորդաբար</w:t>
      </w:r>
      <w:r w:rsidRPr="00A340ED">
        <w:rPr>
          <w:rFonts w:ascii="Arial Armenian" w:hAnsi="Arial Armenian" w:cs="Sylfaen"/>
          <w:sz w:val="20"/>
          <w:lang w:val="af-ZA"/>
        </w:rPr>
        <w:t xml:space="preserve"> </w:t>
      </w:r>
      <w:r w:rsidRPr="00A340ED">
        <w:rPr>
          <w:rFonts w:ascii="Sylfaen" w:hAnsi="Sylfaen" w:cs="Sylfaen"/>
          <w:sz w:val="20"/>
          <w:lang w:val="ru-RU"/>
        </w:rPr>
        <w:t>տեղեր</w:t>
      </w:r>
      <w:r w:rsidRPr="00A340ED">
        <w:rPr>
          <w:rFonts w:ascii="Arial Armenian" w:hAnsi="Arial Armenian" w:cs="Sylfaen"/>
          <w:sz w:val="20"/>
          <w:lang w:val="af-ZA"/>
        </w:rPr>
        <w:t xml:space="preserve"> </w:t>
      </w:r>
      <w:r w:rsidRPr="00A340ED">
        <w:rPr>
          <w:rFonts w:ascii="Sylfaen" w:hAnsi="Sylfaen" w:cs="Sylfaen"/>
          <w:sz w:val="20"/>
          <w:lang w:val="ru-RU"/>
        </w:rPr>
        <w:t>զբաղեցրած</w:t>
      </w:r>
      <w:r w:rsidRPr="00A340ED">
        <w:rPr>
          <w:rFonts w:ascii="Arial Armenian" w:hAnsi="Arial Armenian" w:cs="Sylfaen"/>
          <w:sz w:val="20"/>
          <w:lang w:val="af-ZA"/>
        </w:rPr>
        <w:t xml:space="preserve"> </w:t>
      </w:r>
      <w:r w:rsidRPr="00A340ED">
        <w:rPr>
          <w:rFonts w:ascii="Sylfaen" w:hAnsi="Sylfaen" w:cs="Sylfaen"/>
          <w:sz w:val="20"/>
          <w:lang w:val="ru-RU"/>
        </w:rPr>
        <w:t>մասնակիցներին</w:t>
      </w:r>
      <w:r w:rsidRPr="00A340ED">
        <w:rPr>
          <w:rFonts w:ascii="Arial Armenian" w:hAnsi="Arial Armenian" w:cs="Sylfaen"/>
          <w:sz w:val="20"/>
          <w:lang w:val="af-ZA"/>
        </w:rPr>
        <w:t xml:space="preserve">: </w:t>
      </w:r>
      <w:r w:rsidRPr="00A340ED">
        <w:rPr>
          <w:rFonts w:ascii="Sylfaen" w:hAnsi="Sylfaen" w:cs="Sylfaen"/>
          <w:sz w:val="20"/>
          <w:lang w:val="af-ZA"/>
        </w:rPr>
        <w:t>Շինարարական</w:t>
      </w:r>
      <w:r w:rsidRPr="00A340ED">
        <w:rPr>
          <w:rFonts w:ascii="Arial Armenian" w:hAnsi="Arial Armenian" w:cs="Sylfaen"/>
          <w:sz w:val="20"/>
          <w:lang w:val="af-ZA"/>
        </w:rPr>
        <w:t xml:space="preserve"> </w:t>
      </w:r>
      <w:r w:rsidRPr="00A340ED">
        <w:rPr>
          <w:rFonts w:ascii="Sylfaen" w:hAnsi="Sylfaen" w:cs="Sylfaen"/>
          <w:sz w:val="20"/>
          <w:lang w:val="af-ZA"/>
        </w:rPr>
        <w:t>ծրագրերի</w:t>
      </w:r>
      <w:r w:rsidRPr="00A340ED">
        <w:rPr>
          <w:rFonts w:ascii="Arial Armenian" w:hAnsi="Arial Armenian" w:cs="Sylfaen"/>
          <w:sz w:val="20"/>
          <w:lang w:val="af-ZA"/>
        </w:rPr>
        <w:t xml:space="preserve"> </w:t>
      </w:r>
      <w:r w:rsidRPr="00A340ED">
        <w:rPr>
          <w:rFonts w:ascii="Sylfaen" w:hAnsi="Sylfaen" w:cs="Sylfaen"/>
          <w:sz w:val="20"/>
          <w:lang w:val="af-ZA"/>
        </w:rPr>
        <w:t>գնման</w:t>
      </w:r>
      <w:r w:rsidRPr="00A340ED">
        <w:rPr>
          <w:rFonts w:ascii="Arial Armenian" w:hAnsi="Arial Armenian" w:cs="Sylfaen"/>
          <w:sz w:val="20"/>
          <w:lang w:val="af-ZA"/>
        </w:rPr>
        <w:t xml:space="preserve"> </w:t>
      </w:r>
      <w:r w:rsidRPr="00A340ED">
        <w:rPr>
          <w:rFonts w:ascii="Sylfaen" w:hAnsi="Sylfaen" w:cs="Sylfaen"/>
          <w:sz w:val="20"/>
          <w:lang w:val="af-ZA"/>
        </w:rPr>
        <w:t>դեպքում</w:t>
      </w:r>
      <w:r w:rsidRPr="00A340ED">
        <w:rPr>
          <w:rFonts w:ascii="Arial Armenian" w:hAnsi="Arial Armenian" w:cs="Sylfaen"/>
          <w:sz w:val="20"/>
          <w:lang w:val="af-ZA"/>
        </w:rPr>
        <w:t xml:space="preserve"> </w:t>
      </w:r>
      <w:r w:rsidRPr="00A340ED">
        <w:rPr>
          <w:rFonts w:ascii="Sylfaen" w:hAnsi="Sylfaen" w:cs="Sylfaen"/>
          <w:sz w:val="20"/>
          <w:lang w:val="ru-RU"/>
        </w:rPr>
        <w:t>հանձնաժողովը</w:t>
      </w:r>
      <w:r w:rsidRPr="00A340ED">
        <w:rPr>
          <w:rFonts w:ascii="Arial Armenian" w:hAnsi="Arial Armenian" w:cs="Sylfaen"/>
          <w:sz w:val="20"/>
          <w:lang w:val="af-ZA"/>
        </w:rPr>
        <w:t xml:space="preserve"> </w:t>
      </w:r>
      <w:r w:rsidRPr="00A340ED">
        <w:rPr>
          <w:rFonts w:ascii="Sylfaen" w:hAnsi="Sylfaen" w:cs="Sylfaen"/>
          <w:sz w:val="20"/>
          <w:lang w:val="ru-RU"/>
        </w:rPr>
        <w:t>գնահատում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նաև</w:t>
      </w:r>
      <w:r w:rsidRPr="00A340ED">
        <w:rPr>
          <w:rFonts w:ascii="Arial Armenian" w:hAnsi="Arial Armenian" w:cs="Sylfaen"/>
          <w:sz w:val="20"/>
          <w:lang w:val="af-ZA"/>
        </w:rPr>
        <w:t xml:space="preserve"> </w:t>
      </w:r>
      <w:r w:rsidRPr="00A340ED">
        <w:rPr>
          <w:rFonts w:ascii="Sylfaen" w:hAnsi="Sylfaen" w:cs="Sylfaen"/>
          <w:sz w:val="20"/>
          <w:lang w:val="ru-RU"/>
        </w:rPr>
        <w:t>ներկայացված</w:t>
      </w:r>
      <w:r w:rsidRPr="00A340ED">
        <w:rPr>
          <w:rFonts w:ascii="Arial Armenian" w:hAnsi="Arial Armenian" w:cs="Sylfaen"/>
          <w:sz w:val="20"/>
          <w:lang w:val="af-ZA"/>
        </w:rPr>
        <w:t xml:space="preserve"> </w:t>
      </w:r>
      <w:r w:rsidRPr="00A340ED">
        <w:rPr>
          <w:rFonts w:ascii="Sylfaen" w:hAnsi="Sylfaen" w:cs="Sylfaen"/>
          <w:sz w:val="20"/>
          <w:lang w:val="af-ZA"/>
        </w:rPr>
        <w:t>սարքերի</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սարքավորումների</w:t>
      </w:r>
      <w:r w:rsidRPr="00A340ED">
        <w:rPr>
          <w:rFonts w:ascii="Arial Armenian" w:hAnsi="Arial Armenian" w:cs="Sylfaen"/>
          <w:sz w:val="20"/>
          <w:lang w:val="af-ZA"/>
        </w:rPr>
        <w:t xml:space="preserve"> </w:t>
      </w:r>
      <w:r w:rsidRPr="00A340ED">
        <w:rPr>
          <w:rFonts w:ascii="Sylfaen" w:hAnsi="Sylfaen" w:cs="Sylfaen"/>
          <w:sz w:val="20"/>
          <w:lang w:val="af-ZA"/>
        </w:rPr>
        <w:t>տեխնիկական</w:t>
      </w:r>
      <w:r w:rsidRPr="00A340ED">
        <w:rPr>
          <w:rFonts w:ascii="Arial Armenian" w:hAnsi="Arial Armenian" w:cs="Sylfaen"/>
          <w:sz w:val="20"/>
          <w:lang w:val="af-ZA"/>
        </w:rPr>
        <w:t xml:space="preserve"> </w:t>
      </w:r>
      <w:r w:rsidRPr="00A340ED">
        <w:rPr>
          <w:rFonts w:ascii="Sylfaen" w:hAnsi="Sylfaen" w:cs="Sylfaen"/>
          <w:sz w:val="20"/>
          <w:lang w:val="af-ZA"/>
        </w:rPr>
        <w:t>բնութագրերի</w:t>
      </w:r>
      <w:r w:rsidRPr="00A340ED">
        <w:rPr>
          <w:rFonts w:ascii="Arial Armenian" w:hAnsi="Arial Armenian" w:cs="Sylfaen"/>
          <w:sz w:val="20"/>
          <w:lang w:val="af-ZA"/>
        </w:rPr>
        <w:t xml:space="preserve"> </w:t>
      </w:r>
      <w:r w:rsidRPr="00A340ED">
        <w:rPr>
          <w:rFonts w:ascii="Sylfaen" w:hAnsi="Sylfaen" w:cs="Sylfaen"/>
          <w:sz w:val="20"/>
          <w:lang w:val="ru-RU"/>
        </w:rPr>
        <w:t>համապատասխանությունը</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w:t>
      </w:r>
      <w:r w:rsidRPr="00A340ED">
        <w:rPr>
          <w:rFonts w:ascii="Sylfaen" w:hAnsi="Sylfaen" w:cs="Sylfaen"/>
          <w:sz w:val="20"/>
          <w:lang w:val="ru-RU"/>
        </w:rPr>
        <w:t>պահանջներին</w:t>
      </w:r>
      <w:r w:rsidRPr="00A340ED">
        <w:rPr>
          <w:rFonts w:ascii="Arial Armenian" w:hAnsi="Arial Armenian" w:cs="Sylfaen"/>
          <w:sz w:val="20"/>
          <w:lang w:val="af-ZA"/>
        </w:rPr>
        <w:t xml:space="preserve">: </w:t>
      </w:r>
      <w:r w:rsidRPr="00A340ED">
        <w:rPr>
          <w:rFonts w:ascii="Sylfaen" w:hAnsi="Sylfaen" w:cs="Sylfaen"/>
          <w:sz w:val="20"/>
          <w:lang w:val="ru-RU"/>
        </w:rPr>
        <w:t>Առաջարկված</w:t>
      </w:r>
      <w:r w:rsidRPr="00A340ED">
        <w:rPr>
          <w:rFonts w:ascii="Arial Armenian" w:hAnsi="Arial Armenian" w:cs="Sylfaen"/>
          <w:sz w:val="20"/>
          <w:lang w:val="af-ZA"/>
        </w:rPr>
        <w:t xml:space="preserve"> </w:t>
      </w:r>
      <w:r w:rsidRPr="00A340ED">
        <w:rPr>
          <w:rFonts w:ascii="Sylfaen" w:hAnsi="Sylfaen" w:cs="Sylfaen"/>
          <w:sz w:val="20"/>
          <w:lang w:val="ru-RU"/>
        </w:rPr>
        <w:t>նվազագույն</w:t>
      </w:r>
      <w:r w:rsidRPr="00A340ED">
        <w:rPr>
          <w:rFonts w:ascii="Arial Armenian" w:hAnsi="Arial Armenian" w:cs="Sylfaen"/>
          <w:sz w:val="20"/>
          <w:lang w:val="af-ZA"/>
        </w:rPr>
        <w:t xml:space="preserve"> </w:t>
      </w:r>
      <w:r w:rsidRPr="00A340ED">
        <w:rPr>
          <w:rFonts w:ascii="Sylfaen" w:hAnsi="Sylfaen" w:cs="Sylfaen"/>
          <w:sz w:val="20"/>
          <w:lang w:val="ru-RU"/>
        </w:rPr>
        <w:t>գների</w:t>
      </w:r>
      <w:r w:rsidRPr="00A340ED">
        <w:rPr>
          <w:rFonts w:ascii="Arial Armenian" w:hAnsi="Arial Armenian" w:cs="Sylfaen"/>
          <w:sz w:val="20"/>
          <w:lang w:val="af-ZA"/>
        </w:rPr>
        <w:t xml:space="preserve"> </w:t>
      </w:r>
      <w:r w:rsidRPr="00A340ED">
        <w:rPr>
          <w:rFonts w:ascii="Sylfaen" w:hAnsi="Sylfaen" w:cs="Sylfaen"/>
          <w:sz w:val="20"/>
          <w:lang w:val="ru-RU"/>
        </w:rPr>
        <w:t>հավասարության</w:t>
      </w:r>
      <w:r w:rsidRPr="00A340ED">
        <w:rPr>
          <w:rFonts w:ascii="Arial Armenian" w:hAnsi="Arial Armenian" w:cs="Sylfaen"/>
          <w:sz w:val="20"/>
          <w:lang w:val="af-ZA"/>
        </w:rPr>
        <w:t xml:space="preserve"> </w:t>
      </w:r>
      <w:r w:rsidRPr="00A340ED">
        <w:rPr>
          <w:rFonts w:ascii="Sylfaen" w:hAnsi="Sylfaen" w:cs="Sylfaen"/>
          <w:sz w:val="20"/>
          <w:lang w:val="ru-RU"/>
        </w:rPr>
        <w:t>դեպքում</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lang w:val="ru-RU"/>
        </w:rPr>
        <w:t>ոչ</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պայմաններին</w:t>
      </w:r>
      <w:r w:rsidRPr="00A340ED">
        <w:rPr>
          <w:rFonts w:ascii="Arial Armenian" w:hAnsi="Arial Armenian" w:cs="Sylfaen"/>
          <w:sz w:val="20"/>
          <w:lang w:val="af-ZA"/>
        </w:rPr>
        <w:t xml:space="preserve"> </w:t>
      </w:r>
      <w:r w:rsidRPr="00A340ED">
        <w:rPr>
          <w:rFonts w:ascii="Sylfaen" w:hAnsi="Sylfaen" w:cs="Sylfaen"/>
          <w:sz w:val="20"/>
          <w:lang w:val="ru-RU"/>
        </w:rPr>
        <w:t>բավարարող</w:t>
      </w:r>
      <w:r w:rsidRPr="00A340ED">
        <w:rPr>
          <w:rFonts w:ascii="Arial Armenian" w:hAnsi="Arial Armenian" w:cs="Sylfaen"/>
          <w:sz w:val="20"/>
          <w:lang w:val="af-ZA"/>
        </w:rPr>
        <w:t xml:space="preserve"> </w:t>
      </w:r>
      <w:r w:rsidRPr="00A340ED">
        <w:rPr>
          <w:rFonts w:ascii="Sylfaen" w:hAnsi="Sylfaen" w:cs="Sylfaen"/>
          <w:sz w:val="20"/>
          <w:lang w:val="ru-RU"/>
        </w:rPr>
        <w:t>գնահատված</w:t>
      </w:r>
      <w:r w:rsidRPr="00A340ED">
        <w:rPr>
          <w:rFonts w:ascii="Arial Armenian" w:hAnsi="Arial Armenian" w:cs="Sylfaen"/>
          <w:sz w:val="20"/>
          <w:lang w:val="af-ZA"/>
        </w:rPr>
        <w:t xml:space="preserve"> </w:t>
      </w:r>
      <w:r w:rsidRPr="00A340ED">
        <w:rPr>
          <w:rFonts w:ascii="Sylfaen" w:hAnsi="Sylfaen" w:cs="Sylfaen"/>
          <w:sz w:val="20"/>
          <w:lang w:val="ru-RU"/>
        </w:rPr>
        <w:t>հայտեր</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բոլոր</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ասնակիցների</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առաջարկները</w:t>
      </w:r>
      <w:r w:rsidRPr="00A340ED">
        <w:rPr>
          <w:rFonts w:ascii="Arial Armenian" w:hAnsi="Arial Armenian" w:cs="Sylfaen"/>
          <w:sz w:val="20"/>
          <w:lang w:val="af-ZA"/>
        </w:rPr>
        <w:t xml:space="preserve"> </w:t>
      </w:r>
      <w:r w:rsidRPr="00A340ED">
        <w:rPr>
          <w:rFonts w:ascii="Sylfaen" w:hAnsi="Sylfaen" w:cs="Sylfaen"/>
          <w:sz w:val="20"/>
          <w:lang w:val="ru-RU"/>
        </w:rPr>
        <w:t>գերազանցում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ընթացակարգի</w:t>
      </w:r>
      <w:r w:rsidRPr="00A340ED">
        <w:rPr>
          <w:rFonts w:ascii="Arial Armenian" w:hAnsi="Arial Armenian" w:cs="Sylfaen"/>
          <w:sz w:val="20"/>
          <w:lang w:val="af-ZA"/>
        </w:rPr>
        <w:t xml:space="preserve"> </w:t>
      </w:r>
      <w:r w:rsidRPr="00A340ED">
        <w:rPr>
          <w:rFonts w:ascii="Sylfaen" w:hAnsi="Sylfaen" w:cs="Sylfaen"/>
          <w:sz w:val="20"/>
          <w:lang w:val="ru-RU"/>
        </w:rPr>
        <w:t>շրջանակում</w:t>
      </w:r>
      <w:r w:rsidRPr="00A340ED">
        <w:rPr>
          <w:rFonts w:ascii="Arial Armenian" w:hAnsi="Arial Armenian" w:cs="Sylfaen"/>
          <w:sz w:val="20"/>
          <w:lang w:val="af-ZA"/>
        </w:rPr>
        <w:t xml:space="preserve"> </w:t>
      </w:r>
      <w:r w:rsidRPr="00A340ED">
        <w:rPr>
          <w:rFonts w:ascii="Sylfaen" w:hAnsi="Sylfaen" w:cs="Sylfaen"/>
          <w:sz w:val="20"/>
          <w:lang w:val="ru-RU"/>
        </w:rPr>
        <w:t>գնվելիք</w:t>
      </w:r>
      <w:r w:rsidRPr="00A340ED">
        <w:rPr>
          <w:rFonts w:ascii="Arial Armenian" w:hAnsi="Arial Armenian" w:cs="Sylfaen"/>
          <w:sz w:val="20"/>
          <w:lang w:val="af-ZA"/>
        </w:rPr>
        <w:t xml:space="preserve"> </w:t>
      </w:r>
      <w:r w:rsidRPr="00A340ED">
        <w:rPr>
          <w:rFonts w:ascii="Sylfaen" w:hAnsi="Sylfaen" w:cs="Sylfaen"/>
          <w:sz w:val="20"/>
          <w:lang w:val="ru-RU"/>
        </w:rPr>
        <w:t>ա</w:t>
      </w:r>
      <w:r w:rsidRPr="00A340ED">
        <w:rPr>
          <w:rFonts w:ascii="Sylfaen" w:hAnsi="Sylfaen" w:cs="Sylfaen"/>
          <w:sz w:val="20"/>
        </w:rPr>
        <w:t>շխատանքների</w:t>
      </w:r>
      <w:r w:rsidRPr="00A340ED">
        <w:rPr>
          <w:rFonts w:ascii="Arial Armenian" w:hAnsi="Arial Armenian" w:cs="Sylfaen"/>
          <w:sz w:val="20"/>
          <w:lang w:val="af-ZA"/>
        </w:rPr>
        <w:t xml:space="preserve"> </w:t>
      </w:r>
      <w:r w:rsidRPr="00A340ED">
        <w:rPr>
          <w:rFonts w:ascii="Sylfaen" w:hAnsi="Sylfaen" w:cs="Sylfaen"/>
          <w:sz w:val="20"/>
          <w:lang w:val="ru-RU"/>
        </w:rPr>
        <w:t>գնման</w:t>
      </w:r>
      <w:r w:rsidRPr="00A340ED">
        <w:rPr>
          <w:rFonts w:ascii="Arial Armenian" w:hAnsi="Arial Armenian" w:cs="Sylfaen"/>
          <w:sz w:val="20"/>
          <w:lang w:val="af-ZA"/>
        </w:rPr>
        <w:t xml:space="preserve"> </w:t>
      </w:r>
      <w:r w:rsidRPr="00A340ED">
        <w:rPr>
          <w:rFonts w:ascii="Sylfaen" w:hAnsi="Sylfaen" w:cs="Sylfaen"/>
          <w:sz w:val="20"/>
          <w:lang w:val="ru-RU"/>
        </w:rPr>
        <w:t>հայտով</w:t>
      </w:r>
      <w:r w:rsidRPr="00A340ED">
        <w:rPr>
          <w:rFonts w:ascii="Arial Armenian" w:hAnsi="Arial Armenian" w:cs="Sylfaen"/>
          <w:sz w:val="20"/>
          <w:lang w:val="af-ZA"/>
        </w:rPr>
        <w:t xml:space="preserve"> </w:t>
      </w:r>
      <w:r w:rsidRPr="00A340ED">
        <w:rPr>
          <w:rFonts w:ascii="Sylfaen" w:hAnsi="Sylfaen" w:cs="Sylfaen"/>
          <w:sz w:val="20"/>
          <w:lang w:val="ru-RU"/>
        </w:rPr>
        <w:t>սահմանված</w:t>
      </w:r>
      <w:r w:rsidRPr="00A340ED">
        <w:rPr>
          <w:rFonts w:ascii="Arial Armenian" w:hAnsi="Arial Armenian" w:cs="Sylfaen"/>
          <w:sz w:val="20"/>
          <w:lang w:val="af-ZA"/>
        </w:rPr>
        <w:t xml:space="preserve"> </w:t>
      </w:r>
      <w:r w:rsidRPr="00A340ED">
        <w:rPr>
          <w:rFonts w:ascii="Sylfaen" w:hAnsi="Sylfaen" w:cs="Sylfaen"/>
          <w:sz w:val="20"/>
          <w:lang w:val="ru-RU"/>
        </w:rPr>
        <w:t>գինը</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գնումն</w:t>
      </w:r>
      <w:r w:rsidRPr="00A340ED">
        <w:rPr>
          <w:rFonts w:ascii="Arial Armenian" w:hAnsi="Arial Armenian" w:cs="Sylfaen"/>
          <w:sz w:val="20"/>
          <w:lang w:val="af-ZA"/>
        </w:rPr>
        <w:t xml:space="preserve"> </w:t>
      </w:r>
      <w:r w:rsidRPr="00A340ED">
        <w:rPr>
          <w:rFonts w:ascii="Sylfaen" w:hAnsi="Sylfaen" w:cs="Sylfaen"/>
          <w:sz w:val="20"/>
          <w:lang w:val="ru-RU"/>
        </w:rPr>
        <w:t>իրականացվում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Օրենքի</w:t>
      </w:r>
      <w:r w:rsidRPr="00A340ED">
        <w:rPr>
          <w:rFonts w:ascii="Arial Armenian" w:hAnsi="Arial Armenian" w:cs="Sylfaen"/>
          <w:sz w:val="20"/>
          <w:lang w:val="af-ZA"/>
        </w:rPr>
        <w:t xml:space="preserve"> 15-</w:t>
      </w:r>
      <w:r w:rsidRPr="00A340ED">
        <w:rPr>
          <w:rFonts w:ascii="Sylfaen" w:hAnsi="Sylfaen" w:cs="Sylfaen"/>
          <w:sz w:val="20"/>
          <w:lang w:val="ru-RU"/>
        </w:rPr>
        <w:t>րդ</w:t>
      </w:r>
      <w:r w:rsidRPr="00A340ED">
        <w:rPr>
          <w:rFonts w:ascii="Arial Armenian" w:hAnsi="Arial Armenian" w:cs="Sylfaen"/>
          <w:sz w:val="20"/>
          <w:lang w:val="af-ZA"/>
        </w:rPr>
        <w:t xml:space="preserve"> </w:t>
      </w:r>
      <w:r w:rsidRPr="00A340ED">
        <w:rPr>
          <w:rFonts w:ascii="Sylfaen" w:hAnsi="Sylfaen" w:cs="Sylfaen"/>
          <w:sz w:val="20"/>
          <w:lang w:val="ru-RU"/>
        </w:rPr>
        <w:t>հոդվածի</w:t>
      </w:r>
      <w:r w:rsidRPr="00A340ED">
        <w:rPr>
          <w:rFonts w:ascii="Arial Armenian" w:hAnsi="Arial Armenian" w:cs="Sylfaen"/>
          <w:sz w:val="20"/>
          <w:lang w:val="af-ZA"/>
        </w:rPr>
        <w:t xml:space="preserve"> 6-</w:t>
      </w:r>
      <w:r w:rsidRPr="00A340ED">
        <w:rPr>
          <w:rFonts w:ascii="Sylfaen" w:hAnsi="Sylfaen" w:cs="Sylfaen"/>
          <w:sz w:val="20"/>
          <w:lang w:val="ru-RU"/>
        </w:rPr>
        <w:t>րդ</w:t>
      </w:r>
      <w:r w:rsidRPr="00A340ED">
        <w:rPr>
          <w:rFonts w:ascii="Arial Armenian" w:hAnsi="Arial Armenian" w:cs="Sylfaen"/>
          <w:sz w:val="20"/>
          <w:lang w:val="af-ZA"/>
        </w:rPr>
        <w:t xml:space="preserve"> </w:t>
      </w:r>
      <w:r w:rsidRPr="00A340ED">
        <w:rPr>
          <w:rFonts w:ascii="Sylfaen" w:hAnsi="Sylfaen" w:cs="Sylfaen"/>
          <w:sz w:val="20"/>
          <w:lang w:val="ru-RU"/>
        </w:rPr>
        <w:t>մասի</w:t>
      </w:r>
      <w:r w:rsidRPr="00A340ED">
        <w:rPr>
          <w:rFonts w:ascii="Arial Armenian" w:hAnsi="Arial Armenian" w:cs="Sylfaen"/>
          <w:sz w:val="20"/>
          <w:lang w:val="af-ZA"/>
        </w:rPr>
        <w:t xml:space="preserve"> </w:t>
      </w:r>
      <w:r w:rsidRPr="00A340ED">
        <w:rPr>
          <w:rFonts w:ascii="Sylfaen" w:hAnsi="Sylfaen" w:cs="Sylfaen"/>
          <w:sz w:val="20"/>
          <w:lang w:val="ru-RU"/>
        </w:rPr>
        <w:t>հիման</w:t>
      </w:r>
      <w:r w:rsidRPr="00A340ED">
        <w:rPr>
          <w:rFonts w:ascii="Arial Armenian" w:hAnsi="Arial Armenian" w:cs="Sylfaen"/>
          <w:sz w:val="20"/>
          <w:lang w:val="af-ZA"/>
        </w:rPr>
        <w:t xml:space="preserve"> </w:t>
      </w:r>
      <w:r w:rsidRPr="00A340ED">
        <w:rPr>
          <w:rFonts w:ascii="Sylfaen" w:hAnsi="Sylfaen" w:cs="Sylfaen"/>
          <w:sz w:val="20"/>
          <w:lang w:val="ru-RU"/>
        </w:rPr>
        <w:t>վրա՝</w:t>
      </w:r>
      <w:r w:rsidRPr="00A340ED">
        <w:rPr>
          <w:rFonts w:ascii="Arial Armenian" w:hAnsi="Arial Armenian" w:cs="Sylfaen"/>
          <w:sz w:val="20"/>
          <w:lang w:val="af-ZA"/>
        </w:rPr>
        <w:t xml:space="preserve"> </w:t>
      </w:r>
    </w:p>
    <w:p w:rsidR="0081576D" w:rsidRPr="00A340ED" w:rsidRDefault="0081576D" w:rsidP="0081576D">
      <w:pPr>
        <w:ind w:firstLine="709"/>
        <w:jc w:val="both"/>
        <w:rPr>
          <w:rFonts w:ascii="Arial Armenian" w:hAnsi="Arial Armenian" w:cs="Sylfaen"/>
          <w:sz w:val="20"/>
          <w:lang w:val="af-ZA"/>
        </w:rPr>
      </w:pPr>
      <w:r w:rsidRPr="00A340ED">
        <w:rPr>
          <w:rFonts w:ascii="Sylfaen" w:hAnsi="Sylfaen" w:cs="Sylfaen"/>
          <w:sz w:val="20"/>
          <w:lang w:val="ru-RU"/>
        </w:rPr>
        <w:t>ա</w:t>
      </w:r>
      <w:r w:rsidRPr="00A340ED">
        <w:rPr>
          <w:rFonts w:ascii="Arial Armenian" w:hAnsi="Arial Armenian" w:cs="Sylfaen"/>
          <w:sz w:val="20"/>
          <w:lang w:val="af-ZA"/>
        </w:rPr>
        <w:t xml:space="preserve">. </w:t>
      </w:r>
      <w:r w:rsidRPr="00A340ED">
        <w:rPr>
          <w:rFonts w:ascii="Sylfaen" w:hAnsi="Sylfaen" w:cs="Sylfaen"/>
          <w:sz w:val="20"/>
          <w:lang w:val="hy-AM"/>
        </w:rPr>
        <w:t>ընտրված</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հաջորդաբար</w:t>
      </w:r>
      <w:r w:rsidRPr="00A340ED">
        <w:rPr>
          <w:rFonts w:ascii="Arial Armenian" w:hAnsi="Arial Armenian" w:cs="Sylfaen"/>
          <w:sz w:val="20"/>
          <w:lang w:val="af-ZA"/>
        </w:rPr>
        <w:t xml:space="preserve"> </w:t>
      </w:r>
      <w:r w:rsidRPr="00A340ED">
        <w:rPr>
          <w:rFonts w:ascii="Sylfaen" w:hAnsi="Sylfaen" w:cs="Sylfaen"/>
          <w:sz w:val="20"/>
          <w:lang w:val="ru-RU"/>
        </w:rPr>
        <w:t>տեղեր</w:t>
      </w:r>
      <w:r w:rsidRPr="00A340ED">
        <w:rPr>
          <w:rFonts w:ascii="Arial Armenian" w:hAnsi="Arial Armenian" w:cs="Sylfaen"/>
          <w:sz w:val="20"/>
          <w:lang w:val="af-ZA"/>
        </w:rPr>
        <w:t xml:space="preserve"> </w:t>
      </w:r>
      <w:r w:rsidRPr="00A340ED">
        <w:rPr>
          <w:rFonts w:ascii="Sylfaen" w:hAnsi="Sylfaen" w:cs="Sylfaen"/>
          <w:sz w:val="20"/>
          <w:lang w:val="ru-RU"/>
        </w:rPr>
        <w:t>զբաղեցրած</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ասնակիցներին</w:t>
      </w:r>
      <w:r w:rsidRPr="00A340ED">
        <w:rPr>
          <w:rFonts w:ascii="Arial Armenian" w:hAnsi="Arial Armenian" w:cs="Sylfaen"/>
          <w:sz w:val="20"/>
          <w:lang w:val="af-ZA"/>
        </w:rPr>
        <w:t xml:space="preserve"> </w:t>
      </w:r>
      <w:r w:rsidRPr="00A340ED">
        <w:rPr>
          <w:rFonts w:ascii="Sylfaen" w:hAnsi="Sylfaen" w:cs="Sylfaen"/>
          <w:sz w:val="20"/>
          <w:lang w:val="ru-RU"/>
        </w:rPr>
        <w:t>որոշելու</w:t>
      </w:r>
      <w:r w:rsidRPr="00A340ED">
        <w:rPr>
          <w:rFonts w:ascii="Arial Armenian" w:hAnsi="Arial Armenian" w:cs="Sylfaen"/>
          <w:sz w:val="20"/>
          <w:lang w:val="af-ZA"/>
        </w:rPr>
        <w:t xml:space="preserve"> </w:t>
      </w:r>
      <w:r w:rsidRPr="00A340ED">
        <w:rPr>
          <w:rFonts w:ascii="Sylfaen" w:hAnsi="Sylfaen" w:cs="Sylfaen"/>
          <w:sz w:val="20"/>
          <w:lang w:val="ru-RU"/>
        </w:rPr>
        <w:t>նպատակով</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նիստում</w:t>
      </w:r>
      <w:r w:rsidRPr="00A340ED">
        <w:rPr>
          <w:rFonts w:ascii="Arial Armenian" w:hAnsi="Arial Armenian" w:cs="Sylfaen"/>
          <w:sz w:val="20"/>
          <w:lang w:val="af-ZA"/>
        </w:rPr>
        <w:t xml:space="preserve"> </w:t>
      </w:r>
      <w:r w:rsidRPr="00A340ED">
        <w:rPr>
          <w:rFonts w:ascii="Sylfaen" w:hAnsi="Sylfaen" w:cs="Sylfaen"/>
          <w:sz w:val="20"/>
          <w:lang w:val="ru-RU"/>
        </w:rPr>
        <w:t>առաջարկված</w:t>
      </w:r>
      <w:r w:rsidRPr="00A340ED">
        <w:rPr>
          <w:rFonts w:ascii="Arial Armenian" w:hAnsi="Arial Armenian" w:cs="Sylfaen"/>
          <w:sz w:val="20"/>
          <w:lang w:val="af-ZA"/>
        </w:rPr>
        <w:t xml:space="preserve"> </w:t>
      </w:r>
      <w:r w:rsidRPr="00A340ED">
        <w:rPr>
          <w:rFonts w:ascii="Sylfaen" w:hAnsi="Sylfaen" w:cs="Sylfaen"/>
          <w:sz w:val="20"/>
          <w:lang w:val="ru-RU"/>
        </w:rPr>
        <w:t>գների</w:t>
      </w:r>
      <w:r w:rsidRPr="00A340ED">
        <w:rPr>
          <w:rFonts w:ascii="Arial Armenian" w:hAnsi="Arial Armenian" w:cs="Sylfaen"/>
          <w:sz w:val="20"/>
          <w:lang w:val="af-ZA"/>
        </w:rPr>
        <w:t xml:space="preserve"> </w:t>
      </w:r>
      <w:r w:rsidRPr="00A340ED">
        <w:rPr>
          <w:rFonts w:ascii="Sylfaen" w:hAnsi="Sylfaen" w:cs="Sylfaen"/>
          <w:sz w:val="20"/>
          <w:lang w:val="ru-RU"/>
        </w:rPr>
        <w:t>նվազեցման</w:t>
      </w:r>
      <w:r w:rsidRPr="00A340ED">
        <w:rPr>
          <w:rFonts w:ascii="Arial Armenian" w:hAnsi="Arial Armenian" w:cs="Sylfaen"/>
          <w:sz w:val="20"/>
          <w:lang w:val="af-ZA"/>
        </w:rPr>
        <w:t xml:space="preserve"> </w:t>
      </w:r>
      <w:r w:rsidRPr="00A340ED">
        <w:rPr>
          <w:rFonts w:ascii="Sylfaen" w:hAnsi="Sylfaen" w:cs="Sylfaen"/>
          <w:sz w:val="20"/>
          <w:lang w:val="ru-RU"/>
        </w:rPr>
        <w:t>նպատակով</w:t>
      </w:r>
      <w:r w:rsidRPr="00A340ED">
        <w:rPr>
          <w:rFonts w:ascii="Arial Armenian" w:hAnsi="Arial Armenian" w:cs="Sylfaen"/>
          <w:sz w:val="20"/>
          <w:lang w:val="af-ZA"/>
        </w:rPr>
        <w:t xml:space="preserve"> </w:t>
      </w:r>
      <w:r w:rsidRPr="00A340ED">
        <w:rPr>
          <w:rFonts w:ascii="Sylfaen" w:hAnsi="Sylfaen" w:cs="Sylfaen"/>
          <w:sz w:val="20"/>
          <w:lang w:val="ru-RU"/>
        </w:rPr>
        <w:t>ոչ</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պայման</w:t>
      </w:r>
      <w:r w:rsidRPr="00A340ED">
        <w:rPr>
          <w:rFonts w:ascii="Arial Armenian" w:hAnsi="Arial Armenian" w:cs="Sylfaen"/>
          <w:sz w:val="20"/>
          <w:lang w:val="af-ZA"/>
        </w:rPr>
        <w:softHyphen/>
      </w:r>
      <w:r w:rsidRPr="00A340ED">
        <w:rPr>
          <w:rFonts w:ascii="Sylfaen" w:hAnsi="Sylfaen" w:cs="Sylfaen"/>
          <w:sz w:val="20"/>
          <w:lang w:val="ru-RU"/>
        </w:rPr>
        <w:t>ները</w:t>
      </w:r>
      <w:r w:rsidRPr="00A340ED">
        <w:rPr>
          <w:rFonts w:ascii="Arial Armenian" w:hAnsi="Arial Armenian" w:cs="Sylfaen"/>
          <w:sz w:val="20"/>
          <w:lang w:val="af-ZA"/>
        </w:rPr>
        <w:t xml:space="preserve"> </w:t>
      </w:r>
      <w:r w:rsidRPr="00A340ED">
        <w:rPr>
          <w:rFonts w:ascii="Sylfaen" w:hAnsi="Sylfaen" w:cs="Sylfaen"/>
          <w:sz w:val="20"/>
          <w:lang w:val="ru-RU"/>
        </w:rPr>
        <w:t>բավարարող</w:t>
      </w:r>
      <w:r w:rsidRPr="00A340ED">
        <w:rPr>
          <w:rFonts w:ascii="Arial Armenian" w:hAnsi="Arial Armenian" w:cs="Sylfaen"/>
          <w:sz w:val="20"/>
          <w:lang w:val="af-ZA"/>
        </w:rPr>
        <w:t xml:space="preserve"> </w:t>
      </w:r>
      <w:r w:rsidRPr="00A340ED">
        <w:rPr>
          <w:rFonts w:ascii="Sylfaen" w:hAnsi="Sylfaen" w:cs="Sylfaen"/>
          <w:sz w:val="20"/>
          <w:lang w:val="ru-RU"/>
        </w:rPr>
        <w:t>գնահատված</w:t>
      </w:r>
      <w:r w:rsidRPr="00A340ED">
        <w:rPr>
          <w:rFonts w:ascii="Arial Armenian" w:hAnsi="Arial Armenian" w:cs="Sylfaen"/>
          <w:sz w:val="20"/>
          <w:lang w:val="af-ZA"/>
        </w:rPr>
        <w:t xml:space="preserve"> </w:t>
      </w:r>
      <w:r w:rsidRPr="00A340ED">
        <w:rPr>
          <w:rFonts w:ascii="Sylfaen" w:hAnsi="Sylfaen" w:cs="Sylfaen"/>
          <w:sz w:val="20"/>
          <w:lang w:val="ru-RU"/>
        </w:rPr>
        <w:t>բոլոր</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ասնակիցների</w:t>
      </w:r>
      <w:r w:rsidRPr="00A340ED">
        <w:rPr>
          <w:rFonts w:ascii="Arial Armenian" w:hAnsi="Arial Armenian" w:cs="Sylfaen"/>
          <w:sz w:val="20"/>
          <w:lang w:val="af-ZA"/>
        </w:rPr>
        <w:t xml:space="preserve"> </w:t>
      </w:r>
      <w:r w:rsidRPr="00A340ED">
        <w:rPr>
          <w:rFonts w:ascii="Sylfaen" w:hAnsi="Sylfaen" w:cs="Sylfaen"/>
          <w:sz w:val="20"/>
          <w:lang w:val="ru-RU"/>
        </w:rPr>
        <w:t>հետ</w:t>
      </w:r>
      <w:r w:rsidRPr="00A340ED">
        <w:rPr>
          <w:rFonts w:ascii="Arial Armenian" w:hAnsi="Arial Armenian" w:cs="Sylfaen"/>
          <w:sz w:val="20"/>
          <w:lang w:val="af-ZA"/>
        </w:rPr>
        <w:t xml:space="preserve"> </w:t>
      </w:r>
      <w:r w:rsidRPr="00A340ED">
        <w:rPr>
          <w:rFonts w:ascii="Sylfaen" w:hAnsi="Sylfaen" w:cs="Sylfaen"/>
          <w:sz w:val="20"/>
          <w:lang w:val="ru-RU"/>
        </w:rPr>
        <w:t>վարվում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միաժամանակյա</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lang w:val="ru-RU"/>
        </w:rPr>
        <w:t>նիստին</w:t>
      </w:r>
      <w:r w:rsidRPr="00A340ED">
        <w:rPr>
          <w:rFonts w:ascii="Arial Armenian" w:hAnsi="Arial Armenian" w:cs="Sylfaen"/>
          <w:sz w:val="20"/>
          <w:lang w:val="af-ZA"/>
        </w:rPr>
        <w:t xml:space="preserve"> </w:t>
      </w:r>
      <w:r w:rsidRPr="00A340ED">
        <w:rPr>
          <w:rFonts w:ascii="Sylfaen" w:hAnsi="Sylfaen" w:cs="Sylfaen"/>
          <w:sz w:val="20"/>
          <w:lang w:val="ru-RU"/>
        </w:rPr>
        <w:t>ներկա</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բոլոր</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ասնակիցները</w:t>
      </w:r>
      <w:r w:rsidRPr="00A340ED">
        <w:rPr>
          <w:rFonts w:ascii="Arial Armenian" w:hAnsi="Arial Armenian" w:cs="Sylfaen"/>
          <w:sz w:val="20"/>
          <w:lang w:val="af-ZA"/>
        </w:rPr>
        <w:t xml:space="preserve"> (</w:t>
      </w:r>
      <w:r w:rsidRPr="00A340ED">
        <w:rPr>
          <w:rFonts w:ascii="Sylfaen" w:hAnsi="Sylfaen" w:cs="Sylfaen"/>
          <w:sz w:val="20"/>
          <w:lang w:val="ru-RU"/>
        </w:rPr>
        <w:t>համապատասխան</w:t>
      </w:r>
      <w:r w:rsidRPr="00A340ED">
        <w:rPr>
          <w:rFonts w:ascii="Arial Armenian" w:hAnsi="Arial Armenian" w:cs="Sylfaen"/>
          <w:sz w:val="20"/>
          <w:lang w:val="af-ZA"/>
        </w:rPr>
        <w:t xml:space="preserve"> </w:t>
      </w:r>
      <w:r w:rsidRPr="00A340ED">
        <w:rPr>
          <w:rFonts w:ascii="Sylfaen" w:hAnsi="Sylfaen" w:cs="Sylfaen"/>
          <w:sz w:val="20"/>
          <w:lang w:val="ru-RU"/>
        </w:rPr>
        <w:t>լիազորություն</w:t>
      </w:r>
      <w:r w:rsidRPr="00A340ED">
        <w:rPr>
          <w:rFonts w:ascii="Arial Armenian" w:hAnsi="Arial Armenian" w:cs="Sylfaen"/>
          <w:sz w:val="20"/>
          <w:lang w:val="af-ZA"/>
        </w:rPr>
        <w:t xml:space="preserve"> </w:t>
      </w:r>
      <w:r w:rsidRPr="00A340ED">
        <w:rPr>
          <w:rFonts w:ascii="Sylfaen" w:hAnsi="Sylfaen" w:cs="Sylfaen"/>
          <w:sz w:val="20"/>
          <w:lang w:val="ru-RU"/>
        </w:rPr>
        <w:t>ունեցող</w:t>
      </w:r>
      <w:r w:rsidRPr="00A340ED">
        <w:rPr>
          <w:rFonts w:ascii="Arial Armenian" w:hAnsi="Arial Armenian" w:cs="Sylfaen"/>
          <w:sz w:val="20"/>
          <w:lang w:val="af-ZA"/>
        </w:rPr>
        <w:t xml:space="preserve"> </w:t>
      </w:r>
      <w:r w:rsidRPr="00A340ED">
        <w:rPr>
          <w:rFonts w:ascii="Sylfaen" w:hAnsi="Sylfaen" w:cs="Sylfaen"/>
          <w:sz w:val="20"/>
          <w:lang w:val="ru-RU"/>
        </w:rPr>
        <w:t>ներկայացուցիչները</w:t>
      </w:r>
      <w:r w:rsidRPr="00A340ED">
        <w:rPr>
          <w:rFonts w:ascii="Arial Armenian" w:hAnsi="Arial Armenian" w:cs="Sylfaen"/>
          <w:sz w:val="20"/>
          <w:lang w:val="af-ZA"/>
        </w:rPr>
        <w:t>),</w:t>
      </w:r>
    </w:p>
    <w:p w:rsidR="0081576D" w:rsidRPr="00A340ED" w:rsidRDefault="0081576D" w:rsidP="0081576D">
      <w:pPr>
        <w:ind w:firstLine="709"/>
        <w:jc w:val="both"/>
        <w:rPr>
          <w:rFonts w:ascii="Arial Armenian" w:hAnsi="Arial Armenian" w:cs="Sylfaen"/>
          <w:sz w:val="20"/>
          <w:lang w:val="af-ZA"/>
        </w:rPr>
      </w:pPr>
      <w:r w:rsidRPr="00A340ED">
        <w:rPr>
          <w:rFonts w:ascii="Sylfaen" w:hAnsi="Sylfaen" w:cs="Sylfaen"/>
          <w:sz w:val="20"/>
          <w:lang w:val="ru-RU"/>
        </w:rPr>
        <w:t>բ</w:t>
      </w:r>
      <w:r w:rsidRPr="00A340ED">
        <w:rPr>
          <w:rFonts w:ascii="Arial Armenian" w:hAnsi="Arial Armenian" w:cs="Sylfaen"/>
          <w:sz w:val="20"/>
          <w:lang w:val="af-ZA"/>
        </w:rPr>
        <w:t xml:space="preserve">. </w:t>
      </w:r>
      <w:r w:rsidRPr="00A340ED">
        <w:rPr>
          <w:rFonts w:ascii="Sylfaen" w:hAnsi="Sylfaen" w:cs="Sylfaen"/>
          <w:sz w:val="20"/>
          <w:lang w:val="ru-RU"/>
        </w:rPr>
        <w:t>հակառակ</w:t>
      </w:r>
      <w:r w:rsidRPr="00A340ED">
        <w:rPr>
          <w:rFonts w:ascii="Arial Armenian" w:hAnsi="Arial Armenian" w:cs="Sylfaen"/>
          <w:sz w:val="20"/>
          <w:lang w:val="af-ZA"/>
        </w:rPr>
        <w:t xml:space="preserve"> </w:t>
      </w:r>
      <w:r w:rsidRPr="00A340ED">
        <w:rPr>
          <w:rFonts w:ascii="Sylfaen" w:hAnsi="Sylfaen" w:cs="Sylfaen"/>
          <w:sz w:val="20"/>
          <w:lang w:val="ru-RU"/>
        </w:rPr>
        <w:t>դեպքում</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նիստը</w:t>
      </w:r>
      <w:r w:rsidRPr="00A340ED">
        <w:rPr>
          <w:rFonts w:ascii="Arial Armenian" w:hAnsi="Arial Armenian" w:cs="Sylfaen"/>
          <w:sz w:val="20"/>
          <w:lang w:val="af-ZA"/>
        </w:rPr>
        <w:t xml:space="preserve"> </w:t>
      </w:r>
      <w:r w:rsidRPr="00A340ED">
        <w:rPr>
          <w:rFonts w:ascii="Sylfaen" w:hAnsi="Sylfaen" w:cs="Sylfaen"/>
          <w:sz w:val="20"/>
          <w:lang w:val="ru-RU"/>
        </w:rPr>
        <w:t>կասեցվում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մեկ</w:t>
      </w:r>
      <w:r w:rsidRPr="00A340ED">
        <w:rPr>
          <w:rFonts w:ascii="Arial Armenian" w:hAnsi="Arial Armenian" w:cs="Sylfaen"/>
          <w:sz w:val="20"/>
          <w:lang w:val="af-ZA"/>
        </w:rPr>
        <w:t xml:space="preserve"> </w:t>
      </w:r>
      <w:r w:rsidRPr="00A340ED">
        <w:rPr>
          <w:rFonts w:ascii="Sylfaen" w:hAnsi="Sylfaen" w:cs="Sylfaen"/>
          <w:sz w:val="20"/>
          <w:lang w:val="ru-RU"/>
        </w:rPr>
        <w:t>աշխատանքային</w:t>
      </w:r>
      <w:r w:rsidRPr="00A340ED">
        <w:rPr>
          <w:rFonts w:ascii="Arial Armenian" w:hAnsi="Arial Armenian" w:cs="Sylfaen"/>
          <w:sz w:val="20"/>
          <w:lang w:val="af-ZA"/>
        </w:rPr>
        <w:t xml:space="preserve"> </w:t>
      </w:r>
      <w:r w:rsidRPr="00A340ED">
        <w:rPr>
          <w:rFonts w:ascii="Sylfaen" w:hAnsi="Sylfaen" w:cs="Sylfaen"/>
          <w:sz w:val="20"/>
          <w:lang w:val="ru-RU"/>
        </w:rPr>
        <w:t>օրվա</w:t>
      </w:r>
      <w:r w:rsidRPr="00A340ED">
        <w:rPr>
          <w:rFonts w:ascii="Arial Armenian" w:hAnsi="Arial Armenian" w:cs="Sylfaen"/>
          <w:sz w:val="20"/>
          <w:lang w:val="af-ZA"/>
        </w:rPr>
        <w:t xml:space="preserve"> </w:t>
      </w:r>
      <w:r w:rsidRPr="00A340ED">
        <w:rPr>
          <w:rFonts w:ascii="Sylfaen" w:hAnsi="Sylfaen" w:cs="Sylfaen"/>
          <w:sz w:val="20"/>
          <w:lang w:val="ru-RU"/>
        </w:rPr>
        <w:t>ընթացքում</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քարտուղարը</w:t>
      </w:r>
      <w:r w:rsidRPr="00A340ED">
        <w:rPr>
          <w:rFonts w:ascii="Arial Armenian" w:hAnsi="Arial Armenian" w:cs="Sylfaen"/>
          <w:sz w:val="20"/>
          <w:lang w:val="af-ZA"/>
        </w:rPr>
        <w:t xml:space="preserve"> </w:t>
      </w:r>
      <w:r w:rsidRPr="00A340ED">
        <w:rPr>
          <w:rFonts w:ascii="Sylfaen" w:hAnsi="Sylfaen" w:cs="Sylfaen"/>
          <w:sz w:val="20"/>
          <w:lang w:val="ru-RU"/>
        </w:rPr>
        <w:t>բավարար</w:t>
      </w:r>
      <w:r w:rsidRPr="00A340ED">
        <w:rPr>
          <w:rFonts w:ascii="Arial Armenian" w:hAnsi="Arial Armenian" w:cs="Sylfaen"/>
          <w:sz w:val="20"/>
          <w:lang w:val="af-ZA"/>
        </w:rPr>
        <w:t xml:space="preserve"> </w:t>
      </w:r>
      <w:r w:rsidRPr="00A340ED">
        <w:rPr>
          <w:rFonts w:ascii="Sylfaen" w:hAnsi="Sylfaen" w:cs="Sylfaen"/>
          <w:sz w:val="20"/>
          <w:lang w:val="ru-RU"/>
        </w:rPr>
        <w:t>գնահատված</w:t>
      </w:r>
      <w:r w:rsidRPr="00A340ED">
        <w:rPr>
          <w:rFonts w:ascii="Arial Armenian" w:hAnsi="Arial Armenian" w:cs="Sylfaen"/>
          <w:sz w:val="20"/>
          <w:lang w:val="af-ZA"/>
        </w:rPr>
        <w:t xml:space="preserve"> </w:t>
      </w:r>
      <w:r w:rsidRPr="00A340ED">
        <w:rPr>
          <w:rFonts w:ascii="Sylfaen" w:hAnsi="Sylfaen" w:cs="Sylfaen"/>
          <w:sz w:val="20"/>
          <w:lang w:val="ru-RU"/>
        </w:rPr>
        <w:t>հայտեր</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բոլոր</w:t>
      </w:r>
      <w:r w:rsidRPr="00A340ED">
        <w:rPr>
          <w:rFonts w:ascii="Arial Armenian" w:hAnsi="Arial Armenian" w:cs="Sylfaen"/>
          <w:sz w:val="20"/>
          <w:lang w:val="af-ZA"/>
        </w:rPr>
        <w:t xml:space="preserve"> </w:t>
      </w:r>
      <w:r w:rsidRPr="00A340ED">
        <w:rPr>
          <w:rFonts w:ascii="Sylfaen" w:hAnsi="Sylfaen" w:cs="Sylfaen"/>
          <w:sz w:val="20"/>
          <w:lang w:val="ru-RU"/>
        </w:rPr>
        <w:t>մասնակիցներին</w:t>
      </w:r>
      <w:r w:rsidRPr="00A340ED">
        <w:rPr>
          <w:rFonts w:ascii="Arial Armenian" w:hAnsi="Arial Armenian" w:cs="Sylfaen"/>
          <w:sz w:val="20"/>
          <w:lang w:val="af-ZA"/>
        </w:rPr>
        <w:t xml:space="preserve"> </w:t>
      </w:r>
      <w:r w:rsidRPr="00A340ED">
        <w:rPr>
          <w:rFonts w:ascii="Sylfaen" w:hAnsi="Sylfaen" w:cs="Sylfaen"/>
          <w:sz w:val="20"/>
          <w:lang w:val="af-ZA"/>
        </w:rPr>
        <w:t>էլեկտրոնային</w:t>
      </w:r>
      <w:r w:rsidRPr="00A340ED">
        <w:rPr>
          <w:rFonts w:ascii="Arial Armenian" w:hAnsi="Arial Armenian" w:cs="Sylfaen"/>
          <w:sz w:val="20"/>
          <w:lang w:val="af-ZA"/>
        </w:rPr>
        <w:t xml:space="preserve"> </w:t>
      </w:r>
      <w:r w:rsidRPr="00A340ED">
        <w:rPr>
          <w:rFonts w:ascii="Sylfaen" w:hAnsi="Sylfaen" w:cs="Sylfaen"/>
          <w:sz w:val="20"/>
        </w:rPr>
        <w:t>եղանակով</w:t>
      </w:r>
      <w:r w:rsidRPr="00A340ED">
        <w:rPr>
          <w:rFonts w:ascii="Arial Armenian" w:hAnsi="Arial Armenian" w:cs="Sylfaen"/>
          <w:sz w:val="20"/>
          <w:lang w:val="af-ZA"/>
        </w:rPr>
        <w:t xml:space="preserve"> </w:t>
      </w:r>
      <w:r w:rsidRPr="00A340ED">
        <w:rPr>
          <w:rFonts w:ascii="Sylfaen" w:hAnsi="Sylfaen" w:cs="Sylfaen"/>
          <w:sz w:val="20"/>
          <w:lang w:val="ru-RU"/>
        </w:rPr>
        <w:t>միաժամանակ</w:t>
      </w:r>
      <w:r w:rsidRPr="00A340ED">
        <w:rPr>
          <w:rFonts w:ascii="Arial Armenian" w:hAnsi="Arial Armenian" w:cs="Sylfaen"/>
          <w:sz w:val="20"/>
          <w:lang w:val="af-ZA"/>
        </w:rPr>
        <w:t xml:space="preserve"> </w:t>
      </w:r>
      <w:r w:rsidRPr="00A340ED">
        <w:rPr>
          <w:rFonts w:ascii="Sylfaen" w:hAnsi="Sylfaen" w:cs="Sylfaen"/>
          <w:sz w:val="20"/>
          <w:lang w:val="ru-RU"/>
        </w:rPr>
        <w:t>ծանուցում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գների</w:t>
      </w:r>
      <w:r w:rsidRPr="00A340ED">
        <w:rPr>
          <w:rFonts w:ascii="Arial Armenian" w:hAnsi="Arial Armenian" w:cs="Sylfaen"/>
          <w:sz w:val="20"/>
          <w:lang w:val="af-ZA"/>
        </w:rPr>
        <w:t xml:space="preserve"> </w:t>
      </w:r>
      <w:r w:rsidRPr="00A340ED">
        <w:rPr>
          <w:rFonts w:ascii="Sylfaen" w:hAnsi="Sylfaen" w:cs="Sylfaen"/>
          <w:sz w:val="20"/>
          <w:lang w:val="ru-RU"/>
        </w:rPr>
        <w:t>նվազեցման</w:t>
      </w:r>
      <w:r w:rsidRPr="00A340ED">
        <w:rPr>
          <w:rFonts w:ascii="Arial Armenian" w:hAnsi="Arial Armenian" w:cs="Sylfaen"/>
          <w:sz w:val="20"/>
          <w:lang w:val="af-ZA"/>
        </w:rPr>
        <w:t xml:space="preserve"> </w:t>
      </w:r>
      <w:r w:rsidRPr="00A340ED">
        <w:rPr>
          <w:rFonts w:ascii="Sylfaen" w:hAnsi="Sylfaen" w:cs="Sylfaen"/>
          <w:sz w:val="20"/>
          <w:lang w:val="ru-RU"/>
        </w:rPr>
        <w:t>շուրջ</w:t>
      </w:r>
      <w:r w:rsidRPr="00A340ED">
        <w:rPr>
          <w:rFonts w:ascii="Arial Armenian" w:hAnsi="Arial Armenian" w:cs="Sylfaen"/>
          <w:sz w:val="20"/>
          <w:lang w:val="af-ZA"/>
        </w:rPr>
        <w:t xml:space="preserve"> </w:t>
      </w:r>
      <w:r w:rsidRPr="00A340ED">
        <w:rPr>
          <w:rFonts w:ascii="Sylfaen" w:hAnsi="Sylfaen" w:cs="Sylfaen"/>
          <w:sz w:val="20"/>
          <w:lang w:val="ru-RU"/>
        </w:rPr>
        <w:t>միաժամանակյա</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բանակցությունների</w:t>
      </w:r>
      <w:r w:rsidRPr="00A340ED">
        <w:rPr>
          <w:rFonts w:ascii="Arial Armenian" w:hAnsi="Arial Armenian" w:cs="Sylfaen"/>
          <w:sz w:val="20"/>
          <w:lang w:val="af-ZA"/>
        </w:rPr>
        <w:t xml:space="preserve"> </w:t>
      </w:r>
      <w:r w:rsidRPr="00A340ED">
        <w:rPr>
          <w:rFonts w:ascii="Sylfaen" w:hAnsi="Sylfaen" w:cs="Sylfaen"/>
          <w:sz w:val="20"/>
          <w:lang w:val="ru-RU"/>
        </w:rPr>
        <w:t>վարման</w:t>
      </w:r>
      <w:r w:rsidRPr="00A340ED">
        <w:rPr>
          <w:rFonts w:ascii="Arial Armenian" w:hAnsi="Arial Armenian" w:cs="Sylfaen"/>
          <w:sz w:val="20"/>
          <w:lang w:val="af-ZA"/>
        </w:rPr>
        <w:t xml:space="preserve"> </w:t>
      </w:r>
      <w:r w:rsidRPr="00A340ED">
        <w:rPr>
          <w:rFonts w:ascii="Sylfaen" w:hAnsi="Sylfaen" w:cs="Sylfaen"/>
          <w:sz w:val="20"/>
          <w:lang w:val="ru-RU"/>
        </w:rPr>
        <w:t>օրվա</w:t>
      </w:r>
      <w:r w:rsidRPr="00A340ED">
        <w:rPr>
          <w:rFonts w:ascii="Arial Armenian" w:hAnsi="Arial Armenian" w:cs="Sylfaen"/>
          <w:sz w:val="20"/>
          <w:lang w:val="af-ZA"/>
        </w:rPr>
        <w:t xml:space="preserve">, </w:t>
      </w:r>
      <w:r w:rsidRPr="00A340ED">
        <w:rPr>
          <w:rFonts w:ascii="Sylfaen" w:hAnsi="Sylfaen" w:cs="Sylfaen"/>
          <w:sz w:val="20"/>
          <w:lang w:val="ru-RU"/>
        </w:rPr>
        <w:t>ժամի</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վայրի</w:t>
      </w:r>
      <w:r w:rsidRPr="00A340ED">
        <w:rPr>
          <w:rFonts w:ascii="Arial Armenian" w:hAnsi="Arial Armenian" w:cs="Sylfaen"/>
          <w:sz w:val="20"/>
          <w:lang w:val="af-ZA"/>
        </w:rPr>
        <w:t xml:space="preserve"> </w:t>
      </w:r>
      <w:r w:rsidRPr="00A340ED">
        <w:rPr>
          <w:rFonts w:ascii="Sylfaen" w:hAnsi="Sylfaen" w:cs="Sylfaen"/>
          <w:sz w:val="20"/>
          <w:lang w:val="ru-RU"/>
        </w:rPr>
        <w:t>մասին</w:t>
      </w:r>
      <w:r w:rsidRPr="00A340ED">
        <w:rPr>
          <w:rFonts w:ascii="Arial Armenian" w:hAnsi="Arial Armenian" w:cs="Sylfaen"/>
          <w:sz w:val="20"/>
          <w:lang w:val="af-ZA"/>
        </w:rPr>
        <w:t>,</w:t>
      </w:r>
    </w:p>
    <w:p w:rsidR="0081576D" w:rsidRPr="00A340ED" w:rsidRDefault="0081576D" w:rsidP="0081576D">
      <w:pPr>
        <w:ind w:firstLine="709"/>
        <w:jc w:val="both"/>
        <w:rPr>
          <w:rFonts w:ascii="Arial Armenian" w:hAnsi="Arial Armenian" w:cs="Sylfaen"/>
          <w:color w:val="FF0000"/>
          <w:sz w:val="20"/>
          <w:lang w:val="af-ZA"/>
        </w:rPr>
      </w:pPr>
      <w:r w:rsidRPr="00A340ED">
        <w:rPr>
          <w:rFonts w:ascii="Sylfaen" w:hAnsi="Sylfaen" w:cs="Sylfaen"/>
          <w:sz w:val="20"/>
          <w:lang w:val="ru-RU"/>
        </w:rPr>
        <w:t>գ</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բանակցությունները</w:t>
      </w:r>
      <w:r w:rsidRPr="00A340ED">
        <w:rPr>
          <w:rFonts w:ascii="Arial Armenian" w:hAnsi="Arial Armenian" w:cs="Sylfaen"/>
          <w:sz w:val="20"/>
          <w:lang w:val="af-ZA"/>
        </w:rPr>
        <w:t xml:space="preserve"> </w:t>
      </w:r>
      <w:r w:rsidRPr="00A340ED">
        <w:rPr>
          <w:rFonts w:ascii="Sylfaen" w:hAnsi="Sylfaen" w:cs="Sylfaen"/>
          <w:sz w:val="20"/>
          <w:lang w:val="ru-RU"/>
        </w:rPr>
        <w:t>վարվում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ոչ</w:t>
      </w:r>
      <w:r w:rsidRPr="00A340ED">
        <w:rPr>
          <w:rFonts w:ascii="Arial Armenian" w:hAnsi="Arial Armenian" w:cs="Sylfaen"/>
          <w:sz w:val="20"/>
          <w:lang w:val="af-ZA"/>
        </w:rPr>
        <w:t xml:space="preserve"> </w:t>
      </w:r>
      <w:r w:rsidRPr="00A340ED">
        <w:rPr>
          <w:rFonts w:ascii="Sylfaen" w:hAnsi="Sylfaen" w:cs="Sylfaen"/>
          <w:sz w:val="20"/>
          <w:lang w:val="ru-RU"/>
        </w:rPr>
        <w:t>շուտ</w:t>
      </w:r>
      <w:r w:rsidRPr="00A340ED">
        <w:rPr>
          <w:rFonts w:ascii="Arial Armenian" w:hAnsi="Arial Armenian" w:cs="Sylfaen"/>
          <w:sz w:val="20"/>
          <w:lang w:val="af-ZA"/>
        </w:rPr>
        <w:t xml:space="preserve">, </w:t>
      </w:r>
      <w:r w:rsidRPr="00A340ED">
        <w:rPr>
          <w:rFonts w:ascii="Sylfaen" w:hAnsi="Sylfaen" w:cs="Sylfaen"/>
          <w:sz w:val="20"/>
          <w:lang w:val="ru-RU"/>
        </w:rPr>
        <w:t>քան</w:t>
      </w:r>
      <w:r w:rsidRPr="00A340ED">
        <w:rPr>
          <w:rFonts w:ascii="Arial Armenian" w:hAnsi="Arial Armenian" w:cs="Sylfaen"/>
          <w:sz w:val="20"/>
          <w:lang w:val="af-ZA"/>
        </w:rPr>
        <w:t xml:space="preserve"> </w:t>
      </w:r>
      <w:r w:rsidRPr="00A340ED">
        <w:rPr>
          <w:rFonts w:ascii="Sylfaen" w:hAnsi="Sylfaen" w:cs="Sylfaen"/>
          <w:sz w:val="20"/>
          <w:lang w:val="ru-RU"/>
        </w:rPr>
        <w:t>ծանուցումն</w:t>
      </w:r>
      <w:r w:rsidRPr="00A340ED">
        <w:rPr>
          <w:rFonts w:ascii="Arial Armenian" w:hAnsi="Arial Armenian" w:cs="Sylfaen"/>
          <w:sz w:val="20"/>
          <w:lang w:val="af-ZA"/>
        </w:rPr>
        <w:t xml:space="preserve"> </w:t>
      </w:r>
      <w:r w:rsidRPr="00A340ED">
        <w:rPr>
          <w:rFonts w:ascii="Sylfaen" w:hAnsi="Sylfaen" w:cs="Sylfaen"/>
          <w:sz w:val="20"/>
          <w:lang w:val="ru-RU"/>
        </w:rPr>
        <w:t>ուղարկվելու</w:t>
      </w:r>
      <w:r w:rsidRPr="00A340ED">
        <w:rPr>
          <w:rFonts w:ascii="Arial Armenian" w:hAnsi="Arial Armenian" w:cs="Sylfaen"/>
          <w:sz w:val="20"/>
          <w:lang w:val="af-ZA"/>
        </w:rPr>
        <w:t xml:space="preserve"> </w:t>
      </w:r>
      <w:r w:rsidRPr="00A340ED">
        <w:rPr>
          <w:rFonts w:ascii="Sylfaen" w:hAnsi="Sylfaen" w:cs="Sylfaen"/>
          <w:sz w:val="20"/>
          <w:lang w:val="ru-RU"/>
        </w:rPr>
        <w:t>օրվան</w:t>
      </w:r>
      <w:r w:rsidRPr="00A340ED">
        <w:rPr>
          <w:rFonts w:ascii="Arial Armenian" w:hAnsi="Arial Armenian" w:cs="Sylfaen"/>
          <w:sz w:val="20"/>
          <w:lang w:val="af-ZA"/>
        </w:rPr>
        <w:t xml:space="preserve"> </w:t>
      </w:r>
      <w:r w:rsidRPr="00A340ED">
        <w:rPr>
          <w:rFonts w:ascii="Sylfaen" w:hAnsi="Sylfaen" w:cs="Sylfaen"/>
          <w:sz w:val="20"/>
          <w:lang w:val="ru-RU"/>
        </w:rPr>
        <w:t>հաջորդող</w:t>
      </w:r>
      <w:r w:rsidRPr="00A340ED">
        <w:rPr>
          <w:rFonts w:ascii="Arial Armenian" w:hAnsi="Arial Armenian" w:cs="Sylfaen"/>
          <w:sz w:val="20"/>
          <w:lang w:val="af-ZA"/>
        </w:rPr>
        <w:t xml:space="preserve"> </w:t>
      </w:r>
      <w:r w:rsidRPr="00A340ED">
        <w:rPr>
          <w:rFonts w:ascii="Sylfaen" w:hAnsi="Sylfaen" w:cs="Sylfaen"/>
          <w:sz w:val="20"/>
          <w:lang w:val="ru-RU"/>
        </w:rPr>
        <w:t>օրվանից</w:t>
      </w:r>
      <w:r w:rsidRPr="00A340ED">
        <w:rPr>
          <w:rFonts w:ascii="Arial Armenian" w:hAnsi="Arial Armenian" w:cs="Sylfaen"/>
          <w:sz w:val="20"/>
          <w:lang w:val="af-ZA"/>
        </w:rPr>
        <w:t xml:space="preserve">  </w:t>
      </w:r>
      <w:r w:rsidRPr="00A340ED">
        <w:rPr>
          <w:rFonts w:ascii="Sylfaen" w:hAnsi="Sylfaen" w:cs="Sylfaen"/>
          <w:sz w:val="20"/>
          <w:lang w:val="ru-RU"/>
        </w:rPr>
        <w:t>երկրորդ</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ոչ</w:t>
      </w:r>
      <w:r w:rsidRPr="00A340ED">
        <w:rPr>
          <w:rFonts w:ascii="Arial Armenian" w:hAnsi="Arial Armenian" w:cs="Sylfaen"/>
          <w:sz w:val="20"/>
          <w:lang w:val="af-ZA"/>
        </w:rPr>
        <w:t xml:space="preserve"> </w:t>
      </w:r>
      <w:r w:rsidRPr="00A340ED">
        <w:rPr>
          <w:rFonts w:ascii="Sylfaen" w:hAnsi="Sylfaen" w:cs="Sylfaen"/>
          <w:sz w:val="20"/>
          <w:lang w:val="af-ZA"/>
        </w:rPr>
        <w:t>ուշ</w:t>
      </w:r>
      <w:r w:rsidRPr="00A340ED">
        <w:rPr>
          <w:rFonts w:ascii="Arial Armenian" w:hAnsi="Arial Armenian" w:cs="Sylfaen"/>
          <w:sz w:val="20"/>
          <w:lang w:val="af-ZA"/>
        </w:rPr>
        <w:t xml:space="preserve">, </w:t>
      </w:r>
      <w:r w:rsidRPr="00A340ED">
        <w:rPr>
          <w:rFonts w:ascii="Sylfaen" w:hAnsi="Sylfaen" w:cs="Sylfaen"/>
          <w:sz w:val="20"/>
          <w:lang w:val="af-ZA"/>
        </w:rPr>
        <w:t>քան</w:t>
      </w:r>
      <w:r w:rsidRPr="00A340ED">
        <w:rPr>
          <w:rFonts w:ascii="Arial Armenian" w:hAnsi="Arial Armenian" w:cs="Sylfaen"/>
          <w:sz w:val="20"/>
          <w:lang w:val="af-ZA"/>
        </w:rPr>
        <w:t xml:space="preserve"> </w:t>
      </w:r>
      <w:r w:rsidRPr="00A340ED">
        <w:rPr>
          <w:rFonts w:ascii="Sylfaen" w:hAnsi="Sylfaen" w:cs="Sylfaen"/>
          <w:sz w:val="20"/>
          <w:lang w:val="hy-AM"/>
        </w:rPr>
        <w:t>հինգերորդ</w:t>
      </w:r>
      <w:r w:rsidRPr="00A340ED">
        <w:rPr>
          <w:rFonts w:ascii="Arial Armenian" w:hAnsi="Arial Armenian" w:cs="Sylfaen"/>
          <w:sz w:val="20"/>
          <w:lang w:val="af-ZA"/>
        </w:rPr>
        <w:t xml:space="preserve"> </w:t>
      </w:r>
      <w:r w:rsidRPr="00A340ED">
        <w:rPr>
          <w:rFonts w:ascii="Sylfaen" w:hAnsi="Sylfaen" w:cs="Sylfaen"/>
          <w:sz w:val="20"/>
          <w:lang w:val="ru-RU"/>
        </w:rPr>
        <w:t>աշխատանքային</w:t>
      </w:r>
      <w:r w:rsidRPr="00A340ED">
        <w:rPr>
          <w:rFonts w:ascii="Arial Armenian" w:hAnsi="Arial Armenian" w:cs="Sylfaen"/>
          <w:sz w:val="20"/>
          <w:lang w:val="af-ZA"/>
        </w:rPr>
        <w:t xml:space="preserve"> </w:t>
      </w:r>
      <w:r w:rsidRPr="00A340ED">
        <w:rPr>
          <w:rFonts w:ascii="Sylfaen" w:hAnsi="Sylfaen" w:cs="Sylfaen"/>
          <w:sz w:val="20"/>
          <w:lang w:val="ru-RU"/>
        </w:rPr>
        <w:t>օրը</w:t>
      </w:r>
      <w:r w:rsidRPr="00A340ED">
        <w:rPr>
          <w:rFonts w:ascii="Arial Armenian" w:hAnsi="Arial Armenian" w:cs="Sylfaen"/>
          <w:sz w:val="20"/>
          <w:lang w:val="af-ZA"/>
        </w:rPr>
        <w:t xml:space="preserve">, </w:t>
      </w:r>
    </w:p>
    <w:p w:rsidR="0081576D" w:rsidRPr="00A340ED" w:rsidRDefault="0081576D" w:rsidP="0081576D">
      <w:pPr>
        <w:ind w:firstLine="709"/>
        <w:jc w:val="both"/>
        <w:rPr>
          <w:rFonts w:ascii="Arial Armenian" w:hAnsi="Arial Armenian" w:cs="Sylfaen"/>
          <w:sz w:val="20"/>
          <w:lang w:val="af-ZA"/>
        </w:rPr>
      </w:pPr>
      <w:r w:rsidRPr="00A340ED">
        <w:rPr>
          <w:rFonts w:ascii="Sylfaen" w:hAnsi="Sylfaen" w:cs="Sylfaen"/>
          <w:sz w:val="20"/>
          <w:lang w:val="ru-RU"/>
        </w:rPr>
        <w:t>դ</w:t>
      </w:r>
      <w:r w:rsidRPr="00A340ED">
        <w:rPr>
          <w:rFonts w:ascii="Arial Armenian" w:hAnsi="Arial Armenian" w:cs="Sylfaen"/>
          <w:sz w:val="20"/>
          <w:lang w:val="af-ZA"/>
        </w:rPr>
        <w:t xml:space="preserve">. </w:t>
      </w:r>
      <w:r w:rsidRPr="00A340ED">
        <w:rPr>
          <w:rFonts w:ascii="Sylfaen" w:hAnsi="Sylfaen" w:cs="Sylfaen"/>
          <w:sz w:val="20"/>
          <w:lang w:val="ru-RU"/>
        </w:rPr>
        <w:t>յուրաքանչյուր</w:t>
      </w:r>
      <w:r w:rsidRPr="00A340ED">
        <w:rPr>
          <w:rFonts w:ascii="Arial Armenian" w:hAnsi="Arial Armenian" w:cs="Sylfaen"/>
          <w:sz w:val="20"/>
          <w:lang w:val="af-ZA"/>
        </w:rPr>
        <w:t xml:space="preserve"> </w:t>
      </w:r>
      <w:r w:rsidRPr="00A340ED">
        <w:rPr>
          <w:rFonts w:ascii="Sylfaen" w:hAnsi="Sylfaen" w:cs="Sylfaen"/>
          <w:sz w:val="20"/>
        </w:rPr>
        <w:t>մա</w:t>
      </w:r>
      <w:r w:rsidRPr="00A340ED">
        <w:rPr>
          <w:rFonts w:ascii="Sylfaen" w:hAnsi="Sylfaen" w:cs="Sylfaen"/>
          <w:sz w:val="20"/>
          <w:lang w:val="ru-RU"/>
        </w:rPr>
        <w:t>սնակցի</w:t>
      </w:r>
      <w:r w:rsidRPr="00A340ED">
        <w:rPr>
          <w:rFonts w:ascii="Arial Armenian" w:hAnsi="Arial Armenian" w:cs="Sylfaen"/>
          <w:sz w:val="20"/>
          <w:lang w:val="af-ZA"/>
        </w:rPr>
        <w:t xml:space="preserve">` </w:t>
      </w:r>
      <w:r w:rsidRPr="00A340ED">
        <w:rPr>
          <w:rFonts w:ascii="Sylfaen" w:hAnsi="Sylfaen" w:cs="Sylfaen"/>
          <w:sz w:val="20"/>
          <w:lang w:val="ru-RU"/>
        </w:rPr>
        <w:t>տվյալ</w:t>
      </w:r>
      <w:r w:rsidRPr="00A340ED">
        <w:rPr>
          <w:rFonts w:ascii="Arial Armenian" w:hAnsi="Arial Armenian" w:cs="Sylfaen"/>
          <w:sz w:val="20"/>
          <w:lang w:val="af-ZA"/>
        </w:rPr>
        <w:t xml:space="preserve"> </w:t>
      </w:r>
      <w:r w:rsidRPr="00A340ED">
        <w:rPr>
          <w:rFonts w:ascii="Sylfaen" w:hAnsi="Sylfaen" w:cs="Sylfaen"/>
          <w:sz w:val="20"/>
          <w:lang w:val="ru-RU"/>
        </w:rPr>
        <w:t>պահին</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առաջարկը</w:t>
      </w:r>
      <w:r w:rsidRPr="00A340ED">
        <w:rPr>
          <w:rFonts w:ascii="Arial Armenian" w:hAnsi="Arial Armenian" w:cs="Sylfaen"/>
          <w:sz w:val="20"/>
          <w:lang w:val="af-ZA"/>
        </w:rPr>
        <w:t xml:space="preserve"> </w:t>
      </w:r>
      <w:r w:rsidRPr="00A340ED">
        <w:rPr>
          <w:rFonts w:ascii="Sylfaen" w:hAnsi="Sylfaen" w:cs="Sylfaen"/>
          <w:sz w:val="20"/>
          <w:lang w:val="ru-RU"/>
        </w:rPr>
        <w:t>հրապարակվում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մյուս</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ասնակիցների</w:t>
      </w:r>
      <w:r w:rsidRPr="00A340ED">
        <w:rPr>
          <w:rFonts w:ascii="Arial Armenian" w:hAnsi="Arial Armenian" w:cs="Sylfaen"/>
          <w:sz w:val="20"/>
          <w:lang w:val="af-ZA"/>
        </w:rPr>
        <w:t xml:space="preserve"> </w:t>
      </w:r>
      <w:r w:rsidRPr="00A340ED">
        <w:rPr>
          <w:rFonts w:ascii="Sylfaen" w:hAnsi="Sylfaen" w:cs="Sylfaen"/>
          <w:sz w:val="20"/>
          <w:lang w:val="ru-RU"/>
        </w:rPr>
        <w:t>համար</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մինչև</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բանակցությունների</w:t>
      </w:r>
      <w:r w:rsidRPr="00A340ED">
        <w:rPr>
          <w:rFonts w:ascii="Arial Armenian" w:hAnsi="Arial Armenian" w:cs="Sylfaen"/>
          <w:sz w:val="20"/>
          <w:lang w:val="af-ZA"/>
        </w:rPr>
        <w:t xml:space="preserve"> </w:t>
      </w:r>
      <w:r w:rsidRPr="00A340ED">
        <w:rPr>
          <w:rFonts w:ascii="Sylfaen" w:hAnsi="Sylfaen" w:cs="Sylfaen"/>
          <w:sz w:val="20"/>
          <w:lang w:val="ru-RU"/>
        </w:rPr>
        <w:t>համար</w:t>
      </w:r>
      <w:r w:rsidRPr="00A340ED">
        <w:rPr>
          <w:rFonts w:ascii="Arial Armenian" w:hAnsi="Arial Armenian" w:cs="Sylfaen"/>
          <w:sz w:val="20"/>
          <w:lang w:val="af-ZA"/>
        </w:rPr>
        <w:t xml:space="preserve"> </w:t>
      </w:r>
      <w:r w:rsidRPr="00A340ED">
        <w:rPr>
          <w:rFonts w:ascii="Sylfaen" w:hAnsi="Sylfaen" w:cs="Sylfaen"/>
          <w:sz w:val="20"/>
          <w:lang w:val="ru-RU"/>
        </w:rPr>
        <w:t>նախատեսված</w:t>
      </w:r>
      <w:r w:rsidRPr="00A340ED">
        <w:rPr>
          <w:rFonts w:ascii="Arial Armenian" w:hAnsi="Arial Armenian" w:cs="Sylfaen"/>
          <w:sz w:val="20"/>
          <w:lang w:val="af-ZA"/>
        </w:rPr>
        <w:t xml:space="preserve"> </w:t>
      </w:r>
      <w:r w:rsidRPr="00A340ED">
        <w:rPr>
          <w:rFonts w:ascii="Sylfaen" w:hAnsi="Sylfaen" w:cs="Sylfaen"/>
          <w:sz w:val="20"/>
          <w:lang w:val="ru-RU"/>
        </w:rPr>
        <w:t>վերջնաժամկետի</w:t>
      </w:r>
      <w:r w:rsidRPr="00A340ED">
        <w:rPr>
          <w:rFonts w:ascii="Arial Armenian" w:hAnsi="Arial Armenian" w:cs="Sylfaen"/>
          <w:sz w:val="20"/>
          <w:lang w:val="af-ZA"/>
        </w:rPr>
        <w:t xml:space="preserve"> </w:t>
      </w:r>
      <w:r w:rsidRPr="00A340ED">
        <w:rPr>
          <w:rFonts w:ascii="Sylfaen" w:hAnsi="Sylfaen" w:cs="Sylfaen"/>
          <w:sz w:val="20"/>
          <w:lang w:val="ru-RU"/>
        </w:rPr>
        <w:t>ավարտը</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վերանայել</w:t>
      </w:r>
      <w:r w:rsidRPr="00A340ED">
        <w:rPr>
          <w:rFonts w:ascii="Arial Armenian" w:hAnsi="Arial Armenian" w:cs="Sylfaen"/>
          <w:sz w:val="20"/>
          <w:lang w:val="af-ZA"/>
        </w:rPr>
        <w:t xml:space="preserve"> </w:t>
      </w:r>
      <w:r w:rsidRPr="00A340ED">
        <w:rPr>
          <w:rFonts w:ascii="Sylfaen" w:hAnsi="Sylfaen" w:cs="Sylfaen"/>
          <w:sz w:val="20"/>
          <w:lang w:val="ru-RU"/>
        </w:rPr>
        <w:t>իր</w:t>
      </w:r>
      <w:r w:rsidRPr="00A340ED">
        <w:rPr>
          <w:rFonts w:ascii="Arial Armenian" w:hAnsi="Arial Armenian" w:cs="Sylfaen"/>
          <w:sz w:val="20"/>
          <w:lang w:val="af-ZA"/>
        </w:rPr>
        <w:t xml:space="preserve"> </w:t>
      </w:r>
      <w:r w:rsidRPr="00A340ED">
        <w:rPr>
          <w:rFonts w:ascii="Sylfaen" w:hAnsi="Sylfaen" w:cs="Sylfaen"/>
          <w:sz w:val="20"/>
          <w:lang w:val="ru-RU"/>
        </w:rPr>
        <w:t>գնային</w:t>
      </w:r>
      <w:r w:rsidRPr="00A340ED">
        <w:rPr>
          <w:rFonts w:ascii="Arial Armenian" w:hAnsi="Arial Armenian" w:cs="Sylfaen"/>
          <w:sz w:val="20"/>
          <w:lang w:val="af-ZA"/>
        </w:rPr>
        <w:t xml:space="preserve"> </w:t>
      </w:r>
      <w:r w:rsidRPr="00A340ED">
        <w:rPr>
          <w:rFonts w:ascii="Sylfaen" w:hAnsi="Sylfaen" w:cs="Sylfaen"/>
          <w:sz w:val="20"/>
          <w:lang w:val="ru-RU"/>
        </w:rPr>
        <w:t>առաջարկը</w:t>
      </w:r>
      <w:r w:rsidRPr="00A340ED">
        <w:rPr>
          <w:rFonts w:ascii="Arial Armenian" w:hAnsi="Arial Armenian" w:cs="Sylfaen"/>
          <w:sz w:val="20"/>
          <w:lang w:val="af-ZA"/>
        </w:rPr>
        <w:t>,</w:t>
      </w:r>
    </w:p>
    <w:p w:rsidR="0081576D" w:rsidRPr="00A340ED" w:rsidRDefault="0081576D" w:rsidP="0081576D">
      <w:pPr>
        <w:ind w:firstLine="709"/>
        <w:jc w:val="both"/>
        <w:rPr>
          <w:rFonts w:ascii="Arial Armenian" w:hAnsi="Arial Armenian" w:cs="Sylfaen"/>
          <w:sz w:val="20"/>
          <w:lang w:val="af-ZA"/>
        </w:rPr>
      </w:pPr>
      <w:r w:rsidRPr="00A340ED">
        <w:rPr>
          <w:rFonts w:ascii="Sylfaen" w:hAnsi="Sylfaen" w:cs="Sylfaen"/>
          <w:sz w:val="20"/>
          <w:lang w:val="ru-RU"/>
        </w:rPr>
        <w:t>ե</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բանակցությունների</w:t>
      </w:r>
      <w:r w:rsidRPr="00A340ED">
        <w:rPr>
          <w:rFonts w:ascii="Arial Armenian" w:hAnsi="Arial Armenian" w:cs="Sylfaen"/>
          <w:sz w:val="20"/>
          <w:lang w:val="af-ZA"/>
        </w:rPr>
        <w:t xml:space="preserve"> </w:t>
      </w:r>
      <w:r w:rsidRPr="00A340ED">
        <w:rPr>
          <w:rFonts w:ascii="Sylfaen" w:hAnsi="Sylfaen" w:cs="Sylfaen"/>
          <w:sz w:val="20"/>
          <w:lang w:val="ru-RU"/>
        </w:rPr>
        <w:t>համար</w:t>
      </w:r>
      <w:r w:rsidRPr="00A340ED">
        <w:rPr>
          <w:rFonts w:ascii="Arial Armenian" w:hAnsi="Arial Armenian" w:cs="Sylfaen"/>
          <w:sz w:val="20"/>
          <w:lang w:val="af-ZA"/>
        </w:rPr>
        <w:t xml:space="preserve"> </w:t>
      </w:r>
      <w:r w:rsidRPr="00A340ED">
        <w:rPr>
          <w:rFonts w:ascii="Sylfaen" w:hAnsi="Sylfaen" w:cs="Sylfaen"/>
          <w:sz w:val="20"/>
          <w:lang w:val="ru-RU"/>
        </w:rPr>
        <w:t>սահմանված</w:t>
      </w:r>
      <w:r w:rsidRPr="00A340ED">
        <w:rPr>
          <w:rFonts w:ascii="Arial Armenian" w:hAnsi="Arial Armenian" w:cs="Sylfaen"/>
          <w:sz w:val="20"/>
          <w:lang w:val="af-ZA"/>
        </w:rPr>
        <w:t xml:space="preserve"> </w:t>
      </w:r>
      <w:r w:rsidRPr="00A340ED">
        <w:rPr>
          <w:rFonts w:ascii="Sylfaen" w:hAnsi="Sylfaen" w:cs="Sylfaen"/>
          <w:sz w:val="20"/>
          <w:lang w:val="ru-RU"/>
        </w:rPr>
        <w:t>վերջնաժամկետը</w:t>
      </w:r>
      <w:r w:rsidRPr="00A340ED">
        <w:rPr>
          <w:rFonts w:ascii="Arial Armenian" w:hAnsi="Arial Armenian" w:cs="Sylfaen"/>
          <w:sz w:val="20"/>
          <w:lang w:val="af-ZA"/>
        </w:rPr>
        <w:t xml:space="preserve"> </w:t>
      </w:r>
      <w:r w:rsidRPr="00A340ED">
        <w:rPr>
          <w:rFonts w:ascii="Sylfaen" w:hAnsi="Sylfaen" w:cs="Sylfaen"/>
          <w:sz w:val="20"/>
          <w:lang w:val="ru-RU"/>
        </w:rPr>
        <w:t>լրանալու</w:t>
      </w:r>
      <w:r w:rsidRPr="00A340ED">
        <w:rPr>
          <w:rFonts w:ascii="Arial Armenian" w:hAnsi="Arial Armenian" w:cs="Sylfaen"/>
          <w:sz w:val="20"/>
          <w:lang w:val="af-ZA"/>
        </w:rPr>
        <w:t xml:space="preserve"> </w:t>
      </w:r>
      <w:r w:rsidRPr="00A340ED">
        <w:rPr>
          <w:rFonts w:ascii="Sylfaen" w:hAnsi="Sylfaen" w:cs="Sylfaen"/>
          <w:sz w:val="20"/>
          <w:lang w:val="ru-RU"/>
        </w:rPr>
        <w:t>պահին</w:t>
      </w:r>
      <w:r w:rsidRPr="00A340ED">
        <w:rPr>
          <w:rFonts w:ascii="Arial Armenian" w:hAnsi="Arial Armenian" w:cs="Sylfaen"/>
          <w:sz w:val="20"/>
          <w:lang w:val="af-ZA"/>
        </w:rPr>
        <w:t xml:space="preserve">, </w:t>
      </w:r>
      <w:r w:rsidRPr="00A340ED">
        <w:rPr>
          <w:rFonts w:ascii="Sylfaen" w:hAnsi="Sylfaen" w:cs="Sylfaen"/>
          <w:sz w:val="20"/>
          <w:lang w:val="ru-RU"/>
        </w:rPr>
        <w:t>ըստ</w:t>
      </w:r>
      <w:r w:rsidRPr="00A340ED">
        <w:rPr>
          <w:rFonts w:ascii="Arial Armenian" w:hAnsi="Arial Armenian" w:cs="Sylfaen"/>
          <w:sz w:val="20"/>
          <w:lang w:val="hy-AM"/>
        </w:rPr>
        <w:t xml:space="preserve"> </w:t>
      </w:r>
      <w:r w:rsidRPr="00A340ED">
        <w:rPr>
          <w:rFonts w:ascii="Sylfaen" w:hAnsi="Sylfaen" w:cs="Sylfaen"/>
          <w:sz w:val="20"/>
          <w:lang w:val="hy-AM"/>
        </w:rPr>
        <w:t>դրան</w:t>
      </w:r>
      <w:r w:rsidRPr="00A340ED">
        <w:rPr>
          <w:rFonts w:ascii="Arial Armenian" w:hAnsi="Arial Armenian" w:cs="Sylfaen"/>
          <w:sz w:val="20"/>
          <w:lang w:val="hy-AM"/>
        </w:rPr>
        <w:t xml:space="preserve"> </w:t>
      </w:r>
      <w:r w:rsidRPr="00A340ED">
        <w:rPr>
          <w:rFonts w:ascii="Sylfaen" w:hAnsi="Sylfaen" w:cs="Sylfaen"/>
          <w:sz w:val="20"/>
          <w:lang w:val="hy-AM"/>
        </w:rPr>
        <w:t>ներկա</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ասնակիցների</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գների</w:t>
      </w:r>
      <w:r w:rsidRPr="00A340ED">
        <w:rPr>
          <w:rFonts w:ascii="Arial Armenian" w:hAnsi="Arial Armenian" w:cs="Sylfaen"/>
          <w:sz w:val="20"/>
          <w:lang w:val="af-ZA"/>
        </w:rPr>
        <w:t xml:space="preserve">, </w:t>
      </w:r>
      <w:r w:rsidRPr="00A340ED">
        <w:rPr>
          <w:rFonts w:ascii="Sylfaen" w:hAnsi="Sylfaen" w:cs="Sylfaen"/>
          <w:sz w:val="20"/>
          <w:lang w:val="hy-AM"/>
        </w:rPr>
        <w:t>որոնք</w:t>
      </w:r>
      <w:r w:rsidRPr="00A340ED">
        <w:rPr>
          <w:rFonts w:ascii="Arial Armenian" w:hAnsi="Arial Armenian" w:cs="Sylfaen"/>
          <w:sz w:val="20"/>
          <w:lang w:val="hy-AM"/>
        </w:rPr>
        <w:t xml:space="preserve"> </w:t>
      </w:r>
      <w:r w:rsidRPr="00A340ED">
        <w:rPr>
          <w:rFonts w:ascii="Sylfaen" w:hAnsi="Sylfaen" w:cs="Sylfaen"/>
          <w:sz w:val="20"/>
          <w:lang w:val="hy-AM"/>
        </w:rPr>
        <w:t>չեն</w:t>
      </w:r>
      <w:r w:rsidRPr="00A340ED">
        <w:rPr>
          <w:rFonts w:ascii="Arial Armenian" w:hAnsi="Arial Armenian" w:cs="Sylfaen"/>
          <w:sz w:val="20"/>
          <w:lang w:val="af-ZA"/>
        </w:rPr>
        <w:t xml:space="preserve"> </w:t>
      </w:r>
      <w:r w:rsidRPr="00A340ED">
        <w:rPr>
          <w:rFonts w:ascii="Sylfaen" w:hAnsi="Sylfaen" w:cs="Sylfaen"/>
          <w:sz w:val="20"/>
          <w:lang w:val="ru-RU"/>
        </w:rPr>
        <w:t>գերազանցում</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հայտով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գինը</w:t>
      </w:r>
      <w:r w:rsidRPr="00A340ED">
        <w:rPr>
          <w:rFonts w:ascii="Arial Armenian" w:hAnsi="Arial Armenian" w:cs="Sylfaen"/>
          <w:sz w:val="20"/>
          <w:lang w:val="af-ZA"/>
        </w:rPr>
        <w:t xml:space="preserve">, </w:t>
      </w:r>
      <w:r w:rsidRPr="00A340ED">
        <w:rPr>
          <w:rFonts w:ascii="Sylfaen" w:hAnsi="Sylfaen" w:cs="Sylfaen"/>
          <w:sz w:val="20"/>
          <w:lang w:val="ru-RU"/>
        </w:rPr>
        <w:t>որոշվում</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հայտարարվում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hy-AM"/>
        </w:rPr>
        <w:t>ընտրված</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հաջորդաբար</w:t>
      </w:r>
      <w:r w:rsidRPr="00A340ED">
        <w:rPr>
          <w:rFonts w:ascii="Arial Armenian" w:hAnsi="Arial Armenian" w:cs="Sylfaen"/>
          <w:sz w:val="20"/>
          <w:lang w:val="af-ZA"/>
        </w:rPr>
        <w:t xml:space="preserve"> </w:t>
      </w:r>
      <w:r w:rsidRPr="00A340ED">
        <w:rPr>
          <w:rFonts w:ascii="Sylfaen" w:hAnsi="Sylfaen" w:cs="Sylfaen"/>
          <w:sz w:val="20"/>
          <w:lang w:val="ru-RU"/>
        </w:rPr>
        <w:t>տեղերը</w:t>
      </w:r>
      <w:r w:rsidRPr="00A340ED">
        <w:rPr>
          <w:rFonts w:ascii="Arial Armenian" w:hAnsi="Arial Armenian" w:cs="Sylfaen"/>
          <w:sz w:val="20"/>
          <w:lang w:val="af-ZA"/>
        </w:rPr>
        <w:t xml:space="preserve"> </w:t>
      </w:r>
      <w:r w:rsidRPr="00A340ED">
        <w:rPr>
          <w:rFonts w:ascii="Sylfaen" w:hAnsi="Sylfaen" w:cs="Sylfaen"/>
          <w:sz w:val="20"/>
          <w:lang w:val="ru-RU"/>
        </w:rPr>
        <w:t>զբաղեցրած</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ասնակիցները</w:t>
      </w:r>
      <w:r w:rsidRPr="00A340ED">
        <w:rPr>
          <w:rFonts w:ascii="Arial Armenian" w:hAnsi="Arial Armenian" w:cs="Sylfaen"/>
          <w:sz w:val="20"/>
          <w:lang w:val="af-ZA"/>
        </w:rPr>
        <w:t>,</w:t>
      </w:r>
    </w:p>
    <w:p w:rsidR="0081576D" w:rsidRPr="00A340ED" w:rsidRDefault="0081576D" w:rsidP="0081576D">
      <w:pPr>
        <w:shd w:val="clear" w:color="auto" w:fill="FFFFFF"/>
        <w:ind w:firstLine="375"/>
        <w:jc w:val="both"/>
        <w:rPr>
          <w:rFonts w:ascii="Arial Armenian" w:hAnsi="Arial Armenian" w:cs="Sylfaen"/>
          <w:sz w:val="20"/>
          <w:lang w:val="hy-AM"/>
        </w:rPr>
      </w:pPr>
      <w:r w:rsidRPr="00A340ED">
        <w:rPr>
          <w:rFonts w:ascii="Sylfaen" w:hAnsi="Sylfaen" w:cs="Sylfaen"/>
          <w:sz w:val="20"/>
          <w:lang w:val="ru-RU"/>
        </w:rPr>
        <w:t>զ</w:t>
      </w:r>
      <w:r w:rsidRPr="00A340ED">
        <w:rPr>
          <w:rFonts w:ascii="Arial Armenian" w:hAnsi="Arial Armenian" w:cs="Sylfaen"/>
          <w:sz w:val="20"/>
          <w:lang w:val="af-ZA"/>
        </w:rPr>
        <w:t xml:space="preserve">. </w:t>
      </w:r>
      <w:r w:rsidRPr="00A340ED">
        <w:rPr>
          <w:rFonts w:ascii="Sylfaen" w:hAnsi="Sylfaen" w:cs="Sylfaen"/>
          <w:sz w:val="20"/>
          <w:lang w:val="ru-RU"/>
        </w:rPr>
        <w:t>բանակցությունների</w:t>
      </w:r>
      <w:r w:rsidRPr="00A340ED">
        <w:rPr>
          <w:rFonts w:ascii="Arial Armenian" w:hAnsi="Arial Armenian" w:cs="Sylfaen"/>
          <w:sz w:val="20"/>
          <w:lang w:val="af-ZA"/>
        </w:rPr>
        <w:t xml:space="preserve"> </w:t>
      </w:r>
      <w:r w:rsidRPr="00A340ED">
        <w:rPr>
          <w:rFonts w:ascii="Sylfaen" w:hAnsi="Sylfaen" w:cs="Sylfaen"/>
          <w:sz w:val="20"/>
          <w:lang w:val="ru-RU"/>
        </w:rPr>
        <w:t>համար</w:t>
      </w:r>
      <w:r w:rsidRPr="00A340ED">
        <w:rPr>
          <w:rFonts w:ascii="Arial Armenian" w:hAnsi="Arial Armenian" w:cs="Sylfaen"/>
          <w:sz w:val="20"/>
          <w:lang w:val="af-ZA"/>
        </w:rPr>
        <w:t xml:space="preserve"> </w:t>
      </w:r>
      <w:r w:rsidRPr="00A340ED">
        <w:rPr>
          <w:rFonts w:ascii="Sylfaen" w:hAnsi="Sylfaen" w:cs="Sylfaen"/>
          <w:sz w:val="20"/>
          <w:lang w:val="ru-RU"/>
        </w:rPr>
        <w:t>սահմանված</w:t>
      </w:r>
      <w:r w:rsidRPr="00A340ED">
        <w:rPr>
          <w:rFonts w:ascii="Arial Armenian" w:hAnsi="Arial Armenian" w:cs="Sylfaen"/>
          <w:sz w:val="20"/>
          <w:lang w:val="af-ZA"/>
        </w:rPr>
        <w:t xml:space="preserve"> </w:t>
      </w:r>
      <w:r w:rsidRPr="00A340ED">
        <w:rPr>
          <w:rFonts w:ascii="Sylfaen" w:hAnsi="Sylfaen" w:cs="Sylfaen"/>
          <w:sz w:val="20"/>
          <w:lang w:val="ru-RU"/>
        </w:rPr>
        <w:t>վերջնաժամկետը</w:t>
      </w:r>
      <w:r w:rsidRPr="00A340ED">
        <w:rPr>
          <w:rFonts w:ascii="Arial Armenian" w:hAnsi="Arial Armenian" w:cs="Sylfaen"/>
          <w:sz w:val="20"/>
          <w:lang w:val="af-ZA"/>
        </w:rPr>
        <w:t xml:space="preserve"> </w:t>
      </w:r>
      <w:r w:rsidRPr="00A340ED">
        <w:rPr>
          <w:rFonts w:ascii="Sylfaen" w:hAnsi="Sylfaen" w:cs="Sylfaen"/>
          <w:sz w:val="20"/>
          <w:lang w:val="ru-RU"/>
        </w:rPr>
        <w:t>լրանալու</w:t>
      </w:r>
      <w:r w:rsidRPr="00A340ED">
        <w:rPr>
          <w:rFonts w:ascii="Arial Armenian" w:hAnsi="Arial Armenian" w:cs="Sylfaen"/>
          <w:sz w:val="20"/>
          <w:lang w:val="af-ZA"/>
        </w:rPr>
        <w:t xml:space="preserve"> </w:t>
      </w:r>
      <w:r w:rsidRPr="00A340ED">
        <w:rPr>
          <w:rFonts w:ascii="Sylfaen" w:hAnsi="Sylfaen" w:cs="Sylfaen"/>
          <w:sz w:val="20"/>
          <w:lang w:val="ru-RU"/>
        </w:rPr>
        <w:t>պահին</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lang w:val="hy-AM"/>
        </w:rPr>
        <w:t>դրան</w:t>
      </w:r>
      <w:r w:rsidRPr="00A340ED">
        <w:rPr>
          <w:rFonts w:ascii="Arial Armenian" w:hAnsi="Arial Armenian" w:cs="Sylfaen"/>
          <w:sz w:val="20"/>
          <w:lang w:val="hy-AM"/>
        </w:rPr>
        <w:t xml:space="preserve"> </w:t>
      </w:r>
      <w:r w:rsidRPr="00A340ED">
        <w:rPr>
          <w:rFonts w:ascii="Sylfaen" w:hAnsi="Sylfaen" w:cs="Sylfaen"/>
          <w:sz w:val="20"/>
          <w:lang w:val="hy-AM"/>
        </w:rPr>
        <w:t>ներկա</w:t>
      </w:r>
      <w:r w:rsidRPr="00A340ED">
        <w:rPr>
          <w:rFonts w:ascii="Arial Armenian" w:hAnsi="Arial Armenian" w:cs="Sylfaen"/>
          <w:sz w:val="20"/>
          <w:lang w:val="hy-AM"/>
        </w:rPr>
        <w:t xml:space="preserve"> </w:t>
      </w:r>
      <w:r w:rsidRPr="00A340ED">
        <w:rPr>
          <w:rFonts w:ascii="Sylfaen" w:hAnsi="Sylfaen" w:cs="Sylfaen"/>
          <w:sz w:val="20"/>
          <w:lang w:val="af-ZA"/>
        </w:rPr>
        <w:t>մ</w:t>
      </w:r>
      <w:r w:rsidRPr="00A340ED">
        <w:rPr>
          <w:rFonts w:ascii="Sylfaen" w:hAnsi="Sylfaen" w:cs="Sylfaen"/>
          <w:sz w:val="20"/>
          <w:lang w:val="ru-RU"/>
        </w:rPr>
        <w:t>ասնակիցների</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գները</w:t>
      </w:r>
      <w:r w:rsidRPr="00A340ED">
        <w:rPr>
          <w:rFonts w:ascii="Arial Armenian" w:hAnsi="Arial Armenian" w:cs="Sylfaen"/>
          <w:sz w:val="20"/>
          <w:lang w:val="af-ZA"/>
        </w:rPr>
        <w:t xml:space="preserve"> </w:t>
      </w:r>
      <w:r w:rsidRPr="00A340ED">
        <w:rPr>
          <w:rFonts w:ascii="Sylfaen" w:hAnsi="Sylfaen" w:cs="Sylfaen"/>
          <w:sz w:val="20"/>
          <w:lang w:val="ru-RU"/>
        </w:rPr>
        <w:t>գերազանցում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գնման</w:t>
      </w:r>
      <w:r w:rsidRPr="00A340ED">
        <w:rPr>
          <w:rFonts w:ascii="Arial Armenian" w:hAnsi="Arial Armenian" w:cs="Sylfaen"/>
          <w:sz w:val="20"/>
          <w:lang w:val="af-ZA"/>
        </w:rPr>
        <w:t xml:space="preserve"> </w:t>
      </w:r>
      <w:r w:rsidRPr="00A340ED">
        <w:rPr>
          <w:rFonts w:ascii="Sylfaen" w:hAnsi="Sylfaen" w:cs="Sylfaen"/>
          <w:sz w:val="20"/>
          <w:lang w:val="ru-RU"/>
        </w:rPr>
        <w:t>հայտով</w:t>
      </w:r>
      <w:r w:rsidRPr="00A340ED">
        <w:rPr>
          <w:rFonts w:ascii="Arial Armenian" w:hAnsi="Arial Armenian" w:cs="Sylfaen"/>
          <w:sz w:val="20"/>
          <w:lang w:val="af-ZA"/>
        </w:rPr>
        <w:t xml:space="preserve"> </w:t>
      </w:r>
      <w:r w:rsidRPr="00A340ED">
        <w:rPr>
          <w:rFonts w:ascii="Sylfaen" w:hAnsi="Sylfaen" w:cs="Sylfaen"/>
          <w:sz w:val="20"/>
          <w:lang w:val="ru-RU"/>
        </w:rPr>
        <w:t>սահմանված</w:t>
      </w:r>
      <w:r w:rsidRPr="00A340ED">
        <w:rPr>
          <w:rFonts w:ascii="Arial Armenian" w:hAnsi="Arial Armenian" w:cs="Sylfaen"/>
          <w:sz w:val="20"/>
          <w:lang w:val="af-ZA"/>
        </w:rPr>
        <w:t xml:space="preserve"> </w:t>
      </w:r>
      <w:r w:rsidRPr="00A340ED">
        <w:rPr>
          <w:rFonts w:ascii="Sylfaen" w:hAnsi="Sylfaen" w:cs="Sylfaen"/>
          <w:sz w:val="20"/>
          <w:lang w:val="ru-RU"/>
        </w:rPr>
        <w:t>գինը</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գնահատող</w:t>
      </w:r>
      <w:r w:rsidRPr="00A340ED">
        <w:rPr>
          <w:rFonts w:ascii="Arial Armenian" w:hAnsi="Arial Armenian" w:cs="Sylfaen"/>
          <w:sz w:val="20"/>
          <w:lang w:val="hy-AM"/>
        </w:rPr>
        <w:t xml:space="preserve"> </w:t>
      </w:r>
      <w:r w:rsidRPr="00A340ED">
        <w:rPr>
          <w:rFonts w:ascii="Sylfaen" w:hAnsi="Sylfaen" w:cs="Sylfaen"/>
          <w:sz w:val="20"/>
          <w:lang w:val="hy-AM"/>
        </w:rPr>
        <w:t>հանձնաժողովը</w:t>
      </w:r>
      <w:r w:rsidRPr="00A340ED">
        <w:rPr>
          <w:rFonts w:ascii="Arial Armenian" w:hAnsi="Arial Armenian" w:cs="Sylfaen"/>
          <w:sz w:val="20"/>
          <w:lang w:val="hy-AM"/>
        </w:rPr>
        <w:t xml:space="preserve"> </w:t>
      </w:r>
      <w:r w:rsidRPr="00A340ED">
        <w:rPr>
          <w:rFonts w:ascii="Sylfaen" w:hAnsi="Sylfaen" w:cs="Sylfaen"/>
          <w:sz w:val="20"/>
          <w:lang w:val="hy-AM"/>
        </w:rPr>
        <w:t>կարող</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բանակցությունների</w:t>
      </w:r>
      <w:r w:rsidRPr="00A340ED">
        <w:rPr>
          <w:rFonts w:ascii="Arial Armenian" w:hAnsi="Arial Armenian" w:cs="Sylfaen"/>
          <w:sz w:val="20"/>
          <w:lang w:val="hy-AM"/>
        </w:rPr>
        <w:t xml:space="preserve"> </w:t>
      </w:r>
      <w:r w:rsidRPr="00A340ED">
        <w:rPr>
          <w:rFonts w:ascii="Sylfaen" w:hAnsi="Sylfaen" w:cs="Sylfaen"/>
          <w:sz w:val="20"/>
          <w:lang w:val="hy-AM"/>
        </w:rPr>
        <w:t>արդյունքում</w:t>
      </w:r>
      <w:r w:rsidRPr="00A340ED">
        <w:rPr>
          <w:rFonts w:ascii="Arial Armenian" w:hAnsi="Arial Armenian" w:cs="Sylfaen"/>
          <w:sz w:val="20"/>
          <w:lang w:val="hy-AM"/>
        </w:rPr>
        <w:t xml:space="preserve"> </w:t>
      </w:r>
      <w:r w:rsidRPr="00A340ED">
        <w:rPr>
          <w:rFonts w:ascii="Sylfaen" w:hAnsi="Sylfaen" w:cs="Sylfaen"/>
          <w:sz w:val="20"/>
          <w:lang w:val="hy-AM"/>
        </w:rPr>
        <w:t>ցածր</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w:t>
      </w:r>
      <w:r w:rsidRPr="00A340ED">
        <w:rPr>
          <w:rFonts w:ascii="Arial Armenian" w:hAnsi="Arial Armenian" w:cs="Sylfaen"/>
          <w:sz w:val="20"/>
          <w:lang w:val="hy-AM"/>
        </w:rPr>
        <w:t xml:space="preserve"> </w:t>
      </w:r>
      <w:r w:rsidRPr="00A340ED">
        <w:rPr>
          <w:rFonts w:ascii="Sylfaen" w:hAnsi="Sylfaen" w:cs="Sylfaen"/>
          <w:sz w:val="20"/>
          <w:lang w:val="hy-AM"/>
        </w:rPr>
        <w:t>ներկայացրած</w:t>
      </w:r>
      <w:r w:rsidRPr="00A340ED">
        <w:rPr>
          <w:rFonts w:ascii="Arial Armenian" w:hAnsi="Arial Armenian" w:cs="Sylfaen"/>
          <w:sz w:val="20"/>
          <w:lang w:val="hy-AM"/>
        </w:rPr>
        <w:t xml:space="preserve"> </w:t>
      </w:r>
      <w:r w:rsidRPr="00A340ED">
        <w:rPr>
          <w:rFonts w:ascii="Sylfaen" w:hAnsi="Sylfaen" w:cs="Sylfaen"/>
          <w:sz w:val="20"/>
          <w:lang w:val="hy-AM"/>
        </w:rPr>
        <w:t>մասնակցին</w:t>
      </w:r>
      <w:r w:rsidRPr="00A340ED">
        <w:rPr>
          <w:rFonts w:ascii="Arial Armenian" w:hAnsi="Arial Armenian" w:cs="Sylfaen"/>
          <w:sz w:val="20"/>
          <w:lang w:val="hy-AM"/>
        </w:rPr>
        <w:t xml:space="preserve"> </w:t>
      </w:r>
      <w:r w:rsidRPr="00A340ED">
        <w:rPr>
          <w:rFonts w:ascii="Sylfaen" w:hAnsi="Sylfaen" w:cs="Sylfaen"/>
          <w:sz w:val="20"/>
          <w:lang w:val="hy-AM"/>
        </w:rPr>
        <w:t>հայտարարել</w:t>
      </w:r>
      <w:r w:rsidRPr="00A340ED">
        <w:rPr>
          <w:rFonts w:ascii="Arial Armenian" w:hAnsi="Arial Armenian" w:cs="Sylfaen"/>
          <w:sz w:val="20"/>
          <w:lang w:val="hy-AM"/>
        </w:rPr>
        <w:t xml:space="preserve"> </w:t>
      </w:r>
      <w:r w:rsidRPr="00A340ED">
        <w:rPr>
          <w:rFonts w:ascii="Sylfaen" w:hAnsi="Sylfaen" w:cs="Sylfaen"/>
          <w:sz w:val="20"/>
          <w:lang w:val="hy-AM"/>
        </w:rPr>
        <w:t>ընտրված</w:t>
      </w:r>
      <w:r w:rsidRPr="00A340ED">
        <w:rPr>
          <w:rFonts w:ascii="Arial Armenian" w:hAnsi="Arial Armenian" w:cs="Sylfaen"/>
          <w:sz w:val="20"/>
          <w:lang w:val="hy-AM"/>
        </w:rPr>
        <w:t xml:space="preserve"> </w:t>
      </w:r>
      <w:r w:rsidRPr="00A340ED">
        <w:rPr>
          <w:rFonts w:ascii="Sylfaen" w:hAnsi="Sylfaen" w:cs="Sylfaen"/>
          <w:sz w:val="20"/>
          <w:lang w:val="hy-AM"/>
        </w:rPr>
        <w:t>մասնակից՝</w:t>
      </w:r>
      <w:r w:rsidRPr="00A340ED">
        <w:rPr>
          <w:rFonts w:ascii="Arial Armenian" w:hAnsi="Arial Armenian" w:cs="Sylfaen"/>
          <w:sz w:val="20"/>
          <w:lang w:val="hy-AM"/>
        </w:rPr>
        <w:t xml:space="preserve"> </w:t>
      </w:r>
      <w:r w:rsidRPr="00A340ED">
        <w:rPr>
          <w:rFonts w:ascii="Sylfaen" w:hAnsi="Sylfaen" w:cs="Sylfaen"/>
          <w:sz w:val="20"/>
          <w:lang w:val="hy-AM"/>
        </w:rPr>
        <w:t>պայմանով</w:t>
      </w:r>
      <w:r w:rsidRPr="00A340ED">
        <w:rPr>
          <w:rFonts w:ascii="Arial Armenian" w:hAnsi="Arial Armenian" w:cs="Sylfaen"/>
          <w:sz w:val="20"/>
          <w:lang w:val="hy-AM"/>
        </w:rPr>
        <w:t xml:space="preserve">, </w:t>
      </w:r>
      <w:r w:rsidRPr="00A340ED">
        <w:rPr>
          <w:rFonts w:ascii="Sylfaen" w:hAnsi="Sylfaen" w:cs="Sylfaen"/>
          <w:sz w:val="20"/>
          <w:lang w:val="hy-AM"/>
        </w:rPr>
        <w:t>որ՝</w:t>
      </w:r>
    </w:p>
    <w:p w:rsidR="0081576D" w:rsidRPr="00A340ED" w:rsidRDefault="0081576D" w:rsidP="0081576D">
      <w:pPr>
        <w:shd w:val="clear" w:color="auto" w:fill="FFFFFF"/>
        <w:ind w:firstLine="375"/>
        <w:jc w:val="both"/>
        <w:rPr>
          <w:rFonts w:ascii="Arial Armenian" w:hAnsi="Arial Armenian" w:cs="Sylfaen"/>
          <w:sz w:val="20"/>
          <w:lang w:val="hy-AM"/>
        </w:rPr>
      </w:pPr>
      <w:r w:rsidRPr="00A340ED">
        <w:rPr>
          <w:rFonts w:ascii="Arial Armenian" w:hAnsi="Arial Armenian" w:cs="Sylfaen"/>
          <w:sz w:val="20"/>
          <w:lang w:val="hy-AM"/>
        </w:rPr>
        <w:t xml:space="preserve">- </w:t>
      </w:r>
      <w:r w:rsidRPr="00A340ED">
        <w:rPr>
          <w:rFonts w:ascii="Sylfaen" w:hAnsi="Sylfaen" w:cs="Sylfaen"/>
          <w:sz w:val="20"/>
          <w:lang w:val="hy-AM"/>
        </w:rPr>
        <w:t>միևնույն</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առարկայի</w:t>
      </w:r>
      <w:r w:rsidRPr="00A340ED">
        <w:rPr>
          <w:rFonts w:ascii="Arial Armenian" w:hAnsi="Arial Armenian" w:cs="Sylfaen"/>
          <w:sz w:val="20"/>
          <w:lang w:val="hy-AM"/>
        </w:rPr>
        <w:t xml:space="preserve"> </w:t>
      </w:r>
      <w:r w:rsidRPr="00A340ED">
        <w:rPr>
          <w:rFonts w:ascii="Sylfaen" w:hAnsi="Sylfaen" w:cs="Sylfaen"/>
          <w:sz w:val="20"/>
          <w:lang w:val="hy-AM"/>
        </w:rPr>
        <w:t>բնութագրերով</w:t>
      </w:r>
      <w:r w:rsidRPr="00A340ED">
        <w:rPr>
          <w:rFonts w:ascii="Arial Armenian" w:hAnsi="Arial Armenian" w:cs="Sylfaen"/>
          <w:sz w:val="20"/>
          <w:lang w:val="hy-AM"/>
        </w:rPr>
        <w:t xml:space="preserve"> </w:t>
      </w:r>
      <w:r w:rsidRPr="00A340ED">
        <w:rPr>
          <w:rFonts w:ascii="Sylfaen" w:hAnsi="Sylfaen" w:cs="Sylfaen"/>
          <w:sz w:val="20"/>
          <w:lang w:val="hy-AM"/>
        </w:rPr>
        <w:t>տվյալ</w:t>
      </w:r>
      <w:r w:rsidRPr="00A340ED">
        <w:rPr>
          <w:rFonts w:ascii="Arial Armenian" w:hAnsi="Arial Armenian" w:cs="Sylfaen"/>
          <w:sz w:val="20"/>
          <w:lang w:val="hy-AM"/>
        </w:rPr>
        <w:t xml:space="preserve"> </w:t>
      </w:r>
      <w:r w:rsidRPr="00A340ED">
        <w:rPr>
          <w:rFonts w:ascii="Sylfaen" w:hAnsi="Sylfaen" w:cs="Sylfaen"/>
          <w:sz w:val="20"/>
          <w:lang w:val="hy-AM"/>
        </w:rPr>
        <w:t>օրացուցային</w:t>
      </w:r>
      <w:r w:rsidRPr="00A340ED">
        <w:rPr>
          <w:rFonts w:ascii="Arial Armenian" w:hAnsi="Arial Armenian" w:cs="Sylfaen"/>
          <w:sz w:val="20"/>
          <w:lang w:val="hy-AM"/>
        </w:rPr>
        <w:t xml:space="preserve"> </w:t>
      </w:r>
      <w:r w:rsidRPr="00A340ED">
        <w:rPr>
          <w:rFonts w:ascii="Sylfaen" w:hAnsi="Sylfaen" w:cs="Sylfaen"/>
          <w:sz w:val="20"/>
          <w:lang w:val="hy-AM"/>
        </w:rPr>
        <w:t>տարում</w:t>
      </w:r>
      <w:r w:rsidRPr="00A340ED">
        <w:rPr>
          <w:rFonts w:ascii="Arial Armenian" w:hAnsi="Arial Armenian" w:cs="Sylfaen"/>
          <w:sz w:val="20"/>
          <w:lang w:val="hy-AM"/>
        </w:rPr>
        <w:t xml:space="preserve"> </w:t>
      </w:r>
      <w:r w:rsidRPr="00A340ED">
        <w:rPr>
          <w:rFonts w:ascii="Sylfaen" w:hAnsi="Sylfaen" w:cs="Sylfaen"/>
          <w:sz w:val="20"/>
          <w:lang w:val="hy-AM"/>
        </w:rPr>
        <w:t>արդեն</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կազմակերպվել</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առնվազն</w:t>
      </w:r>
      <w:r w:rsidRPr="00A340ED">
        <w:rPr>
          <w:rFonts w:ascii="Arial Armenian" w:hAnsi="Arial Armenian" w:cs="Sylfaen"/>
          <w:sz w:val="20"/>
          <w:lang w:val="hy-AM"/>
        </w:rPr>
        <w:t xml:space="preserve"> </w:t>
      </w:r>
      <w:r w:rsidRPr="00A340ED">
        <w:rPr>
          <w:rFonts w:ascii="Sylfaen" w:hAnsi="Sylfaen" w:cs="Sylfaen"/>
          <w:sz w:val="20"/>
          <w:lang w:val="hy-AM"/>
        </w:rPr>
        <w:t>մեկ</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մրցակցային</w:t>
      </w:r>
      <w:r w:rsidRPr="00A340ED">
        <w:rPr>
          <w:rFonts w:ascii="Arial Armenian" w:hAnsi="Arial Armenian" w:cs="Sylfaen"/>
          <w:sz w:val="20"/>
          <w:lang w:val="hy-AM"/>
        </w:rPr>
        <w:t xml:space="preserve"> </w:t>
      </w:r>
      <w:r w:rsidRPr="00A340ED">
        <w:rPr>
          <w:rFonts w:ascii="Sylfaen" w:hAnsi="Sylfaen" w:cs="Sylfaen"/>
          <w:sz w:val="20"/>
          <w:lang w:val="hy-AM"/>
        </w:rPr>
        <w:t>ընթացակարգ</w:t>
      </w:r>
      <w:r w:rsidRPr="00A340ED">
        <w:rPr>
          <w:rFonts w:ascii="Arial Armenian" w:hAnsi="Arial Armenian" w:cs="Sylfaen"/>
          <w:sz w:val="20"/>
          <w:lang w:val="hy-AM"/>
        </w:rPr>
        <w:t xml:space="preserve">, </w:t>
      </w:r>
      <w:r w:rsidRPr="00A340ED">
        <w:rPr>
          <w:rFonts w:ascii="Sylfaen" w:hAnsi="Sylfaen" w:cs="Sylfaen"/>
          <w:sz w:val="20"/>
          <w:lang w:val="hy-AM"/>
        </w:rPr>
        <w:t>որը</w:t>
      </w:r>
      <w:r w:rsidRPr="00A340ED">
        <w:rPr>
          <w:rFonts w:ascii="Arial Armenian" w:hAnsi="Arial Armenian" w:cs="Sylfaen"/>
          <w:sz w:val="20"/>
          <w:lang w:val="hy-AM"/>
        </w:rPr>
        <w:t xml:space="preserve"> </w:t>
      </w:r>
      <w:r w:rsidRPr="00A340ED">
        <w:rPr>
          <w:rFonts w:ascii="Sylfaen" w:hAnsi="Sylfaen" w:cs="Sylfaen"/>
          <w:sz w:val="20"/>
          <w:lang w:val="hy-AM"/>
        </w:rPr>
        <w:t>չկայացած</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հայտարարվել</w:t>
      </w:r>
      <w:r w:rsidRPr="00A340ED">
        <w:rPr>
          <w:rFonts w:ascii="Arial Armenian" w:hAnsi="Arial Armenian" w:cs="Sylfaen"/>
          <w:sz w:val="20"/>
          <w:lang w:val="hy-AM"/>
        </w:rPr>
        <w:t xml:space="preserve"> </w:t>
      </w:r>
      <w:r w:rsidRPr="00A340ED">
        <w:rPr>
          <w:rFonts w:ascii="Sylfaen" w:hAnsi="Sylfaen" w:cs="Sylfaen"/>
          <w:sz w:val="20"/>
          <w:lang w:val="hy-AM"/>
        </w:rPr>
        <w:t>մասնակիցների</w:t>
      </w:r>
      <w:r w:rsidRPr="00A340ED">
        <w:rPr>
          <w:rFonts w:ascii="Arial Armenian" w:hAnsi="Arial Armenian" w:cs="Sylfaen"/>
          <w:sz w:val="20"/>
          <w:lang w:val="hy-AM"/>
        </w:rPr>
        <w:t xml:space="preserve"> </w:t>
      </w:r>
      <w:r w:rsidRPr="00A340ED">
        <w:rPr>
          <w:rFonts w:ascii="Sylfaen" w:hAnsi="Sylfaen" w:cs="Sylfaen"/>
          <w:sz w:val="20"/>
          <w:lang w:val="hy-AM"/>
        </w:rPr>
        <w:t>ներկայացրած</w:t>
      </w:r>
      <w:r w:rsidRPr="00A340ED">
        <w:rPr>
          <w:rFonts w:ascii="Arial Armenian" w:hAnsi="Arial Armenian" w:cs="Sylfaen"/>
          <w:sz w:val="20"/>
          <w:lang w:val="hy-AM"/>
        </w:rPr>
        <w:t xml:space="preserve"> </w:t>
      </w:r>
      <w:r w:rsidRPr="00A340ED">
        <w:rPr>
          <w:rFonts w:ascii="Sylfaen" w:hAnsi="Sylfaen" w:cs="Sylfaen"/>
          <w:sz w:val="20"/>
          <w:lang w:val="hy-AM"/>
        </w:rPr>
        <w:t>գները</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հայտով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գինը</w:t>
      </w:r>
      <w:r w:rsidRPr="00A340ED">
        <w:rPr>
          <w:rFonts w:ascii="Arial Armenian" w:hAnsi="Arial Armenian" w:cs="Sylfaen"/>
          <w:sz w:val="20"/>
          <w:lang w:val="hy-AM"/>
        </w:rPr>
        <w:t xml:space="preserve"> </w:t>
      </w:r>
      <w:r w:rsidRPr="00A340ED">
        <w:rPr>
          <w:rFonts w:ascii="Sylfaen" w:hAnsi="Sylfaen" w:cs="Sylfaen"/>
          <w:sz w:val="20"/>
          <w:lang w:val="hy-AM"/>
        </w:rPr>
        <w:t>գերազանցելու</w:t>
      </w:r>
      <w:r w:rsidRPr="00A340ED">
        <w:rPr>
          <w:rFonts w:ascii="Arial Armenian" w:hAnsi="Arial Armenian" w:cs="Sylfaen"/>
          <w:sz w:val="20"/>
          <w:lang w:val="hy-AM"/>
        </w:rPr>
        <w:t xml:space="preserve"> </w:t>
      </w:r>
      <w:r w:rsidRPr="00A340ED">
        <w:rPr>
          <w:rFonts w:ascii="Sylfaen" w:hAnsi="Sylfaen" w:cs="Sylfaen"/>
          <w:sz w:val="20"/>
          <w:lang w:val="hy-AM"/>
        </w:rPr>
        <w:t>հիմքով</w:t>
      </w:r>
      <w:r w:rsidRPr="00A340ED">
        <w:rPr>
          <w:rFonts w:ascii="Arial Armenian" w:hAnsi="Arial Armenian" w:cs="Sylfaen"/>
          <w:sz w:val="20"/>
          <w:lang w:val="hy-AM"/>
        </w:rPr>
        <w:t xml:space="preserve"> </w:t>
      </w:r>
      <w:r w:rsidRPr="00A340ED">
        <w:rPr>
          <w:rFonts w:ascii="Sylfaen" w:hAnsi="Sylfaen" w:cs="Sylfaen"/>
          <w:sz w:val="20"/>
          <w:lang w:val="hy-AM"/>
        </w:rPr>
        <w:t>պայմանավորված</w:t>
      </w:r>
      <w:r w:rsidRPr="00A340ED">
        <w:rPr>
          <w:rFonts w:ascii="Arial Armenian" w:hAnsi="Arial Armenian" w:cs="Sylfaen"/>
          <w:sz w:val="20"/>
          <w:lang w:val="hy-AM"/>
        </w:rPr>
        <w:t>.</w:t>
      </w:r>
    </w:p>
    <w:p w:rsidR="0081576D" w:rsidRPr="00A340ED" w:rsidRDefault="0081576D" w:rsidP="0081576D">
      <w:pPr>
        <w:shd w:val="clear" w:color="auto" w:fill="FFFFFF"/>
        <w:ind w:firstLine="375"/>
        <w:jc w:val="both"/>
        <w:rPr>
          <w:rFonts w:ascii="Arial Armenian" w:hAnsi="Arial Armenian" w:cs="Sylfaen"/>
          <w:sz w:val="20"/>
          <w:lang w:val="hy-AM"/>
        </w:rPr>
      </w:pPr>
      <w:r w:rsidRPr="00A340ED">
        <w:rPr>
          <w:rFonts w:ascii="Arial Armenian" w:hAnsi="Arial Armenian" w:cs="Sylfaen"/>
          <w:sz w:val="20"/>
          <w:lang w:val="hy-AM"/>
        </w:rPr>
        <w:t xml:space="preserve">- </w:t>
      </w:r>
      <w:r w:rsidRPr="00A340ED">
        <w:rPr>
          <w:rFonts w:ascii="Sylfaen" w:hAnsi="Sylfaen" w:cs="Sylfaen"/>
          <w:sz w:val="20"/>
          <w:lang w:val="hy-AM"/>
        </w:rPr>
        <w:t>ընտրված</w:t>
      </w:r>
      <w:r w:rsidRPr="00A340ED">
        <w:rPr>
          <w:rFonts w:ascii="Arial Armenian" w:hAnsi="Arial Armenian" w:cs="Sylfaen"/>
          <w:sz w:val="20"/>
          <w:lang w:val="hy-AM"/>
        </w:rPr>
        <w:t xml:space="preserve"> </w:t>
      </w:r>
      <w:r w:rsidRPr="00A340ED">
        <w:rPr>
          <w:rFonts w:ascii="Sylfaen" w:hAnsi="Sylfaen" w:cs="Sylfaen"/>
          <w:sz w:val="20"/>
          <w:lang w:val="hy-AM"/>
        </w:rPr>
        <w:t>մասնակցի</w:t>
      </w:r>
      <w:r w:rsidRPr="00A340ED">
        <w:rPr>
          <w:rFonts w:ascii="Arial Armenian" w:hAnsi="Arial Armenian" w:cs="Sylfaen"/>
          <w:sz w:val="20"/>
          <w:lang w:val="hy-AM"/>
        </w:rPr>
        <w:t xml:space="preserve"> </w:t>
      </w:r>
      <w:r w:rsidRPr="00A340ED">
        <w:rPr>
          <w:rFonts w:ascii="Sylfaen" w:hAnsi="Sylfaen" w:cs="Sylfaen"/>
          <w:sz w:val="20"/>
          <w:lang w:val="hy-AM"/>
        </w:rPr>
        <w:t>հետ</w:t>
      </w:r>
      <w:r w:rsidRPr="00A340ED">
        <w:rPr>
          <w:rFonts w:ascii="Arial Armenian" w:hAnsi="Arial Armenian" w:cs="Sylfaen"/>
          <w:sz w:val="20"/>
          <w:lang w:val="hy-AM"/>
        </w:rPr>
        <w:t xml:space="preserve"> </w:t>
      </w:r>
      <w:r w:rsidRPr="00A340ED">
        <w:rPr>
          <w:rFonts w:ascii="Sylfaen" w:hAnsi="Sylfaen" w:cs="Sylfaen"/>
          <w:sz w:val="20"/>
          <w:lang w:val="hy-AM"/>
        </w:rPr>
        <w:t>կնքվող</w:t>
      </w:r>
      <w:r w:rsidRPr="00A340ED">
        <w:rPr>
          <w:rFonts w:ascii="Arial Armenian" w:hAnsi="Arial Armenian" w:cs="Sylfaen"/>
          <w:sz w:val="20"/>
          <w:lang w:val="hy-AM"/>
        </w:rPr>
        <w:t xml:space="preserve"> </w:t>
      </w: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կողմերի</w:t>
      </w:r>
      <w:r w:rsidRPr="00A340ED">
        <w:rPr>
          <w:rFonts w:ascii="Arial Armenian" w:hAnsi="Arial Armenian" w:cs="Sylfaen"/>
          <w:sz w:val="20"/>
          <w:lang w:val="hy-AM"/>
        </w:rPr>
        <w:t xml:space="preserve"> </w:t>
      </w:r>
      <w:r w:rsidRPr="00A340ED">
        <w:rPr>
          <w:rFonts w:ascii="Sylfaen" w:hAnsi="Sylfaen" w:cs="Sylfaen"/>
          <w:sz w:val="20"/>
          <w:lang w:val="hy-AM"/>
        </w:rPr>
        <w:t>իրավունքներն</w:t>
      </w:r>
      <w:r w:rsidRPr="00A340ED">
        <w:rPr>
          <w:rFonts w:ascii="Arial Armenian" w:hAnsi="Arial Armenian" w:cs="Sylfaen"/>
          <w:sz w:val="20"/>
          <w:lang w:val="hy-AM"/>
        </w:rPr>
        <w:t xml:space="preserve"> </w:t>
      </w:r>
      <w:r w:rsidRPr="00A340ED">
        <w:rPr>
          <w:rFonts w:ascii="Sylfaen" w:hAnsi="Sylfaen" w:cs="Sylfaen"/>
          <w:sz w:val="20"/>
          <w:lang w:val="hy-AM"/>
        </w:rPr>
        <w:t>ու</w:t>
      </w:r>
      <w:r w:rsidRPr="00A340ED">
        <w:rPr>
          <w:rFonts w:ascii="Arial Armenian" w:hAnsi="Arial Armenian" w:cs="Sylfaen"/>
          <w:sz w:val="20"/>
          <w:lang w:val="hy-AM"/>
        </w:rPr>
        <w:t xml:space="preserve"> </w:t>
      </w:r>
      <w:r w:rsidRPr="00A340ED">
        <w:rPr>
          <w:rFonts w:ascii="Sylfaen" w:hAnsi="Sylfaen" w:cs="Sylfaen"/>
          <w:sz w:val="20"/>
          <w:lang w:val="hy-AM"/>
        </w:rPr>
        <w:t>պարտականությունները</w:t>
      </w:r>
      <w:r w:rsidRPr="00A340ED">
        <w:rPr>
          <w:rFonts w:ascii="Arial Armenian" w:hAnsi="Arial Armenian" w:cs="Sylfaen"/>
          <w:sz w:val="20"/>
          <w:lang w:val="hy-AM"/>
        </w:rPr>
        <w:t xml:space="preserve"> </w:t>
      </w:r>
      <w:r w:rsidRPr="00A340ED">
        <w:rPr>
          <w:rFonts w:ascii="Sylfaen" w:hAnsi="Sylfaen" w:cs="Sylfaen"/>
          <w:sz w:val="20"/>
          <w:lang w:val="hy-AM"/>
        </w:rPr>
        <w:t>ուժի</w:t>
      </w:r>
      <w:r w:rsidRPr="00A340ED">
        <w:rPr>
          <w:rFonts w:ascii="Arial Armenian" w:hAnsi="Arial Armenian" w:cs="Sylfaen"/>
          <w:sz w:val="20"/>
          <w:lang w:val="hy-AM"/>
        </w:rPr>
        <w:t xml:space="preserve"> </w:t>
      </w:r>
      <w:r w:rsidRPr="00A340ED">
        <w:rPr>
          <w:rFonts w:ascii="Sylfaen" w:hAnsi="Sylfaen" w:cs="Sylfaen"/>
          <w:sz w:val="20"/>
          <w:lang w:val="hy-AM"/>
        </w:rPr>
        <w:t>մեջ</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մտնում</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հայտով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գինը</w:t>
      </w:r>
      <w:r w:rsidRPr="00A340ED">
        <w:rPr>
          <w:rFonts w:ascii="Arial Armenian" w:hAnsi="Arial Armenian" w:cs="Sylfaen"/>
          <w:sz w:val="20"/>
          <w:lang w:val="hy-AM"/>
        </w:rPr>
        <w:t xml:space="preserve"> </w:t>
      </w:r>
      <w:r w:rsidRPr="00A340ED">
        <w:rPr>
          <w:rFonts w:ascii="Sylfaen" w:hAnsi="Sylfaen" w:cs="Sylfaen"/>
          <w:sz w:val="20"/>
          <w:lang w:val="hy-AM"/>
        </w:rPr>
        <w:t>գերազանցող</w:t>
      </w:r>
      <w:r w:rsidRPr="00A340ED">
        <w:rPr>
          <w:rFonts w:ascii="Arial Armenian" w:hAnsi="Arial Armenian" w:cs="Sylfaen"/>
          <w:sz w:val="20"/>
          <w:lang w:val="hy-AM"/>
        </w:rPr>
        <w:t xml:space="preserve"> </w:t>
      </w:r>
      <w:r w:rsidRPr="00A340ED">
        <w:rPr>
          <w:rFonts w:ascii="Sylfaen" w:hAnsi="Sylfaen" w:cs="Sylfaen"/>
          <w:sz w:val="20"/>
          <w:lang w:val="hy-AM"/>
        </w:rPr>
        <w:t>չափով</w:t>
      </w:r>
      <w:r w:rsidRPr="00A340ED">
        <w:rPr>
          <w:rFonts w:ascii="Arial Armenian" w:hAnsi="Arial Armenian" w:cs="Sylfaen"/>
          <w:sz w:val="20"/>
          <w:lang w:val="hy-AM"/>
        </w:rPr>
        <w:t xml:space="preserve"> </w:t>
      </w:r>
      <w:r w:rsidRPr="00A340ED">
        <w:rPr>
          <w:rFonts w:ascii="Sylfaen" w:hAnsi="Sylfaen" w:cs="Sylfaen"/>
          <w:sz w:val="20"/>
          <w:lang w:val="hy-AM"/>
        </w:rPr>
        <w:t>լրացուցիչ</w:t>
      </w:r>
      <w:r w:rsidRPr="00A340ED">
        <w:rPr>
          <w:rFonts w:ascii="Arial Armenian" w:hAnsi="Arial Armenian" w:cs="Sylfaen"/>
          <w:sz w:val="20"/>
          <w:lang w:val="hy-AM"/>
        </w:rPr>
        <w:t xml:space="preserve"> </w:t>
      </w:r>
      <w:r w:rsidRPr="00A340ED">
        <w:rPr>
          <w:rFonts w:ascii="Sylfaen" w:hAnsi="Sylfaen" w:cs="Sylfaen"/>
          <w:sz w:val="20"/>
          <w:lang w:val="hy-AM"/>
        </w:rPr>
        <w:t>ֆինանսական</w:t>
      </w:r>
      <w:r w:rsidRPr="00A340ED">
        <w:rPr>
          <w:rFonts w:ascii="Arial Armenian" w:hAnsi="Arial Armenian" w:cs="Sylfaen"/>
          <w:sz w:val="20"/>
          <w:lang w:val="hy-AM"/>
        </w:rPr>
        <w:t xml:space="preserve"> </w:t>
      </w:r>
      <w:r w:rsidRPr="00A340ED">
        <w:rPr>
          <w:rFonts w:ascii="Sylfaen" w:hAnsi="Sylfaen" w:cs="Sylfaen"/>
          <w:sz w:val="20"/>
          <w:lang w:val="hy-AM"/>
        </w:rPr>
        <w:t>միջոցներ</w:t>
      </w:r>
      <w:r w:rsidRPr="00A340ED">
        <w:rPr>
          <w:rFonts w:ascii="Arial Armenian" w:hAnsi="Arial Armenian" w:cs="Sylfaen"/>
          <w:sz w:val="20"/>
          <w:lang w:val="hy-AM"/>
        </w:rPr>
        <w:t xml:space="preserve"> </w:t>
      </w:r>
      <w:r w:rsidRPr="00A340ED">
        <w:rPr>
          <w:rFonts w:ascii="Sylfaen" w:hAnsi="Sylfaen" w:cs="Sylfaen"/>
          <w:sz w:val="20"/>
          <w:lang w:val="hy-AM"/>
        </w:rPr>
        <w:t>նախատեսվելու</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դրա</w:t>
      </w:r>
      <w:r w:rsidRPr="00A340ED">
        <w:rPr>
          <w:rFonts w:ascii="Arial Armenian" w:hAnsi="Arial Armenian" w:cs="Sylfaen"/>
          <w:sz w:val="20"/>
          <w:lang w:val="hy-AM"/>
        </w:rPr>
        <w:t xml:space="preserve"> </w:t>
      </w:r>
      <w:r w:rsidRPr="00A340ED">
        <w:rPr>
          <w:rFonts w:ascii="Sylfaen" w:hAnsi="Sylfaen" w:cs="Sylfaen"/>
          <w:sz w:val="20"/>
          <w:lang w:val="hy-AM"/>
        </w:rPr>
        <w:t>հիման</w:t>
      </w:r>
      <w:r w:rsidRPr="00A340ED">
        <w:rPr>
          <w:rFonts w:ascii="Arial Armenian" w:hAnsi="Arial Armenian" w:cs="Sylfaen"/>
          <w:sz w:val="20"/>
          <w:lang w:val="hy-AM"/>
        </w:rPr>
        <w:t xml:space="preserve"> </w:t>
      </w:r>
      <w:r w:rsidRPr="00A340ED">
        <w:rPr>
          <w:rFonts w:ascii="Sylfaen" w:hAnsi="Sylfaen" w:cs="Sylfaen"/>
          <w:sz w:val="20"/>
          <w:lang w:val="hy-AM"/>
        </w:rPr>
        <w:t>վրա</w:t>
      </w:r>
      <w:r w:rsidRPr="00A340ED">
        <w:rPr>
          <w:rFonts w:ascii="Arial Armenian" w:hAnsi="Arial Armenian" w:cs="Sylfaen"/>
          <w:sz w:val="20"/>
          <w:lang w:val="hy-AM"/>
        </w:rPr>
        <w:t xml:space="preserve"> </w:t>
      </w:r>
      <w:r w:rsidRPr="00A340ED">
        <w:rPr>
          <w:rFonts w:ascii="Sylfaen" w:hAnsi="Sylfaen" w:cs="Sylfaen"/>
          <w:sz w:val="20"/>
          <w:lang w:val="hy-AM"/>
        </w:rPr>
        <w:t>կողմերի</w:t>
      </w:r>
      <w:r w:rsidRPr="00A340ED">
        <w:rPr>
          <w:rFonts w:ascii="Arial Armenian" w:hAnsi="Arial Armenian" w:cs="Sylfaen"/>
          <w:sz w:val="20"/>
          <w:lang w:val="hy-AM"/>
        </w:rPr>
        <w:t xml:space="preserve"> </w:t>
      </w:r>
      <w:r w:rsidRPr="00A340ED">
        <w:rPr>
          <w:rFonts w:ascii="Sylfaen" w:hAnsi="Sylfaen" w:cs="Sylfaen"/>
          <w:sz w:val="20"/>
          <w:lang w:val="hy-AM"/>
        </w:rPr>
        <w:t>միջև</w:t>
      </w:r>
      <w:r w:rsidRPr="00A340ED">
        <w:rPr>
          <w:rFonts w:ascii="Arial Armenian" w:hAnsi="Arial Armenian" w:cs="Sylfaen"/>
          <w:sz w:val="20"/>
          <w:lang w:val="hy-AM"/>
        </w:rPr>
        <w:t xml:space="preserve"> </w:t>
      </w:r>
      <w:r w:rsidRPr="00A340ED">
        <w:rPr>
          <w:rFonts w:ascii="Sylfaen" w:hAnsi="Sylfaen" w:cs="Sylfaen"/>
          <w:sz w:val="20"/>
          <w:lang w:val="hy-AM"/>
        </w:rPr>
        <w:t>համաձայնագիր</w:t>
      </w:r>
      <w:r w:rsidRPr="00A340ED">
        <w:rPr>
          <w:rFonts w:ascii="Arial Armenian" w:hAnsi="Arial Armenian" w:cs="Sylfaen"/>
          <w:sz w:val="20"/>
          <w:lang w:val="hy-AM"/>
        </w:rPr>
        <w:t xml:space="preserve"> </w:t>
      </w:r>
      <w:r w:rsidRPr="00A340ED">
        <w:rPr>
          <w:rFonts w:ascii="Sylfaen" w:hAnsi="Sylfaen" w:cs="Sylfaen"/>
          <w:sz w:val="20"/>
          <w:lang w:val="hy-AM"/>
        </w:rPr>
        <w:t>կնքելու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Ընդ</w:t>
      </w:r>
      <w:r w:rsidRPr="00A340ED">
        <w:rPr>
          <w:rFonts w:ascii="Arial Armenian" w:hAnsi="Arial Armenian" w:cs="Sylfaen"/>
          <w:sz w:val="20"/>
          <w:lang w:val="hy-AM"/>
        </w:rPr>
        <w:t xml:space="preserve"> </w:t>
      </w:r>
      <w:r w:rsidRPr="00A340ED">
        <w:rPr>
          <w:rFonts w:ascii="Sylfaen" w:hAnsi="Sylfaen" w:cs="Sylfaen"/>
          <w:sz w:val="20"/>
          <w:lang w:val="hy-AM"/>
        </w:rPr>
        <w:t>որում</w:t>
      </w:r>
      <w:r w:rsidRPr="00A340ED">
        <w:rPr>
          <w:rFonts w:ascii="Arial Armenian" w:hAnsi="Arial Armenian" w:cs="Sylfaen"/>
          <w:sz w:val="20"/>
          <w:lang w:val="hy-AM"/>
        </w:rPr>
        <w:t xml:space="preserve"> </w:t>
      </w:r>
      <w:r w:rsidRPr="00A340ED">
        <w:rPr>
          <w:rFonts w:ascii="Sylfaen" w:hAnsi="Sylfaen" w:cs="Sylfaen"/>
          <w:sz w:val="20"/>
          <w:lang w:val="hy-AM"/>
        </w:rPr>
        <w:t>համաձայնագիրը</w:t>
      </w:r>
      <w:r w:rsidRPr="00A340ED">
        <w:rPr>
          <w:rFonts w:ascii="Arial Armenian" w:hAnsi="Arial Armenian" w:cs="Sylfaen"/>
          <w:sz w:val="20"/>
          <w:lang w:val="hy-AM"/>
        </w:rPr>
        <w:t xml:space="preserve"> </w:t>
      </w:r>
      <w:r w:rsidRPr="00A340ED">
        <w:rPr>
          <w:rFonts w:ascii="Sylfaen" w:hAnsi="Sylfaen" w:cs="Sylfaen"/>
          <w:sz w:val="20"/>
          <w:lang w:val="hy-AM"/>
        </w:rPr>
        <w:t>կնքվում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լրացուցիչ</w:t>
      </w:r>
      <w:r w:rsidRPr="00A340ED">
        <w:rPr>
          <w:rFonts w:ascii="Arial Armenian" w:hAnsi="Arial Armenian" w:cs="Sylfaen"/>
          <w:sz w:val="20"/>
          <w:lang w:val="hy-AM"/>
        </w:rPr>
        <w:t xml:space="preserve"> </w:t>
      </w:r>
      <w:r w:rsidRPr="00A340ED">
        <w:rPr>
          <w:rFonts w:ascii="Sylfaen" w:hAnsi="Sylfaen" w:cs="Sylfaen"/>
          <w:sz w:val="20"/>
          <w:lang w:val="hy-AM"/>
        </w:rPr>
        <w:t>ֆինանսական</w:t>
      </w:r>
      <w:r w:rsidRPr="00A340ED">
        <w:rPr>
          <w:rFonts w:ascii="Arial Armenian" w:hAnsi="Arial Armenian" w:cs="Sylfaen"/>
          <w:sz w:val="20"/>
          <w:lang w:val="hy-AM"/>
        </w:rPr>
        <w:t xml:space="preserve"> </w:t>
      </w:r>
      <w:r w:rsidRPr="00A340ED">
        <w:rPr>
          <w:rFonts w:ascii="Sylfaen" w:hAnsi="Sylfaen" w:cs="Sylfaen"/>
          <w:sz w:val="20"/>
          <w:lang w:val="hy-AM"/>
        </w:rPr>
        <w:t>միջոցները</w:t>
      </w:r>
      <w:r w:rsidRPr="00A340ED">
        <w:rPr>
          <w:rFonts w:ascii="Arial Armenian" w:hAnsi="Arial Armenian" w:cs="Sylfaen"/>
          <w:sz w:val="20"/>
          <w:lang w:val="hy-AM"/>
        </w:rPr>
        <w:t xml:space="preserve"> </w:t>
      </w:r>
      <w:r w:rsidRPr="00A340ED">
        <w:rPr>
          <w:rFonts w:ascii="Sylfaen" w:hAnsi="Sylfaen" w:cs="Sylfaen"/>
          <w:sz w:val="20"/>
          <w:lang w:val="hy-AM"/>
        </w:rPr>
        <w:t>նախատեսվելուն</w:t>
      </w:r>
      <w:r w:rsidRPr="00A340ED">
        <w:rPr>
          <w:rFonts w:ascii="Arial Armenian" w:hAnsi="Arial Armenian" w:cs="Sylfaen"/>
          <w:sz w:val="20"/>
          <w:lang w:val="hy-AM"/>
        </w:rPr>
        <w:t xml:space="preserve"> </w:t>
      </w:r>
      <w:r w:rsidRPr="00A340ED">
        <w:rPr>
          <w:rFonts w:ascii="Sylfaen" w:hAnsi="Sylfaen" w:cs="Sylfaen"/>
          <w:sz w:val="20"/>
          <w:lang w:val="hy-AM"/>
        </w:rPr>
        <w:t>հաջորդող</w:t>
      </w:r>
      <w:r w:rsidRPr="00A340ED">
        <w:rPr>
          <w:rFonts w:ascii="Arial Armenian" w:hAnsi="Arial Armenian" w:cs="Sylfaen"/>
          <w:sz w:val="20"/>
          <w:lang w:val="hy-AM"/>
        </w:rPr>
        <w:t xml:space="preserve"> </w:t>
      </w:r>
      <w:r w:rsidRPr="00A340ED">
        <w:rPr>
          <w:rFonts w:ascii="Sylfaen" w:hAnsi="Sylfaen" w:cs="Sylfaen"/>
          <w:sz w:val="20"/>
          <w:lang w:val="hy-AM"/>
        </w:rPr>
        <w:t>երեք</w:t>
      </w:r>
      <w:r w:rsidRPr="00A340ED">
        <w:rPr>
          <w:rFonts w:ascii="Arial Armenian" w:hAnsi="Arial Armenian" w:cs="Sylfaen"/>
          <w:sz w:val="20"/>
          <w:lang w:val="hy-AM"/>
        </w:rPr>
        <w:t xml:space="preserve"> </w:t>
      </w:r>
      <w:r w:rsidRPr="00A340ED">
        <w:rPr>
          <w:rFonts w:ascii="Sylfaen" w:hAnsi="Sylfaen" w:cs="Sylfaen"/>
          <w:sz w:val="20"/>
          <w:lang w:val="hy-AM"/>
        </w:rPr>
        <w:t>աշխատանքային</w:t>
      </w:r>
      <w:r w:rsidRPr="00A340ED">
        <w:rPr>
          <w:rFonts w:ascii="Arial Armenian" w:hAnsi="Arial Armenian" w:cs="Sylfaen"/>
          <w:sz w:val="20"/>
          <w:lang w:val="hy-AM"/>
        </w:rPr>
        <w:t xml:space="preserve"> </w:t>
      </w:r>
      <w:r w:rsidRPr="00A340ED">
        <w:rPr>
          <w:rFonts w:ascii="Sylfaen" w:hAnsi="Sylfaen" w:cs="Sylfaen"/>
          <w:sz w:val="20"/>
          <w:lang w:val="hy-AM"/>
        </w:rPr>
        <w:t>օրվա</w:t>
      </w:r>
      <w:r w:rsidRPr="00A340ED">
        <w:rPr>
          <w:rFonts w:ascii="Arial Armenian" w:hAnsi="Arial Armenian" w:cs="Sylfaen"/>
          <w:sz w:val="20"/>
          <w:lang w:val="hy-AM"/>
        </w:rPr>
        <w:t xml:space="preserve"> </w:t>
      </w:r>
      <w:r w:rsidRPr="00A340ED">
        <w:rPr>
          <w:rFonts w:ascii="Sylfaen" w:hAnsi="Sylfaen" w:cs="Sylfaen"/>
          <w:sz w:val="20"/>
          <w:lang w:val="hy-AM"/>
        </w:rPr>
        <w:t>ընթացքում՝</w:t>
      </w:r>
      <w:r w:rsidRPr="00A340ED">
        <w:rPr>
          <w:rFonts w:ascii="Arial Armenian" w:hAnsi="Arial Armenian" w:cs="Sylfaen"/>
          <w:sz w:val="20"/>
          <w:lang w:val="hy-AM"/>
        </w:rPr>
        <w:t xml:space="preserve">  </w:t>
      </w:r>
      <w:r w:rsidRPr="00A340ED">
        <w:rPr>
          <w:rFonts w:ascii="Sylfaen" w:hAnsi="Sylfaen" w:cs="Sylfaen"/>
          <w:sz w:val="20"/>
          <w:lang w:val="hy-AM"/>
        </w:rPr>
        <w:t>աշխատանքի</w:t>
      </w:r>
      <w:r w:rsidRPr="00A340ED">
        <w:rPr>
          <w:rFonts w:ascii="Arial Armenian" w:hAnsi="Arial Armenian" w:cs="Sylfaen"/>
          <w:sz w:val="20"/>
          <w:lang w:val="hy-AM"/>
        </w:rPr>
        <w:t xml:space="preserve"> </w:t>
      </w:r>
      <w:r w:rsidRPr="00A340ED">
        <w:rPr>
          <w:rFonts w:ascii="Sylfaen" w:hAnsi="Sylfaen" w:cs="Sylfaen"/>
          <w:sz w:val="20"/>
          <w:lang w:val="hy-AM"/>
        </w:rPr>
        <w:t>կատարման</w:t>
      </w:r>
      <w:r w:rsidRPr="00A340ED">
        <w:rPr>
          <w:rFonts w:ascii="Arial Armenian" w:hAnsi="Arial Armenian" w:cs="Sylfaen"/>
          <w:sz w:val="20"/>
          <w:lang w:val="hy-AM"/>
        </w:rPr>
        <w:t xml:space="preserve"> </w:t>
      </w:r>
      <w:r w:rsidRPr="00A340ED">
        <w:rPr>
          <w:rFonts w:ascii="Sylfaen" w:hAnsi="Sylfaen" w:cs="Sylfaen"/>
          <w:sz w:val="20"/>
          <w:lang w:val="hy-AM"/>
        </w:rPr>
        <w:t>ժամկետները</w:t>
      </w:r>
      <w:r w:rsidRPr="00A340ED">
        <w:rPr>
          <w:rFonts w:ascii="Arial Armenian" w:hAnsi="Arial Armenian" w:cs="Sylfaen"/>
          <w:sz w:val="20"/>
          <w:lang w:val="hy-AM"/>
        </w:rPr>
        <w:t xml:space="preserve"> </w:t>
      </w:r>
      <w:r w:rsidRPr="00A340ED">
        <w:rPr>
          <w:rFonts w:ascii="Sylfaen" w:hAnsi="Sylfaen" w:cs="Sylfaen"/>
          <w:sz w:val="20"/>
          <w:lang w:val="hy-AM"/>
        </w:rPr>
        <w:t>երկարաձգելով</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կնքման</w:t>
      </w:r>
      <w:r w:rsidRPr="00A340ED">
        <w:rPr>
          <w:rFonts w:ascii="Arial Armenian" w:hAnsi="Arial Armenian" w:cs="Sylfaen"/>
          <w:sz w:val="20"/>
          <w:lang w:val="hy-AM"/>
        </w:rPr>
        <w:t xml:space="preserve"> </w:t>
      </w:r>
      <w:r w:rsidRPr="00A340ED">
        <w:rPr>
          <w:rFonts w:ascii="Sylfaen" w:hAnsi="Sylfaen" w:cs="Sylfaen"/>
          <w:sz w:val="20"/>
          <w:lang w:val="hy-AM"/>
        </w:rPr>
        <w:t>օրվանից</w:t>
      </w:r>
      <w:r w:rsidRPr="00A340ED">
        <w:rPr>
          <w:rFonts w:ascii="Arial Armenian" w:hAnsi="Arial Armenian" w:cs="Sylfaen"/>
          <w:sz w:val="20"/>
          <w:lang w:val="hy-AM"/>
        </w:rPr>
        <w:t xml:space="preserve"> </w:t>
      </w:r>
      <w:r w:rsidRPr="00A340ED">
        <w:rPr>
          <w:rFonts w:ascii="Sylfaen" w:hAnsi="Sylfaen" w:cs="Sylfaen"/>
          <w:sz w:val="20"/>
          <w:lang w:val="hy-AM"/>
        </w:rPr>
        <w:t>մինչև</w:t>
      </w:r>
      <w:r w:rsidRPr="00A340ED">
        <w:rPr>
          <w:rFonts w:ascii="Arial Armenian" w:hAnsi="Arial Armenian" w:cs="Sylfaen"/>
          <w:sz w:val="20"/>
          <w:lang w:val="hy-AM"/>
        </w:rPr>
        <w:t xml:space="preserve"> </w:t>
      </w:r>
      <w:r w:rsidRPr="00A340ED">
        <w:rPr>
          <w:rFonts w:ascii="Sylfaen" w:hAnsi="Sylfaen" w:cs="Sylfaen"/>
          <w:sz w:val="20"/>
          <w:lang w:val="hy-AM"/>
        </w:rPr>
        <w:t>համաձայնագրի</w:t>
      </w:r>
      <w:r w:rsidRPr="00A340ED">
        <w:rPr>
          <w:rFonts w:ascii="Arial Armenian" w:hAnsi="Arial Armenian" w:cs="Sylfaen"/>
          <w:sz w:val="20"/>
          <w:lang w:val="hy-AM"/>
        </w:rPr>
        <w:t xml:space="preserve"> </w:t>
      </w:r>
      <w:r w:rsidRPr="00A340ED">
        <w:rPr>
          <w:rFonts w:ascii="Sylfaen" w:hAnsi="Sylfaen" w:cs="Sylfaen"/>
          <w:sz w:val="20"/>
          <w:lang w:val="hy-AM"/>
        </w:rPr>
        <w:t>կնքման</w:t>
      </w:r>
      <w:r w:rsidRPr="00A340ED">
        <w:rPr>
          <w:rFonts w:ascii="Arial Armenian" w:hAnsi="Arial Armenian" w:cs="Sylfaen"/>
          <w:sz w:val="20"/>
          <w:lang w:val="hy-AM"/>
        </w:rPr>
        <w:t xml:space="preserve"> </w:t>
      </w:r>
      <w:r w:rsidRPr="00A340ED">
        <w:rPr>
          <w:rFonts w:ascii="Sylfaen" w:hAnsi="Sylfaen" w:cs="Sylfaen"/>
          <w:sz w:val="20"/>
          <w:lang w:val="hy-AM"/>
        </w:rPr>
        <w:t>օրը</w:t>
      </w:r>
      <w:r w:rsidRPr="00A340ED">
        <w:rPr>
          <w:rFonts w:ascii="Arial Armenian" w:hAnsi="Arial Armenian" w:cs="Sylfaen"/>
          <w:sz w:val="20"/>
          <w:lang w:val="hy-AM"/>
        </w:rPr>
        <w:t xml:space="preserve"> </w:t>
      </w:r>
      <w:r w:rsidRPr="00A340ED">
        <w:rPr>
          <w:rFonts w:ascii="Sylfaen" w:hAnsi="Sylfaen" w:cs="Sylfaen"/>
          <w:sz w:val="20"/>
          <w:lang w:val="hy-AM"/>
        </w:rPr>
        <w:t>ընկած</w:t>
      </w:r>
      <w:r w:rsidRPr="00A340ED">
        <w:rPr>
          <w:rFonts w:ascii="Arial Armenian" w:hAnsi="Arial Armenian" w:cs="Sylfaen"/>
          <w:sz w:val="20"/>
          <w:lang w:val="hy-AM"/>
        </w:rPr>
        <w:t xml:space="preserve"> </w:t>
      </w:r>
      <w:r w:rsidRPr="00A340ED">
        <w:rPr>
          <w:rFonts w:ascii="Sylfaen" w:hAnsi="Sylfaen" w:cs="Sylfaen"/>
          <w:sz w:val="20"/>
          <w:lang w:val="hy-AM"/>
        </w:rPr>
        <w:t>ժամանակահատվածով</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պարբերության</w:t>
      </w:r>
      <w:r w:rsidRPr="00A340ED">
        <w:rPr>
          <w:rFonts w:ascii="Arial Armenian" w:hAnsi="Arial Armenian" w:cs="Sylfaen"/>
          <w:sz w:val="20"/>
          <w:lang w:val="hy-AM"/>
        </w:rPr>
        <w:t xml:space="preserve"> </w:t>
      </w:r>
      <w:r w:rsidRPr="00A340ED">
        <w:rPr>
          <w:rFonts w:ascii="Sylfaen" w:hAnsi="Sylfaen" w:cs="Sylfaen"/>
          <w:sz w:val="20"/>
          <w:lang w:val="hy-AM"/>
        </w:rPr>
        <w:t>համաձայն</w:t>
      </w:r>
      <w:r w:rsidRPr="00A340ED">
        <w:rPr>
          <w:rFonts w:ascii="Arial Armenian" w:hAnsi="Arial Armenian" w:cs="Sylfaen"/>
          <w:sz w:val="20"/>
          <w:lang w:val="hy-AM"/>
        </w:rPr>
        <w:t xml:space="preserve"> </w:t>
      </w:r>
      <w:r w:rsidRPr="00A340ED">
        <w:rPr>
          <w:rFonts w:ascii="Sylfaen" w:hAnsi="Sylfaen" w:cs="Sylfaen"/>
          <w:sz w:val="20"/>
          <w:lang w:val="hy-AM"/>
        </w:rPr>
        <w:t>կնքված</w:t>
      </w:r>
      <w:r w:rsidRPr="00A340ED">
        <w:rPr>
          <w:rFonts w:ascii="Arial Armenian" w:hAnsi="Arial Armenian" w:cs="Sylfaen"/>
          <w:sz w:val="20"/>
          <w:lang w:val="hy-AM"/>
        </w:rPr>
        <w:t xml:space="preserve"> </w:t>
      </w:r>
      <w:r w:rsidRPr="00A340ED">
        <w:rPr>
          <w:rFonts w:ascii="Sylfaen" w:hAnsi="Sylfaen" w:cs="Sylfaen"/>
          <w:sz w:val="20"/>
          <w:lang w:val="hy-AM"/>
        </w:rPr>
        <w:t>պայմանագիրը</w:t>
      </w:r>
      <w:r w:rsidRPr="00A340ED">
        <w:rPr>
          <w:rFonts w:ascii="Arial Armenian" w:hAnsi="Arial Armenian" w:cs="Sylfaen"/>
          <w:sz w:val="20"/>
          <w:lang w:val="hy-AM"/>
        </w:rPr>
        <w:t xml:space="preserve"> </w:t>
      </w:r>
      <w:r w:rsidRPr="00A340ED">
        <w:rPr>
          <w:rFonts w:ascii="Sylfaen" w:hAnsi="Sylfaen" w:cs="Sylfaen"/>
          <w:sz w:val="20"/>
          <w:lang w:val="hy-AM"/>
        </w:rPr>
        <w:t>լուծվում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կնքելուն</w:t>
      </w:r>
      <w:r w:rsidRPr="00A340ED">
        <w:rPr>
          <w:rFonts w:ascii="Arial Armenian" w:hAnsi="Arial Armenian" w:cs="Sylfaen"/>
          <w:sz w:val="20"/>
          <w:lang w:val="hy-AM"/>
        </w:rPr>
        <w:t xml:space="preserve"> </w:t>
      </w:r>
      <w:r w:rsidRPr="00A340ED">
        <w:rPr>
          <w:rFonts w:ascii="Sylfaen" w:hAnsi="Sylfaen" w:cs="Sylfaen"/>
          <w:sz w:val="20"/>
          <w:lang w:val="hy-AM"/>
        </w:rPr>
        <w:t>հաջորդող</w:t>
      </w:r>
      <w:r w:rsidRPr="00A340ED">
        <w:rPr>
          <w:rFonts w:ascii="Arial Armenian" w:hAnsi="Arial Armenian" w:cs="Sylfaen"/>
          <w:sz w:val="20"/>
          <w:lang w:val="hy-AM"/>
        </w:rPr>
        <w:t xml:space="preserve"> </w:t>
      </w:r>
      <w:r w:rsidRPr="00A340ED">
        <w:rPr>
          <w:rFonts w:ascii="Sylfaen" w:hAnsi="Sylfaen" w:cs="Sylfaen"/>
          <w:sz w:val="20"/>
          <w:lang w:val="hy-AM"/>
        </w:rPr>
        <w:t>երեսուն</w:t>
      </w:r>
      <w:r w:rsidRPr="00A340ED">
        <w:rPr>
          <w:rFonts w:ascii="Arial Armenian" w:hAnsi="Arial Armenian" w:cs="Sylfaen"/>
          <w:sz w:val="20"/>
          <w:lang w:val="hy-AM"/>
        </w:rPr>
        <w:t xml:space="preserve"> </w:t>
      </w:r>
      <w:r w:rsidRPr="00A340ED">
        <w:rPr>
          <w:rFonts w:ascii="Sylfaen" w:hAnsi="Sylfaen" w:cs="Sylfaen"/>
          <w:sz w:val="20"/>
          <w:lang w:val="hy-AM"/>
        </w:rPr>
        <w:t>օրացուցային</w:t>
      </w:r>
      <w:r w:rsidRPr="00A340ED">
        <w:rPr>
          <w:rFonts w:ascii="Arial Armenian" w:hAnsi="Arial Armenian" w:cs="Sylfaen"/>
          <w:sz w:val="20"/>
          <w:lang w:val="hy-AM"/>
        </w:rPr>
        <w:t xml:space="preserve"> </w:t>
      </w:r>
      <w:r w:rsidRPr="00A340ED">
        <w:rPr>
          <w:rFonts w:ascii="Sylfaen" w:hAnsi="Sylfaen" w:cs="Sylfaen"/>
          <w:sz w:val="20"/>
          <w:lang w:val="hy-AM"/>
        </w:rPr>
        <w:t>օրվա</w:t>
      </w:r>
      <w:r w:rsidRPr="00A340ED">
        <w:rPr>
          <w:rFonts w:ascii="Arial Armenian" w:hAnsi="Arial Armenian" w:cs="Sylfaen"/>
          <w:sz w:val="20"/>
          <w:lang w:val="hy-AM"/>
        </w:rPr>
        <w:t xml:space="preserve"> </w:t>
      </w:r>
      <w:r w:rsidRPr="00A340ED">
        <w:rPr>
          <w:rFonts w:ascii="Sylfaen" w:hAnsi="Sylfaen" w:cs="Sylfaen"/>
          <w:sz w:val="20"/>
          <w:lang w:val="hy-AM"/>
        </w:rPr>
        <w:t>ընթացքում</w:t>
      </w:r>
      <w:r w:rsidRPr="00A340ED">
        <w:rPr>
          <w:rFonts w:ascii="Arial Armenian" w:hAnsi="Arial Armenian" w:cs="Sylfaen"/>
          <w:sz w:val="20"/>
          <w:lang w:val="hy-AM"/>
        </w:rPr>
        <w:t xml:space="preserve"> </w:t>
      </w:r>
      <w:r w:rsidRPr="00A340ED">
        <w:rPr>
          <w:rFonts w:ascii="Sylfaen" w:hAnsi="Sylfaen" w:cs="Sylfaen"/>
          <w:sz w:val="20"/>
          <w:lang w:val="hy-AM"/>
        </w:rPr>
        <w:t>լրացուցիչ</w:t>
      </w:r>
      <w:r w:rsidRPr="00A340ED">
        <w:rPr>
          <w:rFonts w:ascii="Arial Armenian" w:hAnsi="Arial Armenian" w:cs="Sylfaen"/>
          <w:sz w:val="20"/>
          <w:lang w:val="hy-AM"/>
        </w:rPr>
        <w:t xml:space="preserve"> </w:t>
      </w:r>
      <w:r w:rsidRPr="00A340ED">
        <w:rPr>
          <w:rFonts w:ascii="Sylfaen" w:hAnsi="Sylfaen" w:cs="Sylfaen"/>
          <w:sz w:val="20"/>
          <w:lang w:val="hy-AM"/>
        </w:rPr>
        <w:t>ֆինանսական</w:t>
      </w:r>
      <w:r w:rsidRPr="00A340ED">
        <w:rPr>
          <w:rFonts w:ascii="Arial Armenian" w:hAnsi="Arial Armenian" w:cs="Sylfaen"/>
          <w:sz w:val="20"/>
          <w:lang w:val="hy-AM"/>
        </w:rPr>
        <w:t xml:space="preserve"> </w:t>
      </w:r>
      <w:r w:rsidRPr="00A340ED">
        <w:rPr>
          <w:rFonts w:ascii="Sylfaen" w:hAnsi="Sylfaen" w:cs="Sylfaen"/>
          <w:sz w:val="20"/>
          <w:lang w:val="hy-AM"/>
        </w:rPr>
        <w:t>միջոցներ</w:t>
      </w:r>
      <w:r w:rsidRPr="00A340ED">
        <w:rPr>
          <w:rFonts w:ascii="Arial Armenian" w:hAnsi="Arial Armenian" w:cs="Sylfaen"/>
          <w:sz w:val="20"/>
          <w:lang w:val="hy-AM"/>
        </w:rPr>
        <w:t xml:space="preserve"> </w:t>
      </w:r>
      <w:r w:rsidRPr="00A340ED">
        <w:rPr>
          <w:rFonts w:ascii="Sylfaen" w:hAnsi="Sylfaen" w:cs="Sylfaen"/>
          <w:sz w:val="20"/>
          <w:lang w:val="hy-AM"/>
        </w:rPr>
        <w:t>չեն</w:t>
      </w:r>
      <w:r w:rsidRPr="00A340ED">
        <w:rPr>
          <w:rFonts w:ascii="Arial Armenian" w:hAnsi="Arial Armenian" w:cs="Sylfaen"/>
          <w:sz w:val="20"/>
          <w:lang w:val="hy-AM"/>
        </w:rPr>
        <w:t xml:space="preserve"> </w:t>
      </w:r>
      <w:r w:rsidRPr="00A340ED">
        <w:rPr>
          <w:rFonts w:ascii="Sylfaen" w:hAnsi="Sylfaen" w:cs="Sylfaen"/>
          <w:sz w:val="20"/>
          <w:lang w:val="hy-AM"/>
        </w:rPr>
        <w:t>նախատեսվում</w:t>
      </w:r>
      <w:r w:rsidRPr="00A340ED">
        <w:rPr>
          <w:rFonts w:ascii="Arial Armenian" w:hAnsi="Arial Armenian" w:cs="Sylfaen"/>
          <w:sz w:val="20"/>
          <w:lang w:val="hy-AM"/>
        </w:rPr>
        <w:t>.</w:t>
      </w:r>
    </w:p>
    <w:p w:rsidR="0081576D" w:rsidRPr="00A340ED" w:rsidRDefault="0081576D" w:rsidP="0081576D">
      <w:pPr>
        <w:ind w:firstLine="708"/>
        <w:jc w:val="both"/>
        <w:rPr>
          <w:rFonts w:ascii="Arial Armenian" w:hAnsi="Arial Armenian"/>
          <w:sz w:val="20"/>
          <w:szCs w:val="20"/>
          <w:lang w:val="hy-AM"/>
        </w:rPr>
      </w:pP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բանակցությունների</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վերջնաժամկետը</w:t>
      </w:r>
      <w:r w:rsidRPr="00A340ED">
        <w:rPr>
          <w:rFonts w:ascii="Arial Armenian" w:hAnsi="Arial Armenian" w:cs="Sylfaen"/>
          <w:sz w:val="20"/>
          <w:lang w:val="hy-AM"/>
        </w:rPr>
        <w:t xml:space="preserve"> </w:t>
      </w:r>
      <w:r w:rsidRPr="00A340ED">
        <w:rPr>
          <w:rFonts w:ascii="Sylfaen" w:hAnsi="Sylfaen" w:cs="Sylfaen"/>
          <w:sz w:val="20"/>
          <w:lang w:val="hy-AM"/>
        </w:rPr>
        <w:t>լրանալու</w:t>
      </w:r>
      <w:r w:rsidRPr="00A340ED">
        <w:rPr>
          <w:rFonts w:ascii="Arial Armenian" w:hAnsi="Arial Armenian" w:cs="Sylfaen"/>
          <w:sz w:val="20"/>
          <w:lang w:val="hy-AM"/>
        </w:rPr>
        <w:t xml:space="preserve"> </w:t>
      </w:r>
      <w:r w:rsidRPr="00A340ED">
        <w:rPr>
          <w:rFonts w:ascii="Sylfaen" w:hAnsi="Sylfaen" w:cs="Sylfaen"/>
          <w:sz w:val="20"/>
          <w:lang w:val="hy-AM"/>
        </w:rPr>
        <w:t>պահին</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դրան</w:t>
      </w:r>
      <w:r w:rsidRPr="00A340ED">
        <w:rPr>
          <w:rFonts w:ascii="Arial Armenian" w:hAnsi="Arial Armenian" w:cs="Sylfaen"/>
          <w:sz w:val="20"/>
          <w:lang w:val="hy-AM"/>
        </w:rPr>
        <w:t xml:space="preserve"> </w:t>
      </w:r>
      <w:r w:rsidRPr="00A340ED">
        <w:rPr>
          <w:rFonts w:ascii="Sylfaen" w:hAnsi="Sylfaen" w:cs="Sylfaen"/>
          <w:sz w:val="20"/>
          <w:lang w:val="hy-AM"/>
        </w:rPr>
        <w:t>ներկա</w:t>
      </w:r>
      <w:r w:rsidRPr="00A340ED">
        <w:rPr>
          <w:rFonts w:ascii="Arial Armenian" w:hAnsi="Arial Armenian" w:cs="Sylfaen"/>
          <w:sz w:val="20"/>
          <w:lang w:val="hy-AM"/>
        </w:rPr>
        <w:t xml:space="preserve"> </w:t>
      </w:r>
      <w:r w:rsidRPr="00A340ED">
        <w:rPr>
          <w:rFonts w:ascii="Sylfaen" w:hAnsi="Sylfaen" w:cs="Sylfaen"/>
          <w:sz w:val="20"/>
          <w:lang w:val="hy-AM"/>
        </w:rPr>
        <w:t>մասնակիցների</w:t>
      </w:r>
      <w:r w:rsidRPr="00A340ED">
        <w:rPr>
          <w:rFonts w:ascii="Arial Armenian" w:hAnsi="Arial Armenian" w:cs="Sylfaen"/>
          <w:sz w:val="20"/>
          <w:lang w:val="hy-AM"/>
        </w:rPr>
        <w:t xml:space="preserve"> </w:t>
      </w:r>
      <w:r w:rsidRPr="00A340ED">
        <w:rPr>
          <w:rFonts w:ascii="Sylfaen" w:hAnsi="Sylfaen" w:cs="Sylfaen"/>
          <w:sz w:val="20"/>
          <w:lang w:val="hy-AM"/>
        </w:rPr>
        <w:t>ներկայացրած</w:t>
      </w:r>
      <w:r w:rsidRPr="00A340ED">
        <w:rPr>
          <w:rFonts w:ascii="Arial Armenian" w:hAnsi="Arial Armenian" w:cs="Sylfaen"/>
          <w:sz w:val="20"/>
          <w:lang w:val="hy-AM"/>
        </w:rPr>
        <w:t xml:space="preserve"> </w:t>
      </w:r>
      <w:r w:rsidRPr="00A340ED">
        <w:rPr>
          <w:rFonts w:ascii="Sylfaen" w:hAnsi="Sylfaen" w:cs="Sylfaen"/>
          <w:sz w:val="20"/>
          <w:lang w:val="hy-AM"/>
        </w:rPr>
        <w:t>գները</w:t>
      </w:r>
      <w:r w:rsidRPr="00A340ED">
        <w:rPr>
          <w:rFonts w:ascii="Arial Armenian" w:hAnsi="Arial Armenian" w:cs="Sylfaen"/>
          <w:sz w:val="20"/>
          <w:lang w:val="hy-AM"/>
        </w:rPr>
        <w:t xml:space="preserve"> </w:t>
      </w:r>
      <w:r w:rsidRPr="00A340ED">
        <w:rPr>
          <w:rFonts w:ascii="Sylfaen" w:hAnsi="Sylfaen" w:cs="Sylfaen"/>
          <w:sz w:val="20"/>
          <w:lang w:val="hy-AM"/>
        </w:rPr>
        <w:t>գերազանցում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հայտով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գինը</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նվազագույն</w:t>
      </w:r>
      <w:r w:rsidRPr="00A340ED">
        <w:rPr>
          <w:rFonts w:ascii="Arial Armenian" w:hAnsi="Arial Armenian" w:cs="Sylfaen"/>
          <w:sz w:val="20"/>
          <w:lang w:val="af-ZA"/>
        </w:rPr>
        <w:t xml:space="preserve"> </w:t>
      </w:r>
      <w:r w:rsidRPr="00A340ED">
        <w:rPr>
          <w:rFonts w:ascii="Sylfaen" w:hAnsi="Sylfaen" w:cs="Sylfaen"/>
          <w:sz w:val="20"/>
          <w:lang w:val="hy-AM"/>
        </w:rPr>
        <w:t>գները</w:t>
      </w:r>
      <w:r w:rsidRPr="00A340ED">
        <w:rPr>
          <w:rFonts w:ascii="Arial Armenian" w:hAnsi="Arial Armenian" w:cs="Sylfaen"/>
          <w:sz w:val="20"/>
          <w:lang w:val="af-ZA"/>
        </w:rPr>
        <w:t xml:space="preserve"> </w:t>
      </w:r>
      <w:r w:rsidRPr="00A340ED">
        <w:rPr>
          <w:rFonts w:ascii="Sylfaen" w:hAnsi="Sylfaen" w:cs="Sylfaen"/>
          <w:sz w:val="20"/>
          <w:lang w:val="hy-AM"/>
        </w:rPr>
        <w:t>հավասար</w:t>
      </w:r>
      <w:r w:rsidRPr="00A340ED">
        <w:rPr>
          <w:rFonts w:ascii="Arial Armenian" w:hAnsi="Arial Armenian" w:cs="Sylfaen"/>
          <w:sz w:val="20"/>
          <w:lang w:val="af-ZA"/>
        </w:rPr>
        <w:t xml:space="preserve"> </w:t>
      </w:r>
      <w:r w:rsidRPr="00A340ED">
        <w:rPr>
          <w:rFonts w:ascii="Sylfaen" w:hAnsi="Sylfaen" w:cs="Sylfaen"/>
          <w:sz w:val="20"/>
          <w:lang w:val="hy-AM"/>
        </w:rPr>
        <w:t>են</w:t>
      </w:r>
      <w:r w:rsidRPr="00A340ED">
        <w:rPr>
          <w:rFonts w:ascii="Arial Armenian" w:hAnsi="Arial Armenian" w:cs="Sylfaen"/>
          <w:sz w:val="20"/>
          <w:lang w:val="af-ZA"/>
        </w:rPr>
        <w:t xml:space="preserve">, </w:t>
      </w:r>
      <w:r w:rsidRPr="00A340ED">
        <w:rPr>
          <w:rFonts w:ascii="Sylfaen" w:hAnsi="Sylfaen" w:cs="Sylfaen"/>
          <w:sz w:val="20"/>
          <w:lang w:val="hy-AM"/>
        </w:rPr>
        <w:t>գնման</w:t>
      </w:r>
      <w:r w:rsidRPr="00A340ED">
        <w:rPr>
          <w:rFonts w:ascii="Arial Armenian" w:hAnsi="Arial Armenian" w:cs="Sylfaen"/>
          <w:sz w:val="20"/>
          <w:lang w:val="af-ZA"/>
        </w:rPr>
        <w:t xml:space="preserve"> </w:t>
      </w:r>
      <w:r w:rsidRPr="00A340ED">
        <w:rPr>
          <w:rFonts w:ascii="Sylfaen" w:hAnsi="Sylfaen" w:cs="Sylfaen"/>
          <w:sz w:val="20"/>
          <w:lang w:val="hy-AM"/>
        </w:rPr>
        <w:t>ընթացակարգը</w:t>
      </w:r>
      <w:r w:rsidRPr="00A340ED">
        <w:rPr>
          <w:rFonts w:ascii="Arial Armenian" w:hAnsi="Arial Armenian" w:cs="Sylfaen"/>
          <w:sz w:val="20"/>
          <w:lang w:val="af-ZA"/>
        </w:rPr>
        <w:t xml:space="preserve"> </w:t>
      </w:r>
      <w:r w:rsidRPr="00A340ED">
        <w:rPr>
          <w:rFonts w:ascii="Sylfaen" w:hAnsi="Sylfaen" w:cs="Sylfaen"/>
          <w:sz w:val="20"/>
          <w:lang w:val="hy-AM"/>
        </w:rPr>
        <w:t>Օրենքի</w:t>
      </w:r>
      <w:r w:rsidRPr="00A340ED">
        <w:rPr>
          <w:rFonts w:ascii="Arial Armenian" w:hAnsi="Arial Armenian" w:cs="Sylfaen"/>
          <w:sz w:val="20"/>
          <w:lang w:val="af-ZA"/>
        </w:rPr>
        <w:t xml:space="preserve"> 37-</w:t>
      </w:r>
      <w:r w:rsidRPr="00A340ED">
        <w:rPr>
          <w:rFonts w:ascii="Sylfaen" w:hAnsi="Sylfaen" w:cs="Sylfaen"/>
          <w:sz w:val="20"/>
          <w:lang w:val="hy-AM"/>
        </w:rPr>
        <w:t>րդ</w:t>
      </w:r>
      <w:r w:rsidRPr="00A340ED">
        <w:rPr>
          <w:rFonts w:ascii="Arial Armenian" w:hAnsi="Arial Armenian" w:cs="Sylfaen"/>
          <w:sz w:val="20"/>
          <w:lang w:val="af-ZA"/>
        </w:rPr>
        <w:t xml:space="preserve"> </w:t>
      </w:r>
      <w:r w:rsidRPr="00A340ED">
        <w:rPr>
          <w:rFonts w:ascii="Sylfaen" w:hAnsi="Sylfaen" w:cs="Sylfaen"/>
          <w:sz w:val="20"/>
          <w:lang w:val="hy-AM"/>
        </w:rPr>
        <w:t>հոդվածի</w:t>
      </w:r>
      <w:r w:rsidRPr="00A340ED">
        <w:rPr>
          <w:rFonts w:ascii="Arial Armenian" w:hAnsi="Arial Armenian" w:cs="Sylfaen"/>
          <w:sz w:val="20"/>
          <w:lang w:val="af-ZA"/>
        </w:rPr>
        <w:t xml:space="preserve"> 1-</w:t>
      </w:r>
      <w:r w:rsidRPr="00A340ED">
        <w:rPr>
          <w:rFonts w:ascii="Sylfaen" w:hAnsi="Sylfaen" w:cs="Sylfaen"/>
          <w:sz w:val="20"/>
          <w:lang w:val="hy-AM"/>
        </w:rPr>
        <w:t>ին</w:t>
      </w:r>
      <w:r w:rsidRPr="00A340ED">
        <w:rPr>
          <w:rFonts w:ascii="Arial Armenian" w:hAnsi="Arial Armenian" w:cs="Sylfaen"/>
          <w:sz w:val="20"/>
          <w:lang w:val="af-ZA"/>
        </w:rPr>
        <w:t xml:space="preserve"> </w:t>
      </w:r>
      <w:r w:rsidRPr="00A340ED">
        <w:rPr>
          <w:rFonts w:ascii="Sylfaen" w:hAnsi="Sylfaen" w:cs="Sylfaen"/>
          <w:sz w:val="20"/>
          <w:lang w:val="hy-AM"/>
        </w:rPr>
        <w:t>մասի</w:t>
      </w:r>
      <w:r w:rsidRPr="00A340ED">
        <w:rPr>
          <w:rFonts w:ascii="Arial Armenian" w:hAnsi="Arial Armenian" w:cs="Sylfaen"/>
          <w:sz w:val="20"/>
          <w:lang w:val="af-ZA"/>
        </w:rPr>
        <w:t xml:space="preserve"> 1-</w:t>
      </w:r>
      <w:r w:rsidRPr="00A340ED">
        <w:rPr>
          <w:rFonts w:ascii="Sylfaen" w:hAnsi="Sylfaen" w:cs="Sylfaen"/>
          <w:sz w:val="20"/>
          <w:lang w:val="hy-AM"/>
        </w:rPr>
        <w:t>ին</w:t>
      </w:r>
      <w:r w:rsidRPr="00A340ED">
        <w:rPr>
          <w:rFonts w:ascii="Arial Armenian" w:hAnsi="Arial Armenian" w:cs="Sylfaen"/>
          <w:sz w:val="20"/>
          <w:lang w:val="af-ZA"/>
        </w:rPr>
        <w:t xml:space="preserve"> </w:t>
      </w:r>
      <w:r w:rsidRPr="00A340ED">
        <w:rPr>
          <w:rFonts w:ascii="Sylfaen" w:hAnsi="Sylfaen" w:cs="Sylfaen"/>
          <w:sz w:val="20"/>
          <w:lang w:val="hy-AM"/>
        </w:rPr>
        <w:t>կետի</w:t>
      </w:r>
      <w:r w:rsidRPr="00A340ED">
        <w:rPr>
          <w:rFonts w:ascii="Arial Armenian" w:hAnsi="Arial Armenian" w:cs="Sylfaen"/>
          <w:sz w:val="20"/>
          <w:lang w:val="af-ZA"/>
        </w:rPr>
        <w:t xml:space="preserve"> </w:t>
      </w:r>
      <w:r w:rsidRPr="00A340ED">
        <w:rPr>
          <w:rFonts w:ascii="Sylfaen" w:hAnsi="Sylfaen" w:cs="Sylfaen"/>
          <w:sz w:val="20"/>
          <w:lang w:val="hy-AM"/>
        </w:rPr>
        <w:t>հիման</w:t>
      </w:r>
      <w:r w:rsidRPr="00A340ED">
        <w:rPr>
          <w:rFonts w:ascii="Arial Armenian" w:hAnsi="Arial Armenian" w:cs="Sylfaen"/>
          <w:sz w:val="20"/>
          <w:lang w:val="af-ZA"/>
        </w:rPr>
        <w:t xml:space="preserve"> </w:t>
      </w:r>
      <w:r w:rsidRPr="00A340ED">
        <w:rPr>
          <w:rFonts w:ascii="Sylfaen" w:hAnsi="Sylfaen" w:cs="Sylfaen"/>
          <w:sz w:val="20"/>
          <w:lang w:val="hy-AM"/>
        </w:rPr>
        <w:t>վրա</w:t>
      </w:r>
      <w:r w:rsidRPr="00A340ED">
        <w:rPr>
          <w:rFonts w:ascii="Arial Armenian" w:hAnsi="Arial Armenian" w:cs="Sylfaen"/>
          <w:sz w:val="20"/>
          <w:lang w:val="af-ZA"/>
        </w:rPr>
        <w:t xml:space="preserve"> </w:t>
      </w:r>
      <w:r w:rsidRPr="00A340ED">
        <w:rPr>
          <w:rFonts w:ascii="Sylfaen" w:hAnsi="Sylfaen" w:cs="Sylfaen"/>
          <w:sz w:val="20"/>
          <w:lang w:val="hy-AM"/>
        </w:rPr>
        <w:t>հայտարարվում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չկայացած</w:t>
      </w:r>
      <w:r w:rsidRPr="00A340ED">
        <w:rPr>
          <w:rFonts w:ascii="Arial Armenian" w:hAnsi="Arial Armenian" w:cs="Sylfaen"/>
          <w:sz w:val="20"/>
          <w:lang w:val="hy-AM"/>
        </w:rPr>
        <w:t xml:space="preserve">, </w:t>
      </w:r>
      <w:r w:rsidRPr="00A340ED">
        <w:rPr>
          <w:rFonts w:ascii="Sylfaen" w:hAnsi="Sylfaen" w:cs="Sylfaen"/>
          <w:sz w:val="20"/>
          <w:lang w:val="hy-AM"/>
        </w:rPr>
        <w:t>բացառությամբ</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ենթակետի</w:t>
      </w:r>
      <w:r w:rsidRPr="00A340ED">
        <w:rPr>
          <w:rFonts w:ascii="Arial Armenian" w:hAnsi="Arial Armenian" w:cs="Sylfaen"/>
          <w:sz w:val="20"/>
          <w:lang w:val="hy-AM"/>
        </w:rPr>
        <w:t xml:space="preserve"> </w:t>
      </w:r>
      <w:r w:rsidRPr="00A340ED">
        <w:rPr>
          <w:rFonts w:ascii="Arial Armenian" w:hAnsi="Arial Armenian" w:cs="Arial LatArm"/>
          <w:sz w:val="20"/>
          <w:lang w:val="hy-AM"/>
        </w:rPr>
        <w:t>«</w:t>
      </w:r>
      <w:r w:rsidRPr="00A340ED">
        <w:rPr>
          <w:rFonts w:ascii="Sylfaen" w:hAnsi="Sylfaen" w:cs="Sylfaen"/>
          <w:sz w:val="20"/>
          <w:lang w:val="hy-AM"/>
        </w:rPr>
        <w:t>զ</w:t>
      </w:r>
      <w:r w:rsidRPr="00A340ED">
        <w:rPr>
          <w:rFonts w:ascii="Arial Armenian" w:hAnsi="Arial Armenian" w:cs="Arial LatArm"/>
          <w:sz w:val="20"/>
          <w:lang w:val="hy-AM"/>
        </w:rPr>
        <w:t>»</w:t>
      </w:r>
      <w:r w:rsidRPr="00A340ED">
        <w:rPr>
          <w:rFonts w:ascii="Arial Armenian" w:hAnsi="Arial Armenian" w:cs="Sylfaen"/>
          <w:sz w:val="20"/>
          <w:lang w:val="hy-AM"/>
        </w:rPr>
        <w:t xml:space="preserve"> </w:t>
      </w:r>
      <w:r w:rsidRPr="00A340ED">
        <w:rPr>
          <w:rFonts w:ascii="Sylfaen" w:hAnsi="Sylfaen" w:cs="Sylfaen"/>
          <w:sz w:val="20"/>
          <w:lang w:val="hy-AM"/>
        </w:rPr>
        <w:t>պարբերությամբ</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դեպքի</w:t>
      </w:r>
      <w:r w:rsidRPr="00A340ED">
        <w:rPr>
          <w:rFonts w:ascii="Arial Armenian" w:hAnsi="Arial Armenian" w:cs="Sylfaen"/>
          <w:sz w:val="20"/>
          <w:lang w:val="hy-AM"/>
        </w:rPr>
        <w:t>:</w:t>
      </w:r>
      <w:r w:rsidRPr="00A340ED">
        <w:rPr>
          <w:rFonts w:ascii="Arial Armenian" w:hAnsi="Arial Armenian"/>
          <w:sz w:val="20"/>
          <w:szCs w:val="20"/>
          <w:lang w:val="af-ZA"/>
        </w:rPr>
        <w:t xml:space="preserve">8.7 </w:t>
      </w:r>
      <w:r w:rsidRPr="00A340ED">
        <w:rPr>
          <w:rFonts w:ascii="Sylfaen" w:hAnsi="Sylfaen" w:cs="Sylfaen"/>
          <w:sz w:val="20"/>
          <w:szCs w:val="20"/>
          <w:lang w:val="af-ZA"/>
        </w:rPr>
        <w:t>Պահանջի</w:t>
      </w:r>
      <w:r w:rsidRPr="00A340ED">
        <w:rPr>
          <w:rFonts w:ascii="Arial Armenian" w:hAnsi="Arial Armenian"/>
          <w:sz w:val="20"/>
          <w:szCs w:val="20"/>
          <w:lang w:val="af-ZA"/>
        </w:rPr>
        <w:t xml:space="preserve"> </w:t>
      </w:r>
      <w:r w:rsidRPr="00A340ED">
        <w:rPr>
          <w:rFonts w:ascii="Sylfaen" w:hAnsi="Sylfaen" w:cs="Sylfaen"/>
          <w:sz w:val="20"/>
          <w:szCs w:val="20"/>
          <w:lang w:val="af-ZA"/>
        </w:rPr>
        <w:t>դեպքում</w:t>
      </w:r>
      <w:r w:rsidRPr="00A340ED">
        <w:rPr>
          <w:rFonts w:ascii="Arial Armenian" w:hAnsi="Arial Armenian"/>
          <w:sz w:val="20"/>
          <w:szCs w:val="20"/>
          <w:lang w:val="af-ZA"/>
        </w:rPr>
        <w:t xml:space="preserve"> </w:t>
      </w:r>
      <w:r w:rsidRPr="00A340ED">
        <w:rPr>
          <w:rFonts w:ascii="Sylfaen" w:hAnsi="Sylfaen" w:cs="Sylfaen"/>
          <w:sz w:val="20"/>
          <w:szCs w:val="20"/>
          <w:lang w:val="af-ZA"/>
        </w:rPr>
        <w:t>որևէ</w:t>
      </w:r>
      <w:r w:rsidRPr="00A340ED">
        <w:rPr>
          <w:rFonts w:ascii="Arial Armenian" w:hAnsi="Arial Armenian"/>
          <w:sz w:val="20"/>
          <w:szCs w:val="20"/>
          <w:lang w:val="af-ZA"/>
        </w:rPr>
        <w:t xml:space="preserve"> </w:t>
      </w:r>
      <w:r w:rsidRPr="00A340ED">
        <w:rPr>
          <w:rFonts w:ascii="Sylfaen" w:hAnsi="Sylfaen" w:cs="Sylfaen"/>
          <w:sz w:val="20"/>
          <w:szCs w:val="20"/>
          <w:lang w:val="af-ZA"/>
        </w:rPr>
        <w:t>մասնակցի</w:t>
      </w:r>
      <w:r w:rsidRPr="00A340ED">
        <w:rPr>
          <w:rFonts w:ascii="Arial Armenian" w:hAnsi="Arial Armenian"/>
          <w:sz w:val="20"/>
          <w:szCs w:val="20"/>
          <w:lang w:val="af-ZA"/>
        </w:rPr>
        <w:t xml:space="preserve"> </w:t>
      </w:r>
      <w:r w:rsidRPr="00A340ED">
        <w:rPr>
          <w:rFonts w:ascii="Sylfaen" w:hAnsi="Sylfaen" w:cs="Sylfaen"/>
          <w:sz w:val="20"/>
          <w:szCs w:val="20"/>
          <w:lang w:val="af-ZA"/>
        </w:rPr>
        <w:t>հայտիպատճենները</w:t>
      </w:r>
      <w:r w:rsidRPr="00A340ED">
        <w:rPr>
          <w:rFonts w:ascii="Arial Armenian" w:hAnsi="Arial Armenian"/>
          <w:sz w:val="20"/>
          <w:szCs w:val="20"/>
          <w:lang w:val="af-ZA"/>
        </w:rPr>
        <w:t xml:space="preserve"> </w:t>
      </w:r>
      <w:r w:rsidRPr="00A340ED">
        <w:rPr>
          <w:rFonts w:ascii="Sylfaen" w:hAnsi="Sylfaen" w:cs="Sylfaen"/>
          <w:sz w:val="20"/>
          <w:szCs w:val="20"/>
          <w:lang w:val="af-ZA"/>
        </w:rPr>
        <w:t>հանձնաժողովի</w:t>
      </w:r>
      <w:r w:rsidRPr="00A340ED">
        <w:rPr>
          <w:rFonts w:ascii="Arial Armenian" w:hAnsi="Arial Armenian"/>
          <w:sz w:val="20"/>
          <w:szCs w:val="20"/>
          <w:lang w:val="af-ZA"/>
        </w:rPr>
        <w:t xml:space="preserve"> </w:t>
      </w:r>
      <w:r w:rsidRPr="00A340ED">
        <w:rPr>
          <w:rFonts w:ascii="Sylfaen" w:hAnsi="Sylfaen" w:cs="Sylfaen"/>
          <w:sz w:val="20"/>
          <w:szCs w:val="20"/>
          <w:lang w:val="af-ZA"/>
        </w:rPr>
        <w:t>քարտուղարն</w:t>
      </w:r>
      <w:r w:rsidRPr="00A340ED">
        <w:rPr>
          <w:rFonts w:ascii="Arial Armenian" w:hAnsi="Arial Armenian"/>
          <w:sz w:val="20"/>
          <w:szCs w:val="20"/>
          <w:lang w:val="af-ZA"/>
        </w:rPr>
        <w:t xml:space="preserve"> </w:t>
      </w:r>
      <w:r w:rsidRPr="00A340ED">
        <w:rPr>
          <w:rFonts w:ascii="Sylfaen" w:hAnsi="Sylfaen" w:cs="Sylfaen"/>
          <w:sz w:val="20"/>
          <w:szCs w:val="20"/>
          <w:lang w:val="af-ZA"/>
        </w:rPr>
        <w:t>անհապաղ</w:t>
      </w:r>
      <w:r w:rsidRPr="00A340ED">
        <w:rPr>
          <w:rFonts w:ascii="Arial Armenian" w:hAnsi="Arial Armenian"/>
          <w:sz w:val="20"/>
          <w:szCs w:val="20"/>
          <w:lang w:val="af-ZA"/>
        </w:rPr>
        <w:t xml:space="preserve"> </w:t>
      </w:r>
      <w:r w:rsidRPr="00A340ED">
        <w:rPr>
          <w:rFonts w:ascii="Sylfaen" w:hAnsi="Sylfaen" w:cs="Sylfaen"/>
          <w:sz w:val="20"/>
          <w:szCs w:val="20"/>
          <w:lang w:val="af-ZA"/>
        </w:rPr>
        <w:t>տրամադրում</w:t>
      </w:r>
      <w:r w:rsidRPr="00A340ED">
        <w:rPr>
          <w:rFonts w:ascii="Arial Armenian" w:hAnsi="Arial Armenian"/>
          <w:sz w:val="20"/>
          <w:szCs w:val="20"/>
          <w:lang w:val="af-ZA"/>
        </w:rPr>
        <w:t xml:space="preserve"> </w:t>
      </w:r>
      <w:r w:rsidRPr="00A340ED">
        <w:rPr>
          <w:rFonts w:ascii="Sylfaen" w:hAnsi="Sylfaen" w:cs="Sylfaen"/>
          <w:sz w:val="20"/>
          <w:szCs w:val="20"/>
          <w:lang w:val="af-ZA"/>
        </w:rPr>
        <w:t>է</w:t>
      </w:r>
      <w:r w:rsidRPr="00A340ED">
        <w:rPr>
          <w:rFonts w:ascii="Arial Armenian" w:hAnsi="Arial Armenian"/>
          <w:sz w:val="20"/>
          <w:szCs w:val="20"/>
          <w:lang w:val="af-ZA"/>
        </w:rPr>
        <w:t xml:space="preserve"> </w:t>
      </w:r>
      <w:r w:rsidRPr="00A340ED">
        <w:rPr>
          <w:rFonts w:ascii="Sylfaen" w:hAnsi="Sylfaen" w:cs="Sylfaen"/>
          <w:sz w:val="20"/>
          <w:szCs w:val="20"/>
          <w:lang w:val="af-ZA"/>
        </w:rPr>
        <w:t>նման</w:t>
      </w:r>
      <w:r w:rsidRPr="00A340ED">
        <w:rPr>
          <w:rFonts w:ascii="Arial Armenian" w:hAnsi="Arial Armenian"/>
          <w:sz w:val="20"/>
          <w:szCs w:val="20"/>
          <w:lang w:val="af-ZA"/>
        </w:rPr>
        <w:t xml:space="preserve"> </w:t>
      </w:r>
      <w:r w:rsidRPr="00A340ED">
        <w:rPr>
          <w:rFonts w:ascii="Sylfaen" w:hAnsi="Sylfaen" w:cs="Sylfaen"/>
          <w:sz w:val="20"/>
          <w:szCs w:val="20"/>
          <w:lang w:val="af-ZA"/>
        </w:rPr>
        <w:t>պահանջ</w:t>
      </w:r>
      <w:r w:rsidRPr="00A340ED">
        <w:rPr>
          <w:rFonts w:ascii="Arial Armenian" w:hAnsi="Arial Armenian"/>
          <w:sz w:val="20"/>
          <w:szCs w:val="20"/>
          <w:lang w:val="af-ZA"/>
        </w:rPr>
        <w:t xml:space="preserve"> </w:t>
      </w:r>
      <w:r w:rsidRPr="00A340ED">
        <w:rPr>
          <w:rFonts w:ascii="Sylfaen" w:hAnsi="Sylfaen" w:cs="Sylfaen"/>
          <w:sz w:val="20"/>
          <w:szCs w:val="20"/>
          <w:lang w:val="af-ZA"/>
        </w:rPr>
        <w:t>ներկայացրած</w:t>
      </w:r>
      <w:r w:rsidRPr="00A340ED">
        <w:rPr>
          <w:rFonts w:ascii="Arial Armenian" w:hAnsi="Arial Armenian"/>
          <w:sz w:val="20"/>
          <w:szCs w:val="20"/>
          <w:lang w:val="af-ZA"/>
        </w:rPr>
        <w:t xml:space="preserve"> </w:t>
      </w:r>
      <w:r w:rsidRPr="00A340ED">
        <w:rPr>
          <w:rFonts w:ascii="Sylfaen" w:hAnsi="Sylfaen" w:cs="Sylfaen"/>
          <w:sz w:val="20"/>
          <w:szCs w:val="20"/>
          <w:lang w:val="af-ZA"/>
        </w:rPr>
        <w:t>այլ</w:t>
      </w:r>
      <w:r w:rsidRPr="00A340ED">
        <w:rPr>
          <w:rFonts w:ascii="Arial Armenian" w:hAnsi="Arial Armenian"/>
          <w:sz w:val="20"/>
          <w:szCs w:val="20"/>
          <w:lang w:val="af-ZA"/>
        </w:rPr>
        <w:t xml:space="preserve"> </w:t>
      </w:r>
      <w:r w:rsidRPr="00A340ED">
        <w:rPr>
          <w:rFonts w:ascii="Sylfaen" w:hAnsi="Sylfaen" w:cs="Sylfaen"/>
          <w:sz w:val="20"/>
          <w:szCs w:val="20"/>
          <w:lang w:val="af-ZA"/>
        </w:rPr>
        <w:t>մասնակցին</w:t>
      </w:r>
      <w:r w:rsidRPr="00A340ED">
        <w:rPr>
          <w:rFonts w:ascii="Arial Armenian" w:hAnsi="Arial Armenian"/>
          <w:sz w:val="20"/>
          <w:szCs w:val="20"/>
          <w:lang w:val="af-ZA"/>
        </w:rPr>
        <w:t>:</w:t>
      </w:r>
      <w:r w:rsidRPr="00A340ED">
        <w:rPr>
          <w:rFonts w:ascii="Arial Armenian" w:hAnsi="Arial Armenian"/>
          <w:sz w:val="20"/>
          <w:szCs w:val="20"/>
          <w:lang w:val="hy-AM"/>
        </w:rPr>
        <w:t xml:space="preserve"> </w:t>
      </w:r>
      <w:r w:rsidRPr="00A340ED">
        <w:rPr>
          <w:rFonts w:ascii="Sylfaen" w:hAnsi="Sylfaen" w:cs="Sylfaen"/>
          <w:sz w:val="20"/>
          <w:szCs w:val="20"/>
          <w:lang w:val="af-ZA"/>
        </w:rPr>
        <w:t>Պահանջի</w:t>
      </w:r>
      <w:r w:rsidRPr="00A340ED">
        <w:rPr>
          <w:rFonts w:ascii="Arial Armenian" w:hAnsi="Arial Armenian"/>
          <w:sz w:val="20"/>
          <w:szCs w:val="20"/>
          <w:lang w:val="af-ZA"/>
        </w:rPr>
        <w:t xml:space="preserve"> </w:t>
      </w:r>
      <w:r w:rsidRPr="00A340ED">
        <w:rPr>
          <w:rFonts w:ascii="Sylfaen" w:hAnsi="Sylfaen" w:cs="Sylfaen"/>
          <w:sz w:val="20"/>
          <w:szCs w:val="20"/>
          <w:lang w:val="af-ZA"/>
        </w:rPr>
        <w:t>կատարման</w:t>
      </w:r>
      <w:r w:rsidRPr="00A340ED">
        <w:rPr>
          <w:rFonts w:ascii="Arial Armenian" w:hAnsi="Arial Armenian"/>
          <w:sz w:val="20"/>
          <w:szCs w:val="20"/>
          <w:lang w:val="af-ZA"/>
        </w:rPr>
        <w:t xml:space="preserve"> </w:t>
      </w:r>
      <w:r w:rsidRPr="00A340ED">
        <w:rPr>
          <w:rFonts w:ascii="Sylfaen" w:hAnsi="Sylfaen" w:cs="Sylfaen"/>
          <w:sz w:val="20"/>
          <w:szCs w:val="20"/>
          <w:lang w:val="af-ZA"/>
        </w:rPr>
        <w:t>անհնարինության</w:t>
      </w:r>
      <w:r w:rsidRPr="00A340ED">
        <w:rPr>
          <w:rFonts w:ascii="Arial Armenian" w:hAnsi="Arial Armenian"/>
          <w:sz w:val="20"/>
          <w:szCs w:val="20"/>
          <w:lang w:val="af-ZA"/>
        </w:rPr>
        <w:t xml:space="preserve"> </w:t>
      </w:r>
      <w:r w:rsidRPr="00A340ED">
        <w:rPr>
          <w:rFonts w:ascii="Sylfaen" w:hAnsi="Sylfaen" w:cs="Sylfaen"/>
          <w:sz w:val="20"/>
          <w:szCs w:val="20"/>
          <w:lang w:val="af-ZA"/>
        </w:rPr>
        <w:t>դեպքում</w:t>
      </w:r>
      <w:r w:rsidRPr="00A340ED">
        <w:rPr>
          <w:rFonts w:ascii="Arial Armenian" w:hAnsi="Arial Armenian"/>
          <w:sz w:val="20"/>
          <w:szCs w:val="20"/>
          <w:lang w:val="af-ZA"/>
        </w:rPr>
        <w:t xml:space="preserve"> </w:t>
      </w:r>
      <w:r w:rsidRPr="00A340ED">
        <w:rPr>
          <w:rFonts w:ascii="Sylfaen" w:hAnsi="Sylfaen" w:cs="Sylfaen"/>
          <w:sz w:val="20"/>
          <w:szCs w:val="20"/>
          <w:lang w:val="af-ZA"/>
        </w:rPr>
        <w:t>պահանջ</w:t>
      </w:r>
      <w:r w:rsidRPr="00A340ED">
        <w:rPr>
          <w:rFonts w:ascii="Arial Armenian" w:hAnsi="Arial Armenian"/>
          <w:sz w:val="20"/>
          <w:szCs w:val="20"/>
          <w:lang w:val="af-ZA"/>
        </w:rPr>
        <w:t xml:space="preserve"> </w:t>
      </w:r>
      <w:r w:rsidRPr="00A340ED">
        <w:rPr>
          <w:rFonts w:ascii="Sylfaen" w:hAnsi="Sylfaen" w:cs="Sylfaen"/>
          <w:sz w:val="20"/>
          <w:szCs w:val="20"/>
          <w:lang w:val="af-ZA"/>
        </w:rPr>
        <w:t>ներկայացրած</w:t>
      </w:r>
      <w:r w:rsidRPr="00A340ED">
        <w:rPr>
          <w:rFonts w:ascii="Arial Armenian" w:hAnsi="Arial Armenian"/>
          <w:sz w:val="20"/>
          <w:szCs w:val="20"/>
          <w:lang w:val="af-ZA"/>
        </w:rPr>
        <w:t xml:space="preserve"> </w:t>
      </w:r>
      <w:r w:rsidRPr="00A340ED">
        <w:rPr>
          <w:rFonts w:ascii="Sylfaen" w:hAnsi="Sylfaen" w:cs="Sylfaen"/>
          <w:sz w:val="20"/>
          <w:szCs w:val="20"/>
          <w:lang w:val="af-ZA"/>
        </w:rPr>
        <w:t>անձին</w:t>
      </w:r>
      <w:r w:rsidRPr="00A340ED">
        <w:rPr>
          <w:rFonts w:ascii="Arial Armenian" w:hAnsi="Arial Armenian"/>
          <w:sz w:val="20"/>
          <w:szCs w:val="20"/>
          <w:lang w:val="af-ZA"/>
        </w:rPr>
        <w:t xml:space="preserve"> </w:t>
      </w:r>
      <w:r w:rsidRPr="00A340ED">
        <w:rPr>
          <w:rFonts w:ascii="Sylfaen" w:hAnsi="Sylfaen" w:cs="Sylfaen"/>
          <w:sz w:val="20"/>
          <w:szCs w:val="20"/>
          <w:lang w:val="af-ZA"/>
        </w:rPr>
        <w:t>անհապաղ</w:t>
      </w:r>
      <w:r w:rsidRPr="00A340ED">
        <w:rPr>
          <w:rFonts w:ascii="Arial Armenian" w:hAnsi="Arial Armenian"/>
          <w:sz w:val="20"/>
          <w:szCs w:val="20"/>
          <w:lang w:val="af-ZA"/>
        </w:rPr>
        <w:t xml:space="preserve"> </w:t>
      </w:r>
      <w:r w:rsidRPr="00A340ED">
        <w:rPr>
          <w:rFonts w:ascii="Sylfaen" w:hAnsi="Sylfaen" w:cs="Sylfaen"/>
          <w:sz w:val="20"/>
          <w:szCs w:val="20"/>
          <w:lang w:val="af-ZA"/>
        </w:rPr>
        <w:t>տրամադրվում</w:t>
      </w:r>
      <w:r w:rsidRPr="00A340ED">
        <w:rPr>
          <w:rFonts w:ascii="Arial Armenian" w:hAnsi="Arial Armenian"/>
          <w:sz w:val="20"/>
          <w:szCs w:val="20"/>
          <w:lang w:val="af-ZA"/>
        </w:rPr>
        <w:t xml:space="preserve"> </w:t>
      </w:r>
      <w:r w:rsidRPr="00A340ED">
        <w:rPr>
          <w:rFonts w:ascii="Sylfaen" w:hAnsi="Sylfaen" w:cs="Sylfaen"/>
          <w:sz w:val="20"/>
          <w:szCs w:val="20"/>
          <w:lang w:val="af-ZA"/>
        </w:rPr>
        <w:t>է</w:t>
      </w:r>
      <w:r w:rsidRPr="00A340ED">
        <w:rPr>
          <w:rFonts w:ascii="Arial Armenian" w:hAnsi="Arial Armenian"/>
          <w:sz w:val="20"/>
          <w:szCs w:val="20"/>
          <w:lang w:val="af-ZA"/>
        </w:rPr>
        <w:t xml:space="preserve"> </w:t>
      </w:r>
      <w:r w:rsidRPr="00A340ED">
        <w:rPr>
          <w:rFonts w:ascii="Sylfaen" w:hAnsi="Sylfaen" w:cs="Sylfaen"/>
          <w:sz w:val="20"/>
          <w:szCs w:val="20"/>
          <w:lang w:val="hy-AM"/>
        </w:rPr>
        <w:t>հայտում</w:t>
      </w:r>
      <w:r w:rsidRPr="00A340ED">
        <w:rPr>
          <w:rFonts w:ascii="Arial Armenian" w:hAnsi="Arial Armenian"/>
          <w:sz w:val="20"/>
          <w:szCs w:val="20"/>
          <w:lang w:val="hy-AM"/>
        </w:rPr>
        <w:t xml:space="preserve"> </w:t>
      </w:r>
      <w:r w:rsidRPr="00A340ED">
        <w:rPr>
          <w:rFonts w:ascii="Sylfaen" w:hAnsi="Sylfaen" w:cs="Sylfaen"/>
          <w:sz w:val="20"/>
          <w:szCs w:val="20"/>
          <w:lang w:val="hy-AM"/>
        </w:rPr>
        <w:t>ներառված</w:t>
      </w:r>
      <w:r w:rsidRPr="00A340ED">
        <w:rPr>
          <w:rFonts w:ascii="Arial Armenian" w:hAnsi="Arial Armenian"/>
          <w:sz w:val="20"/>
          <w:szCs w:val="20"/>
          <w:lang w:val="hy-AM"/>
        </w:rPr>
        <w:t xml:space="preserve"> </w:t>
      </w:r>
      <w:r w:rsidRPr="00A340ED">
        <w:rPr>
          <w:rFonts w:ascii="Sylfaen" w:hAnsi="Sylfaen" w:cs="Sylfaen"/>
          <w:sz w:val="20"/>
          <w:szCs w:val="20"/>
          <w:lang w:val="af-ZA"/>
        </w:rPr>
        <w:t>փաստաթղթերը</w:t>
      </w:r>
      <w:r w:rsidRPr="00A340ED">
        <w:rPr>
          <w:rFonts w:ascii="Arial Armenian" w:hAnsi="Arial Armenian"/>
          <w:sz w:val="20"/>
          <w:szCs w:val="20"/>
          <w:lang w:val="af-ZA"/>
        </w:rPr>
        <w:t xml:space="preserve">, </w:t>
      </w:r>
      <w:r w:rsidRPr="00A340ED">
        <w:rPr>
          <w:rFonts w:ascii="Sylfaen" w:hAnsi="Sylfaen" w:cs="Sylfaen"/>
          <w:sz w:val="20"/>
          <w:szCs w:val="20"/>
          <w:lang w:val="af-ZA"/>
        </w:rPr>
        <w:t>որոնց</w:t>
      </w:r>
      <w:r w:rsidRPr="00A340ED">
        <w:rPr>
          <w:rFonts w:ascii="Arial Armenian" w:hAnsi="Arial Armenian"/>
          <w:sz w:val="20"/>
          <w:szCs w:val="20"/>
          <w:lang w:val="af-ZA"/>
        </w:rPr>
        <w:t xml:space="preserve"> </w:t>
      </w:r>
      <w:r w:rsidRPr="00A340ED">
        <w:rPr>
          <w:rFonts w:ascii="Sylfaen" w:hAnsi="Sylfaen" w:cs="Sylfaen"/>
          <w:sz w:val="20"/>
          <w:szCs w:val="20"/>
          <w:lang w:val="af-ZA"/>
        </w:rPr>
        <w:t>վերջինս</w:t>
      </w:r>
      <w:r w:rsidRPr="00A340ED">
        <w:rPr>
          <w:rFonts w:ascii="Arial Armenian" w:hAnsi="Arial Armenian"/>
          <w:sz w:val="20"/>
          <w:szCs w:val="20"/>
          <w:lang w:val="af-ZA"/>
        </w:rPr>
        <w:t xml:space="preserve"> </w:t>
      </w:r>
      <w:r w:rsidRPr="00A340ED">
        <w:rPr>
          <w:rFonts w:ascii="Sylfaen" w:hAnsi="Sylfaen" w:cs="Sylfaen"/>
          <w:sz w:val="20"/>
          <w:szCs w:val="20"/>
          <w:lang w:val="af-ZA"/>
        </w:rPr>
        <w:t>ծանոթանում</w:t>
      </w:r>
      <w:r w:rsidRPr="00A340ED">
        <w:rPr>
          <w:rFonts w:ascii="Arial Armenian" w:hAnsi="Arial Armenian"/>
          <w:sz w:val="20"/>
          <w:szCs w:val="20"/>
          <w:lang w:val="af-ZA"/>
        </w:rPr>
        <w:t xml:space="preserve"> </w:t>
      </w:r>
      <w:r w:rsidRPr="00A340ED">
        <w:rPr>
          <w:rFonts w:ascii="Sylfaen" w:hAnsi="Sylfaen" w:cs="Sylfaen"/>
          <w:sz w:val="20"/>
          <w:szCs w:val="20"/>
          <w:lang w:val="af-ZA"/>
        </w:rPr>
        <w:t>է</w:t>
      </w:r>
      <w:r w:rsidRPr="00A340ED">
        <w:rPr>
          <w:rFonts w:ascii="Arial Armenian" w:hAnsi="Arial Armenian"/>
          <w:sz w:val="20"/>
          <w:szCs w:val="20"/>
          <w:lang w:val="af-ZA"/>
        </w:rPr>
        <w:t xml:space="preserve"> </w:t>
      </w:r>
      <w:r w:rsidRPr="00A340ED">
        <w:rPr>
          <w:rFonts w:ascii="Sylfaen" w:hAnsi="Sylfaen" w:cs="Sylfaen"/>
          <w:sz w:val="20"/>
          <w:szCs w:val="20"/>
          <w:lang w:val="af-ZA"/>
        </w:rPr>
        <w:t>տեղում</w:t>
      </w:r>
      <w:r w:rsidRPr="00A340ED">
        <w:rPr>
          <w:rFonts w:ascii="Arial Armenian" w:hAnsi="Arial Armenian"/>
          <w:sz w:val="20"/>
          <w:szCs w:val="20"/>
          <w:lang w:val="af-ZA"/>
        </w:rPr>
        <w:t xml:space="preserve">, </w:t>
      </w:r>
      <w:r w:rsidRPr="00A340ED">
        <w:rPr>
          <w:rFonts w:ascii="Sylfaen" w:hAnsi="Sylfaen" w:cs="Sylfaen"/>
          <w:sz w:val="20"/>
          <w:szCs w:val="20"/>
          <w:lang w:val="af-ZA"/>
        </w:rPr>
        <w:t>իրավունք</w:t>
      </w:r>
      <w:r w:rsidRPr="00A340ED">
        <w:rPr>
          <w:rFonts w:ascii="Arial Armenian" w:hAnsi="Arial Armenian"/>
          <w:sz w:val="20"/>
          <w:szCs w:val="20"/>
          <w:lang w:val="af-ZA"/>
        </w:rPr>
        <w:t xml:space="preserve"> </w:t>
      </w:r>
      <w:r w:rsidRPr="00A340ED">
        <w:rPr>
          <w:rFonts w:ascii="Sylfaen" w:hAnsi="Sylfaen" w:cs="Sylfaen"/>
          <w:sz w:val="20"/>
          <w:szCs w:val="20"/>
          <w:lang w:val="af-ZA"/>
        </w:rPr>
        <w:t>ունի</w:t>
      </w:r>
      <w:r w:rsidRPr="00A340ED">
        <w:rPr>
          <w:rFonts w:ascii="Arial Armenian" w:hAnsi="Arial Armenian"/>
          <w:sz w:val="20"/>
          <w:szCs w:val="20"/>
          <w:lang w:val="af-ZA"/>
        </w:rPr>
        <w:t xml:space="preserve"> </w:t>
      </w:r>
      <w:r w:rsidRPr="00A340ED">
        <w:rPr>
          <w:rFonts w:ascii="Sylfaen" w:hAnsi="Sylfaen" w:cs="Sylfaen"/>
          <w:sz w:val="20"/>
          <w:szCs w:val="20"/>
          <w:lang w:val="af-ZA"/>
        </w:rPr>
        <w:t>լուսանկարել</w:t>
      </w:r>
      <w:r w:rsidRPr="00A340ED">
        <w:rPr>
          <w:rFonts w:ascii="Arial Armenian" w:hAnsi="Arial Armenian"/>
          <w:sz w:val="20"/>
          <w:szCs w:val="20"/>
          <w:lang w:val="af-ZA"/>
        </w:rPr>
        <w:t xml:space="preserve"> </w:t>
      </w:r>
      <w:r w:rsidRPr="00A340ED">
        <w:rPr>
          <w:rFonts w:ascii="Sylfaen" w:hAnsi="Sylfaen" w:cs="Sylfaen"/>
          <w:sz w:val="20"/>
          <w:szCs w:val="20"/>
          <w:lang w:val="af-ZA"/>
        </w:rPr>
        <w:t>դրանք</w:t>
      </w:r>
      <w:r w:rsidRPr="00A340ED">
        <w:rPr>
          <w:rFonts w:ascii="Arial Armenian" w:hAnsi="Arial Armenian"/>
          <w:sz w:val="20"/>
          <w:szCs w:val="20"/>
          <w:lang w:val="af-ZA"/>
        </w:rPr>
        <w:t xml:space="preserve"> </w:t>
      </w:r>
      <w:r w:rsidRPr="00A340ED">
        <w:rPr>
          <w:rFonts w:ascii="Sylfaen" w:hAnsi="Sylfaen" w:cs="Sylfaen"/>
          <w:sz w:val="20"/>
          <w:szCs w:val="20"/>
          <w:lang w:val="af-ZA"/>
        </w:rPr>
        <w:t>և</w:t>
      </w:r>
      <w:r w:rsidRPr="00A340ED">
        <w:rPr>
          <w:rFonts w:ascii="Arial Armenian" w:hAnsi="Arial Armenian"/>
          <w:sz w:val="20"/>
          <w:szCs w:val="20"/>
          <w:lang w:val="af-ZA"/>
        </w:rPr>
        <w:t xml:space="preserve"> </w:t>
      </w:r>
      <w:r w:rsidRPr="00A340ED">
        <w:rPr>
          <w:rFonts w:ascii="Sylfaen" w:hAnsi="Sylfaen" w:cs="Sylfaen"/>
          <w:sz w:val="20"/>
          <w:szCs w:val="20"/>
          <w:lang w:val="af-ZA"/>
        </w:rPr>
        <w:t>վերադարձնում</w:t>
      </w:r>
      <w:r w:rsidRPr="00A340ED">
        <w:rPr>
          <w:rFonts w:ascii="Arial Armenian" w:hAnsi="Arial Armenian"/>
          <w:sz w:val="20"/>
          <w:szCs w:val="20"/>
          <w:lang w:val="af-ZA"/>
        </w:rPr>
        <w:t xml:space="preserve"> </w:t>
      </w:r>
      <w:r w:rsidRPr="00A340ED">
        <w:rPr>
          <w:rFonts w:ascii="Sylfaen" w:hAnsi="Sylfaen" w:cs="Sylfaen"/>
          <w:sz w:val="20"/>
          <w:szCs w:val="20"/>
          <w:lang w:val="af-ZA"/>
        </w:rPr>
        <w:t>է</w:t>
      </w:r>
      <w:r w:rsidRPr="00A340ED">
        <w:rPr>
          <w:rFonts w:ascii="Arial Armenian" w:hAnsi="Arial Armenian"/>
          <w:sz w:val="20"/>
          <w:szCs w:val="20"/>
          <w:lang w:val="af-ZA"/>
        </w:rPr>
        <w:t xml:space="preserve"> </w:t>
      </w:r>
      <w:r w:rsidRPr="00A340ED">
        <w:rPr>
          <w:rFonts w:ascii="Sylfaen" w:hAnsi="Sylfaen" w:cs="Sylfaen"/>
          <w:sz w:val="20"/>
          <w:szCs w:val="20"/>
          <w:lang w:val="af-ZA"/>
        </w:rPr>
        <w:t>հանձնաժողովի</w:t>
      </w:r>
      <w:r w:rsidRPr="00A340ED">
        <w:rPr>
          <w:rFonts w:ascii="Arial Armenian" w:hAnsi="Arial Armenian"/>
          <w:sz w:val="20"/>
          <w:szCs w:val="20"/>
          <w:lang w:val="af-ZA"/>
        </w:rPr>
        <w:t xml:space="preserve"> </w:t>
      </w:r>
      <w:r w:rsidRPr="00A340ED">
        <w:rPr>
          <w:rFonts w:ascii="Sylfaen" w:hAnsi="Sylfaen" w:cs="Sylfaen"/>
          <w:sz w:val="20"/>
          <w:szCs w:val="20"/>
          <w:lang w:val="af-ZA"/>
        </w:rPr>
        <w:t>քարտուղարին</w:t>
      </w:r>
      <w:r w:rsidRPr="00A340ED">
        <w:rPr>
          <w:rFonts w:ascii="Arial Armenian" w:hAnsi="Arial Armenian"/>
          <w:sz w:val="20"/>
          <w:szCs w:val="20"/>
          <w:lang w:val="af-ZA"/>
        </w:rPr>
        <w:t xml:space="preserve"> </w:t>
      </w:r>
      <w:r w:rsidRPr="00A340ED">
        <w:rPr>
          <w:rFonts w:ascii="Sylfaen" w:hAnsi="Sylfaen" w:cs="Sylfaen"/>
          <w:sz w:val="20"/>
          <w:szCs w:val="20"/>
          <w:lang w:val="af-ZA"/>
        </w:rPr>
        <w:t>նիստի</w:t>
      </w:r>
      <w:r w:rsidRPr="00A340ED">
        <w:rPr>
          <w:rFonts w:ascii="Arial Armenian" w:hAnsi="Arial Armenian"/>
          <w:sz w:val="20"/>
          <w:szCs w:val="20"/>
          <w:lang w:val="af-ZA"/>
        </w:rPr>
        <w:t xml:space="preserve"> </w:t>
      </w:r>
      <w:r w:rsidRPr="00A340ED">
        <w:rPr>
          <w:rFonts w:ascii="Sylfaen" w:hAnsi="Sylfaen" w:cs="Sylfaen"/>
          <w:sz w:val="20"/>
          <w:szCs w:val="20"/>
          <w:lang w:val="af-ZA"/>
        </w:rPr>
        <w:t>ընթացքում՝</w:t>
      </w:r>
      <w:r w:rsidRPr="00A340ED">
        <w:rPr>
          <w:rFonts w:ascii="Arial Armenian" w:hAnsi="Arial Armenian"/>
          <w:sz w:val="20"/>
          <w:szCs w:val="20"/>
          <w:lang w:val="af-ZA"/>
        </w:rPr>
        <w:t xml:space="preserve"> </w:t>
      </w:r>
      <w:r w:rsidRPr="00A340ED">
        <w:rPr>
          <w:rFonts w:ascii="Sylfaen" w:hAnsi="Sylfaen" w:cs="Sylfaen"/>
          <w:sz w:val="20"/>
          <w:szCs w:val="20"/>
          <w:lang w:val="af-ZA"/>
        </w:rPr>
        <w:t>առանց</w:t>
      </w:r>
      <w:r w:rsidRPr="00A340ED">
        <w:rPr>
          <w:rFonts w:ascii="Arial Armenian" w:hAnsi="Arial Armenian"/>
          <w:sz w:val="20"/>
          <w:szCs w:val="20"/>
          <w:lang w:val="af-ZA"/>
        </w:rPr>
        <w:t xml:space="preserve"> </w:t>
      </w:r>
      <w:r w:rsidRPr="00A340ED">
        <w:rPr>
          <w:rFonts w:ascii="Sylfaen" w:hAnsi="Sylfaen" w:cs="Sylfaen"/>
          <w:sz w:val="20"/>
          <w:szCs w:val="20"/>
          <w:lang w:val="af-ZA"/>
        </w:rPr>
        <w:t>խոչընդոտելու</w:t>
      </w:r>
      <w:r w:rsidRPr="00A340ED">
        <w:rPr>
          <w:rFonts w:ascii="Arial Armenian" w:hAnsi="Arial Armenian"/>
          <w:sz w:val="20"/>
          <w:szCs w:val="20"/>
          <w:lang w:val="af-ZA"/>
        </w:rPr>
        <w:t xml:space="preserve"> </w:t>
      </w:r>
      <w:r w:rsidRPr="00A340ED">
        <w:rPr>
          <w:rFonts w:ascii="Sylfaen" w:hAnsi="Sylfaen" w:cs="Sylfaen"/>
          <w:sz w:val="20"/>
          <w:szCs w:val="20"/>
          <w:lang w:val="af-ZA"/>
        </w:rPr>
        <w:t>հանձնաժողովի</w:t>
      </w:r>
      <w:r w:rsidRPr="00A340ED">
        <w:rPr>
          <w:rFonts w:ascii="Arial Armenian" w:hAnsi="Arial Armenian"/>
          <w:sz w:val="20"/>
          <w:szCs w:val="20"/>
          <w:lang w:val="af-ZA"/>
        </w:rPr>
        <w:t xml:space="preserve"> </w:t>
      </w:r>
      <w:r w:rsidRPr="00A340ED">
        <w:rPr>
          <w:rFonts w:ascii="Sylfaen" w:hAnsi="Sylfaen" w:cs="Sylfaen"/>
          <w:sz w:val="20"/>
          <w:szCs w:val="20"/>
          <w:lang w:val="af-ZA"/>
        </w:rPr>
        <w:t>բնականոն</w:t>
      </w:r>
      <w:r w:rsidRPr="00A340ED">
        <w:rPr>
          <w:rFonts w:ascii="Arial Armenian" w:hAnsi="Arial Armenian"/>
          <w:sz w:val="20"/>
          <w:szCs w:val="20"/>
          <w:lang w:val="af-ZA"/>
        </w:rPr>
        <w:t xml:space="preserve"> </w:t>
      </w:r>
      <w:r w:rsidRPr="00A340ED">
        <w:rPr>
          <w:rFonts w:ascii="Sylfaen" w:hAnsi="Sylfaen" w:cs="Sylfaen"/>
          <w:sz w:val="20"/>
          <w:szCs w:val="20"/>
          <w:lang w:val="af-ZA"/>
        </w:rPr>
        <w:t>գործունեությանը</w:t>
      </w:r>
      <w:r w:rsidRPr="00A340ED">
        <w:rPr>
          <w:rFonts w:ascii="Arial Armenian" w:hAnsi="Arial Armenian"/>
          <w:sz w:val="20"/>
          <w:szCs w:val="20"/>
          <w:lang w:val="hy-AM"/>
        </w:rPr>
        <w:t>:</w:t>
      </w:r>
    </w:p>
    <w:p w:rsidR="0081576D" w:rsidRPr="00A340ED" w:rsidRDefault="0081576D" w:rsidP="0081576D">
      <w:pPr>
        <w:ind w:firstLine="709"/>
        <w:jc w:val="both"/>
        <w:rPr>
          <w:rFonts w:ascii="Arial Armenian" w:hAnsi="Arial Armenian" w:cs="Sylfaen"/>
          <w:sz w:val="20"/>
          <w:lang w:val="af-ZA"/>
        </w:rPr>
      </w:pPr>
      <w:r w:rsidRPr="00A340ED">
        <w:rPr>
          <w:rFonts w:ascii="Arial Armenian" w:hAnsi="Arial Armenian"/>
          <w:sz w:val="20"/>
          <w:szCs w:val="20"/>
          <w:lang w:val="af-ZA"/>
        </w:rPr>
        <w:t xml:space="preserve">8.7 </w:t>
      </w:r>
      <w:r w:rsidRPr="00A340ED">
        <w:rPr>
          <w:rFonts w:ascii="Sylfaen" w:hAnsi="Sylfaen" w:cs="Sylfaen"/>
          <w:sz w:val="20"/>
          <w:szCs w:val="20"/>
          <w:lang w:val="af-ZA"/>
        </w:rPr>
        <w:t>Եթե</w:t>
      </w:r>
      <w:r w:rsidRPr="00A340ED">
        <w:rPr>
          <w:rFonts w:ascii="Arial Armenian" w:hAnsi="Arial Armenian"/>
          <w:sz w:val="20"/>
          <w:szCs w:val="20"/>
          <w:lang w:val="af-ZA"/>
        </w:rPr>
        <w:t xml:space="preserve"> </w:t>
      </w:r>
      <w:r w:rsidRPr="00A340ED">
        <w:rPr>
          <w:rFonts w:ascii="Sylfaen" w:hAnsi="Sylfaen" w:cs="Sylfaen"/>
          <w:sz w:val="20"/>
          <w:szCs w:val="20"/>
          <w:lang w:val="af-ZA"/>
        </w:rPr>
        <w:t>հայտերի</w:t>
      </w:r>
      <w:r w:rsidRPr="00A340ED">
        <w:rPr>
          <w:rFonts w:ascii="Arial Armenian" w:hAnsi="Arial Armenian"/>
          <w:sz w:val="20"/>
          <w:szCs w:val="20"/>
          <w:lang w:val="af-ZA"/>
        </w:rPr>
        <w:t xml:space="preserve"> </w:t>
      </w:r>
      <w:r w:rsidRPr="00A340ED">
        <w:rPr>
          <w:rFonts w:ascii="Sylfaen" w:hAnsi="Sylfaen" w:cs="Sylfaen"/>
          <w:sz w:val="20"/>
          <w:szCs w:val="20"/>
          <w:lang w:val="af-ZA"/>
        </w:rPr>
        <w:t>բացման</w:t>
      </w:r>
      <w:r w:rsidRPr="00A340ED">
        <w:rPr>
          <w:rFonts w:ascii="Arial Armenian" w:hAnsi="Arial Armenian"/>
          <w:sz w:val="20"/>
          <w:szCs w:val="20"/>
          <w:lang w:val="hy-AM"/>
        </w:rPr>
        <w:t xml:space="preserve"> </w:t>
      </w:r>
      <w:r w:rsidRPr="00A340ED">
        <w:rPr>
          <w:rFonts w:ascii="Sylfaen" w:hAnsi="Sylfaen" w:cs="Sylfaen"/>
          <w:sz w:val="20"/>
          <w:szCs w:val="20"/>
          <w:lang w:val="hy-AM"/>
        </w:rPr>
        <w:t>և</w:t>
      </w:r>
      <w:r w:rsidRPr="00A340ED">
        <w:rPr>
          <w:rFonts w:ascii="Arial Armenian" w:hAnsi="Arial Armenian"/>
          <w:sz w:val="20"/>
          <w:szCs w:val="20"/>
          <w:lang w:val="hy-AM"/>
        </w:rPr>
        <w:t xml:space="preserve"> </w:t>
      </w:r>
      <w:r w:rsidRPr="00A340ED">
        <w:rPr>
          <w:rFonts w:ascii="Sylfaen" w:hAnsi="Sylfaen" w:cs="Sylfaen"/>
          <w:sz w:val="20"/>
          <w:szCs w:val="20"/>
          <w:lang w:val="hy-AM"/>
        </w:rPr>
        <w:t>գնահատման</w:t>
      </w:r>
      <w:r w:rsidRPr="00A340ED">
        <w:rPr>
          <w:rFonts w:ascii="Arial Armenian" w:hAnsi="Arial Armenian"/>
          <w:sz w:val="20"/>
          <w:szCs w:val="20"/>
          <w:lang w:val="af-ZA"/>
        </w:rPr>
        <w:t xml:space="preserve"> </w:t>
      </w:r>
      <w:r w:rsidRPr="00A340ED">
        <w:rPr>
          <w:rFonts w:ascii="Sylfaen" w:hAnsi="Sylfaen" w:cs="Sylfaen"/>
          <w:sz w:val="20"/>
          <w:szCs w:val="20"/>
          <w:lang w:val="af-ZA"/>
        </w:rPr>
        <w:t>նիստի</w:t>
      </w:r>
      <w:r w:rsidRPr="00A340ED">
        <w:rPr>
          <w:rFonts w:ascii="Arial Armenian" w:hAnsi="Arial Armenian"/>
          <w:sz w:val="20"/>
          <w:szCs w:val="20"/>
          <w:lang w:val="af-ZA"/>
        </w:rPr>
        <w:t xml:space="preserve"> </w:t>
      </w:r>
      <w:r w:rsidRPr="00A340ED">
        <w:rPr>
          <w:rFonts w:ascii="Sylfaen" w:hAnsi="Sylfaen" w:cs="Sylfaen"/>
          <w:sz w:val="20"/>
          <w:szCs w:val="20"/>
          <w:lang w:val="af-ZA"/>
        </w:rPr>
        <w:t>ընթացքում</w:t>
      </w:r>
      <w:r w:rsidRPr="00A340ED">
        <w:rPr>
          <w:rFonts w:ascii="Arial Armenian" w:hAnsi="Arial Armenian" w:cs="Sylfaen"/>
          <w:sz w:val="20"/>
          <w:lang w:val="af-ZA"/>
        </w:rPr>
        <w:t xml:space="preserve"> </w:t>
      </w:r>
      <w:r w:rsidRPr="00A340ED">
        <w:rPr>
          <w:rFonts w:ascii="Sylfaen" w:hAnsi="Sylfaen" w:cs="Sylfaen"/>
          <w:sz w:val="20"/>
          <w:lang w:val="hy-AM"/>
        </w:rPr>
        <w:t>իրականացված</w:t>
      </w:r>
      <w:r w:rsidRPr="00A340ED">
        <w:rPr>
          <w:rFonts w:ascii="Arial Armenian" w:hAnsi="Arial Armenian" w:cs="Sylfaen"/>
          <w:sz w:val="20"/>
          <w:lang w:val="af-ZA"/>
        </w:rPr>
        <w:t xml:space="preserve"> </w:t>
      </w:r>
      <w:r w:rsidRPr="00A340ED">
        <w:rPr>
          <w:rFonts w:ascii="Sylfaen" w:hAnsi="Sylfaen" w:cs="Sylfaen"/>
          <w:sz w:val="20"/>
          <w:lang w:val="hy-AM"/>
        </w:rPr>
        <w:t>գնահատման</w:t>
      </w:r>
      <w:r w:rsidRPr="00A340ED">
        <w:rPr>
          <w:rFonts w:ascii="Arial Armenian" w:hAnsi="Arial Armenian" w:cs="Sylfaen"/>
          <w:sz w:val="20"/>
          <w:lang w:val="af-ZA"/>
        </w:rPr>
        <w:t xml:space="preserve"> </w:t>
      </w:r>
      <w:r w:rsidRPr="00A340ED">
        <w:rPr>
          <w:rFonts w:ascii="Sylfaen" w:hAnsi="Sylfaen" w:cs="Sylfaen"/>
          <w:sz w:val="20"/>
          <w:lang w:val="hy-AM"/>
        </w:rPr>
        <w:t>արդյուն</w:t>
      </w:r>
      <w:r w:rsidRPr="00A340ED">
        <w:rPr>
          <w:rFonts w:ascii="Arial Armenian" w:hAnsi="Arial Armenian" w:cs="Sylfaen"/>
          <w:sz w:val="20"/>
          <w:lang w:val="af-ZA"/>
        </w:rPr>
        <w:softHyphen/>
      </w:r>
      <w:r w:rsidRPr="00A340ED">
        <w:rPr>
          <w:rFonts w:ascii="Sylfaen" w:hAnsi="Sylfaen" w:cs="Sylfaen"/>
          <w:sz w:val="20"/>
          <w:lang w:val="hy-AM"/>
        </w:rPr>
        <w:t>քում</w:t>
      </w:r>
      <w:r w:rsidRPr="00A340ED">
        <w:rPr>
          <w:rFonts w:ascii="Arial Armenian" w:hAnsi="Arial Armenian" w:cs="Sylfaen"/>
          <w:sz w:val="20"/>
          <w:lang w:val="af-ZA"/>
        </w:rPr>
        <w:t xml:space="preserve"> </w:t>
      </w:r>
      <w:r w:rsidRPr="00A340ED">
        <w:rPr>
          <w:rFonts w:ascii="Sylfaen" w:hAnsi="Sylfaen" w:cs="Sylfaen"/>
          <w:sz w:val="20"/>
          <w:lang w:val="af-ZA"/>
        </w:rPr>
        <w:t>մասնակցի</w:t>
      </w:r>
      <w:r w:rsidRPr="00A340ED">
        <w:rPr>
          <w:rFonts w:ascii="Arial Armenian" w:hAnsi="Arial Armenian" w:cs="Sylfaen"/>
          <w:sz w:val="20"/>
          <w:lang w:val="af-ZA"/>
        </w:rPr>
        <w:t xml:space="preserve"> </w:t>
      </w:r>
      <w:r w:rsidRPr="00A340ED">
        <w:rPr>
          <w:rFonts w:ascii="Sylfaen" w:hAnsi="Sylfaen" w:cs="Sylfaen"/>
          <w:sz w:val="20"/>
          <w:lang w:val="hy-AM"/>
        </w:rPr>
        <w:t>հայտում</w:t>
      </w:r>
      <w:r w:rsidRPr="00A340ED">
        <w:rPr>
          <w:rFonts w:ascii="Arial Armenian" w:hAnsi="Arial Armenian" w:cs="Sylfaen"/>
          <w:sz w:val="20"/>
          <w:lang w:val="af-ZA"/>
        </w:rPr>
        <w:t xml:space="preserve"> </w:t>
      </w:r>
      <w:r w:rsidRPr="00A340ED">
        <w:rPr>
          <w:rFonts w:ascii="Sylfaen" w:hAnsi="Sylfaen" w:cs="Sylfaen"/>
          <w:sz w:val="20"/>
          <w:lang w:val="hy-AM"/>
        </w:rPr>
        <w:t>արձանագրվում</w:t>
      </w:r>
      <w:r w:rsidRPr="00A340ED">
        <w:rPr>
          <w:rFonts w:ascii="Arial Armenian" w:hAnsi="Arial Armenian" w:cs="Sylfaen"/>
          <w:sz w:val="20"/>
          <w:lang w:val="af-ZA"/>
        </w:rPr>
        <w:t xml:space="preserve"> </w:t>
      </w:r>
      <w:r w:rsidRPr="00A340ED">
        <w:rPr>
          <w:rFonts w:ascii="Sylfaen" w:hAnsi="Sylfaen" w:cs="Sylfaen"/>
          <w:sz w:val="20"/>
          <w:lang w:val="hy-AM"/>
        </w:rPr>
        <w:t>են</w:t>
      </w:r>
      <w:r w:rsidRPr="00A340ED">
        <w:rPr>
          <w:rFonts w:ascii="Arial Armenian" w:hAnsi="Arial Armenian" w:cs="Sylfaen"/>
          <w:sz w:val="20"/>
          <w:lang w:val="af-ZA"/>
        </w:rPr>
        <w:t xml:space="preserve"> </w:t>
      </w:r>
      <w:r w:rsidRPr="00A340ED">
        <w:rPr>
          <w:rFonts w:ascii="Sylfaen" w:hAnsi="Sylfaen" w:cs="Sylfaen"/>
          <w:sz w:val="20"/>
          <w:lang w:val="hy-AM"/>
        </w:rPr>
        <w:t>անհամապատասխանություններ՝</w:t>
      </w:r>
      <w:r w:rsidRPr="00A340ED">
        <w:rPr>
          <w:rFonts w:ascii="Arial Armenian" w:hAnsi="Arial Armenian" w:cs="Sylfaen"/>
          <w:sz w:val="20"/>
          <w:lang w:val="af-ZA"/>
        </w:rPr>
        <w:t xml:space="preserve"> </w:t>
      </w:r>
      <w:r w:rsidRPr="00A340ED">
        <w:rPr>
          <w:rFonts w:ascii="Sylfaen" w:hAnsi="Sylfaen" w:cs="Sylfaen"/>
          <w:sz w:val="20"/>
          <w:lang w:val="hy-AM"/>
        </w:rPr>
        <w:t>հրավերի</w:t>
      </w:r>
      <w:r w:rsidRPr="00A340ED">
        <w:rPr>
          <w:rFonts w:ascii="Arial Armenian" w:hAnsi="Arial Armenian" w:cs="Sylfaen"/>
          <w:sz w:val="20"/>
          <w:lang w:val="af-ZA"/>
        </w:rPr>
        <w:t xml:space="preserve"> </w:t>
      </w:r>
      <w:r w:rsidRPr="00A340ED">
        <w:rPr>
          <w:rFonts w:ascii="Sylfaen" w:hAnsi="Sylfaen" w:cs="Sylfaen"/>
          <w:sz w:val="20"/>
          <w:lang w:val="hy-AM"/>
        </w:rPr>
        <w:t>պահանջների</w:t>
      </w:r>
      <w:r w:rsidRPr="00A340ED">
        <w:rPr>
          <w:rFonts w:ascii="Arial Armenian" w:hAnsi="Arial Armenian" w:cs="Sylfaen"/>
          <w:sz w:val="20"/>
          <w:lang w:val="af-ZA"/>
        </w:rPr>
        <w:t xml:space="preserve"> </w:t>
      </w:r>
      <w:r w:rsidRPr="00A340ED">
        <w:rPr>
          <w:rFonts w:ascii="Sylfaen" w:hAnsi="Sylfaen" w:cs="Sylfaen"/>
          <w:sz w:val="20"/>
          <w:lang w:val="hy-AM"/>
        </w:rPr>
        <w:t>նկատմամբ</w:t>
      </w:r>
      <w:r w:rsidRPr="00A340ED">
        <w:rPr>
          <w:rFonts w:ascii="Arial Armenian" w:hAnsi="Arial Armenian" w:cs="Sylfaen"/>
          <w:sz w:val="20"/>
          <w:lang w:val="af-ZA"/>
        </w:rPr>
        <w:t>,</w:t>
      </w:r>
      <w:bookmarkStart w:id="6" w:name="_Hlk9262487"/>
      <w:r w:rsidRPr="00A340ED">
        <w:rPr>
          <w:rFonts w:ascii="Arial Armenian" w:hAnsi="Arial Armenian" w:cs="Sylfaen"/>
          <w:sz w:val="20"/>
          <w:lang w:val="hy-AM"/>
        </w:rPr>
        <w:t xml:space="preserve"> </w:t>
      </w:r>
      <w:bookmarkEnd w:id="6"/>
      <w:r w:rsidRPr="00A340ED">
        <w:rPr>
          <w:rFonts w:ascii="Sylfaen" w:hAnsi="Sylfaen" w:cs="Sylfaen"/>
          <w:sz w:val="20"/>
          <w:lang w:val="hy-AM"/>
        </w:rPr>
        <w:t>ապա</w:t>
      </w:r>
      <w:r w:rsidRPr="00A340ED">
        <w:rPr>
          <w:rFonts w:ascii="Arial Armenian" w:hAnsi="Arial Armenian" w:cs="Sylfaen"/>
          <w:sz w:val="20"/>
          <w:lang w:val="af-ZA"/>
        </w:rPr>
        <w:t xml:space="preserve"> </w:t>
      </w:r>
      <w:r w:rsidRPr="00A340ED">
        <w:rPr>
          <w:rFonts w:ascii="Sylfaen" w:hAnsi="Sylfaen" w:cs="Sylfaen"/>
          <w:sz w:val="20"/>
          <w:lang w:val="hy-AM"/>
        </w:rPr>
        <w:t>հանձնաժողովը</w:t>
      </w:r>
      <w:r w:rsidRPr="00A340ED">
        <w:rPr>
          <w:rFonts w:ascii="Arial Armenian" w:hAnsi="Arial Armenian" w:cs="Sylfaen"/>
          <w:sz w:val="20"/>
          <w:lang w:val="af-ZA"/>
        </w:rPr>
        <w:t xml:space="preserve"> </w:t>
      </w:r>
      <w:r w:rsidRPr="00A340ED">
        <w:rPr>
          <w:rFonts w:ascii="Sylfaen" w:hAnsi="Sylfaen" w:cs="Sylfaen"/>
          <w:sz w:val="20"/>
          <w:lang w:val="hy-AM"/>
        </w:rPr>
        <w:t>մեկ</w:t>
      </w:r>
      <w:r w:rsidRPr="00A340ED">
        <w:rPr>
          <w:rFonts w:ascii="Arial Armenian" w:hAnsi="Arial Armenian" w:cs="Sylfaen"/>
          <w:sz w:val="20"/>
          <w:lang w:val="af-ZA"/>
        </w:rPr>
        <w:t xml:space="preserve"> </w:t>
      </w:r>
      <w:r w:rsidRPr="00A340ED">
        <w:rPr>
          <w:rFonts w:ascii="Sylfaen" w:hAnsi="Sylfaen" w:cs="Sylfaen"/>
          <w:sz w:val="20"/>
          <w:lang w:val="hy-AM"/>
        </w:rPr>
        <w:t>աշխատանքային</w:t>
      </w:r>
      <w:r w:rsidRPr="00A340ED">
        <w:rPr>
          <w:rFonts w:ascii="Arial Armenian" w:hAnsi="Arial Armenian" w:cs="Sylfaen"/>
          <w:sz w:val="20"/>
          <w:lang w:val="af-ZA"/>
        </w:rPr>
        <w:t xml:space="preserve"> </w:t>
      </w:r>
      <w:r w:rsidRPr="00A340ED">
        <w:rPr>
          <w:rFonts w:ascii="Sylfaen" w:hAnsi="Sylfaen" w:cs="Sylfaen"/>
          <w:sz w:val="20"/>
          <w:lang w:val="hy-AM"/>
        </w:rPr>
        <w:t>օրով</w:t>
      </w:r>
      <w:r w:rsidRPr="00A340ED">
        <w:rPr>
          <w:rFonts w:ascii="Arial Armenian" w:hAnsi="Arial Armenian" w:cs="Sylfaen"/>
          <w:sz w:val="20"/>
          <w:lang w:val="af-ZA"/>
        </w:rPr>
        <w:t xml:space="preserve"> </w:t>
      </w:r>
      <w:r w:rsidRPr="00A340ED">
        <w:rPr>
          <w:rFonts w:ascii="Sylfaen" w:hAnsi="Sylfaen" w:cs="Sylfaen"/>
          <w:sz w:val="20"/>
          <w:lang w:val="hy-AM"/>
        </w:rPr>
        <w:t>կասեցնում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նիստը</w:t>
      </w:r>
      <w:r w:rsidRPr="00A340ED">
        <w:rPr>
          <w:rFonts w:ascii="Arial Armenian" w:hAnsi="Arial Armenian" w:cs="Sylfaen"/>
          <w:sz w:val="20"/>
          <w:lang w:val="af-ZA"/>
        </w:rPr>
        <w:t xml:space="preserve">, </w:t>
      </w:r>
      <w:r w:rsidRPr="00A340ED">
        <w:rPr>
          <w:rFonts w:ascii="Sylfaen" w:hAnsi="Sylfaen" w:cs="Sylfaen"/>
          <w:sz w:val="20"/>
          <w:lang w:val="hy-AM"/>
        </w:rPr>
        <w:t>իսկ</w:t>
      </w:r>
      <w:r w:rsidRPr="00A340ED">
        <w:rPr>
          <w:rFonts w:ascii="Arial Armenian" w:hAnsi="Arial Armenian" w:cs="Sylfaen"/>
          <w:sz w:val="20"/>
          <w:lang w:val="af-ZA"/>
        </w:rPr>
        <w:t xml:space="preserve"> </w:t>
      </w:r>
      <w:r w:rsidRPr="00A340ED">
        <w:rPr>
          <w:rFonts w:ascii="Sylfaen" w:hAnsi="Sylfaen" w:cs="Sylfaen"/>
          <w:sz w:val="20"/>
          <w:lang w:val="hy-AM"/>
        </w:rPr>
        <w:t>հանձնաժողովի</w:t>
      </w:r>
      <w:r w:rsidRPr="00A340ED">
        <w:rPr>
          <w:rFonts w:ascii="Arial Armenian" w:hAnsi="Arial Armenian" w:cs="Sylfaen"/>
          <w:sz w:val="20"/>
          <w:lang w:val="af-ZA"/>
        </w:rPr>
        <w:t xml:space="preserve"> </w:t>
      </w:r>
      <w:r w:rsidRPr="00A340ED">
        <w:rPr>
          <w:rFonts w:ascii="Sylfaen" w:hAnsi="Sylfaen" w:cs="Sylfaen"/>
          <w:sz w:val="20"/>
          <w:lang w:val="hy-AM"/>
        </w:rPr>
        <w:t>քարտուղարը</w:t>
      </w:r>
      <w:r w:rsidRPr="00A340ED">
        <w:rPr>
          <w:rFonts w:ascii="Arial Armenian" w:hAnsi="Arial Armenian" w:cs="Sylfaen"/>
          <w:sz w:val="20"/>
          <w:lang w:val="af-ZA"/>
        </w:rPr>
        <w:t xml:space="preserve"> </w:t>
      </w:r>
      <w:r w:rsidRPr="00A340ED">
        <w:rPr>
          <w:rFonts w:ascii="Sylfaen" w:hAnsi="Sylfaen" w:cs="Sylfaen"/>
          <w:sz w:val="20"/>
          <w:lang w:val="hy-AM"/>
        </w:rPr>
        <w:t>նույն</w:t>
      </w:r>
      <w:r w:rsidRPr="00A340ED">
        <w:rPr>
          <w:rFonts w:ascii="Arial Armenian" w:hAnsi="Arial Armenian" w:cs="Sylfaen"/>
          <w:sz w:val="20"/>
          <w:lang w:val="af-ZA"/>
        </w:rPr>
        <w:t xml:space="preserve"> </w:t>
      </w:r>
      <w:r w:rsidRPr="00A340ED">
        <w:rPr>
          <w:rFonts w:ascii="Sylfaen" w:hAnsi="Sylfaen" w:cs="Sylfaen"/>
          <w:sz w:val="20"/>
          <w:lang w:val="hy-AM"/>
        </w:rPr>
        <w:t>օրը</w:t>
      </w:r>
      <w:r w:rsidRPr="00A340ED">
        <w:rPr>
          <w:rFonts w:ascii="Arial Armenian" w:hAnsi="Arial Armenian" w:cs="Sylfaen"/>
          <w:sz w:val="20"/>
          <w:lang w:val="af-ZA"/>
        </w:rPr>
        <w:t xml:space="preserve"> </w:t>
      </w:r>
      <w:r w:rsidRPr="00A340ED">
        <w:rPr>
          <w:rFonts w:ascii="Sylfaen" w:hAnsi="Sylfaen" w:cs="Sylfaen"/>
          <w:sz w:val="20"/>
          <w:lang w:val="hy-AM"/>
        </w:rPr>
        <w:t>դրա</w:t>
      </w:r>
      <w:r w:rsidRPr="00A340ED">
        <w:rPr>
          <w:rFonts w:ascii="Arial Armenian" w:hAnsi="Arial Armenian" w:cs="Sylfaen"/>
          <w:sz w:val="20"/>
          <w:lang w:val="af-ZA"/>
        </w:rPr>
        <w:t xml:space="preserve"> </w:t>
      </w:r>
      <w:r w:rsidRPr="00A340ED">
        <w:rPr>
          <w:rFonts w:ascii="Sylfaen" w:hAnsi="Sylfaen" w:cs="Sylfaen"/>
          <w:sz w:val="20"/>
          <w:lang w:val="hy-AM"/>
        </w:rPr>
        <w:t>մասին</w:t>
      </w:r>
      <w:r w:rsidRPr="00A340ED">
        <w:rPr>
          <w:rFonts w:ascii="Arial Armenian" w:hAnsi="Arial Armenian" w:cs="Sylfaen"/>
          <w:sz w:val="20"/>
          <w:lang w:val="af-ZA"/>
        </w:rPr>
        <w:t xml:space="preserve"> </w:t>
      </w:r>
      <w:r w:rsidRPr="00A340ED">
        <w:rPr>
          <w:rFonts w:ascii="Sylfaen" w:hAnsi="Sylfaen" w:cs="Sylfaen"/>
          <w:sz w:val="20"/>
          <w:lang w:val="af-ZA"/>
        </w:rPr>
        <w:t>էլեկտրոնային</w:t>
      </w:r>
      <w:r w:rsidRPr="00A340ED">
        <w:rPr>
          <w:rFonts w:ascii="Arial Armenian" w:hAnsi="Arial Armenian" w:cs="Sylfaen"/>
          <w:sz w:val="20"/>
          <w:lang w:val="af-ZA"/>
        </w:rPr>
        <w:t xml:space="preserve"> </w:t>
      </w:r>
      <w:r w:rsidRPr="00A340ED">
        <w:rPr>
          <w:rFonts w:ascii="Sylfaen" w:hAnsi="Sylfaen" w:cs="Sylfaen"/>
          <w:sz w:val="20"/>
          <w:lang w:val="af-ZA"/>
        </w:rPr>
        <w:t>եղանակով</w:t>
      </w:r>
      <w:r w:rsidRPr="00A340ED">
        <w:rPr>
          <w:rFonts w:ascii="Arial Armenian" w:hAnsi="Arial Armenian" w:cs="Sylfaen"/>
          <w:sz w:val="20"/>
          <w:lang w:val="af-ZA"/>
        </w:rPr>
        <w:t xml:space="preserve"> </w:t>
      </w:r>
      <w:r w:rsidRPr="00A340ED">
        <w:rPr>
          <w:rFonts w:ascii="Sylfaen" w:hAnsi="Sylfaen" w:cs="Sylfaen"/>
          <w:sz w:val="20"/>
          <w:lang w:val="hy-AM"/>
        </w:rPr>
        <w:t>տեղեկացնում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hy-AM"/>
        </w:rPr>
        <w:t>ասնակցին՝</w:t>
      </w:r>
      <w:r w:rsidRPr="00A340ED">
        <w:rPr>
          <w:rFonts w:ascii="Arial Armenian" w:hAnsi="Arial Armenian" w:cs="Sylfaen"/>
          <w:sz w:val="20"/>
          <w:lang w:val="af-ZA"/>
        </w:rPr>
        <w:t xml:space="preserve"> </w:t>
      </w:r>
      <w:r w:rsidRPr="00A340ED">
        <w:rPr>
          <w:rFonts w:ascii="Sylfaen" w:hAnsi="Sylfaen" w:cs="Sylfaen"/>
          <w:sz w:val="20"/>
          <w:lang w:val="hy-AM"/>
        </w:rPr>
        <w:t>առաջարկելով</w:t>
      </w:r>
      <w:r w:rsidRPr="00A340ED">
        <w:rPr>
          <w:rFonts w:ascii="Arial Armenian" w:hAnsi="Arial Armenian" w:cs="Sylfaen"/>
          <w:sz w:val="20"/>
          <w:lang w:val="af-ZA"/>
        </w:rPr>
        <w:t xml:space="preserve"> </w:t>
      </w:r>
      <w:r w:rsidRPr="00A340ED">
        <w:rPr>
          <w:rFonts w:ascii="Sylfaen" w:hAnsi="Sylfaen" w:cs="Sylfaen"/>
          <w:sz w:val="20"/>
          <w:lang w:val="hy-AM"/>
        </w:rPr>
        <w:t>մինչև</w:t>
      </w:r>
      <w:r w:rsidRPr="00A340ED">
        <w:rPr>
          <w:rFonts w:ascii="Arial Armenian" w:hAnsi="Arial Armenian" w:cs="Sylfaen"/>
          <w:sz w:val="20"/>
          <w:lang w:val="af-ZA"/>
        </w:rPr>
        <w:t xml:space="preserve"> </w:t>
      </w:r>
      <w:r w:rsidRPr="00A340ED">
        <w:rPr>
          <w:rFonts w:ascii="Sylfaen" w:hAnsi="Sylfaen" w:cs="Sylfaen"/>
          <w:sz w:val="20"/>
          <w:lang w:val="hy-AM"/>
        </w:rPr>
        <w:t>կասեցման</w:t>
      </w:r>
      <w:r w:rsidRPr="00A340ED">
        <w:rPr>
          <w:rFonts w:ascii="Arial Armenian" w:hAnsi="Arial Armenian" w:cs="Sylfaen"/>
          <w:sz w:val="20"/>
          <w:lang w:val="af-ZA"/>
        </w:rPr>
        <w:t xml:space="preserve"> </w:t>
      </w:r>
      <w:r w:rsidRPr="00A340ED">
        <w:rPr>
          <w:rFonts w:ascii="Sylfaen" w:hAnsi="Sylfaen" w:cs="Sylfaen"/>
          <w:sz w:val="20"/>
          <w:lang w:val="hy-AM"/>
        </w:rPr>
        <w:t>ժամկետի</w:t>
      </w:r>
      <w:r w:rsidRPr="00A340ED">
        <w:rPr>
          <w:rFonts w:ascii="Arial Armenian" w:hAnsi="Arial Armenian" w:cs="Sylfaen"/>
          <w:sz w:val="20"/>
          <w:lang w:val="af-ZA"/>
        </w:rPr>
        <w:t xml:space="preserve"> </w:t>
      </w:r>
      <w:r w:rsidRPr="00A340ED">
        <w:rPr>
          <w:rFonts w:ascii="Sylfaen" w:hAnsi="Sylfaen" w:cs="Sylfaen"/>
          <w:sz w:val="20"/>
          <w:lang w:val="hy-AM"/>
        </w:rPr>
        <w:t>ավարտը</w:t>
      </w:r>
      <w:r w:rsidRPr="00A340ED">
        <w:rPr>
          <w:rFonts w:ascii="Arial Armenian" w:hAnsi="Arial Armenian" w:cs="Sylfaen"/>
          <w:sz w:val="20"/>
          <w:lang w:val="af-ZA"/>
        </w:rPr>
        <w:t xml:space="preserve"> </w:t>
      </w:r>
      <w:r w:rsidRPr="00A340ED">
        <w:rPr>
          <w:rFonts w:ascii="Sylfaen" w:hAnsi="Sylfaen" w:cs="Sylfaen"/>
          <w:sz w:val="20"/>
          <w:lang w:val="hy-AM"/>
        </w:rPr>
        <w:t>շտկել</w:t>
      </w:r>
      <w:r w:rsidRPr="00A340ED">
        <w:rPr>
          <w:rFonts w:ascii="Arial Armenian" w:hAnsi="Arial Armenian" w:cs="Sylfaen"/>
          <w:sz w:val="20"/>
          <w:lang w:val="af-ZA"/>
        </w:rPr>
        <w:t xml:space="preserve"> </w:t>
      </w:r>
      <w:r w:rsidRPr="00A340ED">
        <w:rPr>
          <w:rFonts w:ascii="Sylfaen" w:hAnsi="Sylfaen" w:cs="Sylfaen"/>
          <w:sz w:val="20"/>
          <w:lang w:val="hy-AM"/>
        </w:rPr>
        <w:t>անհամապատասխանությունը</w:t>
      </w:r>
      <w:r w:rsidRPr="00A340ED">
        <w:rPr>
          <w:rFonts w:ascii="Arial Armenian" w:hAnsi="Arial Armenian" w:cs="Sylfaen"/>
          <w:sz w:val="20"/>
          <w:lang w:val="af-ZA"/>
        </w:rPr>
        <w:t>:</w:t>
      </w:r>
    </w:p>
    <w:p w:rsidR="0081576D" w:rsidRPr="00A340ED" w:rsidRDefault="0081576D" w:rsidP="0081576D">
      <w:pPr>
        <w:ind w:firstLine="709"/>
        <w:jc w:val="both"/>
        <w:rPr>
          <w:rFonts w:ascii="Arial Armenian" w:hAnsi="Arial Armenian" w:cs="Sylfaen"/>
          <w:sz w:val="20"/>
          <w:lang w:val="hy-AM"/>
        </w:rPr>
      </w:pPr>
      <w:r w:rsidRPr="00A340ED">
        <w:rPr>
          <w:rFonts w:ascii="Sylfaen" w:hAnsi="Sylfaen" w:cs="Sylfaen"/>
          <w:sz w:val="20"/>
          <w:lang w:val="af-ZA"/>
        </w:rPr>
        <w:lastRenderedPageBreak/>
        <w:t>Գնահատող</w:t>
      </w:r>
      <w:r w:rsidRPr="00A340ED">
        <w:rPr>
          <w:rFonts w:ascii="Arial Armenian" w:hAnsi="Arial Armenian" w:cs="Sylfaen"/>
          <w:sz w:val="20"/>
          <w:lang w:val="af-ZA"/>
        </w:rPr>
        <w:t xml:space="preserve"> </w:t>
      </w:r>
      <w:r w:rsidRPr="00A340ED">
        <w:rPr>
          <w:rFonts w:ascii="Sylfaen" w:hAnsi="Sylfaen" w:cs="Sylfaen"/>
          <w:sz w:val="20"/>
          <w:lang w:val="af-ZA"/>
        </w:rPr>
        <w:t>հանձնաժողովը</w:t>
      </w:r>
      <w:r w:rsidRPr="00A340ED">
        <w:rPr>
          <w:rFonts w:ascii="Arial Armenian" w:hAnsi="Arial Armenian" w:cs="Sylfaen"/>
          <w:sz w:val="20"/>
          <w:lang w:val="af-ZA"/>
        </w:rPr>
        <w:t xml:space="preserve"> </w:t>
      </w:r>
      <w:r w:rsidRPr="00A340ED">
        <w:rPr>
          <w:rFonts w:ascii="Sylfaen" w:hAnsi="Sylfaen" w:cs="Sylfaen"/>
          <w:sz w:val="20"/>
          <w:lang w:val="af-ZA"/>
        </w:rPr>
        <w:t>կարող</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 xml:space="preserve"> </w:t>
      </w:r>
      <w:r w:rsidRPr="00A340ED">
        <w:rPr>
          <w:rFonts w:ascii="Sylfaen" w:hAnsi="Sylfaen" w:cs="Sylfaen"/>
          <w:sz w:val="20"/>
          <w:lang w:val="af-ZA"/>
        </w:rPr>
        <w:t>պատճառաբանված</w:t>
      </w:r>
      <w:r w:rsidRPr="00A340ED">
        <w:rPr>
          <w:rFonts w:ascii="Arial Armenian" w:hAnsi="Arial Armenian" w:cs="Sylfaen"/>
          <w:sz w:val="20"/>
          <w:lang w:val="af-ZA"/>
        </w:rPr>
        <w:t xml:space="preserve"> </w:t>
      </w:r>
      <w:r w:rsidRPr="00A340ED">
        <w:rPr>
          <w:rFonts w:ascii="Sylfaen" w:hAnsi="Sylfaen" w:cs="Sylfaen"/>
          <w:sz w:val="20"/>
          <w:lang w:val="af-ZA"/>
        </w:rPr>
        <w:t>որոշման</w:t>
      </w:r>
      <w:r w:rsidRPr="00A340ED">
        <w:rPr>
          <w:rFonts w:ascii="Arial Armenian" w:hAnsi="Arial Armenian" w:cs="Sylfaen"/>
          <w:sz w:val="20"/>
          <w:lang w:val="af-ZA"/>
        </w:rPr>
        <w:t xml:space="preserve"> </w:t>
      </w:r>
      <w:r w:rsidRPr="00A340ED">
        <w:rPr>
          <w:rFonts w:ascii="Sylfaen" w:hAnsi="Sylfaen" w:cs="Sylfaen"/>
          <w:sz w:val="20"/>
          <w:lang w:val="af-ZA"/>
        </w:rPr>
        <w:t>դեպքում</w:t>
      </w:r>
      <w:r w:rsidRPr="00A340ED">
        <w:rPr>
          <w:rFonts w:ascii="Arial Armenian" w:hAnsi="Arial Armenian" w:cs="Sylfaen"/>
          <w:sz w:val="20"/>
          <w:lang w:val="af-ZA"/>
        </w:rPr>
        <w:t xml:space="preserve"> </w:t>
      </w:r>
      <w:r w:rsidRPr="00A340ED">
        <w:rPr>
          <w:rFonts w:ascii="Sylfaen" w:hAnsi="Sylfaen" w:cs="Sylfaen"/>
          <w:sz w:val="20"/>
          <w:lang w:val="af-ZA"/>
        </w:rPr>
        <w:t>Կարգի</w:t>
      </w:r>
      <w:r w:rsidRPr="00A340ED">
        <w:rPr>
          <w:rFonts w:ascii="Arial Armenian" w:hAnsi="Arial Armenian" w:cs="Sylfaen"/>
          <w:sz w:val="20"/>
          <w:lang w:val="af-ZA"/>
        </w:rPr>
        <w:t xml:space="preserve"> 67-</w:t>
      </w:r>
      <w:r w:rsidRPr="00A340ED">
        <w:rPr>
          <w:rFonts w:ascii="Sylfaen" w:hAnsi="Sylfaen" w:cs="Sylfaen"/>
          <w:sz w:val="20"/>
          <w:lang w:val="af-ZA"/>
        </w:rPr>
        <w:t>րդ</w:t>
      </w:r>
      <w:r w:rsidRPr="00A340ED">
        <w:rPr>
          <w:rFonts w:ascii="Arial Armenian" w:hAnsi="Arial Armenian" w:cs="Sylfaen"/>
          <w:sz w:val="20"/>
          <w:lang w:val="af-ZA"/>
        </w:rPr>
        <w:t xml:space="preserve"> </w:t>
      </w:r>
      <w:r w:rsidRPr="00A340ED">
        <w:rPr>
          <w:rFonts w:ascii="Sylfaen" w:hAnsi="Sylfaen" w:cs="Sylfaen"/>
          <w:sz w:val="20"/>
          <w:lang w:val="af-ZA"/>
        </w:rPr>
        <w:t>կետի</w:t>
      </w:r>
      <w:r w:rsidRPr="00A340ED">
        <w:rPr>
          <w:rFonts w:ascii="Arial Armenian" w:hAnsi="Arial Armenian" w:cs="Sylfaen"/>
          <w:sz w:val="20"/>
          <w:lang w:val="af-ZA"/>
        </w:rPr>
        <w:t xml:space="preserve"> </w:t>
      </w:r>
      <w:r w:rsidRPr="00A340ED">
        <w:rPr>
          <w:rFonts w:ascii="Sylfaen" w:hAnsi="Sylfaen" w:cs="Sylfaen"/>
          <w:sz w:val="20"/>
          <w:lang w:val="af-ZA"/>
        </w:rPr>
        <w:t>հիման</w:t>
      </w:r>
      <w:r w:rsidRPr="00A340ED">
        <w:rPr>
          <w:rFonts w:ascii="Arial Armenian" w:hAnsi="Arial Armenian" w:cs="Sylfaen"/>
          <w:sz w:val="20"/>
          <w:lang w:val="af-ZA"/>
        </w:rPr>
        <w:t xml:space="preserve"> </w:t>
      </w:r>
      <w:r w:rsidRPr="00A340ED">
        <w:rPr>
          <w:rFonts w:ascii="Sylfaen" w:hAnsi="Sylfaen" w:cs="Sylfaen"/>
          <w:sz w:val="20"/>
          <w:lang w:val="af-ZA"/>
        </w:rPr>
        <w:t>վրա</w:t>
      </w:r>
      <w:r w:rsidRPr="00A340ED">
        <w:rPr>
          <w:rFonts w:ascii="Arial Armenian" w:hAnsi="Arial Armenian" w:cs="Sylfaen"/>
          <w:sz w:val="20"/>
          <w:lang w:val="af-ZA"/>
        </w:rPr>
        <w:t xml:space="preserve"> </w:t>
      </w:r>
      <w:r w:rsidRPr="00A340ED">
        <w:rPr>
          <w:rFonts w:ascii="Sylfaen" w:hAnsi="Sylfaen" w:cs="Sylfaen"/>
          <w:sz w:val="20"/>
          <w:lang w:val="af-ZA"/>
        </w:rPr>
        <w:t>ՀՀ</w:t>
      </w:r>
      <w:r w:rsidRPr="00A340ED">
        <w:rPr>
          <w:rFonts w:ascii="Arial Armenian" w:hAnsi="Arial Armenian" w:cs="Sylfaen"/>
          <w:sz w:val="20"/>
          <w:lang w:val="af-ZA"/>
        </w:rPr>
        <w:t xml:space="preserve"> </w:t>
      </w:r>
      <w:r w:rsidRPr="00A340ED">
        <w:rPr>
          <w:rFonts w:ascii="Sylfaen" w:hAnsi="Sylfaen" w:cs="Sylfaen"/>
          <w:sz w:val="20"/>
          <w:lang w:val="af-ZA"/>
        </w:rPr>
        <w:t>պետական</w:t>
      </w:r>
      <w:r w:rsidRPr="00A340ED">
        <w:rPr>
          <w:rFonts w:ascii="Arial Armenian" w:hAnsi="Arial Armenian" w:cs="Sylfaen"/>
          <w:sz w:val="20"/>
          <w:lang w:val="af-ZA"/>
        </w:rPr>
        <w:t xml:space="preserve"> </w:t>
      </w:r>
      <w:r w:rsidRPr="00A340ED">
        <w:rPr>
          <w:rFonts w:ascii="Sylfaen" w:hAnsi="Sylfaen" w:cs="Sylfaen"/>
          <w:sz w:val="20"/>
          <w:lang w:val="af-ZA"/>
        </w:rPr>
        <w:t>եկամուտների</w:t>
      </w:r>
      <w:r w:rsidRPr="00A340ED">
        <w:rPr>
          <w:rFonts w:ascii="Arial Armenian" w:hAnsi="Arial Armenian" w:cs="Sylfaen"/>
          <w:sz w:val="20"/>
          <w:lang w:val="af-ZA"/>
        </w:rPr>
        <w:t xml:space="preserve"> </w:t>
      </w:r>
      <w:r w:rsidRPr="00A340ED">
        <w:rPr>
          <w:rFonts w:ascii="Sylfaen" w:hAnsi="Sylfaen" w:cs="Sylfaen"/>
          <w:sz w:val="20"/>
          <w:lang w:val="af-ZA"/>
        </w:rPr>
        <w:t>կոմիտեի</w:t>
      </w:r>
      <w:r w:rsidRPr="00A340ED">
        <w:rPr>
          <w:rFonts w:ascii="Arial Armenian" w:hAnsi="Arial Armenian" w:cs="Sylfaen"/>
          <w:sz w:val="20"/>
          <w:lang w:val="af-ZA"/>
        </w:rPr>
        <w:t xml:space="preserve"> </w:t>
      </w:r>
      <w:r w:rsidRPr="00A340ED">
        <w:rPr>
          <w:rFonts w:ascii="Sylfaen" w:hAnsi="Sylfaen" w:cs="Sylfaen"/>
          <w:sz w:val="20"/>
          <w:lang w:val="af-ZA"/>
        </w:rPr>
        <w:t>միջոցով</w:t>
      </w:r>
      <w:r w:rsidRPr="00A340ED">
        <w:rPr>
          <w:rFonts w:ascii="Arial Armenian" w:hAnsi="Arial Armenian" w:cs="Sylfaen"/>
          <w:sz w:val="20"/>
          <w:lang w:val="af-ZA"/>
        </w:rPr>
        <w:t xml:space="preserve"> </w:t>
      </w:r>
      <w:r w:rsidRPr="00A340ED">
        <w:rPr>
          <w:rFonts w:ascii="Sylfaen" w:hAnsi="Sylfaen" w:cs="Sylfaen"/>
          <w:sz w:val="20"/>
          <w:lang w:val="af-ZA"/>
        </w:rPr>
        <w:t>ստուգել</w:t>
      </w:r>
      <w:r w:rsidRPr="00A340ED">
        <w:rPr>
          <w:rFonts w:ascii="Arial Armenian" w:hAnsi="Arial Armenian" w:cs="Sylfaen"/>
          <w:sz w:val="20"/>
          <w:lang w:val="af-ZA"/>
        </w:rPr>
        <w:t xml:space="preserve"> </w:t>
      </w:r>
      <w:r w:rsidRPr="00A340ED">
        <w:rPr>
          <w:rFonts w:ascii="Sylfaen" w:hAnsi="Sylfaen" w:cs="Sylfaen"/>
          <w:sz w:val="20"/>
          <w:lang w:val="af-ZA"/>
        </w:rPr>
        <w:t>մասնակցի</w:t>
      </w:r>
      <w:r w:rsidRPr="00A340ED">
        <w:rPr>
          <w:rFonts w:ascii="Arial Armenian" w:hAnsi="Arial Armenian" w:cs="Sylfaen"/>
          <w:sz w:val="20"/>
          <w:lang w:val="af-ZA"/>
        </w:rPr>
        <w:t xml:space="preserve"> (</w:t>
      </w:r>
      <w:r w:rsidRPr="00A340ED">
        <w:rPr>
          <w:rFonts w:ascii="Sylfaen" w:hAnsi="Sylfaen" w:cs="Sylfaen"/>
          <w:sz w:val="20"/>
          <w:lang w:val="af-ZA"/>
        </w:rPr>
        <w:t>մասնակիցների</w:t>
      </w:r>
      <w:r w:rsidRPr="00A340ED">
        <w:rPr>
          <w:rFonts w:ascii="Arial Armenian" w:hAnsi="Arial Armenian" w:cs="Sylfaen"/>
          <w:sz w:val="20"/>
          <w:lang w:val="af-ZA"/>
        </w:rPr>
        <w:t>)</w:t>
      </w:r>
      <w:r w:rsidRPr="00A340ED">
        <w:rPr>
          <w:rFonts w:ascii="Sylfaen" w:hAnsi="Sylfaen" w:cs="Sylfaen"/>
          <w:sz w:val="20"/>
          <w:lang w:val="af-ZA"/>
        </w:rPr>
        <w:t>՝</w:t>
      </w:r>
      <w:r w:rsidRPr="00A340ED">
        <w:rPr>
          <w:rFonts w:ascii="Arial Armenian" w:hAnsi="Arial Armenian" w:cs="Sylfaen"/>
          <w:sz w:val="20"/>
          <w:lang w:val="af-ZA"/>
        </w:rPr>
        <w:t xml:space="preserve"> </w:t>
      </w:r>
      <w:r w:rsidRPr="00A340ED">
        <w:rPr>
          <w:rFonts w:ascii="Sylfaen" w:hAnsi="Sylfaen" w:cs="Sylfaen"/>
          <w:sz w:val="20"/>
          <w:lang w:val="af-ZA"/>
        </w:rPr>
        <w:t>Օրենքի</w:t>
      </w:r>
      <w:r w:rsidRPr="00A340ED">
        <w:rPr>
          <w:rFonts w:ascii="Arial Armenian" w:hAnsi="Arial Armenian" w:cs="Sylfaen"/>
          <w:sz w:val="20"/>
          <w:lang w:val="af-ZA"/>
        </w:rPr>
        <w:t xml:space="preserve"> 6-</w:t>
      </w:r>
      <w:r w:rsidRPr="00A340ED">
        <w:rPr>
          <w:rFonts w:ascii="Sylfaen" w:hAnsi="Sylfaen" w:cs="Sylfaen"/>
          <w:sz w:val="20"/>
          <w:lang w:val="af-ZA"/>
        </w:rPr>
        <w:t>րդ</w:t>
      </w:r>
      <w:r w:rsidRPr="00A340ED">
        <w:rPr>
          <w:rFonts w:ascii="Arial Armenian" w:hAnsi="Arial Armenian" w:cs="Sylfaen"/>
          <w:sz w:val="20"/>
          <w:lang w:val="af-ZA"/>
        </w:rPr>
        <w:t xml:space="preserve"> </w:t>
      </w:r>
      <w:r w:rsidRPr="00A340ED">
        <w:rPr>
          <w:rFonts w:ascii="Sylfaen" w:hAnsi="Sylfaen" w:cs="Sylfaen"/>
          <w:sz w:val="20"/>
          <w:lang w:val="af-ZA"/>
        </w:rPr>
        <w:t>հոդվածի</w:t>
      </w:r>
      <w:r w:rsidRPr="00A340ED">
        <w:rPr>
          <w:rFonts w:ascii="Arial Armenian" w:hAnsi="Arial Armenian" w:cs="Sylfaen"/>
          <w:sz w:val="20"/>
          <w:lang w:val="af-ZA"/>
        </w:rPr>
        <w:t xml:space="preserve"> 1-</w:t>
      </w:r>
      <w:r w:rsidRPr="00A340ED">
        <w:rPr>
          <w:rFonts w:ascii="Sylfaen" w:hAnsi="Sylfaen" w:cs="Sylfaen"/>
          <w:sz w:val="20"/>
          <w:lang w:val="af-ZA"/>
        </w:rPr>
        <w:t>ին</w:t>
      </w:r>
      <w:r w:rsidRPr="00A340ED">
        <w:rPr>
          <w:rFonts w:ascii="Arial Armenian" w:hAnsi="Arial Armenian" w:cs="Sylfaen"/>
          <w:sz w:val="20"/>
          <w:lang w:val="af-ZA"/>
        </w:rPr>
        <w:t xml:space="preserve"> </w:t>
      </w:r>
      <w:r w:rsidRPr="00A340ED">
        <w:rPr>
          <w:rFonts w:ascii="Sylfaen" w:hAnsi="Sylfaen" w:cs="Sylfaen"/>
          <w:sz w:val="20"/>
          <w:lang w:val="af-ZA"/>
        </w:rPr>
        <w:t>մասի</w:t>
      </w:r>
      <w:r w:rsidRPr="00A340ED">
        <w:rPr>
          <w:rFonts w:ascii="Arial Armenian" w:hAnsi="Arial Armenian" w:cs="Sylfaen"/>
          <w:sz w:val="20"/>
          <w:lang w:val="af-ZA"/>
        </w:rPr>
        <w:t xml:space="preserve"> 2-</w:t>
      </w:r>
      <w:r w:rsidRPr="00A340ED">
        <w:rPr>
          <w:rFonts w:ascii="Sylfaen" w:hAnsi="Sylfaen" w:cs="Sylfaen"/>
          <w:sz w:val="20"/>
          <w:lang w:val="af-ZA"/>
        </w:rPr>
        <w:t>րդ</w:t>
      </w:r>
      <w:r w:rsidRPr="00A340ED">
        <w:rPr>
          <w:rFonts w:ascii="Arial Armenian" w:hAnsi="Arial Armenian" w:cs="Sylfaen"/>
          <w:sz w:val="20"/>
          <w:lang w:val="af-ZA"/>
        </w:rPr>
        <w:t xml:space="preserve"> </w:t>
      </w:r>
      <w:r w:rsidRPr="00A340ED">
        <w:rPr>
          <w:rFonts w:ascii="Sylfaen" w:hAnsi="Sylfaen" w:cs="Sylfaen"/>
          <w:sz w:val="20"/>
          <w:lang w:val="af-ZA"/>
        </w:rPr>
        <w:t>կետին</w:t>
      </w:r>
      <w:r w:rsidRPr="00A340ED">
        <w:rPr>
          <w:rFonts w:ascii="Arial Armenian" w:hAnsi="Arial Armenian" w:cs="Sylfaen"/>
          <w:sz w:val="20"/>
          <w:lang w:val="af-ZA"/>
        </w:rPr>
        <w:t xml:space="preserve"> </w:t>
      </w:r>
      <w:r w:rsidRPr="00A340ED">
        <w:rPr>
          <w:rFonts w:ascii="Sylfaen" w:hAnsi="Sylfaen" w:cs="Sylfaen"/>
          <w:sz w:val="20"/>
          <w:lang w:val="af-ZA"/>
        </w:rPr>
        <w:t>բավարարելու</w:t>
      </w:r>
      <w:r w:rsidRPr="00A340ED">
        <w:rPr>
          <w:rFonts w:ascii="Arial Armenian" w:hAnsi="Arial Armenian" w:cs="Sylfaen"/>
          <w:sz w:val="20"/>
          <w:lang w:val="af-ZA"/>
        </w:rPr>
        <w:t xml:space="preserve"> </w:t>
      </w:r>
      <w:r w:rsidRPr="00A340ED">
        <w:rPr>
          <w:rFonts w:ascii="Sylfaen" w:hAnsi="Sylfaen" w:cs="Sylfaen"/>
          <w:sz w:val="20"/>
          <w:lang w:val="af-ZA"/>
        </w:rPr>
        <w:t>մասին</w:t>
      </w:r>
      <w:r w:rsidRPr="00A340ED">
        <w:rPr>
          <w:rFonts w:ascii="Arial Armenian" w:hAnsi="Arial Armenian" w:cs="Sylfaen"/>
          <w:sz w:val="20"/>
          <w:lang w:val="af-ZA"/>
        </w:rPr>
        <w:t xml:space="preserve"> </w:t>
      </w:r>
      <w:r w:rsidRPr="00A340ED">
        <w:rPr>
          <w:rFonts w:ascii="Sylfaen" w:hAnsi="Sylfaen" w:cs="Sylfaen"/>
          <w:sz w:val="20"/>
          <w:lang w:val="af-ZA"/>
        </w:rPr>
        <w:t>հայտով</w:t>
      </w:r>
      <w:r w:rsidRPr="00A340ED">
        <w:rPr>
          <w:rFonts w:ascii="Arial Armenian" w:hAnsi="Arial Armenian" w:cs="Sylfaen"/>
          <w:sz w:val="20"/>
          <w:lang w:val="af-ZA"/>
        </w:rPr>
        <w:t xml:space="preserve"> </w:t>
      </w:r>
      <w:r w:rsidRPr="00A340ED">
        <w:rPr>
          <w:rFonts w:ascii="Sylfaen" w:hAnsi="Sylfaen" w:cs="Sylfaen"/>
          <w:sz w:val="20"/>
          <w:lang w:val="af-ZA"/>
        </w:rPr>
        <w:t>ներկայացված</w:t>
      </w:r>
      <w:r w:rsidRPr="00A340ED">
        <w:rPr>
          <w:rFonts w:ascii="Arial Armenian" w:hAnsi="Arial Armenian" w:cs="Sylfaen"/>
          <w:sz w:val="20"/>
          <w:lang w:val="af-ZA"/>
        </w:rPr>
        <w:t xml:space="preserve"> </w:t>
      </w:r>
      <w:r w:rsidRPr="00A340ED">
        <w:rPr>
          <w:rFonts w:ascii="Sylfaen" w:hAnsi="Sylfaen" w:cs="Sylfaen"/>
          <w:sz w:val="20"/>
          <w:lang w:val="af-ZA"/>
        </w:rPr>
        <w:t>հավաստման</w:t>
      </w:r>
      <w:r w:rsidRPr="00A340ED">
        <w:rPr>
          <w:rFonts w:ascii="Arial Armenian" w:hAnsi="Arial Armenian" w:cs="Sylfaen"/>
          <w:sz w:val="20"/>
          <w:lang w:val="af-ZA"/>
        </w:rPr>
        <w:t xml:space="preserve"> </w:t>
      </w:r>
      <w:r w:rsidRPr="00A340ED">
        <w:rPr>
          <w:rFonts w:ascii="Sylfaen" w:hAnsi="Sylfaen" w:cs="Sylfaen"/>
          <w:sz w:val="20"/>
          <w:lang w:val="af-ZA"/>
        </w:rPr>
        <w:t>իսկությունը</w:t>
      </w:r>
      <w:r w:rsidRPr="00A340ED">
        <w:rPr>
          <w:rFonts w:ascii="Arial Armenian" w:hAnsi="Arial Armenian" w:cs="Sylfaen"/>
          <w:sz w:val="20"/>
          <w:lang w:val="af-ZA"/>
        </w:rPr>
        <w:t xml:space="preserve">: </w:t>
      </w:r>
      <w:r w:rsidRPr="00A340ED">
        <w:rPr>
          <w:rFonts w:ascii="Sylfaen" w:hAnsi="Sylfaen" w:cs="Sylfaen"/>
          <w:sz w:val="20"/>
          <w:lang w:val="af-ZA"/>
        </w:rPr>
        <w:t>Սույն</w:t>
      </w:r>
      <w:r w:rsidRPr="00A340ED">
        <w:rPr>
          <w:rFonts w:ascii="Arial Armenian" w:hAnsi="Arial Armenian" w:cs="Sylfaen"/>
          <w:sz w:val="20"/>
          <w:lang w:val="af-ZA"/>
        </w:rPr>
        <w:t xml:space="preserve"> </w:t>
      </w:r>
      <w:r w:rsidRPr="00A340ED">
        <w:rPr>
          <w:rFonts w:ascii="Sylfaen" w:hAnsi="Sylfaen" w:cs="Sylfaen"/>
          <w:sz w:val="20"/>
          <w:lang w:val="af-ZA"/>
        </w:rPr>
        <w:t>պարբերության</w:t>
      </w:r>
      <w:r w:rsidRPr="00A340ED">
        <w:rPr>
          <w:rFonts w:ascii="Arial Armenian" w:hAnsi="Arial Armenian" w:cs="Sylfaen"/>
          <w:sz w:val="20"/>
          <w:lang w:val="af-ZA"/>
        </w:rPr>
        <w:t xml:space="preserve"> </w:t>
      </w:r>
      <w:r w:rsidRPr="00A340ED">
        <w:rPr>
          <w:rFonts w:ascii="Sylfaen" w:hAnsi="Sylfaen" w:cs="Sylfaen"/>
          <w:sz w:val="20"/>
          <w:lang w:val="af-ZA"/>
        </w:rPr>
        <w:t>կիրառման</w:t>
      </w:r>
      <w:r w:rsidRPr="00A340ED">
        <w:rPr>
          <w:rFonts w:ascii="Arial Armenian" w:hAnsi="Arial Armenian" w:cs="Sylfaen"/>
          <w:sz w:val="20"/>
          <w:lang w:val="af-ZA"/>
        </w:rPr>
        <w:t xml:space="preserve"> </w:t>
      </w:r>
      <w:r w:rsidRPr="00A340ED">
        <w:rPr>
          <w:rFonts w:ascii="Sylfaen" w:hAnsi="Sylfaen" w:cs="Sylfaen"/>
          <w:sz w:val="20"/>
          <w:lang w:val="af-ZA"/>
        </w:rPr>
        <w:t>դեպքում</w:t>
      </w:r>
      <w:r w:rsidRPr="00A340ED">
        <w:rPr>
          <w:rFonts w:ascii="Arial Armenian" w:hAnsi="Arial Armenian" w:cs="Sylfaen"/>
          <w:sz w:val="20"/>
          <w:lang w:val="af-ZA"/>
        </w:rPr>
        <w:t xml:space="preserve"> </w:t>
      </w:r>
      <w:r w:rsidRPr="00A340ED">
        <w:rPr>
          <w:rFonts w:ascii="Sylfaen" w:hAnsi="Sylfaen" w:cs="Sylfaen"/>
          <w:sz w:val="20"/>
          <w:lang w:val="af-ZA"/>
        </w:rPr>
        <w:t>կոմիտե</w:t>
      </w:r>
      <w:r w:rsidRPr="00A340ED">
        <w:rPr>
          <w:rFonts w:ascii="Arial Armenian" w:hAnsi="Arial Armenian" w:cs="Sylfaen"/>
          <w:sz w:val="20"/>
          <w:lang w:val="af-ZA"/>
        </w:rPr>
        <w:t xml:space="preserve"> </w:t>
      </w:r>
      <w:r w:rsidRPr="00A340ED">
        <w:rPr>
          <w:rFonts w:ascii="Sylfaen" w:hAnsi="Sylfaen" w:cs="Sylfaen"/>
          <w:sz w:val="20"/>
          <w:lang w:val="af-ZA"/>
        </w:rPr>
        <w:t>ներկայացվող</w:t>
      </w:r>
      <w:r w:rsidRPr="00A340ED">
        <w:rPr>
          <w:rFonts w:ascii="Arial Armenian" w:hAnsi="Arial Armenian" w:cs="Sylfaen"/>
          <w:sz w:val="20"/>
          <w:lang w:val="af-ZA"/>
        </w:rPr>
        <w:t xml:space="preserve"> </w:t>
      </w:r>
      <w:r w:rsidRPr="00A340ED">
        <w:rPr>
          <w:rFonts w:ascii="Sylfaen" w:hAnsi="Sylfaen" w:cs="Sylfaen"/>
          <w:sz w:val="20"/>
          <w:lang w:val="af-ZA"/>
        </w:rPr>
        <w:t>տեղեկատվությունը</w:t>
      </w:r>
      <w:r w:rsidRPr="00A340ED">
        <w:rPr>
          <w:rFonts w:ascii="Arial Armenian" w:hAnsi="Arial Armenian" w:cs="Sylfaen"/>
          <w:sz w:val="20"/>
          <w:lang w:val="af-ZA"/>
        </w:rPr>
        <w:t xml:space="preserve"> </w:t>
      </w:r>
      <w:r w:rsidRPr="00A340ED">
        <w:rPr>
          <w:rFonts w:ascii="Sylfaen" w:hAnsi="Sylfaen" w:cs="Sylfaen"/>
          <w:sz w:val="20"/>
          <w:lang w:val="af-ZA"/>
        </w:rPr>
        <w:t>պետք</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 xml:space="preserve"> </w:t>
      </w:r>
      <w:r w:rsidRPr="00A340ED">
        <w:rPr>
          <w:rFonts w:ascii="Sylfaen" w:hAnsi="Sylfaen" w:cs="Sylfaen"/>
          <w:sz w:val="20"/>
          <w:lang w:val="af-ZA"/>
        </w:rPr>
        <w:t>առնվազն</w:t>
      </w:r>
      <w:r w:rsidRPr="00A340ED">
        <w:rPr>
          <w:rFonts w:ascii="Arial Armenian" w:hAnsi="Arial Armenian" w:cs="Sylfaen"/>
          <w:sz w:val="20"/>
          <w:lang w:val="af-ZA"/>
        </w:rPr>
        <w:t xml:space="preserve"> </w:t>
      </w:r>
      <w:r w:rsidRPr="00A340ED">
        <w:rPr>
          <w:rFonts w:ascii="Sylfaen" w:hAnsi="Sylfaen" w:cs="Sylfaen"/>
          <w:sz w:val="20"/>
          <w:lang w:val="af-ZA"/>
        </w:rPr>
        <w:t>պարունակի</w:t>
      </w:r>
      <w:r w:rsidRPr="00A340ED">
        <w:rPr>
          <w:rFonts w:ascii="Arial Armenian" w:hAnsi="Arial Armenian" w:cs="Sylfaen"/>
          <w:sz w:val="20"/>
          <w:lang w:val="af-ZA"/>
        </w:rPr>
        <w:t xml:space="preserve"> </w:t>
      </w:r>
      <w:r w:rsidRPr="00A340ED">
        <w:rPr>
          <w:rFonts w:ascii="Sylfaen" w:hAnsi="Sylfaen" w:cs="Sylfaen"/>
          <w:sz w:val="20"/>
          <w:lang w:val="af-ZA"/>
        </w:rPr>
        <w:t>տվյալներ</w:t>
      </w:r>
      <w:r w:rsidRPr="00A340ED">
        <w:rPr>
          <w:rFonts w:ascii="Arial Armenian" w:hAnsi="Arial Armenian" w:cs="Sylfaen"/>
          <w:sz w:val="20"/>
          <w:lang w:val="af-ZA"/>
        </w:rPr>
        <w:t xml:space="preserve"> </w:t>
      </w:r>
      <w:r w:rsidRPr="00A340ED">
        <w:rPr>
          <w:rFonts w:ascii="Sylfaen" w:hAnsi="Sylfaen" w:cs="Sylfaen"/>
          <w:sz w:val="20"/>
          <w:lang w:val="af-ZA"/>
        </w:rPr>
        <w:t>մասնակցի</w:t>
      </w:r>
      <w:r w:rsidRPr="00A340ED">
        <w:rPr>
          <w:rFonts w:ascii="Arial Armenian" w:hAnsi="Arial Armenian" w:cs="Sylfaen"/>
          <w:sz w:val="20"/>
          <w:lang w:val="af-ZA"/>
        </w:rPr>
        <w:t xml:space="preserve"> (</w:t>
      </w:r>
      <w:r w:rsidRPr="00A340ED">
        <w:rPr>
          <w:rFonts w:ascii="Sylfaen" w:hAnsi="Sylfaen" w:cs="Sylfaen"/>
          <w:sz w:val="20"/>
          <w:lang w:val="af-ZA"/>
        </w:rPr>
        <w:t>մասնակիցների</w:t>
      </w:r>
      <w:r w:rsidRPr="00A340ED">
        <w:rPr>
          <w:rFonts w:ascii="Arial Armenian" w:hAnsi="Arial Armenian" w:cs="Sylfaen"/>
          <w:sz w:val="20"/>
          <w:lang w:val="af-ZA"/>
        </w:rPr>
        <w:t xml:space="preserve">) </w:t>
      </w:r>
      <w:r w:rsidRPr="00A340ED">
        <w:rPr>
          <w:rFonts w:ascii="Sylfaen" w:hAnsi="Sylfaen" w:cs="Sylfaen"/>
          <w:sz w:val="20"/>
          <w:lang w:val="af-ZA"/>
        </w:rPr>
        <w:t>անվանման</w:t>
      </w:r>
      <w:r w:rsidRPr="00A340ED">
        <w:rPr>
          <w:rFonts w:ascii="Arial Armenian" w:hAnsi="Arial Armenian" w:cs="Sylfaen"/>
          <w:sz w:val="20"/>
          <w:lang w:val="af-ZA"/>
        </w:rPr>
        <w:t xml:space="preserve">, </w:t>
      </w:r>
      <w:r w:rsidRPr="00A340ED">
        <w:rPr>
          <w:rFonts w:ascii="Sylfaen" w:hAnsi="Sylfaen" w:cs="Sylfaen"/>
          <w:sz w:val="20"/>
          <w:lang w:val="af-ZA"/>
        </w:rPr>
        <w:t>հարկ</w:t>
      </w:r>
      <w:r w:rsidRPr="00A340ED">
        <w:rPr>
          <w:rFonts w:ascii="Arial Armenian" w:hAnsi="Arial Armenian" w:cs="Sylfaen"/>
          <w:sz w:val="20"/>
          <w:lang w:val="af-ZA"/>
        </w:rPr>
        <w:t xml:space="preserve"> </w:t>
      </w:r>
      <w:r w:rsidRPr="00A340ED">
        <w:rPr>
          <w:rFonts w:ascii="Sylfaen" w:hAnsi="Sylfaen" w:cs="Sylfaen"/>
          <w:sz w:val="20"/>
          <w:lang w:val="af-ZA"/>
        </w:rPr>
        <w:t>վճարողի</w:t>
      </w:r>
      <w:r w:rsidRPr="00A340ED">
        <w:rPr>
          <w:rFonts w:ascii="Arial Armenian" w:hAnsi="Arial Armenian" w:cs="Sylfaen"/>
          <w:sz w:val="20"/>
          <w:lang w:val="af-ZA"/>
        </w:rPr>
        <w:t xml:space="preserve"> </w:t>
      </w:r>
      <w:r w:rsidRPr="00A340ED">
        <w:rPr>
          <w:rFonts w:ascii="Sylfaen" w:hAnsi="Sylfaen" w:cs="Sylfaen"/>
          <w:sz w:val="20"/>
          <w:lang w:val="af-ZA"/>
        </w:rPr>
        <w:t>հաշվառման</w:t>
      </w:r>
      <w:r w:rsidRPr="00A340ED">
        <w:rPr>
          <w:rFonts w:ascii="Arial Armenian" w:hAnsi="Arial Armenian" w:cs="Sylfaen"/>
          <w:sz w:val="20"/>
          <w:lang w:val="af-ZA"/>
        </w:rPr>
        <w:t xml:space="preserve"> </w:t>
      </w:r>
      <w:r w:rsidRPr="00A340ED">
        <w:rPr>
          <w:rFonts w:ascii="Sylfaen" w:hAnsi="Sylfaen" w:cs="Sylfaen"/>
          <w:sz w:val="20"/>
          <w:lang w:val="af-ZA"/>
        </w:rPr>
        <w:t>համարի</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հայտը</w:t>
      </w:r>
      <w:r w:rsidRPr="00A340ED">
        <w:rPr>
          <w:rFonts w:ascii="Arial Armenian" w:hAnsi="Arial Armenian" w:cs="Sylfaen"/>
          <w:sz w:val="20"/>
          <w:lang w:val="af-ZA"/>
        </w:rPr>
        <w:t xml:space="preserve"> </w:t>
      </w:r>
      <w:r w:rsidRPr="00A340ED">
        <w:rPr>
          <w:rFonts w:ascii="Sylfaen" w:hAnsi="Sylfaen" w:cs="Sylfaen"/>
          <w:sz w:val="20"/>
          <w:lang w:val="af-ZA"/>
        </w:rPr>
        <w:t>ներկայացվելու</w:t>
      </w:r>
      <w:r w:rsidRPr="00A340ED">
        <w:rPr>
          <w:rFonts w:ascii="Arial Armenian" w:hAnsi="Arial Armenian" w:cs="Sylfaen"/>
          <w:sz w:val="20"/>
          <w:lang w:val="af-ZA"/>
        </w:rPr>
        <w:t xml:space="preserve"> </w:t>
      </w:r>
      <w:r w:rsidRPr="00A340ED">
        <w:rPr>
          <w:rFonts w:ascii="Sylfaen" w:hAnsi="Sylfaen" w:cs="Sylfaen"/>
          <w:sz w:val="20"/>
          <w:lang w:val="af-ZA"/>
        </w:rPr>
        <w:t>ամիս</w:t>
      </w:r>
      <w:r w:rsidRPr="00A340ED">
        <w:rPr>
          <w:rFonts w:ascii="Arial Armenian" w:hAnsi="Arial Armenian" w:cs="Sylfaen"/>
          <w:sz w:val="20"/>
          <w:lang w:val="af-ZA"/>
        </w:rPr>
        <w:t xml:space="preserve"> </w:t>
      </w:r>
      <w:r w:rsidRPr="00A340ED">
        <w:rPr>
          <w:rFonts w:ascii="Sylfaen" w:hAnsi="Sylfaen" w:cs="Sylfaen"/>
          <w:sz w:val="20"/>
          <w:lang w:val="af-ZA"/>
        </w:rPr>
        <w:t>ամսաթվի</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տարեթվի</w:t>
      </w:r>
      <w:r w:rsidRPr="00A340ED">
        <w:rPr>
          <w:rFonts w:ascii="Arial Armenian" w:hAnsi="Arial Armenian" w:cs="Sylfaen"/>
          <w:sz w:val="20"/>
          <w:lang w:val="af-ZA"/>
        </w:rPr>
        <w:t xml:space="preserve"> </w:t>
      </w:r>
      <w:r w:rsidRPr="00A340ED">
        <w:rPr>
          <w:rFonts w:ascii="Sylfaen" w:hAnsi="Sylfaen" w:cs="Sylfaen"/>
          <w:sz w:val="20"/>
          <w:lang w:val="af-ZA"/>
        </w:rPr>
        <w:t>մասին</w:t>
      </w:r>
      <w:r w:rsidRPr="00A340ED">
        <w:rPr>
          <w:rFonts w:ascii="Arial Armenian" w:hAnsi="Arial Armenian" w:cs="Sylfaen"/>
          <w:sz w:val="20"/>
          <w:lang w:val="af-ZA"/>
        </w:rPr>
        <w:t>:</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անհամապատասխանությունն</w:t>
      </w:r>
      <w:r w:rsidRPr="00A340ED">
        <w:rPr>
          <w:rFonts w:ascii="Arial Armenian" w:hAnsi="Arial Armenian" w:cs="Sylfaen"/>
          <w:sz w:val="20"/>
          <w:lang w:val="hy-AM"/>
        </w:rPr>
        <w:t xml:space="preserve"> </w:t>
      </w:r>
      <w:r w:rsidRPr="00A340ED">
        <w:rPr>
          <w:rFonts w:ascii="Sylfaen" w:hAnsi="Sylfaen" w:cs="Sylfaen"/>
          <w:sz w:val="20"/>
          <w:lang w:val="hy-AM"/>
        </w:rPr>
        <w:t>արձանագրվել</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ՀՀ</w:t>
      </w:r>
      <w:r w:rsidRPr="00A340ED">
        <w:rPr>
          <w:rFonts w:ascii="Arial Armenian" w:hAnsi="Arial Armenian" w:cs="Sylfaen"/>
          <w:sz w:val="20"/>
          <w:lang w:val="hy-AM"/>
        </w:rPr>
        <w:t xml:space="preserve"> </w:t>
      </w:r>
      <w:r w:rsidRPr="00A340ED">
        <w:rPr>
          <w:rFonts w:ascii="Sylfaen" w:hAnsi="Sylfaen" w:cs="Sylfaen"/>
          <w:sz w:val="20"/>
          <w:lang w:val="hy-AM"/>
        </w:rPr>
        <w:t>պետական</w:t>
      </w:r>
      <w:r w:rsidRPr="00A340ED">
        <w:rPr>
          <w:rFonts w:ascii="Arial Armenian" w:hAnsi="Arial Armenian" w:cs="Sylfaen"/>
          <w:sz w:val="20"/>
          <w:lang w:val="hy-AM"/>
        </w:rPr>
        <w:t xml:space="preserve"> </w:t>
      </w:r>
      <w:r w:rsidRPr="00A340ED">
        <w:rPr>
          <w:rFonts w:ascii="Sylfaen" w:hAnsi="Sylfaen" w:cs="Sylfaen"/>
          <w:sz w:val="20"/>
          <w:lang w:val="hy-AM"/>
        </w:rPr>
        <w:t>եկամուտների</w:t>
      </w:r>
      <w:r w:rsidRPr="00A340ED">
        <w:rPr>
          <w:rFonts w:ascii="Arial Armenian" w:hAnsi="Arial Armenian" w:cs="Sylfaen"/>
          <w:sz w:val="20"/>
          <w:lang w:val="hy-AM"/>
        </w:rPr>
        <w:t xml:space="preserve"> </w:t>
      </w:r>
      <w:r w:rsidRPr="00A340ED">
        <w:rPr>
          <w:rFonts w:ascii="Sylfaen" w:hAnsi="Sylfaen" w:cs="Sylfaen"/>
          <w:sz w:val="20"/>
          <w:lang w:val="hy-AM"/>
        </w:rPr>
        <w:t>կոմիտեից</w:t>
      </w:r>
      <w:r w:rsidRPr="00A340ED">
        <w:rPr>
          <w:rFonts w:ascii="Arial Armenian" w:hAnsi="Arial Armenian" w:cs="Sylfaen"/>
          <w:sz w:val="20"/>
          <w:lang w:val="hy-AM"/>
        </w:rPr>
        <w:t xml:space="preserve"> </w:t>
      </w:r>
      <w:r w:rsidRPr="00A340ED">
        <w:rPr>
          <w:rFonts w:ascii="Sylfaen" w:hAnsi="Sylfaen" w:cs="Sylfaen"/>
          <w:sz w:val="20"/>
          <w:lang w:val="hy-AM"/>
        </w:rPr>
        <w:t>ստացված</w:t>
      </w:r>
      <w:r w:rsidRPr="00A340ED">
        <w:rPr>
          <w:rFonts w:ascii="Arial Armenian" w:hAnsi="Arial Armenian" w:cs="Sylfaen"/>
          <w:sz w:val="20"/>
          <w:lang w:val="hy-AM"/>
        </w:rPr>
        <w:t xml:space="preserve"> </w:t>
      </w:r>
      <w:r w:rsidRPr="00A340ED">
        <w:rPr>
          <w:rFonts w:ascii="Sylfaen" w:hAnsi="Sylfaen" w:cs="Sylfaen"/>
          <w:sz w:val="20"/>
          <w:lang w:val="hy-AM"/>
        </w:rPr>
        <w:t>տեղեկատվության</w:t>
      </w:r>
      <w:r w:rsidRPr="00A340ED">
        <w:rPr>
          <w:rFonts w:ascii="Arial Armenian" w:hAnsi="Arial Armenian" w:cs="Sylfaen"/>
          <w:sz w:val="20"/>
          <w:lang w:val="hy-AM"/>
        </w:rPr>
        <w:t xml:space="preserve">  </w:t>
      </w:r>
      <w:r w:rsidRPr="00A340ED">
        <w:rPr>
          <w:rFonts w:ascii="Sylfaen" w:hAnsi="Sylfaen" w:cs="Sylfaen"/>
          <w:sz w:val="20"/>
          <w:lang w:val="hy-AM"/>
        </w:rPr>
        <w:t>հիման</w:t>
      </w:r>
      <w:r w:rsidRPr="00A340ED">
        <w:rPr>
          <w:rFonts w:ascii="Arial Armenian" w:hAnsi="Arial Armenian" w:cs="Sylfaen"/>
          <w:sz w:val="20"/>
          <w:lang w:val="hy-AM"/>
        </w:rPr>
        <w:t xml:space="preserve"> </w:t>
      </w:r>
      <w:r w:rsidRPr="00A340ED">
        <w:rPr>
          <w:rFonts w:ascii="Sylfaen" w:hAnsi="Sylfaen" w:cs="Sylfaen"/>
          <w:sz w:val="20"/>
          <w:lang w:val="hy-AM"/>
        </w:rPr>
        <w:t>վրա</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մասնակցին</w:t>
      </w:r>
      <w:r w:rsidRPr="00A340ED">
        <w:rPr>
          <w:rFonts w:ascii="Arial Armenian" w:hAnsi="Arial Armenian" w:cs="Sylfaen"/>
          <w:sz w:val="20"/>
          <w:lang w:val="hy-AM"/>
        </w:rPr>
        <w:t xml:space="preserve"> </w:t>
      </w:r>
      <w:r w:rsidRPr="00A340ED">
        <w:rPr>
          <w:rFonts w:ascii="Sylfaen" w:hAnsi="Sylfaen" w:cs="Sylfaen"/>
          <w:sz w:val="20"/>
          <w:lang w:val="hy-AM"/>
        </w:rPr>
        <w:t>ուղարկվող</w:t>
      </w:r>
      <w:r w:rsidRPr="00A340ED">
        <w:rPr>
          <w:rFonts w:ascii="Arial Armenian" w:hAnsi="Arial Armenian" w:cs="Sylfaen"/>
          <w:sz w:val="20"/>
          <w:lang w:val="hy-AM"/>
        </w:rPr>
        <w:t xml:space="preserve"> </w:t>
      </w:r>
      <w:r w:rsidRPr="00A340ED">
        <w:rPr>
          <w:rFonts w:ascii="Sylfaen" w:hAnsi="Sylfaen" w:cs="Sylfaen"/>
          <w:sz w:val="20"/>
          <w:lang w:val="hy-AM"/>
        </w:rPr>
        <w:t>ծանուցմանը</w:t>
      </w:r>
      <w:r w:rsidRPr="00A340ED">
        <w:rPr>
          <w:rFonts w:ascii="Arial Armenian" w:hAnsi="Arial Armenian" w:cs="Sylfaen"/>
          <w:sz w:val="20"/>
          <w:lang w:val="hy-AM"/>
        </w:rPr>
        <w:t xml:space="preserve"> </w:t>
      </w:r>
      <w:r w:rsidRPr="00A340ED">
        <w:rPr>
          <w:rFonts w:ascii="Sylfaen" w:hAnsi="Sylfaen" w:cs="Sylfaen"/>
          <w:sz w:val="20"/>
          <w:lang w:val="hy-AM"/>
        </w:rPr>
        <w:t>կցվում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նաև</w:t>
      </w:r>
      <w:r w:rsidRPr="00A340ED">
        <w:rPr>
          <w:rFonts w:ascii="Arial Armenian" w:hAnsi="Arial Armenian" w:cs="Sylfaen"/>
          <w:sz w:val="20"/>
          <w:lang w:val="hy-AM"/>
        </w:rPr>
        <w:t xml:space="preserve"> </w:t>
      </w:r>
      <w:r w:rsidRPr="00A340ED">
        <w:rPr>
          <w:rFonts w:ascii="Sylfaen" w:hAnsi="Sylfaen" w:cs="Sylfaen"/>
          <w:sz w:val="20"/>
          <w:lang w:val="hy-AM"/>
        </w:rPr>
        <w:t>կոմիտեից</w:t>
      </w:r>
      <w:r w:rsidRPr="00A340ED">
        <w:rPr>
          <w:rFonts w:ascii="Arial Armenian" w:hAnsi="Arial Armenian" w:cs="Sylfaen"/>
          <w:sz w:val="20"/>
          <w:lang w:val="hy-AM"/>
        </w:rPr>
        <w:t xml:space="preserve"> </w:t>
      </w:r>
      <w:r w:rsidRPr="00A340ED">
        <w:rPr>
          <w:rFonts w:ascii="Sylfaen" w:hAnsi="Sylfaen" w:cs="Sylfaen"/>
          <w:sz w:val="20"/>
          <w:lang w:val="hy-AM"/>
        </w:rPr>
        <w:t>ստացված</w:t>
      </w:r>
      <w:r w:rsidRPr="00A340ED">
        <w:rPr>
          <w:rFonts w:ascii="Arial Armenian" w:hAnsi="Arial Armenian" w:cs="Sylfaen"/>
          <w:sz w:val="20"/>
          <w:lang w:val="hy-AM"/>
        </w:rPr>
        <w:t xml:space="preserve"> </w:t>
      </w:r>
      <w:r w:rsidRPr="00A340ED">
        <w:rPr>
          <w:rFonts w:ascii="Sylfaen" w:hAnsi="Sylfaen" w:cs="Sylfaen"/>
          <w:sz w:val="20"/>
          <w:lang w:val="hy-AM"/>
        </w:rPr>
        <w:t>տեղեկատվության</w:t>
      </w:r>
      <w:r w:rsidRPr="00A340ED">
        <w:rPr>
          <w:rFonts w:ascii="Arial Armenian" w:hAnsi="Arial Armenian" w:cs="Sylfaen"/>
          <w:sz w:val="20"/>
          <w:lang w:val="hy-AM"/>
        </w:rPr>
        <w:t xml:space="preserve"> </w:t>
      </w:r>
      <w:r w:rsidRPr="00A340ED">
        <w:rPr>
          <w:rFonts w:ascii="Sylfaen" w:hAnsi="Sylfaen" w:cs="Sylfaen"/>
          <w:sz w:val="20"/>
          <w:lang w:val="hy-AM"/>
        </w:rPr>
        <w:t>բնօրինակից</w:t>
      </w:r>
      <w:r w:rsidRPr="00A340ED">
        <w:rPr>
          <w:rFonts w:ascii="Arial Armenian" w:hAnsi="Arial Armenian" w:cs="Sylfaen"/>
          <w:sz w:val="20"/>
          <w:lang w:val="hy-AM"/>
        </w:rPr>
        <w:t xml:space="preserve"> </w:t>
      </w:r>
      <w:r w:rsidRPr="00A340ED">
        <w:rPr>
          <w:rFonts w:ascii="Sylfaen" w:hAnsi="Sylfaen" w:cs="Sylfaen"/>
          <w:sz w:val="20"/>
          <w:lang w:val="hy-AM"/>
        </w:rPr>
        <w:t>սկանավորված</w:t>
      </w:r>
      <w:r w:rsidRPr="00A340ED">
        <w:rPr>
          <w:rFonts w:ascii="Arial Armenian" w:hAnsi="Arial Armenian" w:cs="Sylfaen"/>
          <w:sz w:val="20"/>
          <w:lang w:val="hy-AM"/>
        </w:rPr>
        <w:t xml:space="preserve"> </w:t>
      </w:r>
      <w:r w:rsidRPr="00A340ED">
        <w:rPr>
          <w:rFonts w:ascii="Sylfaen" w:hAnsi="Sylfaen" w:cs="Sylfaen"/>
          <w:sz w:val="20"/>
          <w:lang w:val="hy-AM"/>
        </w:rPr>
        <w:t>տարբերակը</w:t>
      </w:r>
      <w:r w:rsidRPr="00A340ED">
        <w:rPr>
          <w:rFonts w:ascii="Arial Armenian" w:hAnsi="Arial Armenian" w:cs="Sylfaen"/>
          <w:sz w:val="20"/>
          <w:lang w:val="hy-AM"/>
        </w:rPr>
        <w:t xml:space="preserve">: </w:t>
      </w:r>
      <w:r w:rsidRPr="00A340ED">
        <w:rPr>
          <w:rFonts w:ascii="Sylfaen" w:hAnsi="Sylfaen" w:cs="Sylfaen"/>
          <w:sz w:val="20"/>
          <w:lang w:val="hy-AM"/>
        </w:rPr>
        <w:t>Մասնակցին</w:t>
      </w:r>
      <w:r w:rsidRPr="00A340ED">
        <w:rPr>
          <w:rFonts w:ascii="Arial Armenian" w:hAnsi="Arial Armenian" w:cs="Sylfaen"/>
          <w:sz w:val="20"/>
          <w:lang w:val="hy-AM"/>
        </w:rPr>
        <w:t xml:space="preserve"> </w:t>
      </w:r>
      <w:r w:rsidRPr="00A340ED">
        <w:rPr>
          <w:rFonts w:ascii="Sylfaen" w:hAnsi="Sylfaen" w:cs="Sylfaen"/>
          <w:sz w:val="20"/>
          <w:lang w:val="hy-AM"/>
        </w:rPr>
        <w:t>ուղարկվող</w:t>
      </w:r>
      <w:r w:rsidRPr="00A340ED">
        <w:rPr>
          <w:rFonts w:ascii="Arial Armenian" w:hAnsi="Arial Armenian" w:cs="Sylfaen"/>
          <w:sz w:val="20"/>
          <w:lang w:val="hy-AM"/>
        </w:rPr>
        <w:t xml:space="preserve"> </w:t>
      </w:r>
      <w:r w:rsidRPr="00A340ED">
        <w:rPr>
          <w:rFonts w:ascii="Sylfaen" w:hAnsi="Sylfaen" w:cs="Sylfaen"/>
          <w:sz w:val="20"/>
          <w:lang w:val="hy-AM"/>
        </w:rPr>
        <w:t>ծանուցման</w:t>
      </w:r>
      <w:r w:rsidRPr="00A340ED">
        <w:rPr>
          <w:rFonts w:ascii="Arial Armenian" w:hAnsi="Arial Armenian" w:cs="Sylfaen"/>
          <w:sz w:val="20"/>
          <w:lang w:val="hy-AM"/>
        </w:rPr>
        <w:t xml:space="preserve"> </w:t>
      </w:r>
      <w:r w:rsidRPr="00A340ED">
        <w:rPr>
          <w:rFonts w:ascii="Sylfaen" w:hAnsi="Sylfaen" w:cs="Sylfaen"/>
          <w:sz w:val="20"/>
          <w:lang w:val="hy-AM"/>
        </w:rPr>
        <w:t>մեջ</w:t>
      </w:r>
      <w:r w:rsidRPr="00A340ED">
        <w:rPr>
          <w:rFonts w:ascii="Arial Armenian" w:hAnsi="Arial Armenian" w:cs="Sylfaen"/>
          <w:sz w:val="20"/>
          <w:lang w:val="hy-AM"/>
        </w:rPr>
        <w:t xml:space="preserve"> </w:t>
      </w:r>
      <w:r w:rsidRPr="00A340ED">
        <w:rPr>
          <w:rFonts w:ascii="Sylfaen" w:hAnsi="Sylfaen" w:cs="Sylfaen"/>
          <w:sz w:val="20"/>
          <w:lang w:val="hy-AM"/>
        </w:rPr>
        <w:t>մանրամասն</w:t>
      </w:r>
      <w:r w:rsidRPr="00A340ED">
        <w:rPr>
          <w:rFonts w:ascii="Arial Armenian" w:hAnsi="Arial Armenian" w:cs="Sylfaen"/>
          <w:sz w:val="20"/>
          <w:lang w:val="hy-AM"/>
        </w:rPr>
        <w:t xml:space="preserve"> </w:t>
      </w:r>
      <w:r w:rsidRPr="00A340ED">
        <w:rPr>
          <w:rFonts w:ascii="Sylfaen" w:hAnsi="Sylfaen" w:cs="Sylfaen"/>
          <w:sz w:val="20"/>
          <w:lang w:val="hy-AM"/>
        </w:rPr>
        <w:t>նկարագրվում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հայտի</w:t>
      </w:r>
      <w:r w:rsidRPr="00A340ED">
        <w:rPr>
          <w:rFonts w:ascii="Arial Armenian" w:hAnsi="Arial Armenian" w:cs="Sylfaen"/>
          <w:sz w:val="20"/>
          <w:lang w:val="hy-AM"/>
        </w:rPr>
        <w:t xml:space="preserve"> </w:t>
      </w:r>
      <w:r w:rsidRPr="00A340ED">
        <w:rPr>
          <w:rFonts w:ascii="Sylfaen" w:hAnsi="Sylfaen" w:cs="Sylfaen"/>
          <w:sz w:val="20"/>
          <w:lang w:val="hy-AM"/>
        </w:rPr>
        <w:t>գն</w:t>
      </w:r>
      <w:r w:rsidRPr="00A340ED">
        <w:rPr>
          <w:rFonts w:ascii="Sylfaen" w:hAnsi="Sylfaen" w:cs="Sylfaen"/>
          <w:sz w:val="20"/>
        </w:rPr>
        <w:t>ա</w:t>
      </w:r>
      <w:r w:rsidRPr="00A340ED">
        <w:rPr>
          <w:rFonts w:ascii="Sylfaen" w:hAnsi="Sylfaen" w:cs="Sylfaen"/>
          <w:sz w:val="20"/>
          <w:lang w:val="hy-AM"/>
        </w:rPr>
        <w:t>հատման</w:t>
      </w:r>
      <w:r w:rsidRPr="00A340ED">
        <w:rPr>
          <w:rFonts w:ascii="Arial Armenian" w:hAnsi="Arial Armenian" w:cs="Sylfaen"/>
          <w:sz w:val="20"/>
          <w:lang w:val="hy-AM"/>
        </w:rPr>
        <w:t xml:space="preserve"> </w:t>
      </w:r>
      <w:r w:rsidRPr="00A340ED">
        <w:rPr>
          <w:rFonts w:ascii="Sylfaen" w:hAnsi="Sylfaen" w:cs="Sylfaen"/>
          <w:sz w:val="20"/>
          <w:lang w:val="hy-AM"/>
        </w:rPr>
        <w:t>ընթացքում</w:t>
      </w:r>
      <w:r w:rsidRPr="00A340ED">
        <w:rPr>
          <w:rFonts w:ascii="Arial Armenian" w:hAnsi="Arial Armenian" w:cs="Sylfaen"/>
          <w:sz w:val="20"/>
          <w:lang w:val="hy-AM"/>
        </w:rPr>
        <w:t xml:space="preserve"> </w:t>
      </w:r>
      <w:r w:rsidRPr="00A340ED">
        <w:rPr>
          <w:rFonts w:ascii="Sylfaen" w:hAnsi="Sylfaen" w:cs="Sylfaen"/>
          <w:sz w:val="20"/>
          <w:lang w:val="hy-AM"/>
        </w:rPr>
        <w:t>հայտնաբերված</w:t>
      </w:r>
      <w:r w:rsidRPr="00A340ED">
        <w:rPr>
          <w:rFonts w:ascii="Arial Armenian" w:hAnsi="Arial Armenian" w:cs="Sylfaen"/>
          <w:sz w:val="20"/>
          <w:lang w:val="hy-AM"/>
        </w:rPr>
        <w:t xml:space="preserve"> </w:t>
      </w:r>
      <w:r w:rsidRPr="00A340ED">
        <w:rPr>
          <w:rFonts w:ascii="Sylfaen" w:hAnsi="Sylfaen" w:cs="Sylfaen"/>
          <w:sz w:val="20"/>
          <w:lang w:val="hy-AM"/>
        </w:rPr>
        <w:t>բոլոր</w:t>
      </w:r>
      <w:r w:rsidRPr="00A340ED">
        <w:rPr>
          <w:rFonts w:ascii="Arial Armenian" w:hAnsi="Arial Armenian" w:cs="Sylfaen"/>
          <w:sz w:val="20"/>
          <w:lang w:val="hy-AM"/>
        </w:rPr>
        <w:t xml:space="preserve"> </w:t>
      </w:r>
      <w:r w:rsidRPr="00A340ED">
        <w:rPr>
          <w:rFonts w:ascii="Sylfaen" w:hAnsi="Sylfaen" w:cs="Sylfaen"/>
          <w:sz w:val="20"/>
          <w:lang w:val="hy-AM"/>
        </w:rPr>
        <w:t>անհամապատասխանությունները</w:t>
      </w:r>
      <w:r w:rsidRPr="00A340ED">
        <w:rPr>
          <w:rFonts w:ascii="Arial Armenian" w:hAnsi="Arial Armenian" w:cs="Sylfaen"/>
          <w:sz w:val="20"/>
          <w:lang w:val="hy-AM"/>
        </w:rPr>
        <w:t xml:space="preserve">:   </w:t>
      </w:r>
    </w:p>
    <w:p w:rsidR="0081576D" w:rsidRPr="00A340ED" w:rsidRDefault="0081576D" w:rsidP="0081576D">
      <w:pPr>
        <w:ind w:firstLine="567"/>
        <w:jc w:val="both"/>
        <w:rPr>
          <w:rFonts w:ascii="Arial Armenian" w:hAnsi="Arial Armenian" w:cs="Sylfaen"/>
          <w:sz w:val="20"/>
          <w:lang w:val="hy-AM"/>
        </w:rPr>
      </w:pPr>
      <w:r w:rsidRPr="00A340ED">
        <w:rPr>
          <w:rFonts w:ascii="Arial Armenian" w:hAnsi="Arial Armenian" w:cs="Sylfaen"/>
          <w:sz w:val="20"/>
          <w:lang w:val="af-ZA"/>
        </w:rPr>
        <w:t xml:space="preserve">8.8 </w:t>
      </w:r>
      <w:r w:rsidRPr="00A340ED">
        <w:rPr>
          <w:rFonts w:ascii="Sylfaen" w:hAnsi="Sylfaen" w:cs="Sylfaen"/>
          <w:sz w:val="20"/>
          <w:lang w:val="hy-AM"/>
        </w:rPr>
        <w:t>Եթե</w:t>
      </w:r>
      <w:r w:rsidRPr="00A340ED">
        <w:rPr>
          <w:rFonts w:ascii="Arial Armenian" w:hAnsi="Arial Armenian" w:cs="Sylfaen"/>
          <w:sz w:val="20"/>
          <w:lang w:val="af-ZA"/>
        </w:rPr>
        <w:t xml:space="preserve"> </w:t>
      </w:r>
      <w:r w:rsidRPr="00A340ED">
        <w:rPr>
          <w:rFonts w:ascii="Sylfaen" w:hAnsi="Sylfaen" w:cs="Sylfaen"/>
          <w:sz w:val="20"/>
          <w:lang w:val="hy-AM"/>
        </w:rPr>
        <w:t>սույն</w:t>
      </w:r>
      <w:r w:rsidRPr="00A340ED">
        <w:rPr>
          <w:rFonts w:ascii="Arial Armenian" w:hAnsi="Arial Armenian" w:cs="Sylfaen"/>
          <w:sz w:val="20"/>
          <w:lang w:val="af-ZA"/>
        </w:rPr>
        <w:t xml:space="preserve"> </w:t>
      </w:r>
      <w:r w:rsidRPr="00A340ED">
        <w:rPr>
          <w:rFonts w:ascii="Sylfaen" w:hAnsi="Sylfaen" w:cs="Sylfaen"/>
          <w:sz w:val="20"/>
          <w:lang w:val="hy-AM"/>
        </w:rPr>
        <w:t>հրավերի</w:t>
      </w:r>
      <w:r w:rsidRPr="00A340ED">
        <w:rPr>
          <w:rFonts w:ascii="Arial Armenian" w:hAnsi="Arial Armenian" w:cs="Sylfaen"/>
          <w:sz w:val="20"/>
          <w:lang w:val="af-ZA"/>
        </w:rPr>
        <w:t xml:space="preserve"> 8.7-</w:t>
      </w:r>
      <w:r w:rsidRPr="00A340ED">
        <w:rPr>
          <w:rFonts w:ascii="Sylfaen" w:hAnsi="Sylfaen" w:cs="Sylfaen"/>
          <w:sz w:val="20"/>
          <w:lang w:val="hy-AM"/>
        </w:rPr>
        <w:t>րդ</w:t>
      </w:r>
      <w:r w:rsidRPr="00A340ED">
        <w:rPr>
          <w:rFonts w:ascii="Arial Armenian" w:hAnsi="Arial Armenian" w:cs="Sylfaen"/>
          <w:sz w:val="20"/>
          <w:lang w:val="af-ZA"/>
        </w:rPr>
        <w:t xml:space="preserve"> </w:t>
      </w:r>
      <w:r w:rsidRPr="00A340ED">
        <w:rPr>
          <w:rFonts w:ascii="Sylfaen" w:hAnsi="Sylfaen" w:cs="Sylfaen"/>
          <w:sz w:val="20"/>
          <w:lang w:val="hy-AM"/>
        </w:rPr>
        <w:t>կետով</w:t>
      </w:r>
      <w:r w:rsidRPr="00A340ED">
        <w:rPr>
          <w:rFonts w:ascii="Arial Armenian" w:hAnsi="Arial Armenian" w:cs="Sylfaen"/>
          <w:sz w:val="20"/>
          <w:lang w:val="af-ZA"/>
        </w:rPr>
        <w:t xml:space="preserve"> </w:t>
      </w:r>
      <w:r w:rsidRPr="00A340ED">
        <w:rPr>
          <w:rFonts w:ascii="Sylfaen" w:hAnsi="Sylfaen" w:cs="Sylfaen"/>
          <w:sz w:val="20"/>
          <w:lang w:val="hy-AM"/>
        </w:rPr>
        <w:t>սահմանված</w:t>
      </w:r>
      <w:r w:rsidRPr="00A340ED">
        <w:rPr>
          <w:rFonts w:ascii="Arial Armenian" w:hAnsi="Arial Armenian" w:cs="Sylfaen"/>
          <w:sz w:val="20"/>
          <w:lang w:val="af-ZA"/>
        </w:rPr>
        <w:t xml:space="preserve"> </w:t>
      </w:r>
      <w:r w:rsidRPr="00A340ED">
        <w:rPr>
          <w:rFonts w:ascii="Sylfaen" w:hAnsi="Sylfaen" w:cs="Sylfaen"/>
          <w:sz w:val="20"/>
          <w:lang w:val="hy-AM"/>
        </w:rPr>
        <w:t>ժամկետում</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hy-AM"/>
        </w:rPr>
        <w:t>ասնակիցը</w:t>
      </w:r>
      <w:r w:rsidRPr="00A340ED">
        <w:rPr>
          <w:rFonts w:ascii="Arial Armenian" w:hAnsi="Arial Armenian" w:cs="Sylfaen"/>
          <w:sz w:val="20"/>
          <w:lang w:val="af-ZA"/>
        </w:rPr>
        <w:t xml:space="preserve"> </w:t>
      </w:r>
      <w:r w:rsidRPr="00A340ED">
        <w:rPr>
          <w:rFonts w:ascii="Sylfaen" w:hAnsi="Sylfaen" w:cs="Sylfaen"/>
          <w:sz w:val="20"/>
          <w:lang w:val="hy-AM"/>
        </w:rPr>
        <w:t>շտկում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արձանագրված</w:t>
      </w:r>
      <w:r w:rsidRPr="00A340ED">
        <w:rPr>
          <w:rFonts w:ascii="Arial Armenian" w:hAnsi="Arial Armenian" w:cs="Sylfaen"/>
          <w:sz w:val="20"/>
          <w:lang w:val="af-ZA"/>
        </w:rPr>
        <w:t xml:space="preserve"> </w:t>
      </w:r>
      <w:r w:rsidRPr="00A340ED">
        <w:rPr>
          <w:rFonts w:ascii="Sylfaen" w:hAnsi="Sylfaen" w:cs="Sylfaen"/>
          <w:sz w:val="20"/>
          <w:lang w:val="hy-AM"/>
        </w:rPr>
        <w:t>անհամապատասխանությունը</w:t>
      </w:r>
      <w:r w:rsidRPr="00A340ED">
        <w:rPr>
          <w:rFonts w:ascii="Arial Armenian" w:hAnsi="Arial Armenian" w:cs="Sylfaen"/>
          <w:sz w:val="20"/>
          <w:lang w:val="af-ZA"/>
        </w:rPr>
        <w:t xml:space="preserve">, </w:t>
      </w:r>
      <w:r w:rsidRPr="00A340ED">
        <w:rPr>
          <w:rFonts w:ascii="Sylfaen" w:hAnsi="Sylfaen" w:cs="Sylfaen"/>
          <w:sz w:val="20"/>
          <w:lang w:val="hy-AM"/>
        </w:rPr>
        <w:t>ապա</w:t>
      </w:r>
      <w:r w:rsidRPr="00A340ED">
        <w:rPr>
          <w:rFonts w:ascii="Arial Armenian" w:hAnsi="Arial Armenian" w:cs="Sylfaen"/>
          <w:sz w:val="20"/>
          <w:lang w:val="af-ZA"/>
        </w:rPr>
        <w:t xml:space="preserve"> </w:t>
      </w:r>
      <w:r w:rsidRPr="00A340ED">
        <w:rPr>
          <w:rFonts w:ascii="Sylfaen" w:hAnsi="Sylfaen" w:cs="Sylfaen"/>
          <w:sz w:val="20"/>
          <w:lang w:val="hy-AM"/>
        </w:rPr>
        <w:t>վերջինիս</w:t>
      </w:r>
      <w:r w:rsidRPr="00A340ED">
        <w:rPr>
          <w:rFonts w:ascii="Arial Armenian" w:hAnsi="Arial Armenian" w:cs="Sylfaen"/>
          <w:sz w:val="20"/>
          <w:lang w:val="af-ZA"/>
        </w:rPr>
        <w:t xml:space="preserve"> </w:t>
      </w:r>
      <w:r w:rsidRPr="00A340ED">
        <w:rPr>
          <w:rFonts w:ascii="Sylfaen" w:hAnsi="Sylfaen" w:cs="Sylfaen"/>
          <w:sz w:val="20"/>
          <w:lang w:val="hy-AM"/>
        </w:rPr>
        <w:t>հայտը</w:t>
      </w:r>
      <w:r w:rsidRPr="00A340ED">
        <w:rPr>
          <w:rFonts w:ascii="Arial Armenian" w:hAnsi="Arial Armenian" w:cs="Sylfaen"/>
          <w:sz w:val="20"/>
          <w:lang w:val="af-ZA"/>
        </w:rPr>
        <w:t xml:space="preserve"> </w:t>
      </w:r>
      <w:r w:rsidRPr="00A340ED">
        <w:rPr>
          <w:rFonts w:ascii="Sylfaen" w:hAnsi="Sylfaen" w:cs="Sylfaen"/>
          <w:sz w:val="20"/>
          <w:lang w:val="hy-AM"/>
        </w:rPr>
        <w:t>գնահատվում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բավարար</w:t>
      </w:r>
      <w:r w:rsidRPr="00A340ED">
        <w:rPr>
          <w:rFonts w:ascii="Arial Armenian" w:hAnsi="Arial Armenian" w:cs="Sylfaen"/>
          <w:sz w:val="20"/>
          <w:lang w:val="af-ZA"/>
        </w:rPr>
        <w:t xml:space="preserve">: </w:t>
      </w:r>
      <w:r w:rsidRPr="00A340ED">
        <w:rPr>
          <w:rFonts w:ascii="Sylfaen" w:hAnsi="Sylfaen" w:cs="Sylfaen"/>
          <w:sz w:val="20"/>
          <w:lang w:val="hy-AM"/>
        </w:rPr>
        <w:t>Հակառակ</w:t>
      </w:r>
      <w:r w:rsidRPr="00A340ED">
        <w:rPr>
          <w:rFonts w:ascii="Arial Armenian" w:hAnsi="Arial Armenian" w:cs="Sylfaen"/>
          <w:sz w:val="20"/>
          <w:lang w:val="af-ZA"/>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տվյալ</w:t>
      </w:r>
      <w:r w:rsidRPr="00A340ED">
        <w:rPr>
          <w:rFonts w:ascii="Arial Armenian" w:hAnsi="Arial Armenian" w:cs="Sylfaen"/>
          <w:sz w:val="20"/>
          <w:lang w:val="hy-AM"/>
        </w:rPr>
        <w:t xml:space="preserve"> </w:t>
      </w:r>
      <w:r w:rsidRPr="00A340ED">
        <w:rPr>
          <w:rFonts w:ascii="Sylfaen" w:hAnsi="Sylfaen" w:cs="Sylfaen"/>
          <w:sz w:val="20"/>
          <w:lang w:val="hy-AM"/>
        </w:rPr>
        <w:t>մասնակցի</w:t>
      </w:r>
      <w:r w:rsidRPr="00A340ED">
        <w:rPr>
          <w:rFonts w:ascii="Arial Armenian" w:hAnsi="Arial Armenian" w:cs="Sylfaen"/>
          <w:sz w:val="20"/>
          <w:lang w:val="af-ZA"/>
        </w:rPr>
        <w:t xml:space="preserve"> </w:t>
      </w:r>
      <w:r w:rsidRPr="00A340ED">
        <w:rPr>
          <w:rFonts w:ascii="Sylfaen" w:hAnsi="Sylfaen" w:cs="Sylfaen"/>
          <w:sz w:val="20"/>
          <w:lang w:val="hy-AM"/>
        </w:rPr>
        <w:t>հայտը</w:t>
      </w:r>
      <w:r w:rsidRPr="00A340ED">
        <w:rPr>
          <w:rFonts w:ascii="Arial Armenian" w:hAnsi="Arial Armenian" w:cs="Sylfaen"/>
          <w:sz w:val="20"/>
          <w:lang w:val="af-ZA"/>
        </w:rPr>
        <w:t xml:space="preserve"> </w:t>
      </w:r>
      <w:r w:rsidRPr="00A340ED">
        <w:rPr>
          <w:rFonts w:ascii="Sylfaen" w:hAnsi="Sylfaen" w:cs="Sylfaen"/>
          <w:sz w:val="20"/>
          <w:lang w:val="hy-AM"/>
        </w:rPr>
        <w:t>գնահատվում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անբավարար</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hy-AM"/>
        </w:rPr>
        <w:t>մերժվում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ընտրված</w:t>
      </w:r>
      <w:r w:rsidRPr="00A340ED">
        <w:rPr>
          <w:rFonts w:ascii="Arial Armenian" w:hAnsi="Arial Armenian" w:cs="Sylfaen"/>
          <w:sz w:val="20"/>
          <w:lang w:val="hy-AM"/>
        </w:rPr>
        <w:t xml:space="preserve"> </w:t>
      </w:r>
      <w:r w:rsidRPr="00A340ED">
        <w:rPr>
          <w:rFonts w:ascii="Sylfaen" w:hAnsi="Sylfaen" w:cs="Sylfaen"/>
          <w:sz w:val="20"/>
          <w:lang w:val="hy-AM"/>
        </w:rPr>
        <w:t>մասնակից</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ճանաչվում</w:t>
      </w:r>
      <w:r w:rsidRPr="00A340ED">
        <w:rPr>
          <w:rFonts w:ascii="Arial Armenian" w:hAnsi="Arial Armenian" w:cs="Sylfaen"/>
          <w:sz w:val="20"/>
          <w:lang w:val="hy-AM"/>
        </w:rPr>
        <w:t xml:space="preserve"> </w:t>
      </w:r>
      <w:r w:rsidRPr="00A340ED">
        <w:rPr>
          <w:rFonts w:ascii="Sylfaen" w:hAnsi="Sylfaen" w:cs="Sylfaen"/>
          <w:sz w:val="20"/>
          <w:lang w:val="hy-AM"/>
        </w:rPr>
        <w:t>հաջորդող</w:t>
      </w:r>
      <w:r w:rsidRPr="00A340ED">
        <w:rPr>
          <w:rFonts w:ascii="Arial Armenian" w:hAnsi="Arial Armenian" w:cs="Sylfaen"/>
          <w:sz w:val="20"/>
          <w:lang w:val="hy-AM"/>
        </w:rPr>
        <w:t xml:space="preserve"> </w:t>
      </w:r>
      <w:r w:rsidRPr="00A340ED">
        <w:rPr>
          <w:rFonts w:ascii="Sylfaen" w:hAnsi="Sylfaen" w:cs="Sylfaen"/>
          <w:sz w:val="20"/>
          <w:lang w:val="hy-AM"/>
        </w:rPr>
        <w:t>տեղ</w:t>
      </w:r>
      <w:r w:rsidRPr="00A340ED">
        <w:rPr>
          <w:rFonts w:ascii="Arial Armenian" w:hAnsi="Arial Armenian" w:cs="Sylfaen"/>
          <w:sz w:val="20"/>
          <w:lang w:val="hy-AM"/>
        </w:rPr>
        <w:t xml:space="preserve"> </w:t>
      </w:r>
      <w:r w:rsidRPr="00A340ED">
        <w:rPr>
          <w:rFonts w:ascii="Sylfaen" w:hAnsi="Sylfaen" w:cs="Sylfaen"/>
          <w:sz w:val="20"/>
          <w:lang w:val="hy-AM"/>
        </w:rPr>
        <w:t>զբաղեցրած</w:t>
      </w:r>
      <w:r w:rsidRPr="00A340ED">
        <w:rPr>
          <w:rFonts w:ascii="Arial Armenian" w:hAnsi="Arial Armenian" w:cs="Sylfaen"/>
          <w:sz w:val="20"/>
          <w:lang w:val="hy-AM"/>
        </w:rPr>
        <w:t xml:space="preserve"> </w:t>
      </w:r>
      <w:r w:rsidRPr="00A340ED">
        <w:rPr>
          <w:rFonts w:ascii="Sylfaen" w:hAnsi="Sylfaen" w:cs="Sylfaen"/>
          <w:sz w:val="20"/>
          <w:lang w:val="hy-AM"/>
        </w:rPr>
        <w:t>մասնակիցը</w:t>
      </w:r>
      <w:r w:rsidRPr="00A340ED">
        <w:rPr>
          <w:rFonts w:ascii="Arial Armenian" w:hAnsi="Arial Armenian" w:cs="Sylfaen"/>
          <w:sz w:val="20"/>
          <w:lang w:val="hy-AM"/>
        </w:rPr>
        <w:t>:</w:t>
      </w:r>
    </w:p>
    <w:p w:rsidR="0081576D" w:rsidRPr="00A340ED" w:rsidRDefault="0081576D" w:rsidP="0081576D">
      <w:pPr>
        <w:ind w:firstLine="567"/>
        <w:jc w:val="both"/>
        <w:rPr>
          <w:rFonts w:ascii="Arial Armenian" w:hAnsi="Arial Armenian" w:cs="Sylfaen"/>
          <w:sz w:val="20"/>
          <w:lang w:val="hy-AM"/>
        </w:rPr>
      </w:pP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հայտի</w:t>
      </w:r>
      <w:r w:rsidRPr="00A340ED">
        <w:rPr>
          <w:rFonts w:ascii="Arial Armenian" w:hAnsi="Arial Armenian" w:cs="Sylfaen"/>
          <w:sz w:val="20"/>
          <w:lang w:val="hy-AM"/>
        </w:rPr>
        <w:t xml:space="preserve"> </w:t>
      </w:r>
      <w:r w:rsidRPr="00A340ED">
        <w:rPr>
          <w:rFonts w:ascii="Sylfaen" w:hAnsi="Sylfaen" w:cs="Sylfaen"/>
          <w:sz w:val="20"/>
          <w:lang w:val="hy-AM"/>
        </w:rPr>
        <w:t>գնահատման</w:t>
      </w:r>
      <w:r w:rsidRPr="00A340ED">
        <w:rPr>
          <w:rFonts w:ascii="Arial Armenian" w:hAnsi="Arial Armenian" w:cs="Sylfaen"/>
          <w:sz w:val="20"/>
          <w:lang w:val="hy-AM"/>
        </w:rPr>
        <w:t xml:space="preserve"> </w:t>
      </w:r>
      <w:r w:rsidRPr="00A340ED">
        <w:rPr>
          <w:rFonts w:ascii="Sylfaen" w:hAnsi="Sylfaen" w:cs="Sylfaen"/>
          <w:sz w:val="20"/>
          <w:lang w:val="hy-AM"/>
        </w:rPr>
        <w:t>արդյունքում</w:t>
      </w:r>
      <w:r w:rsidRPr="00A340ED">
        <w:rPr>
          <w:rFonts w:ascii="Arial Armenian" w:hAnsi="Arial Armenian" w:cs="Sylfaen"/>
          <w:sz w:val="20"/>
          <w:lang w:val="hy-AM"/>
        </w:rPr>
        <w:t xml:space="preserve"> </w:t>
      </w:r>
      <w:r w:rsidRPr="00A340ED">
        <w:rPr>
          <w:rFonts w:ascii="Sylfaen" w:hAnsi="Sylfaen" w:cs="Sylfaen"/>
          <w:sz w:val="20"/>
          <w:lang w:val="hy-AM"/>
        </w:rPr>
        <w:t>անհամապատասխանությունն</w:t>
      </w:r>
      <w:r w:rsidRPr="00A340ED">
        <w:rPr>
          <w:rFonts w:ascii="Arial Armenian" w:hAnsi="Arial Armenian" w:cs="Sylfaen"/>
          <w:sz w:val="20"/>
          <w:lang w:val="hy-AM"/>
        </w:rPr>
        <w:t xml:space="preserve"> </w:t>
      </w:r>
      <w:r w:rsidRPr="00A340ED">
        <w:rPr>
          <w:rFonts w:ascii="Sylfaen" w:hAnsi="Sylfaen" w:cs="Sylfaen"/>
          <w:sz w:val="20"/>
          <w:lang w:val="hy-AM"/>
        </w:rPr>
        <w:t>արձանագրվել</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ՀՀ</w:t>
      </w:r>
      <w:r w:rsidRPr="00A340ED">
        <w:rPr>
          <w:rFonts w:ascii="Arial Armenian" w:hAnsi="Arial Armenian" w:cs="Sylfaen"/>
          <w:sz w:val="20"/>
          <w:lang w:val="hy-AM"/>
        </w:rPr>
        <w:t xml:space="preserve"> </w:t>
      </w:r>
      <w:r w:rsidRPr="00A340ED">
        <w:rPr>
          <w:rFonts w:ascii="Sylfaen" w:hAnsi="Sylfaen" w:cs="Sylfaen"/>
          <w:sz w:val="20"/>
          <w:lang w:val="hy-AM"/>
        </w:rPr>
        <w:t>պետական</w:t>
      </w:r>
      <w:r w:rsidRPr="00A340ED">
        <w:rPr>
          <w:rFonts w:ascii="Arial Armenian" w:hAnsi="Arial Armenian" w:cs="Sylfaen"/>
          <w:sz w:val="20"/>
          <w:lang w:val="hy-AM"/>
        </w:rPr>
        <w:t xml:space="preserve"> </w:t>
      </w:r>
      <w:r w:rsidRPr="00A340ED">
        <w:rPr>
          <w:rFonts w:ascii="Sylfaen" w:hAnsi="Sylfaen" w:cs="Sylfaen"/>
          <w:sz w:val="20"/>
          <w:lang w:val="hy-AM"/>
        </w:rPr>
        <w:t>եկամուտների</w:t>
      </w:r>
      <w:r w:rsidRPr="00A340ED">
        <w:rPr>
          <w:rFonts w:ascii="Arial Armenian" w:hAnsi="Arial Armenian" w:cs="Sylfaen"/>
          <w:sz w:val="20"/>
          <w:lang w:val="hy-AM"/>
        </w:rPr>
        <w:t xml:space="preserve"> </w:t>
      </w:r>
      <w:r w:rsidRPr="00A340ED">
        <w:rPr>
          <w:rFonts w:ascii="Sylfaen" w:hAnsi="Sylfaen" w:cs="Sylfaen"/>
          <w:sz w:val="20"/>
          <w:lang w:val="hy-AM"/>
        </w:rPr>
        <w:t>կոմիտեից</w:t>
      </w:r>
      <w:r w:rsidRPr="00A340ED">
        <w:rPr>
          <w:rFonts w:ascii="Arial Armenian" w:hAnsi="Arial Armenian" w:cs="Sylfaen"/>
          <w:sz w:val="20"/>
          <w:lang w:val="hy-AM"/>
        </w:rPr>
        <w:t xml:space="preserve"> </w:t>
      </w:r>
      <w:r w:rsidRPr="00A340ED">
        <w:rPr>
          <w:rFonts w:ascii="Sylfaen" w:hAnsi="Sylfaen" w:cs="Sylfaen"/>
          <w:sz w:val="20"/>
          <w:lang w:val="hy-AM"/>
        </w:rPr>
        <w:t>ստացված</w:t>
      </w:r>
      <w:r w:rsidRPr="00A340ED">
        <w:rPr>
          <w:rFonts w:ascii="Arial Armenian" w:hAnsi="Arial Armenian" w:cs="Sylfaen"/>
          <w:sz w:val="20"/>
          <w:lang w:val="hy-AM"/>
        </w:rPr>
        <w:t xml:space="preserve"> </w:t>
      </w:r>
      <w:r w:rsidRPr="00A340ED">
        <w:rPr>
          <w:rFonts w:ascii="Sylfaen" w:hAnsi="Sylfaen" w:cs="Sylfaen"/>
          <w:sz w:val="20"/>
          <w:lang w:val="hy-AM"/>
        </w:rPr>
        <w:t>տեղեկատվության</w:t>
      </w:r>
      <w:r w:rsidRPr="00A340ED">
        <w:rPr>
          <w:rFonts w:ascii="Arial Armenian" w:hAnsi="Arial Armenian" w:cs="Sylfaen"/>
          <w:sz w:val="20"/>
          <w:lang w:val="hy-AM"/>
        </w:rPr>
        <w:t xml:space="preserve"> </w:t>
      </w:r>
      <w:r w:rsidRPr="00A340ED">
        <w:rPr>
          <w:rFonts w:ascii="Sylfaen" w:hAnsi="Sylfaen" w:cs="Sylfaen"/>
          <w:sz w:val="20"/>
          <w:lang w:val="hy-AM"/>
        </w:rPr>
        <w:t>արդյունքում</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այն</w:t>
      </w:r>
      <w:r w:rsidRPr="00A340ED">
        <w:rPr>
          <w:rFonts w:ascii="Arial Armenian" w:hAnsi="Arial Armenian" w:cs="Sylfaen"/>
          <w:sz w:val="20"/>
          <w:lang w:val="hy-AM"/>
        </w:rPr>
        <w:t xml:space="preserve"> </w:t>
      </w:r>
      <w:r w:rsidRPr="00A340ED">
        <w:rPr>
          <w:rFonts w:ascii="Sylfaen" w:hAnsi="Sylfaen" w:cs="Sylfaen"/>
          <w:sz w:val="20"/>
          <w:lang w:val="hy-AM"/>
        </w:rPr>
        <w:t>համարվում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շտկված</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մասնակիցը</w:t>
      </w:r>
      <w:r w:rsidRPr="00A340ED">
        <w:rPr>
          <w:rFonts w:ascii="Arial Armenian" w:hAnsi="Arial Armenian" w:cs="Sylfaen"/>
          <w:sz w:val="20"/>
          <w:lang w:val="hy-AM"/>
        </w:rPr>
        <w:t xml:space="preserve"> </w:t>
      </w:r>
      <w:r w:rsidRPr="00A340ED">
        <w:rPr>
          <w:rFonts w:ascii="Sylfaen" w:hAnsi="Sylfaen" w:cs="Sylfaen"/>
          <w:sz w:val="20"/>
          <w:lang w:val="hy-AM"/>
        </w:rPr>
        <w:t>ներկայացնում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տրամադրած</w:t>
      </w:r>
      <w:r w:rsidRPr="00A340ED">
        <w:rPr>
          <w:rFonts w:ascii="Arial Armenian" w:hAnsi="Arial Armenian" w:cs="Sylfaen"/>
          <w:sz w:val="20"/>
          <w:lang w:val="hy-AM"/>
        </w:rPr>
        <w:t xml:space="preserve"> </w:t>
      </w:r>
      <w:r w:rsidRPr="00A340ED">
        <w:rPr>
          <w:rFonts w:ascii="Sylfaen" w:hAnsi="Sylfaen" w:cs="Sylfaen"/>
          <w:sz w:val="20"/>
          <w:lang w:val="hy-AM"/>
        </w:rPr>
        <w:t>տեղեկատվության</w:t>
      </w:r>
      <w:r w:rsidRPr="00A340ED">
        <w:rPr>
          <w:rFonts w:ascii="Arial Armenian" w:hAnsi="Arial Armenian" w:cs="Sylfaen"/>
          <w:sz w:val="20"/>
          <w:lang w:val="hy-AM"/>
        </w:rPr>
        <w:t xml:space="preserve"> </w:t>
      </w:r>
      <w:r w:rsidRPr="00A340ED">
        <w:rPr>
          <w:rFonts w:ascii="Sylfaen" w:hAnsi="Sylfaen" w:cs="Sylfaen"/>
          <w:sz w:val="20"/>
          <w:lang w:val="hy-AM"/>
        </w:rPr>
        <w:t>մեջ</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գումարի</w:t>
      </w:r>
      <w:r w:rsidRPr="00A340ED">
        <w:rPr>
          <w:rFonts w:ascii="Arial Armenian" w:hAnsi="Arial Armenian" w:cs="Sylfaen"/>
          <w:sz w:val="20"/>
          <w:lang w:val="hy-AM"/>
        </w:rPr>
        <w:t xml:space="preserve"> </w:t>
      </w:r>
      <w:r w:rsidRPr="00A340ED">
        <w:rPr>
          <w:rFonts w:ascii="Sylfaen" w:hAnsi="Sylfaen" w:cs="Sylfaen"/>
          <w:sz w:val="20"/>
          <w:lang w:val="hy-AM"/>
        </w:rPr>
        <w:t>վճարումը</w:t>
      </w:r>
      <w:r w:rsidRPr="00A340ED">
        <w:rPr>
          <w:rFonts w:ascii="Arial Armenian" w:hAnsi="Arial Armenian" w:cs="Sylfaen"/>
          <w:sz w:val="20"/>
          <w:lang w:val="hy-AM"/>
        </w:rPr>
        <w:t xml:space="preserve"> </w:t>
      </w:r>
      <w:r w:rsidRPr="00A340ED">
        <w:rPr>
          <w:rFonts w:ascii="Sylfaen" w:hAnsi="Sylfaen" w:cs="Sylfaen"/>
          <w:sz w:val="20"/>
          <w:lang w:val="hy-AM"/>
        </w:rPr>
        <w:t>հիմնավորող</w:t>
      </w:r>
      <w:r w:rsidRPr="00A340ED">
        <w:rPr>
          <w:rFonts w:ascii="Arial Armenian" w:hAnsi="Arial Armenian" w:cs="Sylfaen"/>
          <w:sz w:val="20"/>
          <w:lang w:val="hy-AM"/>
        </w:rPr>
        <w:t xml:space="preserve"> </w:t>
      </w:r>
      <w:r w:rsidRPr="00A340ED">
        <w:rPr>
          <w:rFonts w:ascii="Sylfaen" w:hAnsi="Sylfaen" w:cs="Sylfaen"/>
          <w:sz w:val="20"/>
          <w:lang w:val="hy-AM"/>
        </w:rPr>
        <w:t>փաստաթղթի</w:t>
      </w:r>
      <w:r w:rsidRPr="00A340ED">
        <w:rPr>
          <w:rFonts w:ascii="Arial Armenian" w:hAnsi="Arial Armenian" w:cs="Sylfaen"/>
          <w:sz w:val="20"/>
          <w:lang w:val="hy-AM"/>
        </w:rPr>
        <w:t xml:space="preserve"> </w:t>
      </w:r>
      <w:r w:rsidRPr="00A340ED">
        <w:rPr>
          <w:rFonts w:ascii="Sylfaen" w:hAnsi="Sylfaen" w:cs="Sylfaen"/>
          <w:sz w:val="20"/>
          <w:lang w:val="hy-AM"/>
        </w:rPr>
        <w:t>բնօրինակից</w:t>
      </w:r>
      <w:r w:rsidRPr="00A340ED">
        <w:rPr>
          <w:rFonts w:ascii="Arial Armenian" w:hAnsi="Arial Armenian" w:cs="Sylfaen"/>
          <w:sz w:val="20"/>
          <w:lang w:val="hy-AM"/>
        </w:rPr>
        <w:t xml:space="preserve"> </w:t>
      </w:r>
      <w:r w:rsidRPr="00A340ED">
        <w:rPr>
          <w:rFonts w:ascii="Sylfaen" w:hAnsi="Sylfaen" w:cs="Sylfaen"/>
          <w:sz w:val="20"/>
          <w:lang w:val="hy-AM"/>
        </w:rPr>
        <w:t>արտատպված</w:t>
      </w:r>
      <w:r w:rsidRPr="00A340ED">
        <w:rPr>
          <w:rFonts w:ascii="Arial Armenian" w:hAnsi="Arial Armenian" w:cs="Sylfaen"/>
          <w:sz w:val="20"/>
          <w:lang w:val="hy-AM"/>
        </w:rPr>
        <w:t xml:space="preserve"> (</w:t>
      </w:r>
      <w:r w:rsidRPr="00A340ED">
        <w:rPr>
          <w:rFonts w:ascii="Sylfaen" w:hAnsi="Sylfaen" w:cs="Sylfaen"/>
          <w:sz w:val="20"/>
          <w:lang w:val="hy-AM"/>
        </w:rPr>
        <w:t>սկանավորված</w:t>
      </w:r>
      <w:r w:rsidRPr="00A340ED">
        <w:rPr>
          <w:rFonts w:ascii="Arial Armenian" w:hAnsi="Arial Armenian" w:cs="Sylfaen"/>
          <w:sz w:val="20"/>
          <w:lang w:val="hy-AM"/>
        </w:rPr>
        <w:t xml:space="preserve">) </w:t>
      </w:r>
      <w:r w:rsidRPr="00A340ED">
        <w:rPr>
          <w:rFonts w:ascii="Sylfaen" w:hAnsi="Sylfaen" w:cs="Sylfaen"/>
          <w:sz w:val="20"/>
          <w:lang w:val="hy-AM"/>
        </w:rPr>
        <w:t>օրինակը</w:t>
      </w:r>
      <w:r w:rsidRPr="00A340ED">
        <w:rPr>
          <w:rFonts w:ascii="Arial Armenian" w:hAnsi="Arial Armenian" w:cs="Sylfaen"/>
          <w:sz w:val="20"/>
          <w:lang w:val="hy-AM"/>
        </w:rPr>
        <w:t xml:space="preserve">:  </w:t>
      </w:r>
    </w:p>
    <w:p w:rsidR="0081576D" w:rsidRPr="00A340ED" w:rsidRDefault="0081576D" w:rsidP="0081576D">
      <w:pPr>
        <w:ind w:firstLine="567"/>
        <w:jc w:val="both"/>
        <w:rPr>
          <w:rFonts w:ascii="Arial Armenian" w:hAnsi="Arial Armenian" w:cs="Sylfaen"/>
          <w:sz w:val="20"/>
          <w:lang w:val="hy-AM"/>
        </w:rPr>
      </w:pPr>
      <w:r w:rsidRPr="00A340ED">
        <w:rPr>
          <w:rFonts w:ascii="Arial Armenian" w:hAnsi="Arial Armenian" w:cs="Sylfaen"/>
          <w:sz w:val="20"/>
          <w:lang w:val="af-ZA"/>
        </w:rPr>
        <w:t xml:space="preserve">8.9 </w:t>
      </w:r>
      <w:r w:rsidRPr="00A340ED">
        <w:rPr>
          <w:rFonts w:ascii="Sylfaen" w:hAnsi="Sylfaen" w:cs="Sylfaen"/>
          <w:sz w:val="20"/>
          <w:lang w:val="hy-AM"/>
        </w:rPr>
        <w:t>Հանձնաժողովի</w:t>
      </w:r>
      <w:r w:rsidRPr="00A340ED">
        <w:rPr>
          <w:rFonts w:ascii="Arial Armenian" w:hAnsi="Arial Armenian" w:cs="Sylfaen"/>
          <w:sz w:val="20"/>
          <w:lang w:val="af-ZA"/>
        </w:rPr>
        <w:t xml:space="preserve"> </w:t>
      </w:r>
      <w:r w:rsidRPr="00A340ED">
        <w:rPr>
          <w:rFonts w:ascii="Sylfaen" w:hAnsi="Sylfaen" w:cs="Sylfaen"/>
          <w:sz w:val="20"/>
          <w:lang w:val="hy-AM"/>
        </w:rPr>
        <w:t>անդամը</w:t>
      </w:r>
      <w:r w:rsidRPr="00A340ED">
        <w:rPr>
          <w:rFonts w:ascii="Arial Armenian" w:hAnsi="Arial Armenian" w:cs="Sylfaen"/>
          <w:sz w:val="20"/>
          <w:lang w:val="af-ZA"/>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քարտուղարը</w:t>
      </w:r>
      <w:r w:rsidRPr="00A340ED">
        <w:rPr>
          <w:rFonts w:ascii="Arial Armenian" w:hAnsi="Arial Armenian" w:cs="Sylfaen"/>
          <w:sz w:val="20"/>
          <w:lang w:val="af-ZA"/>
        </w:rPr>
        <w:t xml:space="preserve"> </w:t>
      </w:r>
      <w:r w:rsidRPr="00A340ED">
        <w:rPr>
          <w:rFonts w:ascii="Sylfaen" w:hAnsi="Sylfaen" w:cs="Sylfaen"/>
          <w:sz w:val="20"/>
          <w:lang w:val="hy-AM"/>
        </w:rPr>
        <w:t>չի</w:t>
      </w:r>
      <w:r w:rsidRPr="00A340ED">
        <w:rPr>
          <w:rFonts w:ascii="Arial Armenian" w:hAnsi="Arial Armenian" w:cs="Sylfaen"/>
          <w:sz w:val="20"/>
          <w:lang w:val="af-ZA"/>
        </w:rPr>
        <w:t xml:space="preserve"> </w:t>
      </w:r>
      <w:r w:rsidRPr="00A340ED">
        <w:rPr>
          <w:rFonts w:ascii="Sylfaen" w:hAnsi="Sylfaen" w:cs="Sylfaen"/>
          <w:sz w:val="20"/>
          <w:lang w:val="hy-AM"/>
        </w:rPr>
        <w:t>կարող</w:t>
      </w:r>
      <w:r w:rsidRPr="00A340ED">
        <w:rPr>
          <w:rFonts w:ascii="Arial Armenian" w:hAnsi="Arial Armenian" w:cs="Sylfaen"/>
          <w:sz w:val="20"/>
          <w:lang w:val="af-ZA"/>
        </w:rPr>
        <w:t xml:space="preserve"> </w:t>
      </w:r>
      <w:r w:rsidRPr="00A340ED">
        <w:rPr>
          <w:rFonts w:ascii="Sylfaen" w:hAnsi="Sylfaen" w:cs="Sylfaen"/>
          <w:sz w:val="20"/>
          <w:lang w:val="hy-AM"/>
        </w:rPr>
        <w:t>մասնակցել</w:t>
      </w:r>
      <w:r w:rsidRPr="00A340ED">
        <w:rPr>
          <w:rFonts w:ascii="Arial Armenian" w:hAnsi="Arial Armenian" w:cs="Sylfaen"/>
          <w:sz w:val="20"/>
          <w:lang w:val="af-ZA"/>
        </w:rPr>
        <w:t xml:space="preserve"> </w:t>
      </w:r>
      <w:r w:rsidRPr="00A340ED">
        <w:rPr>
          <w:rFonts w:ascii="Sylfaen" w:hAnsi="Sylfaen" w:cs="Sylfaen"/>
          <w:sz w:val="20"/>
          <w:lang w:val="hy-AM"/>
        </w:rPr>
        <w:t>հանձնաժողովի</w:t>
      </w:r>
      <w:r w:rsidRPr="00A340ED">
        <w:rPr>
          <w:rFonts w:ascii="Arial Armenian" w:hAnsi="Arial Armenian" w:cs="Sylfaen"/>
          <w:sz w:val="20"/>
          <w:lang w:val="af-ZA"/>
        </w:rPr>
        <w:t xml:space="preserve"> </w:t>
      </w:r>
      <w:r w:rsidRPr="00A340ED">
        <w:rPr>
          <w:rFonts w:ascii="Sylfaen" w:hAnsi="Sylfaen" w:cs="Sylfaen"/>
          <w:sz w:val="20"/>
          <w:lang w:val="hy-AM"/>
        </w:rPr>
        <w:t>աշխատանքներին</w:t>
      </w:r>
      <w:r w:rsidRPr="00A340ED">
        <w:rPr>
          <w:rFonts w:ascii="Arial Armenian" w:hAnsi="Arial Armenian" w:cs="Sylfaen"/>
          <w:sz w:val="20"/>
          <w:lang w:val="af-ZA"/>
        </w:rPr>
        <w:t xml:space="preserve">, </w:t>
      </w:r>
      <w:r w:rsidRPr="00A340ED">
        <w:rPr>
          <w:rFonts w:ascii="Sylfaen" w:hAnsi="Sylfaen" w:cs="Sylfaen"/>
          <w:sz w:val="20"/>
          <w:lang w:val="hy-AM"/>
        </w:rPr>
        <w:t>եթե</w:t>
      </w:r>
      <w:r w:rsidRPr="00A340ED">
        <w:rPr>
          <w:rFonts w:ascii="Arial Armenian" w:hAnsi="Arial Armenian" w:cs="Sylfaen"/>
          <w:sz w:val="20"/>
          <w:lang w:val="af-ZA"/>
        </w:rPr>
        <w:t xml:space="preserve"> </w:t>
      </w:r>
      <w:r w:rsidRPr="00A340ED">
        <w:rPr>
          <w:rFonts w:ascii="Sylfaen" w:hAnsi="Sylfaen" w:cs="Sylfaen"/>
          <w:sz w:val="20"/>
          <w:lang w:val="hy-AM"/>
        </w:rPr>
        <w:t>հայտերի</w:t>
      </w:r>
      <w:r w:rsidRPr="00A340ED">
        <w:rPr>
          <w:rFonts w:ascii="Arial Armenian" w:hAnsi="Arial Armenian" w:cs="Sylfaen"/>
          <w:sz w:val="20"/>
          <w:lang w:val="af-ZA"/>
        </w:rPr>
        <w:t xml:space="preserve"> </w:t>
      </w:r>
      <w:r w:rsidRPr="00A340ED">
        <w:rPr>
          <w:rFonts w:ascii="Sylfaen" w:hAnsi="Sylfaen" w:cs="Sylfaen"/>
          <w:sz w:val="20"/>
          <w:lang w:val="hy-AM"/>
        </w:rPr>
        <w:t>բացման</w:t>
      </w:r>
      <w:r w:rsidRPr="00A340ED">
        <w:rPr>
          <w:rFonts w:ascii="Arial Armenian" w:hAnsi="Arial Armenian" w:cs="Sylfaen"/>
          <w:sz w:val="20"/>
          <w:lang w:val="af-ZA"/>
        </w:rPr>
        <w:t xml:space="preserve"> </w:t>
      </w:r>
      <w:r w:rsidRPr="00A340ED">
        <w:rPr>
          <w:rFonts w:ascii="Sylfaen" w:hAnsi="Sylfaen" w:cs="Sylfaen"/>
          <w:sz w:val="20"/>
          <w:lang w:val="hy-AM"/>
        </w:rPr>
        <w:t>նիստում</w:t>
      </w:r>
      <w:r w:rsidRPr="00A340ED">
        <w:rPr>
          <w:rFonts w:ascii="Arial Armenian" w:hAnsi="Arial Armenian" w:cs="Sylfaen"/>
          <w:sz w:val="20"/>
          <w:lang w:val="af-ZA"/>
        </w:rPr>
        <w:t xml:space="preserve"> </w:t>
      </w:r>
      <w:r w:rsidRPr="00A340ED">
        <w:rPr>
          <w:rFonts w:ascii="Sylfaen" w:hAnsi="Sylfaen" w:cs="Sylfaen"/>
          <w:sz w:val="20"/>
          <w:lang w:val="hy-AM"/>
        </w:rPr>
        <w:t>պարզվում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որ</w:t>
      </w:r>
      <w:r w:rsidRPr="00A340ED">
        <w:rPr>
          <w:rFonts w:ascii="Arial Armenian" w:hAnsi="Arial Armenian" w:cs="Sylfaen"/>
          <w:sz w:val="20"/>
          <w:lang w:val="af-ZA"/>
        </w:rPr>
        <w:t xml:space="preserve"> </w:t>
      </w:r>
      <w:r w:rsidRPr="00A340ED">
        <w:rPr>
          <w:rFonts w:ascii="Sylfaen" w:hAnsi="Sylfaen" w:cs="Sylfaen"/>
          <w:sz w:val="20"/>
          <w:lang w:val="hy-AM"/>
        </w:rPr>
        <w:t>վերջիններիս</w:t>
      </w:r>
      <w:r w:rsidRPr="00A340ED">
        <w:rPr>
          <w:rFonts w:ascii="Arial Armenian" w:hAnsi="Arial Armenian" w:cs="Sylfaen"/>
          <w:sz w:val="20"/>
          <w:lang w:val="af-ZA"/>
        </w:rPr>
        <w:t xml:space="preserve"> </w:t>
      </w:r>
      <w:r w:rsidRPr="00A340ED">
        <w:rPr>
          <w:rFonts w:ascii="Sylfaen" w:hAnsi="Sylfaen" w:cs="Sylfaen"/>
          <w:sz w:val="20"/>
          <w:lang w:val="hy-AM"/>
        </w:rPr>
        <w:t>կողմից</w:t>
      </w:r>
      <w:r w:rsidRPr="00A340ED">
        <w:rPr>
          <w:rFonts w:ascii="Arial Armenian" w:hAnsi="Arial Armenian" w:cs="Sylfaen"/>
          <w:sz w:val="20"/>
          <w:lang w:val="af-ZA"/>
        </w:rPr>
        <w:t xml:space="preserve"> </w:t>
      </w:r>
      <w:r w:rsidRPr="00A340ED">
        <w:rPr>
          <w:rFonts w:ascii="Sylfaen" w:hAnsi="Sylfaen" w:cs="Sylfaen"/>
          <w:sz w:val="20"/>
          <w:lang w:val="hy-AM"/>
        </w:rPr>
        <w:t>հիմնադրված</w:t>
      </w:r>
      <w:r w:rsidRPr="00A340ED">
        <w:rPr>
          <w:rFonts w:ascii="Arial Armenian" w:hAnsi="Arial Armenian" w:cs="Sylfaen"/>
          <w:sz w:val="20"/>
          <w:lang w:val="af-ZA"/>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բաժնեմաս</w:t>
      </w:r>
      <w:r w:rsidRPr="00A340ED">
        <w:rPr>
          <w:rFonts w:ascii="Arial Armenian" w:hAnsi="Arial Armenian" w:cs="Sylfaen"/>
          <w:sz w:val="20"/>
          <w:lang w:val="af-ZA"/>
        </w:rPr>
        <w:t xml:space="preserve"> (</w:t>
      </w:r>
      <w:r w:rsidRPr="00A340ED">
        <w:rPr>
          <w:rFonts w:ascii="Sylfaen" w:hAnsi="Sylfaen" w:cs="Sylfaen"/>
          <w:sz w:val="20"/>
          <w:lang w:val="hy-AM"/>
        </w:rPr>
        <w:t>փայաբաժին</w:t>
      </w:r>
      <w:r w:rsidRPr="00A340ED">
        <w:rPr>
          <w:rFonts w:ascii="Arial Armenian" w:hAnsi="Arial Armenian" w:cs="Sylfaen"/>
          <w:sz w:val="20"/>
          <w:lang w:val="af-ZA"/>
        </w:rPr>
        <w:t xml:space="preserve">) </w:t>
      </w:r>
      <w:r w:rsidRPr="00A340ED">
        <w:rPr>
          <w:rFonts w:ascii="Sylfaen" w:hAnsi="Sylfaen" w:cs="Sylfaen"/>
          <w:sz w:val="20"/>
          <w:lang w:val="hy-AM"/>
        </w:rPr>
        <w:t>ունեցող</w:t>
      </w:r>
      <w:r w:rsidRPr="00A340ED">
        <w:rPr>
          <w:rFonts w:ascii="Arial Armenian" w:hAnsi="Arial Armenian" w:cs="Sylfaen"/>
          <w:sz w:val="20"/>
          <w:lang w:val="af-ZA"/>
        </w:rPr>
        <w:t xml:space="preserve"> </w:t>
      </w:r>
      <w:r w:rsidRPr="00A340ED">
        <w:rPr>
          <w:rFonts w:ascii="Sylfaen" w:hAnsi="Sylfaen" w:cs="Sylfaen"/>
          <w:sz w:val="20"/>
          <w:lang w:val="hy-AM"/>
        </w:rPr>
        <w:t>կազմակերպությունը</w:t>
      </w:r>
      <w:r w:rsidRPr="00A340ED">
        <w:rPr>
          <w:rFonts w:ascii="Arial Armenian" w:hAnsi="Arial Armenian" w:cs="Sylfaen"/>
          <w:sz w:val="20"/>
          <w:lang w:val="af-ZA"/>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իրենց</w:t>
      </w:r>
      <w:r w:rsidRPr="00A340ED">
        <w:rPr>
          <w:rFonts w:ascii="Arial Armenian" w:hAnsi="Arial Armenian" w:cs="Sylfaen"/>
          <w:sz w:val="20"/>
          <w:lang w:val="af-ZA"/>
        </w:rPr>
        <w:t xml:space="preserve"> </w:t>
      </w:r>
      <w:r w:rsidRPr="00A340ED">
        <w:rPr>
          <w:rFonts w:ascii="Sylfaen" w:hAnsi="Sylfaen" w:cs="Sylfaen"/>
          <w:sz w:val="20"/>
          <w:lang w:val="hy-AM"/>
        </w:rPr>
        <w:t>մերձավոր</w:t>
      </w:r>
      <w:r w:rsidRPr="00A340ED">
        <w:rPr>
          <w:rFonts w:ascii="Arial Armenian" w:hAnsi="Arial Armenian" w:cs="Sylfaen"/>
          <w:sz w:val="20"/>
          <w:lang w:val="af-ZA"/>
        </w:rPr>
        <w:t xml:space="preserve"> </w:t>
      </w:r>
      <w:r w:rsidRPr="00A340ED">
        <w:rPr>
          <w:rFonts w:ascii="Sylfaen" w:hAnsi="Sylfaen" w:cs="Sylfaen"/>
          <w:sz w:val="20"/>
          <w:lang w:val="hy-AM"/>
        </w:rPr>
        <w:t>ազգակցությամբ</w:t>
      </w:r>
      <w:r w:rsidRPr="00A340ED">
        <w:rPr>
          <w:rFonts w:ascii="Arial Armenian" w:hAnsi="Arial Armenian" w:cs="Sylfaen"/>
          <w:sz w:val="20"/>
          <w:lang w:val="af-ZA"/>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խնամիությամբ</w:t>
      </w:r>
      <w:r w:rsidRPr="00A340ED">
        <w:rPr>
          <w:rFonts w:ascii="Arial Armenian" w:hAnsi="Arial Armenian" w:cs="Sylfaen"/>
          <w:sz w:val="20"/>
          <w:lang w:val="af-ZA"/>
        </w:rPr>
        <w:t xml:space="preserve"> </w:t>
      </w:r>
      <w:r w:rsidRPr="00A340ED">
        <w:rPr>
          <w:rFonts w:ascii="Sylfaen" w:hAnsi="Sylfaen" w:cs="Sylfaen"/>
          <w:sz w:val="20"/>
          <w:lang w:val="hy-AM"/>
        </w:rPr>
        <w:t>կապված</w:t>
      </w:r>
      <w:r w:rsidRPr="00A340ED">
        <w:rPr>
          <w:rFonts w:ascii="Arial Armenian" w:hAnsi="Arial Armenian" w:cs="Sylfaen"/>
          <w:sz w:val="20"/>
          <w:lang w:val="af-ZA"/>
        </w:rPr>
        <w:t xml:space="preserve"> </w:t>
      </w:r>
      <w:r w:rsidRPr="00A340ED">
        <w:rPr>
          <w:rFonts w:ascii="Sylfaen" w:hAnsi="Sylfaen" w:cs="Sylfaen"/>
          <w:sz w:val="20"/>
          <w:lang w:val="hy-AM"/>
        </w:rPr>
        <w:t>անձը</w:t>
      </w:r>
      <w:r w:rsidRPr="00A340ED">
        <w:rPr>
          <w:rFonts w:ascii="Arial Armenian" w:hAnsi="Arial Armenian" w:cs="Sylfaen"/>
          <w:sz w:val="20"/>
          <w:lang w:val="af-ZA"/>
        </w:rPr>
        <w:t xml:space="preserve"> (</w:t>
      </w:r>
      <w:r w:rsidRPr="00A340ED">
        <w:rPr>
          <w:rFonts w:ascii="Sylfaen" w:hAnsi="Sylfaen" w:cs="Sylfaen"/>
          <w:sz w:val="20"/>
          <w:lang w:val="hy-AM"/>
        </w:rPr>
        <w:t>ծնող</w:t>
      </w:r>
      <w:r w:rsidRPr="00A340ED">
        <w:rPr>
          <w:rFonts w:ascii="Arial Armenian" w:hAnsi="Arial Armenian" w:cs="Sylfaen"/>
          <w:sz w:val="20"/>
          <w:lang w:val="af-ZA"/>
        </w:rPr>
        <w:t xml:space="preserve">, </w:t>
      </w:r>
      <w:r w:rsidRPr="00A340ED">
        <w:rPr>
          <w:rFonts w:ascii="Sylfaen" w:hAnsi="Sylfaen" w:cs="Sylfaen"/>
          <w:sz w:val="20"/>
          <w:lang w:val="hy-AM"/>
        </w:rPr>
        <w:t>ամուսին</w:t>
      </w:r>
      <w:r w:rsidRPr="00A340ED">
        <w:rPr>
          <w:rFonts w:ascii="Arial Armenian" w:hAnsi="Arial Armenian" w:cs="Sylfaen"/>
          <w:sz w:val="20"/>
          <w:lang w:val="af-ZA"/>
        </w:rPr>
        <w:t xml:space="preserve">, </w:t>
      </w:r>
      <w:r w:rsidRPr="00A340ED">
        <w:rPr>
          <w:rFonts w:ascii="Sylfaen" w:hAnsi="Sylfaen" w:cs="Sylfaen"/>
          <w:sz w:val="20"/>
          <w:lang w:val="hy-AM"/>
        </w:rPr>
        <w:t>երեխա</w:t>
      </w:r>
      <w:r w:rsidRPr="00A340ED">
        <w:rPr>
          <w:rFonts w:ascii="Arial Armenian" w:hAnsi="Arial Armenian" w:cs="Sylfaen"/>
          <w:sz w:val="20"/>
          <w:lang w:val="af-ZA"/>
        </w:rPr>
        <w:t xml:space="preserve">, </w:t>
      </w:r>
      <w:r w:rsidRPr="00A340ED">
        <w:rPr>
          <w:rFonts w:ascii="Sylfaen" w:hAnsi="Sylfaen" w:cs="Sylfaen"/>
          <w:sz w:val="20"/>
          <w:lang w:val="hy-AM"/>
        </w:rPr>
        <w:t>եղբայր</w:t>
      </w:r>
      <w:r w:rsidRPr="00A340ED">
        <w:rPr>
          <w:rFonts w:ascii="Arial Armenian" w:hAnsi="Arial Armenian" w:cs="Sylfaen"/>
          <w:sz w:val="20"/>
          <w:lang w:val="af-ZA"/>
        </w:rPr>
        <w:t xml:space="preserve">, </w:t>
      </w:r>
      <w:r w:rsidRPr="00A340ED">
        <w:rPr>
          <w:rFonts w:ascii="Sylfaen" w:hAnsi="Sylfaen" w:cs="Sylfaen"/>
          <w:sz w:val="20"/>
          <w:lang w:val="hy-AM"/>
        </w:rPr>
        <w:t>քույր</w:t>
      </w:r>
      <w:r w:rsidRPr="00A340ED">
        <w:rPr>
          <w:rFonts w:ascii="Arial Armenian" w:hAnsi="Arial Armenian" w:cs="Sylfaen"/>
          <w:sz w:val="20"/>
          <w:lang w:val="af-ZA"/>
        </w:rPr>
        <w:t xml:space="preserve">, </w:t>
      </w:r>
      <w:r w:rsidRPr="00A340ED">
        <w:rPr>
          <w:rFonts w:ascii="Sylfaen" w:hAnsi="Sylfaen" w:cs="Sylfaen"/>
          <w:sz w:val="20"/>
          <w:lang w:val="hy-AM"/>
        </w:rPr>
        <w:t>ինչպես</w:t>
      </w:r>
      <w:r w:rsidRPr="00A340ED">
        <w:rPr>
          <w:rFonts w:ascii="Arial Armenian" w:hAnsi="Arial Armenian" w:cs="Sylfaen"/>
          <w:sz w:val="20"/>
          <w:lang w:val="af-ZA"/>
        </w:rPr>
        <w:t xml:space="preserve"> </w:t>
      </w:r>
      <w:r w:rsidRPr="00A340ED">
        <w:rPr>
          <w:rFonts w:ascii="Sylfaen" w:hAnsi="Sylfaen" w:cs="Sylfaen"/>
          <w:sz w:val="20"/>
          <w:lang w:val="hy-AM"/>
        </w:rPr>
        <w:t>նաև</w:t>
      </w:r>
      <w:r w:rsidRPr="00A340ED">
        <w:rPr>
          <w:rFonts w:ascii="Arial Armenian" w:hAnsi="Arial Armenian" w:cs="Sylfaen"/>
          <w:sz w:val="20"/>
          <w:lang w:val="af-ZA"/>
        </w:rPr>
        <w:t xml:space="preserve"> </w:t>
      </w:r>
      <w:r w:rsidRPr="00A340ED">
        <w:rPr>
          <w:rFonts w:ascii="Sylfaen" w:hAnsi="Sylfaen" w:cs="Sylfaen"/>
          <w:sz w:val="20"/>
          <w:lang w:val="hy-AM"/>
        </w:rPr>
        <w:t>ամուսնու</w:t>
      </w:r>
      <w:r w:rsidRPr="00A340ED">
        <w:rPr>
          <w:rFonts w:ascii="Arial Armenian" w:hAnsi="Arial Armenian" w:cs="Sylfaen"/>
          <w:sz w:val="20"/>
          <w:lang w:val="af-ZA"/>
        </w:rPr>
        <w:t xml:space="preserve"> </w:t>
      </w:r>
      <w:r w:rsidRPr="00A340ED">
        <w:rPr>
          <w:rFonts w:ascii="Sylfaen" w:hAnsi="Sylfaen" w:cs="Sylfaen"/>
          <w:sz w:val="20"/>
          <w:lang w:val="hy-AM"/>
        </w:rPr>
        <w:t>ծնող</w:t>
      </w:r>
      <w:r w:rsidRPr="00A340ED">
        <w:rPr>
          <w:rFonts w:ascii="Arial Armenian" w:hAnsi="Arial Armenian" w:cs="Sylfaen"/>
          <w:sz w:val="20"/>
          <w:lang w:val="af-ZA"/>
        </w:rPr>
        <w:t xml:space="preserve">, </w:t>
      </w:r>
      <w:r w:rsidRPr="00A340ED">
        <w:rPr>
          <w:rFonts w:ascii="Sylfaen" w:hAnsi="Sylfaen" w:cs="Sylfaen"/>
          <w:sz w:val="20"/>
          <w:lang w:val="hy-AM"/>
        </w:rPr>
        <w:t>երեխա</w:t>
      </w:r>
      <w:r w:rsidRPr="00A340ED">
        <w:rPr>
          <w:rFonts w:ascii="Arial Armenian" w:hAnsi="Arial Armenian" w:cs="Sylfaen"/>
          <w:sz w:val="20"/>
          <w:lang w:val="af-ZA"/>
        </w:rPr>
        <w:t xml:space="preserve">, </w:t>
      </w:r>
      <w:r w:rsidRPr="00A340ED">
        <w:rPr>
          <w:rFonts w:ascii="Sylfaen" w:hAnsi="Sylfaen" w:cs="Sylfaen"/>
          <w:sz w:val="20"/>
          <w:lang w:val="hy-AM"/>
        </w:rPr>
        <w:t>եղբայր</w:t>
      </w:r>
      <w:r w:rsidRPr="00A340ED">
        <w:rPr>
          <w:rFonts w:ascii="Arial Armenian" w:hAnsi="Arial Armenian" w:cs="Sylfaen"/>
          <w:sz w:val="20"/>
          <w:lang w:val="af-ZA"/>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քույր</w:t>
      </w:r>
      <w:r w:rsidRPr="00A340ED">
        <w:rPr>
          <w:rFonts w:ascii="Arial Armenian" w:hAnsi="Arial Armenian" w:cs="Sylfaen"/>
          <w:sz w:val="20"/>
          <w:lang w:val="af-ZA"/>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այդ</w:t>
      </w:r>
      <w:r w:rsidRPr="00A340ED">
        <w:rPr>
          <w:rFonts w:ascii="Arial Armenian" w:hAnsi="Arial Armenian" w:cs="Sylfaen"/>
          <w:sz w:val="20"/>
          <w:lang w:val="af-ZA"/>
        </w:rPr>
        <w:t xml:space="preserve"> </w:t>
      </w:r>
      <w:r w:rsidRPr="00A340ED">
        <w:rPr>
          <w:rFonts w:ascii="Sylfaen" w:hAnsi="Sylfaen" w:cs="Sylfaen"/>
          <w:sz w:val="20"/>
          <w:lang w:val="hy-AM"/>
        </w:rPr>
        <w:t>անձի</w:t>
      </w:r>
      <w:r w:rsidRPr="00A340ED">
        <w:rPr>
          <w:rFonts w:ascii="Arial Armenian" w:hAnsi="Arial Armenian" w:cs="Sylfaen"/>
          <w:sz w:val="20"/>
          <w:lang w:val="af-ZA"/>
        </w:rPr>
        <w:t xml:space="preserve"> </w:t>
      </w:r>
      <w:r w:rsidRPr="00A340ED">
        <w:rPr>
          <w:rFonts w:ascii="Sylfaen" w:hAnsi="Sylfaen" w:cs="Sylfaen"/>
          <w:sz w:val="20"/>
          <w:lang w:val="hy-AM"/>
        </w:rPr>
        <w:t>կողմից</w:t>
      </w:r>
      <w:r w:rsidRPr="00A340ED">
        <w:rPr>
          <w:rFonts w:ascii="Arial Armenian" w:hAnsi="Arial Armenian" w:cs="Sylfaen"/>
          <w:sz w:val="20"/>
          <w:lang w:val="af-ZA"/>
        </w:rPr>
        <w:t xml:space="preserve"> </w:t>
      </w:r>
      <w:r w:rsidRPr="00A340ED">
        <w:rPr>
          <w:rFonts w:ascii="Sylfaen" w:hAnsi="Sylfaen" w:cs="Sylfaen"/>
          <w:sz w:val="20"/>
          <w:lang w:val="hy-AM"/>
        </w:rPr>
        <w:t>հիմնադրված</w:t>
      </w:r>
      <w:r w:rsidRPr="00A340ED">
        <w:rPr>
          <w:rFonts w:ascii="Arial Armenian" w:hAnsi="Arial Armenian" w:cs="Sylfaen"/>
          <w:sz w:val="20"/>
          <w:lang w:val="af-ZA"/>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բաժնեմաս</w:t>
      </w:r>
      <w:r w:rsidRPr="00A340ED">
        <w:rPr>
          <w:rFonts w:ascii="Arial Armenian" w:hAnsi="Arial Armenian" w:cs="Sylfaen"/>
          <w:sz w:val="20"/>
          <w:lang w:val="af-ZA"/>
        </w:rPr>
        <w:t xml:space="preserve"> (</w:t>
      </w:r>
      <w:r w:rsidRPr="00A340ED">
        <w:rPr>
          <w:rFonts w:ascii="Sylfaen" w:hAnsi="Sylfaen" w:cs="Sylfaen"/>
          <w:sz w:val="20"/>
          <w:lang w:val="hy-AM"/>
        </w:rPr>
        <w:t>փայաբաժին</w:t>
      </w:r>
      <w:r w:rsidRPr="00A340ED">
        <w:rPr>
          <w:rFonts w:ascii="Arial Armenian" w:hAnsi="Arial Armenian" w:cs="Sylfaen"/>
          <w:sz w:val="20"/>
          <w:lang w:val="af-ZA"/>
        </w:rPr>
        <w:t xml:space="preserve">) </w:t>
      </w:r>
      <w:r w:rsidRPr="00A340ED">
        <w:rPr>
          <w:rFonts w:ascii="Sylfaen" w:hAnsi="Sylfaen" w:cs="Sylfaen"/>
          <w:sz w:val="20"/>
          <w:lang w:val="hy-AM"/>
        </w:rPr>
        <w:t>ունեցող</w:t>
      </w:r>
      <w:r w:rsidRPr="00A340ED">
        <w:rPr>
          <w:rFonts w:ascii="Arial Armenian" w:hAnsi="Arial Armenian" w:cs="Sylfaen"/>
          <w:sz w:val="20"/>
          <w:lang w:val="af-ZA"/>
        </w:rPr>
        <w:t xml:space="preserve"> </w:t>
      </w:r>
      <w:r w:rsidRPr="00A340ED">
        <w:rPr>
          <w:rFonts w:ascii="Sylfaen" w:hAnsi="Sylfaen" w:cs="Sylfaen"/>
          <w:sz w:val="20"/>
          <w:lang w:val="hy-AM"/>
        </w:rPr>
        <w:t>կազմակերպությունը</w:t>
      </w:r>
      <w:r w:rsidRPr="00A340ED">
        <w:rPr>
          <w:rFonts w:ascii="Arial Armenian" w:hAnsi="Arial Armenian" w:cs="Sylfaen"/>
          <w:sz w:val="20"/>
          <w:lang w:val="af-ZA"/>
        </w:rPr>
        <w:t xml:space="preserve"> </w:t>
      </w:r>
      <w:r w:rsidRPr="00A340ED">
        <w:rPr>
          <w:rFonts w:ascii="Sylfaen" w:hAnsi="Sylfaen" w:cs="Sylfaen"/>
          <w:sz w:val="20"/>
          <w:lang w:val="hy-AM"/>
        </w:rPr>
        <w:t>տվյալ</w:t>
      </w:r>
      <w:r w:rsidRPr="00A340ED">
        <w:rPr>
          <w:rFonts w:ascii="Arial Armenian" w:hAnsi="Arial Armenian" w:cs="Sylfaen"/>
          <w:sz w:val="20"/>
          <w:lang w:val="af-ZA"/>
        </w:rPr>
        <w:t xml:space="preserve"> </w:t>
      </w:r>
      <w:r w:rsidRPr="00A340ED">
        <w:rPr>
          <w:rFonts w:ascii="Sylfaen" w:hAnsi="Sylfaen" w:cs="Sylfaen"/>
          <w:sz w:val="20"/>
          <w:lang w:val="hy-AM"/>
        </w:rPr>
        <w:t>ընթացակարգին</w:t>
      </w:r>
      <w:r w:rsidRPr="00A340ED">
        <w:rPr>
          <w:rFonts w:ascii="Arial Armenian" w:hAnsi="Arial Armenian" w:cs="Sylfaen"/>
          <w:sz w:val="20"/>
          <w:lang w:val="af-ZA"/>
        </w:rPr>
        <w:t xml:space="preserve"> </w:t>
      </w:r>
      <w:r w:rsidRPr="00A340ED">
        <w:rPr>
          <w:rFonts w:ascii="Sylfaen" w:hAnsi="Sylfaen" w:cs="Sylfaen"/>
          <w:sz w:val="20"/>
          <w:lang w:val="hy-AM"/>
        </w:rPr>
        <w:t>մասնակցելու</w:t>
      </w:r>
      <w:r w:rsidRPr="00A340ED">
        <w:rPr>
          <w:rFonts w:ascii="Arial Armenian" w:hAnsi="Arial Armenian" w:cs="Sylfaen"/>
          <w:sz w:val="20"/>
          <w:lang w:val="af-ZA"/>
        </w:rPr>
        <w:t xml:space="preserve"> </w:t>
      </w:r>
      <w:r w:rsidRPr="00A340ED">
        <w:rPr>
          <w:rFonts w:ascii="Sylfaen" w:hAnsi="Sylfaen" w:cs="Sylfaen"/>
          <w:sz w:val="20"/>
          <w:lang w:val="hy-AM"/>
        </w:rPr>
        <w:t>համար</w:t>
      </w:r>
      <w:r w:rsidRPr="00A340ED">
        <w:rPr>
          <w:rFonts w:ascii="Arial Armenian" w:hAnsi="Arial Armenian" w:cs="Sylfaen"/>
          <w:sz w:val="20"/>
          <w:lang w:val="af-ZA"/>
        </w:rPr>
        <w:t xml:space="preserve"> </w:t>
      </w:r>
      <w:r w:rsidRPr="00A340ED">
        <w:rPr>
          <w:rFonts w:ascii="Sylfaen" w:hAnsi="Sylfaen" w:cs="Sylfaen"/>
          <w:sz w:val="20"/>
          <w:lang w:val="hy-AM"/>
        </w:rPr>
        <w:t>ներկայացրել</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հայտ</w:t>
      </w:r>
      <w:r w:rsidRPr="00A340ED">
        <w:rPr>
          <w:rFonts w:ascii="Arial Armenian" w:hAnsi="Arial Armenian" w:cs="Sylfaen"/>
          <w:sz w:val="20"/>
          <w:lang w:val="af-ZA"/>
        </w:rPr>
        <w:t>:</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af-ZA"/>
        </w:rPr>
        <w:t xml:space="preserve"> </w:t>
      </w:r>
      <w:r w:rsidRPr="00A340ED">
        <w:rPr>
          <w:rFonts w:ascii="Sylfaen" w:hAnsi="Sylfaen" w:cs="Sylfaen"/>
          <w:sz w:val="20"/>
          <w:lang w:val="hy-AM"/>
        </w:rPr>
        <w:t>առկա</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սույն</w:t>
      </w:r>
      <w:r w:rsidRPr="00A340ED">
        <w:rPr>
          <w:rFonts w:ascii="Arial Armenian" w:hAnsi="Arial Armenian" w:cs="Sylfaen"/>
          <w:sz w:val="20"/>
          <w:lang w:val="af-ZA"/>
        </w:rPr>
        <w:t xml:space="preserve"> </w:t>
      </w:r>
      <w:r w:rsidRPr="00A340ED">
        <w:rPr>
          <w:rFonts w:ascii="Sylfaen" w:hAnsi="Sylfaen" w:cs="Sylfaen"/>
          <w:sz w:val="20"/>
          <w:lang w:val="hy-AM"/>
        </w:rPr>
        <w:t>կետով</w:t>
      </w:r>
      <w:r w:rsidRPr="00A340ED">
        <w:rPr>
          <w:rFonts w:ascii="Arial Armenian" w:hAnsi="Arial Armenian" w:cs="Sylfaen"/>
          <w:sz w:val="20"/>
          <w:lang w:val="af-ZA"/>
        </w:rPr>
        <w:t xml:space="preserve"> </w:t>
      </w:r>
      <w:r w:rsidRPr="00A340ED">
        <w:rPr>
          <w:rFonts w:ascii="Sylfaen" w:hAnsi="Sylfaen" w:cs="Sylfaen"/>
          <w:sz w:val="20"/>
          <w:lang w:val="hy-AM"/>
        </w:rPr>
        <w:t>նախատեսված</w:t>
      </w:r>
      <w:r w:rsidRPr="00A340ED">
        <w:rPr>
          <w:rFonts w:ascii="Arial Armenian" w:hAnsi="Arial Armenian" w:cs="Sylfaen"/>
          <w:sz w:val="20"/>
          <w:lang w:val="af-ZA"/>
        </w:rPr>
        <w:t xml:space="preserve"> </w:t>
      </w:r>
      <w:r w:rsidRPr="00A340ED">
        <w:rPr>
          <w:rFonts w:ascii="Sylfaen" w:hAnsi="Sylfaen" w:cs="Sylfaen"/>
          <w:sz w:val="20"/>
          <w:lang w:val="hy-AM"/>
        </w:rPr>
        <w:t>պայմանը</w:t>
      </w:r>
      <w:r w:rsidRPr="00A340ED">
        <w:rPr>
          <w:rFonts w:ascii="Arial Armenian" w:hAnsi="Arial Armenian" w:cs="Sylfaen"/>
          <w:sz w:val="20"/>
          <w:lang w:val="af-ZA"/>
        </w:rPr>
        <w:t xml:space="preserve">, </w:t>
      </w:r>
      <w:r w:rsidRPr="00A340ED">
        <w:rPr>
          <w:rFonts w:ascii="Sylfaen" w:hAnsi="Sylfaen" w:cs="Sylfaen"/>
          <w:sz w:val="20"/>
          <w:lang w:val="hy-AM"/>
        </w:rPr>
        <w:t>ապա</w:t>
      </w:r>
      <w:r w:rsidRPr="00A340ED">
        <w:rPr>
          <w:rFonts w:ascii="Arial Armenian" w:hAnsi="Arial Armenian" w:cs="Sylfaen"/>
          <w:sz w:val="20"/>
          <w:lang w:val="af-ZA"/>
        </w:rPr>
        <w:t xml:space="preserve"> </w:t>
      </w:r>
      <w:r w:rsidRPr="00A340ED">
        <w:rPr>
          <w:rFonts w:ascii="Sylfaen" w:hAnsi="Sylfaen" w:cs="Sylfaen"/>
          <w:sz w:val="20"/>
          <w:lang w:val="hy-AM"/>
        </w:rPr>
        <w:t>հայտերի</w:t>
      </w:r>
      <w:r w:rsidRPr="00A340ED">
        <w:rPr>
          <w:rFonts w:ascii="Arial Armenian" w:hAnsi="Arial Armenian" w:cs="Sylfaen"/>
          <w:sz w:val="20"/>
          <w:lang w:val="af-ZA"/>
        </w:rPr>
        <w:t xml:space="preserve"> </w:t>
      </w:r>
      <w:r w:rsidRPr="00A340ED">
        <w:rPr>
          <w:rFonts w:ascii="Sylfaen" w:hAnsi="Sylfaen" w:cs="Sylfaen"/>
          <w:sz w:val="20"/>
          <w:lang w:val="hy-AM"/>
        </w:rPr>
        <w:t>բացման</w:t>
      </w:r>
      <w:r w:rsidRPr="00A340ED">
        <w:rPr>
          <w:rFonts w:ascii="Arial Armenian" w:hAnsi="Arial Armenian" w:cs="Sylfaen"/>
          <w:sz w:val="20"/>
          <w:lang w:val="af-ZA"/>
        </w:rPr>
        <w:t xml:space="preserve"> </w:t>
      </w:r>
      <w:r w:rsidRPr="00A340ED">
        <w:rPr>
          <w:rFonts w:ascii="Sylfaen" w:hAnsi="Sylfaen" w:cs="Sylfaen"/>
          <w:sz w:val="20"/>
          <w:lang w:val="hy-AM"/>
        </w:rPr>
        <w:t>նիստից</w:t>
      </w:r>
      <w:r w:rsidRPr="00A340ED">
        <w:rPr>
          <w:rFonts w:ascii="Arial Armenian" w:hAnsi="Arial Armenian" w:cs="Sylfaen"/>
          <w:sz w:val="20"/>
          <w:lang w:val="af-ZA"/>
        </w:rPr>
        <w:t xml:space="preserve"> </w:t>
      </w:r>
      <w:r w:rsidRPr="00A340ED">
        <w:rPr>
          <w:rFonts w:ascii="Sylfaen" w:hAnsi="Sylfaen" w:cs="Sylfaen"/>
          <w:sz w:val="20"/>
          <w:lang w:val="hy-AM"/>
        </w:rPr>
        <w:t>անմիջապես</w:t>
      </w:r>
      <w:r w:rsidRPr="00A340ED">
        <w:rPr>
          <w:rFonts w:ascii="Arial Armenian" w:hAnsi="Arial Armenian" w:cs="Sylfaen"/>
          <w:sz w:val="20"/>
          <w:lang w:val="af-ZA"/>
        </w:rPr>
        <w:t xml:space="preserve"> </w:t>
      </w:r>
      <w:r w:rsidRPr="00A340ED">
        <w:rPr>
          <w:rFonts w:ascii="Sylfaen" w:hAnsi="Sylfaen" w:cs="Sylfaen"/>
          <w:sz w:val="20"/>
          <w:lang w:val="hy-AM"/>
        </w:rPr>
        <w:t>հետո</w:t>
      </w:r>
      <w:r w:rsidRPr="00A340ED">
        <w:rPr>
          <w:rFonts w:ascii="Arial Armenian" w:hAnsi="Arial Armenian" w:cs="Sylfaen"/>
          <w:sz w:val="20"/>
          <w:lang w:val="af-ZA"/>
        </w:rPr>
        <w:t xml:space="preserve"> </w:t>
      </w:r>
      <w:r w:rsidRPr="00A340ED">
        <w:rPr>
          <w:rFonts w:ascii="Sylfaen" w:hAnsi="Sylfaen" w:cs="Sylfaen"/>
          <w:sz w:val="20"/>
          <w:lang w:val="hy-AM"/>
        </w:rPr>
        <w:t>տվյալ</w:t>
      </w:r>
      <w:r w:rsidRPr="00A340ED">
        <w:rPr>
          <w:rFonts w:ascii="Arial Armenian" w:hAnsi="Arial Armenian" w:cs="Sylfaen"/>
          <w:sz w:val="20"/>
          <w:lang w:val="af-ZA"/>
        </w:rPr>
        <w:t xml:space="preserve"> </w:t>
      </w:r>
      <w:r w:rsidRPr="00A340ED">
        <w:rPr>
          <w:rFonts w:ascii="Sylfaen" w:hAnsi="Sylfaen" w:cs="Sylfaen"/>
          <w:sz w:val="20"/>
          <w:lang w:val="hy-AM"/>
        </w:rPr>
        <w:t>ընթացակարգի</w:t>
      </w:r>
      <w:r w:rsidRPr="00A340ED">
        <w:rPr>
          <w:rFonts w:ascii="Arial Armenian" w:hAnsi="Arial Armenian" w:cs="Sylfaen"/>
          <w:sz w:val="20"/>
          <w:lang w:val="af-ZA"/>
        </w:rPr>
        <w:t xml:space="preserve"> </w:t>
      </w:r>
      <w:r w:rsidRPr="00A340ED">
        <w:rPr>
          <w:rFonts w:ascii="Sylfaen" w:hAnsi="Sylfaen" w:cs="Sylfaen"/>
          <w:sz w:val="20"/>
          <w:lang w:val="hy-AM"/>
        </w:rPr>
        <w:t>առնչությամբ</w:t>
      </w:r>
      <w:r w:rsidRPr="00A340ED">
        <w:rPr>
          <w:rFonts w:ascii="Arial Armenian" w:hAnsi="Arial Armenian" w:cs="Sylfaen"/>
          <w:sz w:val="20"/>
          <w:lang w:val="af-ZA"/>
        </w:rPr>
        <w:t xml:space="preserve"> </w:t>
      </w:r>
      <w:r w:rsidRPr="00A340ED">
        <w:rPr>
          <w:rFonts w:ascii="Sylfaen" w:hAnsi="Sylfaen" w:cs="Sylfaen"/>
          <w:sz w:val="20"/>
          <w:lang w:val="hy-AM"/>
        </w:rPr>
        <w:t>շահերի</w:t>
      </w:r>
      <w:r w:rsidRPr="00A340ED">
        <w:rPr>
          <w:rFonts w:ascii="Arial Armenian" w:hAnsi="Arial Armenian" w:cs="Sylfaen"/>
          <w:sz w:val="20"/>
          <w:lang w:val="af-ZA"/>
        </w:rPr>
        <w:t xml:space="preserve"> </w:t>
      </w:r>
      <w:r w:rsidRPr="00A340ED">
        <w:rPr>
          <w:rFonts w:ascii="Sylfaen" w:hAnsi="Sylfaen" w:cs="Sylfaen"/>
          <w:sz w:val="20"/>
          <w:lang w:val="hy-AM"/>
        </w:rPr>
        <w:t>բախում</w:t>
      </w:r>
      <w:r w:rsidRPr="00A340ED">
        <w:rPr>
          <w:rFonts w:ascii="Arial Armenian" w:hAnsi="Arial Armenian" w:cs="Sylfaen"/>
          <w:sz w:val="20"/>
          <w:lang w:val="af-ZA"/>
        </w:rPr>
        <w:t xml:space="preserve"> </w:t>
      </w:r>
      <w:r w:rsidRPr="00A340ED">
        <w:rPr>
          <w:rFonts w:ascii="Sylfaen" w:hAnsi="Sylfaen" w:cs="Sylfaen"/>
          <w:sz w:val="20"/>
          <w:lang w:val="hy-AM"/>
        </w:rPr>
        <w:t>ունեցող</w:t>
      </w:r>
      <w:r w:rsidRPr="00A340ED">
        <w:rPr>
          <w:rFonts w:ascii="Arial Armenian" w:hAnsi="Arial Armenian" w:cs="Sylfaen"/>
          <w:sz w:val="20"/>
          <w:lang w:val="af-ZA"/>
        </w:rPr>
        <w:t xml:space="preserve"> </w:t>
      </w:r>
      <w:r w:rsidRPr="00A340ED">
        <w:rPr>
          <w:rFonts w:ascii="Sylfaen" w:hAnsi="Sylfaen" w:cs="Sylfaen"/>
          <w:sz w:val="20"/>
          <w:lang w:val="hy-AM"/>
        </w:rPr>
        <w:t>հանձնաժողովի</w:t>
      </w:r>
      <w:r w:rsidRPr="00A340ED">
        <w:rPr>
          <w:rFonts w:ascii="Arial Armenian" w:hAnsi="Arial Armenian" w:cs="Sylfaen"/>
          <w:sz w:val="20"/>
          <w:lang w:val="af-ZA"/>
        </w:rPr>
        <w:t xml:space="preserve"> </w:t>
      </w:r>
      <w:r w:rsidRPr="00A340ED">
        <w:rPr>
          <w:rFonts w:ascii="Sylfaen" w:hAnsi="Sylfaen" w:cs="Sylfaen"/>
          <w:sz w:val="20"/>
          <w:lang w:val="hy-AM"/>
        </w:rPr>
        <w:t>անդամը</w:t>
      </w:r>
      <w:r w:rsidRPr="00A340ED">
        <w:rPr>
          <w:rFonts w:ascii="Arial Armenian" w:hAnsi="Arial Armenian" w:cs="Sylfaen"/>
          <w:sz w:val="20"/>
          <w:lang w:val="af-ZA"/>
        </w:rPr>
        <w:t xml:space="preserve"> </w:t>
      </w:r>
      <w:r w:rsidRPr="00A340ED">
        <w:rPr>
          <w:rFonts w:ascii="Sylfaen" w:hAnsi="Sylfaen" w:cs="Sylfaen"/>
          <w:sz w:val="20"/>
          <w:lang w:val="hy-AM"/>
        </w:rPr>
        <w:t>կամ</w:t>
      </w:r>
      <w:r w:rsidRPr="00A340ED">
        <w:rPr>
          <w:rFonts w:ascii="Arial Armenian" w:hAnsi="Arial Armenian" w:cs="Sylfaen"/>
          <w:sz w:val="20"/>
          <w:lang w:val="af-ZA"/>
        </w:rPr>
        <w:t xml:space="preserve"> </w:t>
      </w:r>
      <w:r w:rsidRPr="00A340ED">
        <w:rPr>
          <w:rFonts w:ascii="Sylfaen" w:hAnsi="Sylfaen" w:cs="Sylfaen"/>
          <w:sz w:val="20"/>
          <w:lang w:val="hy-AM"/>
        </w:rPr>
        <w:t>քարտուղարը</w:t>
      </w:r>
      <w:r w:rsidRPr="00A340ED">
        <w:rPr>
          <w:rFonts w:ascii="Arial Armenian" w:hAnsi="Arial Armenian" w:cs="Sylfaen"/>
          <w:sz w:val="20"/>
          <w:lang w:val="af-ZA"/>
        </w:rPr>
        <w:t xml:space="preserve"> </w:t>
      </w:r>
      <w:r w:rsidRPr="00A340ED">
        <w:rPr>
          <w:rFonts w:ascii="Sylfaen" w:hAnsi="Sylfaen" w:cs="Sylfaen"/>
          <w:sz w:val="20"/>
          <w:lang w:val="hy-AM"/>
        </w:rPr>
        <w:t>ինքնաբացարկ</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հայտնում</w:t>
      </w:r>
      <w:r w:rsidRPr="00A340ED">
        <w:rPr>
          <w:rFonts w:ascii="Arial Armenian" w:hAnsi="Arial Armenian" w:cs="Sylfaen"/>
          <w:sz w:val="20"/>
          <w:lang w:val="af-ZA"/>
        </w:rPr>
        <w:t xml:space="preserve"> </w:t>
      </w:r>
      <w:r w:rsidRPr="00A340ED">
        <w:rPr>
          <w:rFonts w:ascii="Sylfaen" w:hAnsi="Sylfaen" w:cs="Sylfaen"/>
          <w:sz w:val="20"/>
          <w:lang w:val="hy-AM"/>
        </w:rPr>
        <w:t>տվյալ</w:t>
      </w:r>
      <w:r w:rsidRPr="00A340ED">
        <w:rPr>
          <w:rFonts w:ascii="Arial Armenian" w:hAnsi="Arial Armenian" w:cs="Sylfaen"/>
          <w:sz w:val="20"/>
          <w:lang w:val="af-ZA"/>
        </w:rPr>
        <w:t xml:space="preserve"> </w:t>
      </w:r>
      <w:r w:rsidRPr="00A340ED">
        <w:rPr>
          <w:rFonts w:ascii="Sylfaen" w:hAnsi="Sylfaen" w:cs="Sylfaen"/>
          <w:sz w:val="20"/>
          <w:lang w:val="hy-AM"/>
        </w:rPr>
        <w:t>ընթացակարգից</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lang w:val="hy-AM"/>
        </w:rPr>
      </w:pPr>
      <w:r w:rsidRPr="00A340ED">
        <w:rPr>
          <w:rFonts w:ascii="Arial Armenian" w:hAnsi="Arial Armenian" w:cs="Sylfaen"/>
          <w:sz w:val="20"/>
          <w:lang w:val="hy-AM"/>
        </w:rPr>
        <w:t xml:space="preserve">8.10 </w:t>
      </w:r>
      <w:r w:rsidRPr="00A340ED">
        <w:rPr>
          <w:rFonts w:ascii="Sylfaen" w:hAnsi="Sylfaen" w:cs="Sylfaen"/>
          <w:sz w:val="20"/>
          <w:lang w:val="es-ES"/>
        </w:rPr>
        <w:t>Հայտերը</w:t>
      </w:r>
      <w:r w:rsidRPr="00A340ED">
        <w:rPr>
          <w:rFonts w:ascii="Arial Armenian" w:hAnsi="Arial Armenian" w:cs="Sylfaen"/>
          <w:sz w:val="20"/>
          <w:lang w:val="es-ES"/>
        </w:rPr>
        <w:t xml:space="preserve"> </w:t>
      </w:r>
      <w:r w:rsidRPr="00A340ED">
        <w:rPr>
          <w:rFonts w:ascii="Sylfaen" w:hAnsi="Sylfaen" w:cs="Sylfaen"/>
          <w:sz w:val="20"/>
          <w:lang w:val="es-ES"/>
        </w:rPr>
        <w:t>բացվելուց</w:t>
      </w:r>
      <w:r w:rsidRPr="00A340ED">
        <w:rPr>
          <w:rFonts w:ascii="Arial Armenian" w:hAnsi="Arial Armenian" w:cs="Sylfaen"/>
          <w:sz w:val="20"/>
          <w:lang w:val="es-ES"/>
        </w:rPr>
        <w:t xml:space="preserve"> </w:t>
      </w:r>
      <w:r w:rsidRPr="00A340ED">
        <w:rPr>
          <w:rFonts w:ascii="Sylfaen" w:hAnsi="Sylfaen" w:cs="Sylfaen"/>
          <w:sz w:val="20"/>
          <w:lang w:val="es-ES"/>
        </w:rPr>
        <w:t>և</w:t>
      </w:r>
      <w:r w:rsidRPr="00A340ED">
        <w:rPr>
          <w:rFonts w:ascii="Arial Armenian" w:hAnsi="Arial Armenian" w:cs="Sylfaen"/>
          <w:sz w:val="20"/>
          <w:lang w:val="es-ES"/>
        </w:rPr>
        <w:t xml:space="preserve"> </w:t>
      </w:r>
      <w:r w:rsidRPr="00A340ED">
        <w:rPr>
          <w:rFonts w:ascii="Sylfaen" w:hAnsi="Sylfaen" w:cs="Sylfaen"/>
          <w:sz w:val="20"/>
          <w:lang w:val="es-ES"/>
        </w:rPr>
        <w:t>գնահատվելուց</w:t>
      </w:r>
      <w:r w:rsidRPr="00A340ED">
        <w:rPr>
          <w:rFonts w:ascii="Arial Armenian" w:hAnsi="Arial Armenian" w:cs="Sylfaen"/>
          <w:sz w:val="20"/>
          <w:lang w:val="es-ES"/>
        </w:rPr>
        <w:t xml:space="preserve"> </w:t>
      </w:r>
      <w:r w:rsidRPr="00A340ED">
        <w:rPr>
          <w:rFonts w:ascii="Sylfaen" w:hAnsi="Sylfaen" w:cs="Sylfaen"/>
          <w:sz w:val="20"/>
          <w:lang w:val="es-ES"/>
        </w:rPr>
        <w:t>հետո</w:t>
      </w:r>
      <w:r w:rsidRPr="00A340ED">
        <w:rPr>
          <w:rFonts w:ascii="Arial Armenian" w:hAnsi="Arial Armenian" w:cs="Sylfaen"/>
          <w:sz w:val="20"/>
          <w:lang w:val="es-ES"/>
        </w:rPr>
        <w:t xml:space="preserve"> </w:t>
      </w:r>
      <w:r w:rsidRPr="00A340ED">
        <w:rPr>
          <w:rFonts w:ascii="Sylfaen" w:hAnsi="Sylfaen" w:cs="Sylfaen"/>
          <w:sz w:val="20"/>
          <w:lang w:val="es-ES"/>
        </w:rPr>
        <w:t>հետո</w:t>
      </w:r>
      <w:r w:rsidRPr="00A340ED">
        <w:rPr>
          <w:rFonts w:ascii="Arial Armenian" w:hAnsi="Arial Armenian" w:cs="Sylfaen"/>
          <w:sz w:val="20"/>
          <w:lang w:val="es-ES"/>
        </w:rPr>
        <w:t xml:space="preserve"> </w:t>
      </w:r>
      <w:r w:rsidRPr="00A340ED">
        <w:rPr>
          <w:rFonts w:ascii="Sylfaen" w:hAnsi="Sylfaen" w:cs="Sylfaen"/>
          <w:sz w:val="20"/>
          <w:lang w:val="es-ES"/>
        </w:rPr>
        <w:t>կազմվում</w:t>
      </w:r>
      <w:r w:rsidRPr="00A340ED">
        <w:rPr>
          <w:rFonts w:ascii="Arial Armenian" w:hAnsi="Arial Armenian" w:cs="Sylfaen"/>
          <w:sz w:val="20"/>
          <w:lang w:val="es-ES"/>
        </w:rPr>
        <w:t xml:space="preserve"> </w:t>
      </w:r>
      <w:r w:rsidRPr="00A340ED">
        <w:rPr>
          <w:rFonts w:ascii="Sylfaen" w:hAnsi="Sylfaen" w:cs="Sylfaen"/>
          <w:sz w:val="20"/>
          <w:lang w:val="es-ES"/>
        </w:rPr>
        <w:t>է</w:t>
      </w:r>
      <w:r w:rsidRPr="00A340ED">
        <w:rPr>
          <w:rFonts w:ascii="Arial Armenian" w:hAnsi="Arial Armenian" w:cs="Sylfaen"/>
          <w:sz w:val="20"/>
          <w:lang w:val="es-ES"/>
        </w:rPr>
        <w:t xml:space="preserve"> </w:t>
      </w:r>
      <w:r w:rsidRPr="00A340ED">
        <w:rPr>
          <w:rFonts w:ascii="Sylfaen" w:hAnsi="Sylfaen" w:cs="Sylfaen"/>
          <w:sz w:val="20"/>
          <w:lang w:val="es-ES"/>
        </w:rPr>
        <w:t>արձանագրություն</w:t>
      </w:r>
      <w:r w:rsidRPr="00A340ED">
        <w:rPr>
          <w:rFonts w:ascii="Arial Armenian" w:hAnsi="Arial Armenian" w:cs="Sylfaen"/>
          <w:sz w:val="20"/>
          <w:lang w:val="es-ES"/>
        </w:rPr>
        <w:t>`</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մասին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ՀՀ</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օրենսդրությամբ</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սահմանված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կարգով</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Ընդ</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որում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հանձնաժողովի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նիստի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արձանագրության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մեջ</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մանրամասն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նկարագրվում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են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հայտերի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գնահատման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արդյունքում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արձանագրված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անհամապատասխանությունները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և</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դրանցով</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պայմանավորված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հայտերի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մերժման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հիմքերը</w:t>
      </w:r>
      <w:r w:rsidRPr="00A340ED">
        <w:rPr>
          <w:rFonts w:ascii="Arial Armenian" w:hAnsi="Arial Armenian" w:cs="Sylfaen"/>
          <w:sz w:val="20"/>
          <w:szCs w:val="20"/>
          <w:lang w:val="hy-AM"/>
        </w:rPr>
        <w:t xml:space="preserve">: </w:t>
      </w:r>
      <w:r w:rsidRPr="00A340ED">
        <w:rPr>
          <w:rFonts w:ascii="Sylfaen" w:hAnsi="Sylfaen" w:cs="Sylfaen"/>
          <w:sz w:val="20"/>
          <w:lang w:val="hy-AM"/>
        </w:rPr>
        <w:t>Արձանագրությունն</w:t>
      </w:r>
      <w:r w:rsidRPr="00A340ED">
        <w:rPr>
          <w:rFonts w:ascii="Arial Armenian" w:hAnsi="Arial Armenian" w:cs="Sylfaen"/>
          <w:sz w:val="20"/>
          <w:lang w:val="af-ZA"/>
        </w:rPr>
        <w:t xml:space="preserve"> </w:t>
      </w:r>
      <w:r w:rsidRPr="00A340ED">
        <w:rPr>
          <w:rFonts w:ascii="Sylfaen" w:hAnsi="Sylfaen" w:cs="Sylfaen"/>
          <w:sz w:val="20"/>
          <w:lang w:val="hy-AM"/>
        </w:rPr>
        <w:t>ստորագրում</w:t>
      </w:r>
      <w:r w:rsidRPr="00A340ED">
        <w:rPr>
          <w:rFonts w:ascii="Arial Armenian" w:hAnsi="Arial Armenian" w:cs="Sylfaen"/>
          <w:sz w:val="20"/>
          <w:lang w:val="af-ZA"/>
        </w:rPr>
        <w:t xml:space="preserve"> </w:t>
      </w:r>
      <w:r w:rsidRPr="00A340ED">
        <w:rPr>
          <w:rFonts w:ascii="Sylfaen" w:hAnsi="Sylfaen" w:cs="Sylfaen"/>
          <w:sz w:val="20"/>
          <w:lang w:val="hy-AM"/>
        </w:rPr>
        <w:t>են</w:t>
      </w:r>
      <w:r w:rsidRPr="00A340ED">
        <w:rPr>
          <w:rFonts w:ascii="Arial Armenian" w:hAnsi="Arial Armenian" w:cs="Sylfaen"/>
          <w:sz w:val="20"/>
          <w:lang w:val="af-ZA"/>
        </w:rPr>
        <w:t xml:space="preserve"> </w:t>
      </w:r>
      <w:r w:rsidRPr="00A340ED">
        <w:rPr>
          <w:rFonts w:ascii="Sylfaen" w:hAnsi="Sylfaen" w:cs="Sylfaen"/>
          <w:sz w:val="20"/>
          <w:lang w:val="hy-AM"/>
        </w:rPr>
        <w:t>հանձնաժողովի</w:t>
      </w:r>
      <w:r w:rsidRPr="00A340ED">
        <w:rPr>
          <w:rFonts w:ascii="Arial Armenian" w:hAnsi="Arial Armenian" w:cs="Sylfaen"/>
          <w:sz w:val="20"/>
          <w:lang w:val="af-ZA"/>
        </w:rPr>
        <w:t xml:space="preserve"> </w:t>
      </w:r>
      <w:r w:rsidRPr="00A340ED">
        <w:rPr>
          <w:rFonts w:ascii="Sylfaen" w:hAnsi="Sylfaen" w:cs="Sylfaen"/>
          <w:sz w:val="20"/>
          <w:lang w:val="hy-AM"/>
        </w:rPr>
        <w:t>նիստին</w:t>
      </w:r>
      <w:r w:rsidRPr="00A340ED">
        <w:rPr>
          <w:rFonts w:ascii="Arial Armenian" w:hAnsi="Arial Armenian" w:cs="Sylfaen"/>
          <w:sz w:val="20"/>
          <w:lang w:val="af-ZA"/>
        </w:rPr>
        <w:t xml:space="preserve"> </w:t>
      </w:r>
      <w:r w:rsidRPr="00A340ED">
        <w:rPr>
          <w:rFonts w:ascii="Sylfaen" w:hAnsi="Sylfaen" w:cs="Sylfaen"/>
          <w:sz w:val="20"/>
          <w:lang w:val="hy-AM"/>
        </w:rPr>
        <w:t>ներկա</w:t>
      </w:r>
      <w:r w:rsidRPr="00A340ED">
        <w:rPr>
          <w:rFonts w:ascii="Arial Armenian" w:hAnsi="Arial Armenian" w:cs="Sylfaen"/>
          <w:sz w:val="20"/>
          <w:lang w:val="af-ZA"/>
        </w:rPr>
        <w:t xml:space="preserve"> </w:t>
      </w:r>
      <w:r w:rsidRPr="00A340ED">
        <w:rPr>
          <w:rFonts w:ascii="Sylfaen" w:hAnsi="Sylfaen" w:cs="Sylfaen"/>
          <w:sz w:val="20"/>
          <w:lang w:val="hy-AM"/>
        </w:rPr>
        <w:t>անդամները։</w:t>
      </w:r>
    </w:p>
    <w:p w:rsidR="0081576D" w:rsidRPr="00A340ED" w:rsidRDefault="0081576D" w:rsidP="0081576D">
      <w:pPr>
        <w:ind w:firstLine="567"/>
        <w:jc w:val="both"/>
        <w:rPr>
          <w:rFonts w:ascii="Arial Armenian" w:hAnsi="Arial Armenian" w:cs="Sylfaen"/>
          <w:sz w:val="20"/>
          <w:lang w:val="hy-AM"/>
        </w:rPr>
      </w:pPr>
      <w:r w:rsidRPr="00A340ED">
        <w:rPr>
          <w:rFonts w:ascii="Arial Armenian" w:hAnsi="Arial Armenian" w:cs="Sylfaen"/>
          <w:sz w:val="20"/>
          <w:lang w:val="hy-AM"/>
        </w:rPr>
        <w:t>8.11</w:t>
      </w:r>
      <w:r w:rsidRPr="00A340ED">
        <w:rPr>
          <w:rFonts w:ascii="Arial Armenian" w:hAnsi="Arial Armenian" w:cs="Sylfaen"/>
          <w:sz w:val="20"/>
          <w:lang w:val="af-ZA"/>
        </w:rPr>
        <w:t xml:space="preserve"> </w:t>
      </w:r>
      <w:r w:rsidRPr="00A340ED">
        <w:rPr>
          <w:rFonts w:ascii="Sylfaen" w:hAnsi="Sylfaen" w:cs="Sylfaen"/>
          <w:sz w:val="20"/>
          <w:lang w:val="af-ZA"/>
        </w:rPr>
        <w:t>Հանձնաժողովի</w:t>
      </w:r>
      <w:r w:rsidRPr="00A340ED">
        <w:rPr>
          <w:rFonts w:ascii="Arial Armenian" w:hAnsi="Arial Armenian" w:cs="Sylfaen"/>
          <w:sz w:val="20"/>
          <w:lang w:val="af-ZA"/>
        </w:rPr>
        <w:t xml:space="preserve"> </w:t>
      </w:r>
      <w:r w:rsidRPr="00A340ED">
        <w:rPr>
          <w:rFonts w:ascii="Sylfaen" w:hAnsi="Sylfaen" w:cs="Sylfaen"/>
          <w:sz w:val="20"/>
          <w:lang w:val="af-ZA"/>
        </w:rPr>
        <w:t>քարտուղարը</w:t>
      </w:r>
      <w:r w:rsidRPr="00A340ED">
        <w:rPr>
          <w:rFonts w:ascii="Arial Armenian" w:hAnsi="Arial Armenian" w:cs="Sylfaen"/>
          <w:sz w:val="20"/>
          <w:lang w:val="af-ZA"/>
        </w:rPr>
        <w:t xml:space="preserve"> </w:t>
      </w:r>
      <w:r w:rsidRPr="00A340ED">
        <w:rPr>
          <w:rFonts w:ascii="Sylfaen" w:hAnsi="Sylfaen" w:cs="Sylfaen"/>
          <w:sz w:val="20"/>
          <w:lang w:val="af-ZA"/>
        </w:rPr>
        <w:t>հայտերի</w:t>
      </w:r>
      <w:r w:rsidRPr="00A340ED">
        <w:rPr>
          <w:rFonts w:ascii="Arial Armenian" w:hAnsi="Arial Armenian" w:cs="Sylfaen"/>
          <w:sz w:val="20"/>
          <w:lang w:val="af-ZA"/>
        </w:rPr>
        <w:t xml:space="preserve"> </w:t>
      </w:r>
      <w:r w:rsidRPr="00A340ED">
        <w:rPr>
          <w:rFonts w:ascii="Sylfaen" w:hAnsi="Sylfaen" w:cs="Sylfaen"/>
          <w:sz w:val="20"/>
          <w:lang w:val="af-ZA"/>
        </w:rPr>
        <w:t>բացման</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գնահատման</w:t>
      </w:r>
      <w:r w:rsidRPr="00A340ED">
        <w:rPr>
          <w:rFonts w:ascii="Arial Armenian" w:hAnsi="Arial Armenian" w:cs="Sylfaen"/>
          <w:sz w:val="20"/>
          <w:lang w:val="af-ZA"/>
        </w:rPr>
        <w:t xml:space="preserve"> </w:t>
      </w:r>
      <w:r w:rsidRPr="00A340ED">
        <w:rPr>
          <w:rFonts w:ascii="Sylfaen" w:hAnsi="Sylfaen" w:cs="Sylfaen"/>
          <w:sz w:val="20"/>
          <w:lang w:val="af-ZA"/>
        </w:rPr>
        <w:t>նիստի</w:t>
      </w:r>
      <w:r w:rsidRPr="00A340ED">
        <w:rPr>
          <w:rFonts w:ascii="Arial Armenian" w:hAnsi="Arial Armenian" w:cs="Sylfaen"/>
          <w:sz w:val="20"/>
          <w:lang w:val="af-ZA"/>
        </w:rPr>
        <w:t xml:space="preserve"> </w:t>
      </w:r>
      <w:r w:rsidRPr="00A340ED">
        <w:rPr>
          <w:rFonts w:ascii="Sylfaen" w:hAnsi="Sylfaen" w:cs="Sylfaen"/>
          <w:sz w:val="20"/>
          <w:lang w:val="af-ZA"/>
        </w:rPr>
        <w:t>ավարտից</w:t>
      </w:r>
      <w:r w:rsidRPr="00A340ED">
        <w:rPr>
          <w:rFonts w:ascii="Arial Armenian" w:hAnsi="Arial Armenian" w:cs="Sylfaen"/>
          <w:sz w:val="20"/>
          <w:lang w:val="af-ZA"/>
        </w:rPr>
        <w:t xml:space="preserve"> </w:t>
      </w:r>
      <w:r w:rsidRPr="00A340ED">
        <w:rPr>
          <w:rFonts w:ascii="Sylfaen" w:hAnsi="Sylfaen" w:cs="Sylfaen"/>
          <w:sz w:val="20"/>
          <w:lang w:val="af-ZA"/>
        </w:rPr>
        <w:t>հետո</w:t>
      </w:r>
      <w:r w:rsidRPr="00A340ED">
        <w:rPr>
          <w:rFonts w:ascii="Arial Armenian" w:hAnsi="Arial Armenian" w:cs="Sylfaen"/>
          <w:sz w:val="20"/>
          <w:lang w:val="af-ZA"/>
        </w:rPr>
        <w:t xml:space="preserve"> </w:t>
      </w:r>
      <w:r w:rsidRPr="00A340ED">
        <w:rPr>
          <w:rFonts w:ascii="Sylfaen" w:hAnsi="Sylfaen" w:cs="Sylfaen"/>
          <w:sz w:val="20"/>
          <w:lang w:val="af-ZA"/>
        </w:rPr>
        <w:t>ոչ</w:t>
      </w:r>
      <w:r w:rsidRPr="00A340ED">
        <w:rPr>
          <w:rFonts w:ascii="Arial Armenian" w:hAnsi="Arial Armenian" w:cs="Sylfaen"/>
          <w:sz w:val="20"/>
          <w:lang w:val="af-ZA"/>
        </w:rPr>
        <w:t xml:space="preserve"> </w:t>
      </w:r>
      <w:r w:rsidRPr="00A340ED">
        <w:rPr>
          <w:rFonts w:ascii="Sylfaen" w:hAnsi="Sylfaen" w:cs="Sylfaen"/>
          <w:sz w:val="20"/>
          <w:lang w:val="af-ZA"/>
        </w:rPr>
        <w:t>ուշ</w:t>
      </w:r>
      <w:r w:rsidRPr="00A340ED">
        <w:rPr>
          <w:rFonts w:ascii="Arial Armenian" w:hAnsi="Arial Armenian" w:cs="Sylfaen"/>
          <w:sz w:val="20"/>
          <w:lang w:val="af-ZA"/>
        </w:rPr>
        <w:t xml:space="preserve"> </w:t>
      </w:r>
      <w:r w:rsidRPr="00A340ED">
        <w:rPr>
          <w:rFonts w:ascii="Sylfaen" w:hAnsi="Sylfaen" w:cs="Sylfaen"/>
          <w:sz w:val="20"/>
          <w:lang w:val="af-ZA"/>
        </w:rPr>
        <w:t>քան</w:t>
      </w:r>
      <w:r w:rsidRPr="00A340ED">
        <w:rPr>
          <w:rFonts w:ascii="Arial Armenian" w:hAnsi="Arial Armenian" w:cs="Arial"/>
          <w:spacing w:val="-8"/>
          <w:lang w:val="af-ZA"/>
        </w:rPr>
        <w:t xml:space="preserve"> </w:t>
      </w:r>
      <w:r w:rsidRPr="00A340ED">
        <w:rPr>
          <w:rFonts w:ascii="Arial Armenian" w:hAnsi="Arial Armenian" w:cs="Sylfaen"/>
          <w:sz w:val="20"/>
          <w:lang w:val="af-ZA"/>
        </w:rPr>
        <w:t xml:space="preserve"> </w:t>
      </w:r>
      <w:r w:rsidRPr="00A340ED">
        <w:rPr>
          <w:rFonts w:ascii="Sylfaen" w:hAnsi="Sylfaen" w:cs="Sylfaen"/>
          <w:sz w:val="20"/>
          <w:lang w:val="af-ZA"/>
        </w:rPr>
        <w:t>հաջորդող</w:t>
      </w:r>
      <w:r w:rsidRPr="00A340ED">
        <w:rPr>
          <w:rFonts w:ascii="Arial Armenian" w:hAnsi="Arial Armenian" w:cs="Sylfaen"/>
          <w:sz w:val="20"/>
          <w:lang w:val="af-ZA"/>
        </w:rPr>
        <w:t xml:space="preserve"> </w:t>
      </w:r>
      <w:r w:rsidRPr="00A340ED">
        <w:rPr>
          <w:rFonts w:ascii="Sylfaen" w:hAnsi="Sylfaen" w:cs="Sylfaen"/>
          <w:sz w:val="20"/>
          <w:lang w:val="af-ZA"/>
        </w:rPr>
        <w:t>աշխատանքային</w:t>
      </w:r>
      <w:r w:rsidRPr="00A340ED">
        <w:rPr>
          <w:rFonts w:ascii="Arial Armenian" w:hAnsi="Arial Armenian" w:cs="Sylfaen"/>
          <w:sz w:val="20"/>
          <w:lang w:val="af-ZA"/>
        </w:rPr>
        <w:t xml:space="preserve"> </w:t>
      </w:r>
      <w:r w:rsidRPr="00A340ED">
        <w:rPr>
          <w:rFonts w:ascii="Sylfaen" w:hAnsi="Sylfaen" w:cs="Sylfaen"/>
          <w:sz w:val="20"/>
          <w:lang w:val="af-ZA"/>
        </w:rPr>
        <w:t>օրը</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szCs w:val="20"/>
          <w:lang w:val="hy-AM"/>
        </w:rPr>
      </w:pPr>
      <w:r w:rsidRPr="00A340ED">
        <w:rPr>
          <w:rFonts w:ascii="Arial Armenian" w:hAnsi="Arial Armenian" w:cs="Sylfaen"/>
          <w:sz w:val="20"/>
          <w:szCs w:val="20"/>
          <w:lang w:val="hy-AM"/>
        </w:rPr>
        <w:t xml:space="preserve">1) </w:t>
      </w:r>
      <w:r w:rsidRPr="00A340ED">
        <w:rPr>
          <w:rFonts w:ascii="Sylfaen" w:hAnsi="Sylfaen" w:cs="Sylfaen"/>
          <w:sz w:val="20"/>
          <w:szCs w:val="20"/>
          <w:lang w:val="hy-AM"/>
        </w:rPr>
        <w:t>հայտերի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բացման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նիստի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արձանագրության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բնօրինակից</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արտատպված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սկանավորված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տարբերակը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և</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սույն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հրավերի</w:t>
      </w:r>
      <w:r w:rsidRPr="00A340ED">
        <w:rPr>
          <w:rFonts w:ascii="Arial Armenian" w:hAnsi="Arial Armenian" w:cs="Sylfaen"/>
          <w:sz w:val="20"/>
          <w:szCs w:val="20"/>
          <w:lang w:val="hy-AM"/>
        </w:rPr>
        <w:t xml:space="preserve"> 1-</w:t>
      </w:r>
      <w:r w:rsidRPr="00A340ED">
        <w:rPr>
          <w:rFonts w:ascii="Sylfaen" w:hAnsi="Sylfaen" w:cs="Sylfaen"/>
          <w:sz w:val="20"/>
          <w:szCs w:val="20"/>
          <w:lang w:val="hy-AM"/>
        </w:rPr>
        <w:t>ին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մասի</w:t>
      </w:r>
      <w:r w:rsidRPr="00A340ED">
        <w:rPr>
          <w:rFonts w:ascii="Arial Armenian" w:hAnsi="Arial Armenian" w:cs="Sylfaen"/>
          <w:sz w:val="20"/>
          <w:szCs w:val="20"/>
          <w:lang w:val="hy-AM"/>
        </w:rPr>
        <w:t xml:space="preserve"> 3.5 </w:t>
      </w:r>
      <w:r w:rsidRPr="00A340ED">
        <w:rPr>
          <w:rFonts w:ascii="Sylfaen" w:hAnsi="Sylfaen" w:cs="Sylfaen"/>
          <w:sz w:val="20"/>
          <w:szCs w:val="20"/>
          <w:lang w:val="hy-AM"/>
        </w:rPr>
        <w:t>կետում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հիմնավորումների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քննարկման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ամփոփաթերթը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որը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պարունակում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տեղեկություններ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նաև</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հիմնավորումները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ստանալու</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ամսաթվի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և</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էլեկտրոնային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փոստի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հասցեների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վերաբերյալ</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հրապարակում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տեղեկագրում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Եթե</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հիմնավորումներ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չեն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ներկայացվել</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ապա</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հանձնաժողովի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նիստի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արձանագրության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մեջ</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դրա</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մասին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կատարվում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են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համապատասխան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նշումներ</w:t>
      </w:r>
      <w:r w:rsidRPr="00A340ED">
        <w:rPr>
          <w:rFonts w:ascii="Arial Armenian" w:hAnsi="Arial Armenian" w:cs="Sylfaen"/>
          <w:sz w:val="20"/>
          <w:szCs w:val="20"/>
          <w:lang w:val="hy-AM"/>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2) </w:t>
      </w:r>
      <w:r w:rsidRPr="00A340ED">
        <w:rPr>
          <w:rFonts w:ascii="Sylfaen" w:hAnsi="Sylfaen" w:cs="Sylfaen"/>
          <w:sz w:val="20"/>
          <w:lang w:val="af-ZA"/>
        </w:rPr>
        <w:t>իր</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գնահատող</w:t>
      </w:r>
      <w:r w:rsidRPr="00A340ED">
        <w:rPr>
          <w:rFonts w:ascii="Arial Armenian" w:hAnsi="Arial Armenian" w:cs="Sylfaen"/>
          <w:sz w:val="20"/>
          <w:lang w:val="af-ZA"/>
        </w:rPr>
        <w:t xml:space="preserve"> </w:t>
      </w:r>
      <w:r w:rsidRPr="00A340ED">
        <w:rPr>
          <w:rFonts w:ascii="Sylfaen" w:hAnsi="Sylfaen" w:cs="Sylfaen"/>
          <w:sz w:val="20"/>
          <w:lang w:val="af-ZA"/>
        </w:rPr>
        <w:t>հանձնաժողովի</w:t>
      </w:r>
      <w:r w:rsidRPr="00A340ED">
        <w:rPr>
          <w:rFonts w:ascii="Arial Armenian" w:hAnsi="Arial Armenian" w:cs="Sylfaen"/>
          <w:sz w:val="20"/>
          <w:lang w:val="af-ZA"/>
        </w:rPr>
        <w:t xml:space="preserve">` </w:t>
      </w:r>
      <w:r w:rsidRPr="00A340ED">
        <w:rPr>
          <w:rFonts w:ascii="Sylfaen" w:hAnsi="Sylfaen" w:cs="Sylfaen"/>
          <w:sz w:val="20"/>
          <w:lang w:val="af-ZA"/>
        </w:rPr>
        <w:t>հայտերի</w:t>
      </w:r>
      <w:r w:rsidRPr="00A340ED">
        <w:rPr>
          <w:rFonts w:ascii="Arial Armenian" w:hAnsi="Arial Armenian" w:cs="Sylfaen"/>
          <w:sz w:val="20"/>
          <w:lang w:val="af-ZA"/>
        </w:rPr>
        <w:t xml:space="preserve"> </w:t>
      </w:r>
      <w:r w:rsidRPr="00A340ED">
        <w:rPr>
          <w:rFonts w:ascii="Sylfaen" w:hAnsi="Sylfaen" w:cs="Sylfaen"/>
          <w:sz w:val="20"/>
          <w:lang w:val="af-ZA"/>
        </w:rPr>
        <w:t>բացման</w:t>
      </w:r>
      <w:r w:rsidRPr="00A340ED">
        <w:rPr>
          <w:rFonts w:ascii="Arial Armenian" w:hAnsi="Arial Armenian" w:cs="Sylfaen"/>
          <w:sz w:val="20"/>
          <w:lang w:val="af-ZA"/>
        </w:rPr>
        <w:t xml:space="preserve"> </w:t>
      </w:r>
      <w:r w:rsidRPr="00A340ED">
        <w:rPr>
          <w:rFonts w:ascii="Sylfaen" w:hAnsi="Sylfaen" w:cs="Sylfaen"/>
          <w:sz w:val="20"/>
          <w:lang w:val="af-ZA"/>
        </w:rPr>
        <w:t>նիստին</w:t>
      </w:r>
      <w:r w:rsidRPr="00A340ED">
        <w:rPr>
          <w:rFonts w:ascii="Arial Armenian" w:hAnsi="Arial Armenian" w:cs="Sylfaen"/>
          <w:sz w:val="20"/>
          <w:lang w:val="af-ZA"/>
        </w:rPr>
        <w:t xml:space="preserve"> </w:t>
      </w:r>
      <w:r w:rsidRPr="00A340ED">
        <w:rPr>
          <w:rFonts w:ascii="Sylfaen" w:hAnsi="Sylfaen" w:cs="Sylfaen"/>
          <w:sz w:val="20"/>
          <w:lang w:val="af-ZA"/>
        </w:rPr>
        <w:t>ներկա</w:t>
      </w:r>
      <w:r w:rsidRPr="00A340ED">
        <w:rPr>
          <w:rFonts w:ascii="Arial Armenian" w:hAnsi="Arial Armenian" w:cs="Sylfaen"/>
          <w:sz w:val="20"/>
          <w:lang w:val="af-ZA"/>
        </w:rPr>
        <w:t xml:space="preserve"> </w:t>
      </w:r>
      <w:r w:rsidRPr="00A340ED">
        <w:rPr>
          <w:rFonts w:ascii="Sylfaen" w:hAnsi="Sylfaen" w:cs="Sylfaen"/>
          <w:sz w:val="20"/>
          <w:lang w:val="af-ZA"/>
        </w:rPr>
        <w:t>անդամների</w:t>
      </w:r>
      <w:r w:rsidRPr="00A340ED">
        <w:rPr>
          <w:rFonts w:ascii="Arial Armenian" w:hAnsi="Arial Armenian" w:cs="Sylfaen"/>
          <w:sz w:val="20"/>
          <w:lang w:val="af-ZA"/>
        </w:rPr>
        <w:t xml:space="preserve"> </w:t>
      </w:r>
      <w:r w:rsidRPr="00A340ED">
        <w:rPr>
          <w:rFonts w:ascii="Sylfaen" w:hAnsi="Sylfaen" w:cs="Sylfaen"/>
          <w:sz w:val="20"/>
          <w:lang w:val="af-ZA"/>
        </w:rPr>
        <w:t>կողմից</w:t>
      </w:r>
      <w:r w:rsidRPr="00A340ED">
        <w:rPr>
          <w:rFonts w:ascii="Arial Armenian" w:hAnsi="Arial Armenian" w:cs="Sylfaen"/>
          <w:sz w:val="20"/>
          <w:lang w:val="af-ZA"/>
        </w:rPr>
        <w:t xml:space="preserve"> </w:t>
      </w:r>
      <w:r w:rsidRPr="00A340ED">
        <w:rPr>
          <w:rFonts w:ascii="Sylfaen" w:hAnsi="Sylfaen" w:cs="Sylfaen"/>
          <w:sz w:val="20"/>
          <w:lang w:val="af-ZA"/>
        </w:rPr>
        <w:t>ստորագրված</w:t>
      </w:r>
      <w:r w:rsidRPr="00A340ED">
        <w:rPr>
          <w:rFonts w:ascii="Arial Armenian" w:hAnsi="Arial Armenian" w:cs="Sylfaen"/>
          <w:sz w:val="20"/>
          <w:lang w:val="af-ZA"/>
        </w:rPr>
        <w:t xml:space="preserve"> </w:t>
      </w:r>
      <w:r w:rsidRPr="00A340ED">
        <w:rPr>
          <w:rFonts w:ascii="Sylfaen" w:hAnsi="Sylfaen" w:cs="Sylfaen"/>
          <w:sz w:val="20"/>
          <w:lang w:val="af-ZA"/>
        </w:rPr>
        <w:t>շահերի</w:t>
      </w:r>
      <w:r w:rsidRPr="00A340ED">
        <w:rPr>
          <w:rFonts w:ascii="Arial Armenian" w:hAnsi="Arial Armenian" w:cs="Sylfaen"/>
          <w:sz w:val="20"/>
          <w:lang w:val="af-ZA"/>
        </w:rPr>
        <w:t xml:space="preserve"> </w:t>
      </w:r>
      <w:r w:rsidRPr="00A340ED">
        <w:rPr>
          <w:rFonts w:ascii="Sylfaen" w:hAnsi="Sylfaen" w:cs="Sylfaen"/>
          <w:sz w:val="20"/>
          <w:lang w:val="af-ZA"/>
        </w:rPr>
        <w:t>բախման</w:t>
      </w:r>
      <w:r w:rsidRPr="00A340ED">
        <w:rPr>
          <w:rFonts w:ascii="Arial Armenian" w:hAnsi="Arial Armenian" w:cs="Sylfaen"/>
          <w:sz w:val="20"/>
          <w:lang w:val="af-ZA"/>
        </w:rPr>
        <w:t xml:space="preserve"> </w:t>
      </w:r>
      <w:r w:rsidRPr="00A340ED">
        <w:rPr>
          <w:rFonts w:ascii="Sylfaen" w:hAnsi="Sylfaen" w:cs="Sylfaen"/>
          <w:sz w:val="20"/>
          <w:lang w:val="af-ZA"/>
        </w:rPr>
        <w:t>բացակայության</w:t>
      </w:r>
      <w:r w:rsidRPr="00A340ED">
        <w:rPr>
          <w:rFonts w:ascii="Arial Armenian" w:hAnsi="Arial Armenian" w:cs="Sylfaen"/>
          <w:sz w:val="20"/>
          <w:lang w:val="af-ZA"/>
        </w:rPr>
        <w:t xml:space="preserve"> </w:t>
      </w:r>
      <w:r w:rsidRPr="00A340ED">
        <w:rPr>
          <w:rFonts w:ascii="Sylfaen" w:hAnsi="Sylfaen" w:cs="Sylfaen"/>
          <w:sz w:val="20"/>
          <w:lang w:val="af-ZA"/>
        </w:rPr>
        <w:t>մասին</w:t>
      </w:r>
      <w:r w:rsidRPr="00A340ED">
        <w:rPr>
          <w:rFonts w:ascii="Arial Armenian" w:hAnsi="Arial Armenian" w:cs="Sylfaen"/>
          <w:sz w:val="20"/>
          <w:lang w:val="af-ZA"/>
        </w:rPr>
        <w:t xml:space="preserve"> </w:t>
      </w:r>
      <w:r w:rsidRPr="00A340ED">
        <w:rPr>
          <w:rFonts w:ascii="Sylfaen" w:hAnsi="Sylfaen" w:cs="Sylfaen"/>
          <w:sz w:val="20"/>
          <w:lang w:val="af-ZA"/>
        </w:rPr>
        <w:t>հայտարարությունների</w:t>
      </w:r>
      <w:r w:rsidRPr="00A340ED">
        <w:rPr>
          <w:rFonts w:ascii="Arial Armenian" w:hAnsi="Arial Armenian" w:cs="Sylfaen"/>
          <w:sz w:val="20"/>
          <w:lang w:val="af-ZA"/>
        </w:rPr>
        <w:t xml:space="preserve"> </w:t>
      </w:r>
      <w:r w:rsidRPr="00A340ED">
        <w:rPr>
          <w:rFonts w:ascii="Sylfaen" w:hAnsi="Sylfaen" w:cs="Sylfaen"/>
          <w:sz w:val="20"/>
          <w:lang w:val="af-ZA"/>
        </w:rPr>
        <w:t>բնօրինակներից</w:t>
      </w:r>
      <w:r w:rsidRPr="00A340ED">
        <w:rPr>
          <w:rFonts w:ascii="Arial Armenian" w:hAnsi="Arial Armenian" w:cs="Sylfaen"/>
          <w:sz w:val="20"/>
          <w:lang w:val="af-ZA"/>
        </w:rPr>
        <w:t xml:space="preserve"> </w:t>
      </w:r>
      <w:r w:rsidRPr="00A340ED">
        <w:rPr>
          <w:rFonts w:ascii="Sylfaen" w:hAnsi="Sylfaen" w:cs="Sylfaen"/>
          <w:sz w:val="20"/>
          <w:lang w:val="af-ZA"/>
        </w:rPr>
        <w:t>արտատպված</w:t>
      </w:r>
      <w:r w:rsidRPr="00A340ED">
        <w:rPr>
          <w:rFonts w:ascii="Arial Armenian" w:hAnsi="Arial Armenian" w:cs="Sylfaen"/>
          <w:sz w:val="20"/>
          <w:lang w:val="af-ZA"/>
        </w:rPr>
        <w:t xml:space="preserve"> (</w:t>
      </w:r>
      <w:r w:rsidRPr="00A340ED">
        <w:rPr>
          <w:rFonts w:ascii="Sylfaen" w:hAnsi="Sylfaen" w:cs="Sylfaen"/>
          <w:sz w:val="20"/>
          <w:lang w:val="af-ZA"/>
        </w:rPr>
        <w:t>սկանավորված</w:t>
      </w:r>
      <w:r w:rsidRPr="00A340ED">
        <w:rPr>
          <w:rFonts w:ascii="Arial Armenian" w:hAnsi="Arial Armenian" w:cs="Sylfaen"/>
          <w:sz w:val="20"/>
          <w:lang w:val="af-ZA"/>
        </w:rPr>
        <w:t xml:space="preserve">) </w:t>
      </w:r>
      <w:r w:rsidRPr="00A340ED">
        <w:rPr>
          <w:rFonts w:ascii="Sylfaen" w:hAnsi="Sylfaen" w:cs="Sylfaen"/>
          <w:sz w:val="20"/>
          <w:lang w:val="af-ZA"/>
        </w:rPr>
        <w:t>տարբերակները</w:t>
      </w:r>
      <w:r w:rsidRPr="00A340ED">
        <w:rPr>
          <w:rFonts w:ascii="Arial Armenian" w:hAnsi="Arial Armenian" w:cs="Sylfaen"/>
          <w:sz w:val="20"/>
          <w:lang w:val="af-ZA"/>
        </w:rPr>
        <w:t xml:space="preserve"> </w:t>
      </w:r>
      <w:r w:rsidRPr="00A340ED">
        <w:rPr>
          <w:rFonts w:ascii="Sylfaen" w:hAnsi="Sylfaen" w:cs="Sylfaen"/>
          <w:sz w:val="20"/>
          <w:lang w:val="af-ZA"/>
        </w:rPr>
        <w:t>հրապարակում</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 xml:space="preserve"> </w:t>
      </w:r>
      <w:r w:rsidRPr="00A340ED">
        <w:rPr>
          <w:rFonts w:ascii="Sylfaen" w:hAnsi="Sylfaen" w:cs="Sylfaen"/>
          <w:sz w:val="20"/>
          <w:lang w:val="af-ZA"/>
        </w:rPr>
        <w:t>տեղեկագրում</w:t>
      </w:r>
      <w:r w:rsidRPr="00A340ED">
        <w:rPr>
          <w:rFonts w:ascii="Arial Armenian" w:hAnsi="Arial Armenian" w:cs="Sylfaen"/>
          <w:sz w:val="20"/>
          <w:lang w:val="af-ZA"/>
        </w:rPr>
        <w:t xml:space="preserve">: </w:t>
      </w:r>
      <w:r w:rsidRPr="00A340ED">
        <w:rPr>
          <w:rFonts w:ascii="Sylfaen" w:hAnsi="Sylfaen" w:cs="Sylfaen"/>
          <w:sz w:val="20"/>
          <w:lang w:val="af-ZA"/>
        </w:rPr>
        <w:t>Հանձնաժողովի</w:t>
      </w:r>
      <w:r w:rsidRPr="00A340ED">
        <w:rPr>
          <w:rFonts w:ascii="Arial Armenian" w:hAnsi="Arial Armenian" w:cs="Sylfaen"/>
          <w:sz w:val="20"/>
          <w:lang w:val="af-ZA"/>
        </w:rPr>
        <w:t xml:space="preserve"> </w:t>
      </w:r>
      <w:r w:rsidRPr="00A340ED">
        <w:rPr>
          <w:rFonts w:ascii="Sylfaen" w:hAnsi="Sylfaen" w:cs="Sylfaen"/>
          <w:sz w:val="20"/>
          <w:lang w:val="af-ZA"/>
        </w:rPr>
        <w:t>այն</w:t>
      </w:r>
      <w:r w:rsidRPr="00A340ED">
        <w:rPr>
          <w:rFonts w:ascii="Arial Armenian" w:hAnsi="Arial Armenian" w:cs="Sylfaen"/>
          <w:sz w:val="20"/>
          <w:lang w:val="af-ZA"/>
        </w:rPr>
        <w:t xml:space="preserve"> </w:t>
      </w:r>
      <w:r w:rsidRPr="00A340ED">
        <w:rPr>
          <w:rFonts w:ascii="Sylfaen" w:hAnsi="Sylfaen" w:cs="Sylfaen"/>
          <w:sz w:val="20"/>
          <w:lang w:val="af-ZA"/>
        </w:rPr>
        <w:t>անդամները</w:t>
      </w:r>
      <w:r w:rsidRPr="00A340ED">
        <w:rPr>
          <w:rFonts w:ascii="Arial Armenian" w:hAnsi="Arial Armenian" w:cs="Sylfaen"/>
          <w:sz w:val="20"/>
          <w:lang w:val="af-ZA"/>
        </w:rPr>
        <w:t xml:space="preserve">, </w:t>
      </w:r>
      <w:r w:rsidRPr="00A340ED">
        <w:rPr>
          <w:rFonts w:ascii="Sylfaen" w:hAnsi="Sylfaen" w:cs="Sylfaen"/>
          <w:sz w:val="20"/>
          <w:lang w:val="af-ZA"/>
        </w:rPr>
        <w:t>որոնք</w:t>
      </w:r>
      <w:r w:rsidRPr="00A340ED">
        <w:rPr>
          <w:rFonts w:ascii="Arial Armenian" w:hAnsi="Arial Armenian" w:cs="Sylfaen"/>
          <w:sz w:val="20"/>
          <w:lang w:val="af-ZA"/>
        </w:rPr>
        <w:t xml:space="preserve"> </w:t>
      </w:r>
      <w:r w:rsidRPr="00A340ED">
        <w:rPr>
          <w:rFonts w:ascii="Sylfaen" w:hAnsi="Sylfaen" w:cs="Sylfaen"/>
          <w:sz w:val="20"/>
          <w:lang w:val="af-ZA"/>
        </w:rPr>
        <w:t>հանձնաժողովի</w:t>
      </w:r>
      <w:r w:rsidRPr="00A340ED">
        <w:rPr>
          <w:rFonts w:ascii="Arial Armenian" w:hAnsi="Arial Armenian" w:cs="Sylfaen"/>
          <w:sz w:val="20"/>
          <w:lang w:val="af-ZA"/>
        </w:rPr>
        <w:t xml:space="preserve"> </w:t>
      </w:r>
      <w:r w:rsidRPr="00A340ED">
        <w:rPr>
          <w:rFonts w:ascii="Sylfaen" w:hAnsi="Sylfaen" w:cs="Sylfaen"/>
          <w:sz w:val="20"/>
          <w:lang w:val="af-ZA"/>
        </w:rPr>
        <w:t>աշխատանքների</w:t>
      </w:r>
      <w:r w:rsidRPr="00A340ED">
        <w:rPr>
          <w:rFonts w:ascii="Arial Armenian" w:hAnsi="Arial Armenian" w:cs="Sylfaen"/>
          <w:sz w:val="20"/>
          <w:lang w:val="af-ZA"/>
        </w:rPr>
        <w:t xml:space="preserve"> </w:t>
      </w:r>
      <w:r w:rsidRPr="00A340ED">
        <w:rPr>
          <w:rFonts w:ascii="Sylfaen" w:hAnsi="Sylfaen" w:cs="Sylfaen"/>
          <w:sz w:val="20"/>
          <w:lang w:val="af-ZA"/>
        </w:rPr>
        <w:t>մասնակցում</w:t>
      </w:r>
      <w:r w:rsidRPr="00A340ED">
        <w:rPr>
          <w:rFonts w:ascii="Arial Armenian" w:hAnsi="Arial Armenian" w:cs="Sylfaen"/>
          <w:sz w:val="20"/>
          <w:lang w:val="af-ZA"/>
        </w:rPr>
        <w:t xml:space="preserve"> </w:t>
      </w:r>
      <w:r w:rsidRPr="00A340ED">
        <w:rPr>
          <w:rFonts w:ascii="Sylfaen" w:hAnsi="Sylfaen" w:cs="Sylfaen"/>
          <w:sz w:val="20"/>
          <w:lang w:val="af-ZA"/>
        </w:rPr>
        <w:t>են</w:t>
      </w:r>
      <w:r w:rsidRPr="00A340ED">
        <w:rPr>
          <w:rFonts w:ascii="Arial Armenian" w:hAnsi="Arial Armenian" w:cs="Sylfaen"/>
          <w:sz w:val="20"/>
          <w:lang w:val="af-ZA"/>
        </w:rPr>
        <w:t xml:space="preserve"> </w:t>
      </w:r>
      <w:r w:rsidRPr="00A340ED">
        <w:rPr>
          <w:rFonts w:ascii="Sylfaen" w:hAnsi="Sylfaen" w:cs="Sylfaen"/>
          <w:sz w:val="20"/>
          <w:lang w:val="af-ZA"/>
        </w:rPr>
        <w:t>հայտերի</w:t>
      </w:r>
      <w:r w:rsidRPr="00A340ED">
        <w:rPr>
          <w:rFonts w:ascii="Arial Armenian" w:hAnsi="Arial Armenian" w:cs="Sylfaen"/>
          <w:sz w:val="20"/>
          <w:lang w:val="af-ZA"/>
        </w:rPr>
        <w:t xml:space="preserve"> </w:t>
      </w:r>
      <w:r w:rsidRPr="00A340ED">
        <w:rPr>
          <w:rFonts w:ascii="Sylfaen" w:hAnsi="Sylfaen" w:cs="Sylfaen"/>
          <w:sz w:val="20"/>
          <w:lang w:val="af-ZA"/>
        </w:rPr>
        <w:t>բացման</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գնահատման</w:t>
      </w:r>
      <w:r w:rsidRPr="00A340ED">
        <w:rPr>
          <w:rFonts w:ascii="Arial Armenian" w:hAnsi="Arial Armenian" w:cs="Sylfaen"/>
          <w:sz w:val="20"/>
          <w:lang w:val="af-ZA"/>
        </w:rPr>
        <w:t xml:space="preserve"> </w:t>
      </w:r>
      <w:r w:rsidRPr="00A340ED">
        <w:rPr>
          <w:rFonts w:ascii="Sylfaen" w:hAnsi="Sylfaen" w:cs="Sylfaen"/>
          <w:sz w:val="20"/>
          <w:lang w:val="af-ZA"/>
        </w:rPr>
        <w:t>նիստից</w:t>
      </w:r>
      <w:r w:rsidRPr="00A340ED">
        <w:rPr>
          <w:rFonts w:ascii="Arial Armenian" w:hAnsi="Arial Armenian" w:cs="Sylfaen"/>
          <w:sz w:val="20"/>
          <w:lang w:val="af-ZA"/>
        </w:rPr>
        <w:t xml:space="preserve"> </w:t>
      </w:r>
      <w:r w:rsidRPr="00A340ED">
        <w:rPr>
          <w:rFonts w:ascii="Sylfaen" w:hAnsi="Sylfaen" w:cs="Sylfaen"/>
          <w:sz w:val="20"/>
          <w:lang w:val="af-ZA"/>
        </w:rPr>
        <w:t>հետո</w:t>
      </w:r>
      <w:r w:rsidRPr="00A340ED">
        <w:rPr>
          <w:rFonts w:ascii="Arial Armenian" w:hAnsi="Arial Armenian" w:cs="Sylfaen"/>
          <w:sz w:val="20"/>
          <w:lang w:val="af-ZA"/>
        </w:rPr>
        <w:t xml:space="preserve"> </w:t>
      </w:r>
      <w:r w:rsidRPr="00A340ED">
        <w:rPr>
          <w:rFonts w:ascii="Sylfaen" w:hAnsi="Sylfaen" w:cs="Sylfaen"/>
          <w:sz w:val="20"/>
          <w:lang w:val="af-ZA"/>
        </w:rPr>
        <w:t>հրավիրվող</w:t>
      </w:r>
      <w:r w:rsidRPr="00A340ED">
        <w:rPr>
          <w:rFonts w:ascii="Arial Armenian" w:hAnsi="Arial Armenian" w:cs="Sylfaen"/>
          <w:sz w:val="20"/>
          <w:lang w:val="af-ZA"/>
        </w:rPr>
        <w:t xml:space="preserve"> </w:t>
      </w:r>
      <w:r w:rsidRPr="00A340ED">
        <w:rPr>
          <w:rFonts w:ascii="Sylfaen" w:hAnsi="Sylfaen" w:cs="Sylfaen"/>
          <w:sz w:val="20"/>
          <w:lang w:val="af-ZA"/>
        </w:rPr>
        <w:t>նիստերին</w:t>
      </w:r>
      <w:r w:rsidRPr="00A340ED">
        <w:rPr>
          <w:rFonts w:ascii="Arial Armenian" w:hAnsi="Arial Armenian" w:cs="Sylfaen"/>
          <w:sz w:val="20"/>
          <w:lang w:val="af-ZA"/>
        </w:rPr>
        <w:t xml:space="preserve">, </w:t>
      </w:r>
      <w:r w:rsidRPr="00A340ED">
        <w:rPr>
          <w:rFonts w:ascii="Sylfaen" w:hAnsi="Sylfaen" w:cs="Sylfaen"/>
          <w:sz w:val="20"/>
          <w:lang w:val="af-ZA"/>
        </w:rPr>
        <w:t>ստորագրում</w:t>
      </w:r>
      <w:r w:rsidRPr="00A340ED">
        <w:rPr>
          <w:rFonts w:ascii="Arial Armenian" w:hAnsi="Arial Armenian" w:cs="Sylfaen"/>
          <w:sz w:val="20"/>
          <w:lang w:val="af-ZA"/>
        </w:rPr>
        <w:t xml:space="preserve"> </w:t>
      </w:r>
      <w:r w:rsidRPr="00A340ED">
        <w:rPr>
          <w:rFonts w:ascii="Sylfaen" w:hAnsi="Sylfaen" w:cs="Sylfaen"/>
          <w:sz w:val="20"/>
          <w:lang w:val="af-ZA"/>
        </w:rPr>
        <w:t>են</w:t>
      </w:r>
      <w:r w:rsidRPr="00A340ED">
        <w:rPr>
          <w:rFonts w:ascii="Arial Armenian" w:hAnsi="Arial Armenian" w:cs="Sylfaen"/>
          <w:sz w:val="20"/>
          <w:lang w:val="af-ZA"/>
        </w:rPr>
        <w:t xml:space="preserve"> </w:t>
      </w:r>
      <w:r w:rsidRPr="00A340ED">
        <w:rPr>
          <w:rFonts w:ascii="Sylfaen" w:hAnsi="Sylfaen" w:cs="Sylfaen"/>
          <w:sz w:val="20"/>
          <w:lang w:val="af-ZA"/>
        </w:rPr>
        <w:t>սույն</w:t>
      </w:r>
      <w:r w:rsidRPr="00A340ED">
        <w:rPr>
          <w:rFonts w:ascii="Arial Armenian" w:hAnsi="Arial Armenian" w:cs="Sylfaen"/>
          <w:sz w:val="20"/>
          <w:lang w:val="af-ZA"/>
        </w:rPr>
        <w:t xml:space="preserve"> </w:t>
      </w:r>
      <w:r w:rsidRPr="00A340ED">
        <w:rPr>
          <w:rFonts w:ascii="Sylfaen" w:hAnsi="Sylfaen" w:cs="Sylfaen"/>
          <w:sz w:val="20"/>
          <w:lang w:val="af-ZA"/>
        </w:rPr>
        <w:t>ենթակետում</w:t>
      </w:r>
      <w:r w:rsidRPr="00A340ED">
        <w:rPr>
          <w:rFonts w:ascii="Arial Armenian" w:hAnsi="Arial Armenian" w:cs="Sylfaen"/>
          <w:sz w:val="20"/>
          <w:lang w:val="af-ZA"/>
        </w:rPr>
        <w:t xml:space="preserve"> </w:t>
      </w:r>
      <w:r w:rsidRPr="00A340ED">
        <w:rPr>
          <w:rFonts w:ascii="Sylfaen" w:hAnsi="Sylfaen" w:cs="Sylfaen"/>
          <w:sz w:val="20"/>
          <w:lang w:val="af-ZA"/>
        </w:rPr>
        <w:t>նախատեսված</w:t>
      </w:r>
      <w:r w:rsidRPr="00A340ED">
        <w:rPr>
          <w:rFonts w:ascii="Arial Armenian" w:hAnsi="Arial Armenian" w:cs="Sylfaen"/>
          <w:sz w:val="20"/>
          <w:lang w:val="af-ZA"/>
        </w:rPr>
        <w:t xml:space="preserve"> </w:t>
      </w:r>
      <w:r w:rsidRPr="00A340ED">
        <w:rPr>
          <w:rFonts w:ascii="Sylfaen" w:hAnsi="Sylfaen" w:cs="Sylfaen"/>
          <w:sz w:val="20"/>
          <w:lang w:val="af-ZA"/>
        </w:rPr>
        <w:t>հայտարարությունները</w:t>
      </w:r>
      <w:r w:rsidRPr="00A340ED">
        <w:rPr>
          <w:rFonts w:ascii="Arial Armenian" w:hAnsi="Arial Armenian" w:cs="Sylfaen"/>
          <w:sz w:val="20"/>
          <w:lang w:val="af-ZA"/>
        </w:rPr>
        <w:t xml:space="preserve">, </w:t>
      </w:r>
      <w:r w:rsidRPr="00A340ED">
        <w:rPr>
          <w:rFonts w:ascii="Sylfaen" w:hAnsi="Sylfaen" w:cs="Sylfaen"/>
          <w:sz w:val="20"/>
          <w:lang w:val="af-ZA"/>
        </w:rPr>
        <w:t>որոնք</w:t>
      </w:r>
      <w:r w:rsidRPr="00A340ED">
        <w:rPr>
          <w:rFonts w:ascii="Arial Armenian" w:hAnsi="Arial Armenian" w:cs="Sylfaen"/>
          <w:sz w:val="20"/>
          <w:lang w:val="af-ZA"/>
        </w:rPr>
        <w:t xml:space="preserve"> </w:t>
      </w:r>
      <w:r w:rsidRPr="00A340ED">
        <w:rPr>
          <w:rFonts w:ascii="Sylfaen" w:hAnsi="Sylfaen" w:cs="Sylfaen"/>
          <w:sz w:val="20"/>
          <w:lang w:val="af-ZA"/>
        </w:rPr>
        <w:t>տեղեկագրում</w:t>
      </w:r>
      <w:r w:rsidRPr="00A340ED">
        <w:rPr>
          <w:rFonts w:ascii="Arial Armenian" w:hAnsi="Arial Armenian" w:cs="Sylfaen"/>
          <w:sz w:val="20"/>
          <w:lang w:val="af-ZA"/>
        </w:rPr>
        <w:t xml:space="preserve"> </w:t>
      </w:r>
      <w:r w:rsidRPr="00A340ED">
        <w:rPr>
          <w:rFonts w:ascii="Sylfaen" w:hAnsi="Sylfaen" w:cs="Sylfaen"/>
          <w:sz w:val="20"/>
          <w:lang w:val="af-ZA"/>
        </w:rPr>
        <w:t>քարտուղարը</w:t>
      </w:r>
      <w:r w:rsidRPr="00A340ED">
        <w:rPr>
          <w:rFonts w:ascii="Arial Armenian" w:hAnsi="Arial Armenian" w:cs="Sylfaen"/>
          <w:sz w:val="20"/>
          <w:lang w:val="af-ZA"/>
        </w:rPr>
        <w:t xml:space="preserve"> </w:t>
      </w:r>
      <w:r w:rsidRPr="00A340ED">
        <w:rPr>
          <w:rFonts w:ascii="Sylfaen" w:hAnsi="Sylfaen" w:cs="Sylfaen"/>
          <w:sz w:val="20"/>
          <w:lang w:val="af-ZA"/>
        </w:rPr>
        <w:t>հրապարակում</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 xml:space="preserve"> </w:t>
      </w:r>
      <w:r w:rsidRPr="00A340ED">
        <w:rPr>
          <w:rFonts w:ascii="Sylfaen" w:hAnsi="Sylfaen" w:cs="Sylfaen"/>
          <w:sz w:val="20"/>
          <w:lang w:val="af-ZA"/>
        </w:rPr>
        <w:t>ստորագրմանը</w:t>
      </w:r>
      <w:r w:rsidRPr="00A340ED">
        <w:rPr>
          <w:rFonts w:ascii="Arial Armenian" w:hAnsi="Arial Armenian" w:cs="Sylfaen"/>
          <w:sz w:val="20"/>
          <w:lang w:val="af-ZA"/>
        </w:rPr>
        <w:t xml:space="preserve"> </w:t>
      </w:r>
      <w:r w:rsidRPr="00A340ED">
        <w:rPr>
          <w:rFonts w:ascii="Sylfaen" w:hAnsi="Sylfaen" w:cs="Sylfaen"/>
          <w:sz w:val="20"/>
          <w:lang w:val="af-ZA"/>
        </w:rPr>
        <w:t>հաջորդող</w:t>
      </w:r>
      <w:r w:rsidRPr="00A340ED">
        <w:rPr>
          <w:rFonts w:ascii="Arial Armenian" w:hAnsi="Arial Armenian" w:cs="Sylfaen"/>
          <w:sz w:val="20"/>
          <w:lang w:val="af-ZA"/>
        </w:rPr>
        <w:t xml:space="preserve"> </w:t>
      </w:r>
      <w:r w:rsidRPr="00A340ED">
        <w:rPr>
          <w:rFonts w:ascii="Sylfaen" w:hAnsi="Sylfaen" w:cs="Sylfaen"/>
          <w:sz w:val="20"/>
          <w:lang w:val="af-ZA"/>
        </w:rPr>
        <w:t>աշխատանքային</w:t>
      </w:r>
      <w:r w:rsidRPr="00A340ED">
        <w:rPr>
          <w:rFonts w:ascii="Arial Armenian" w:hAnsi="Arial Armenian" w:cs="Sylfaen"/>
          <w:sz w:val="20"/>
          <w:lang w:val="af-ZA"/>
        </w:rPr>
        <w:t xml:space="preserve"> </w:t>
      </w:r>
      <w:r w:rsidRPr="00A340ED">
        <w:rPr>
          <w:rFonts w:ascii="Sylfaen" w:hAnsi="Sylfaen" w:cs="Sylfaen"/>
          <w:sz w:val="20"/>
          <w:lang w:val="af-ZA"/>
        </w:rPr>
        <w:t>օրը</w:t>
      </w:r>
      <w:r w:rsidRPr="00A340ED">
        <w:rPr>
          <w:rFonts w:ascii="Arial Armenian" w:hAnsi="Arial Armenian" w:cs="Sylfaen"/>
          <w:sz w:val="20"/>
          <w:lang w:val="af-ZA"/>
        </w:rPr>
        <w:t>:</w:t>
      </w:r>
    </w:p>
    <w:p w:rsidR="0081576D" w:rsidRPr="00A340ED" w:rsidRDefault="0081576D" w:rsidP="0081576D">
      <w:pPr>
        <w:ind w:firstLine="375"/>
        <w:jc w:val="both"/>
        <w:rPr>
          <w:rFonts w:ascii="Arial Armenian" w:hAnsi="Arial Armenian" w:cs="Sylfaen"/>
          <w:sz w:val="20"/>
          <w:lang w:val="af-ZA"/>
        </w:rPr>
      </w:pPr>
      <w:r w:rsidRPr="00A340ED">
        <w:rPr>
          <w:rFonts w:ascii="Arial Armenian" w:hAnsi="Arial Armenian" w:cs="Sylfaen"/>
          <w:sz w:val="20"/>
          <w:lang w:val="af-ZA"/>
        </w:rPr>
        <w:t xml:space="preserve">8.12 </w:t>
      </w:r>
      <w:r w:rsidRPr="00A340ED">
        <w:rPr>
          <w:rFonts w:ascii="Sylfaen" w:hAnsi="Sylfaen" w:cs="Sylfaen"/>
          <w:sz w:val="20"/>
        </w:rPr>
        <w:t>Օրենքի</w:t>
      </w:r>
      <w:r w:rsidRPr="00A340ED">
        <w:rPr>
          <w:rFonts w:ascii="Arial Armenian" w:hAnsi="Arial Armenian" w:cs="Sylfaen"/>
          <w:sz w:val="20"/>
          <w:lang w:val="af-ZA"/>
        </w:rPr>
        <w:t xml:space="preserve"> 6-</w:t>
      </w:r>
      <w:r w:rsidRPr="00A340ED">
        <w:rPr>
          <w:rFonts w:ascii="Sylfaen" w:hAnsi="Sylfaen" w:cs="Sylfaen"/>
          <w:sz w:val="20"/>
        </w:rPr>
        <w:t>րդ</w:t>
      </w:r>
      <w:r w:rsidRPr="00A340ED">
        <w:rPr>
          <w:rFonts w:ascii="Arial Armenian" w:hAnsi="Arial Armenian" w:cs="Sylfaen"/>
          <w:sz w:val="20"/>
          <w:lang w:val="af-ZA"/>
        </w:rPr>
        <w:t xml:space="preserve"> </w:t>
      </w:r>
      <w:r w:rsidRPr="00A340ED">
        <w:rPr>
          <w:rFonts w:ascii="Sylfaen" w:hAnsi="Sylfaen" w:cs="Sylfaen"/>
          <w:sz w:val="20"/>
        </w:rPr>
        <w:t>հոդվածի</w:t>
      </w:r>
      <w:r w:rsidRPr="00A340ED">
        <w:rPr>
          <w:rFonts w:ascii="Arial Armenian" w:hAnsi="Arial Armenian" w:cs="Sylfaen"/>
          <w:sz w:val="20"/>
          <w:lang w:val="af-ZA"/>
        </w:rPr>
        <w:t xml:space="preserve"> 1-</w:t>
      </w:r>
      <w:r w:rsidRPr="00A340ED">
        <w:rPr>
          <w:rFonts w:ascii="Sylfaen" w:hAnsi="Sylfaen" w:cs="Sylfaen"/>
          <w:sz w:val="20"/>
        </w:rPr>
        <w:t>ին</w:t>
      </w:r>
      <w:r w:rsidRPr="00A340ED">
        <w:rPr>
          <w:rFonts w:ascii="Arial Armenian" w:hAnsi="Arial Armenian" w:cs="Sylfaen"/>
          <w:sz w:val="20"/>
          <w:lang w:val="af-ZA"/>
        </w:rPr>
        <w:t xml:space="preserve"> </w:t>
      </w:r>
      <w:r w:rsidRPr="00A340ED">
        <w:rPr>
          <w:rFonts w:ascii="Sylfaen" w:hAnsi="Sylfaen" w:cs="Sylfaen"/>
          <w:sz w:val="20"/>
        </w:rPr>
        <w:t>մասի</w:t>
      </w:r>
      <w:r w:rsidRPr="00A340ED">
        <w:rPr>
          <w:rFonts w:ascii="Arial Armenian" w:hAnsi="Arial Armenian" w:cs="Sylfaen"/>
          <w:sz w:val="20"/>
          <w:lang w:val="af-ZA"/>
        </w:rPr>
        <w:t xml:space="preserve"> 6-</w:t>
      </w:r>
      <w:r w:rsidRPr="00A340ED">
        <w:rPr>
          <w:rFonts w:ascii="Sylfaen" w:hAnsi="Sylfaen" w:cs="Sylfaen"/>
          <w:sz w:val="20"/>
        </w:rPr>
        <w:t>րդ</w:t>
      </w:r>
      <w:r w:rsidRPr="00A340ED">
        <w:rPr>
          <w:rFonts w:ascii="Arial Armenian" w:hAnsi="Arial Armenian" w:cs="Sylfaen"/>
          <w:sz w:val="20"/>
          <w:lang w:val="af-ZA"/>
        </w:rPr>
        <w:t xml:space="preserve"> </w:t>
      </w:r>
      <w:r w:rsidRPr="00A340ED">
        <w:rPr>
          <w:rFonts w:ascii="Sylfaen" w:hAnsi="Sylfaen" w:cs="Sylfaen"/>
          <w:sz w:val="20"/>
        </w:rPr>
        <w:t>կետով</w:t>
      </w:r>
      <w:r w:rsidRPr="00A340ED">
        <w:rPr>
          <w:rFonts w:ascii="Arial Armenian" w:hAnsi="Arial Armenian" w:cs="Sylfaen"/>
          <w:sz w:val="20"/>
          <w:lang w:val="af-ZA"/>
        </w:rPr>
        <w:t xml:space="preserve"> </w:t>
      </w:r>
      <w:r w:rsidRPr="00A340ED">
        <w:rPr>
          <w:rFonts w:ascii="Sylfaen" w:hAnsi="Sylfaen" w:cs="Sylfaen"/>
          <w:sz w:val="20"/>
        </w:rPr>
        <w:t>նախատեսված</w:t>
      </w:r>
      <w:r w:rsidRPr="00A340ED">
        <w:rPr>
          <w:rFonts w:ascii="Arial Armenian" w:hAnsi="Arial Armenian" w:cs="Sylfaen"/>
          <w:sz w:val="20"/>
          <w:lang w:val="af-ZA"/>
        </w:rPr>
        <w:t xml:space="preserve"> </w:t>
      </w:r>
      <w:r w:rsidRPr="00A340ED">
        <w:rPr>
          <w:rFonts w:ascii="Sylfaen" w:hAnsi="Sylfaen" w:cs="Sylfaen"/>
          <w:sz w:val="20"/>
        </w:rPr>
        <w:t>հիմքերն</w:t>
      </w:r>
      <w:r w:rsidRPr="00A340ED">
        <w:rPr>
          <w:rFonts w:ascii="Arial Armenian" w:hAnsi="Arial Armenian" w:cs="Sylfaen"/>
          <w:sz w:val="20"/>
          <w:lang w:val="af-ZA"/>
        </w:rPr>
        <w:t xml:space="preserve"> </w:t>
      </w:r>
      <w:r w:rsidRPr="00A340ED">
        <w:rPr>
          <w:rFonts w:ascii="Sylfaen" w:hAnsi="Sylfaen" w:cs="Sylfaen"/>
          <w:sz w:val="20"/>
        </w:rPr>
        <w:t>ի</w:t>
      </w:r>
      <w:r w:rsidRPr="00A340ED">
        <w:rPr>
          <w:rFonts w:ascii="Arial Armenian" w:hAnsi="Arial Armenian" w:cs="Sylfaen"/>
          <w:sz w:val="20"/>
          <w:lang w:val="af-ZA"/>
        </w:rPr>
        <w:t xml:space="preserve"> </w:t>
      </w:r>
      <w:r w:rsidRPr="00A340ED">
        <w:rPr>
          <w:rFonts w:ascii="Sylfaen" w:hAnsi="Sylfaen" w:cs="Sylfaen"/>
          <w:sz w:val="20"/>
        </w:rPr>
        <w:t>հայտ</w:t>
      </w:r>
      <w:r w:rsidRPr="00A340ED">
        <w:rPr>
          <w:rFonts w:ascii="Arial Armenian" w:hAnsi="Arial Armenian" w:cs="Sylfaen"/>
          <w:sz w:val="20"/>
          <w:lang w:val="af-ZA"/>
        </w:rPr>
        <w:t xml:space="preserve"> </w:t>
      </w:r>
      <w:r w:rsidRPr="00A340ED">
        <w:rPr>
          <w:rFonts w:ascii="Sylfaen" w:hAnsi="Sylfaen" w:cs="Sylfaen"/>
          <w:sz w:val="20"/>
        </w:rPr>
        <w:t>գալու</w:t>
      </w:r>
      <w:r w:rsidRPr="00A340ED">
        <w:rPr>
          <w:rFonts w:ascii="Arial Armenian" w:hAnsi="Arial Armenian" w:cs="Sylfaen"/>
          <w:sz w:val="20"/>
          <w:lang w:val="af-ZA"/>
        </w:rPr>
        <w:t xml:space="preserve"> </w:t>
      </w:r>
      <w:r w:rsidRPr="00A340ED">
        <w:rPr>
          <w:rFonts w:ascii="Sylfaen" w:hAnsi="Sylfaen" w:cs="Sylfaen"/>
          <w:sz w:val="20"/>
        </w:rPr>
        <w:t>օրվան</w:t>
      </w:r>
      <w:r w:rsidRPr="00A340ED">
        <w:rPr>
          <w:rFonts w:ascii="Arial Armenian" w:hAnsi="Arial Armenian" w:cs="Sylfaen"/>
          <w:sz w:val="20"/>
          <w:lang w:val="af-ZA"/>
        </w:rPr>
        <w:t xml:space="preserve"> </w:t>
      </w:r>
      <w:r w:rsidRPr="00A340ED">
        <w:rPr>
          <w:rFonts w:ascii="Sylfaen" w:hAnsi="Sylfaen" w:cs="Sylfaen"/>
          <w:sz w:val="20"/>
        </w:rPr>
        <w:t>հաջորդող</w:t>
      </w:r>
      <w:r w:rsidRPr="00A340ED">
        <w:rPr>
          <w:rFonts w:ascii="Arial Armenian" w:hAnsi="Arial Armenian" w:cs="Sylfaen"/>
          <w:sz w:val="20"/>
          <w:lang w:val="af-ZA"/>
        </w:rPr>
        <w:t xml:space="preserve"> </w:t>
      </w:r>
      <w:r w:rsidRPr="00A340ED">
        <w:rPr>
          <w:rFonts w:ascii="Sylfaen" w:hAnsi="Sylfaen" w:cs="Sylfaen"/>
          <w:sz w:val="20"/>
        </w:rPr>
        <w:t>հինգ</w:t>
      </w:r>
      <w:r w:rsidRPr="00A340ED">
        <w:rPr>
          <w:rFonts w:ascii="Arial Armenian" w:hAnsi="Arial Armenian" w:cs="Sylfaen"/>
          <w:sz w:val="20"/>
          <w:lang w:val="af-ZA"/>
        </w:rPr>
        <w:t xml:space="preserve"> </w:t>
      </w:r>
      <w:r w:rsidRPr="00A340ED">
        <w:rPr>
          <w:rFonts w:ascii="Sylfaen" w:hAnsi="Sylfaen" w:cs="Sylfaen"/>
          <w:sz w:val="20"/>
        </w:rPr>
        <w:t>աշխատանքային</w:t>
      </w:r>
      <w:r w:rsidRPr="00A340ED">
        <w:rPr>
          <w:rFonts w:ascii="Arial Armenian" w:hAnsi="Arial Armenian" w:cs="Sylfaen"/>
          <w:sz w:val="20"/>
          <w:lang w:val="af-ZA"/>
        </w:rPr>
        <w:t xml:space="preserve"> </w:t>
      </w:r>
      <w:r w:rsidRPr="00A340ED">
        <w:rPr>
          <w:rFonts w:ascii="Sylfaen" w:hAnsi="Sylfaen" w:cs="Sylfaen"/>
          <w:sz w:val="20"/>
        </w:rPr>
        <w:t>օրվա</w:t>
      </w:r>
      <w:r w:rsidRPr="00A340ED">
        <w:rPr>
          <w:rFonts w:ascii="Arial Armenian" w:hAnsi="Arial Armenian" w:cs="Sylfaen"/>
          <w:sz w:val="20"/>
          <w:lang w:val="af-ZA"/>
        </w:rPr>
        <w:t xml:space="preserve"> </w:t>
      </w:r>
      <w:r w:rsidRPr="00A340ED">
        <w:rPr>
          <w:rFonts w:ascii="Sylfaen" w:hAnsi="Sylfaen" w:cs="Sylfaen"/>
          <w:sz w:val="20"/>
        </w:rPr>
        <w:t>ընթացքում</w:t>
      </w:r>
      <w:r w:rsidRPr="00A340ED">
        <w:rPr>
          <w:rFonts w:ascii="Arial Armenian" w:hAnsi="Arial Armenian" w:cs="Sylfaen"/>
          <w:sz w:val="20"/>
          <w:lang w:val="af-ZA"/>
        </w:rPr>
        <w:t xml:space="preserve"> </w:t>
      </w:r>
      <w:r w:rsidRPr="00A340ED">
        <w:rPr>
          <w:rFonts w:ascii="Sylfaen" w:hAnsi="Sylfaen" w:cs="Sylfaen"/>
          <w:sz w:val="20"/>
        </w:rPr>
        <w:t>պատվիրատուն</w:t>
      </w:r>
      <w:r w:rsidRPr="00A340ED">
        <w:rPr>
          <w:rFonts w:ascii="Arial Armenian" w:hAnsi="Arial Armenian" w:cs="Sylfaen"/>
          <w:sz w:val="20"/>
          <w:lang w:val="af-ZA"/>
        </w:rPr>
        <w:t xml:space="preserve"> </w:t>
      </w:r>
      <w:r w:rsidRPr="00A340ED">
        <w:rPr>
          <w:rFonts w:ascii="Sylfaen" w:hAnsi="Sylfaen" w:cs="Sylfaen"/>
          <w:sz w:val="20"/>
        </w:rPr>
        <w:t>տվյալ</w:t>
      </w:r>
      <w:r w:rsidRPr="00A340ED">
        <w:rPr>
          <w:rFonts w:ascii="Arial Armenian" w:hAnsi="Arial Armenian" w:cs="Sylfaen"/>
          <w:sz w:val="20"/>
          <w:lang w:val="af-ZA"/>
        </w:rPr>
        <w:t xml:space="preserve"> </w:t>
      </w:r>
      <w:r w:rsidRPr="00A340ED">
        <w:rPr>
          <w:rFonts w:ascii="Sylfaen" w:hAnsi="Sylfaen" w:cs="Sylfaen"/>
          <w:sz w:val="20"/>
        </w:rPr>
        <w:t>մասնակցի</w:t>
      </w:r>
      <w:r w:rsidRPr="00A340ED">
        <w:rPr>
          <w:rFonts w:ascii="Arial Armenian" w:hAnsi="Arial Armenian" w:cs="Sylfaen"/>
          <w:sz w:val="20"/>
          <w:lang w:val="af-ZA"/>
        </w:rPr>
        <w:t xml:space="preserve"> </w:t>
      </w:r>
      <w:r w:rsidRPr="00A340ED">
        <w:rPr>
          <w:rFonts w:ascii="Sylfaen" w:hAnsi="Sylfaen" w:cs="Sylfaen"/>
          <w:sz w:val="20"/>
        </w:rPr>
        <w:t>տվյալները</w:t>
      </w:r>
      <w:r w:rsidRPr="00A340ED">
        <w:rPr>
          <w:rFonts w:ascii="Arial Armenian" w:hAnsi="Arial Armenian" w:cs="Sylfaen"/>
          <w:sz w:val="20"/>
          <w:lang w:val="af-ZA"/>
        </w:rPr>
        <w:t xml:space="preserve">` </w:t>
      </w:r>
      <w:r w:rsidRPr="00A340ED">
        <w:rPr>
          <w:rFonts w:ascii="Sylfaen" w:hAnsi="Sylfaen" w:cs="Sylfaen"/>
          <w:sz w:val="20"/>
        </w:rPr>
        <w:t>համապատասխան</w:t>
      </w:r>
      <w:r w:rsidRPr="00A340ED">
        <w:rPr>
          <w:rFonts w:ascii="Arial Armenian" w:hAnsi="Arial Armenian" w:cs="Sylfaen"/>
          <w:sz w:val="20"/>
          <w:lang w:val="af-ZA"/>
        </w:rPr>
        <w:t xml:space="preserve"> </w:t>
      </w:r>
      <w:r w:rsidRPr="00A340ED">
        <w:rPr>
          <w:rFonts w:ascii="Sylfaen" w:hAnsi="Sylfaen" w:cs="Sylfaen"/>
          <w:sz w:val="20"/>
        </w:rPr>
        <w:t>հիմքերով</w:t>
      </w:r>
      <w:r w:rsidRPr="00A340ED">
        <w:rPr>
          <w:rFonts w:ascii="Arial Armenian" w:hAnsi="Arial Armenian" w:cs="Sylfaen"/>
          <w:sz w:val="20"/>
          <w:lang w:val="af-ZA"/>
        </w:rPr>
        <w:t xml:space="preserve">, </w:t>
      </w:r>
      <w:r w:rsidRPr="00A340ED">
        <w:rPr>
          <w:rFonts w:ascii="Sylfaen" w:hAnsi="Sylfaen" w:cs="Sylfaen"/>
          <w:sz w:val="20"/>
        </w:rPr>
        <w:t>գրավոր</w:t>
      </w:r>
      <w:r w:rsidRPr="00A340ED">
        <w:rPr>
          <w:rFonts w:ascii="Arial Armenian" w:hAnsi="Arial Armenian" w:cs="Sylfaen"/>
          <w:sz w:val="20"/>
          <w:lang w:val="af-ZA"/>
        </w:rPr>
        <w:t xml:space="preserve"> </w:t>
      </w:r>
      <w:r w:rsidRPr="00A340ED">
        <w:rPr>
          <w:rFonts w:ascii="Sylfaen" w:hAnsi="Sylfaen" w:cs="Sylfaen"/>
          <w:sz w:val="20"/>
        </w:rPr>
        <w:t>ուղարկում</w:t>
      </w:r>
      <w:r w:rsidRPr="00A340ED">
        <w:rPr>
          <w:rFonts w:ascii="Arial Armenian" w:hAnsi="Arial Armenian" w:cs="Sylfaen"/>
          <w:sz w:val="20"/>
          <w:lang w:val="af-ZA"/>
        </w:rPr>
        <w:t xml:space="preserve"> </w:t>
      </w:r>
      <w:r w:rsidRPr="00A340ED">
        <w:rPr>
          <w:rFonts w:ascii="Sylfaen" w:hAnsi="Sylfaen" w:cs="Sylfaen"/>
          <w:sz w:val="20"/>
        </w:rPr>
        <w:t>է</w:t>
      </w:r>
      <w:r w:rsidRPr="00A340ED">
        <w:rPr>
          <w:rFonts w:ascii="Arial Armenian" w:hAnsi="Arial Armenian" w:cs="Sylfaen"/>
          <w:sz w:val="20"/>
          <w:lang w:val="af-ZA"/>
        </w:rPr>
        <w:t xml:space="preserve"> </w:t>
      </w:r>
      <w:r w:rsidRPr="00A340ED">
        <w:rPr>
          <w:rFonts w:ascii="Sylfaen" w:hAnsi="Sylfaen" w:cs="Sylfaen"/>
          <w:sz w:val="20"/>
        </w:rPr>
        <w:t>լիազորված</w:t>
      </w:r>
      <w:r w:rsidRPr="00A340ED">
        <w:rPr>
          <w:rFonts w:ascii="Arial Armenian" w:hAnsi="Arial Armenian" w:cs="Sylfaen"/>
          <w:sz w:val="20"/>
          <w:lang w:val="af-ZA"/>
        </w:rPr>
        <w:t xml:space="preserve"> </w:t>
      </w:r>
      <w:r w:rsidRPr="00A340ED">
        <w:rPr>
          <w:rFonts w:ascii="Sylfaen" w:hAnsi="Sylfaen" w:cs="Sylfaen"/>
          <w:sz w:val="20"/>
        </w:rPr>
        <w:t>մարմին</w:t>
      </w:r>
      <w:r w:rsidRPr="00A340ED">
        <w:rPr>
          <w:rFonts w:ascii="Arial Armenian" w:hAnsi="Arial Armenian" w:cs="Sylfaen"/>
          <w:sz w:val="20"/>
          <w:lang w:val="hy-AM"/>
        </w:rPr>
        <w:t xml:space="preserve">, </w:t>
      </w:r>
      <w:r w:rsidRPr="00A340ED">
        <w:rPr>
          <w:rFonts w:ascii="Sylfaen" w:hAnsi="Sylfaen" w:cs="Sylfaen"/>
          <w:sz w:val="20"/>
        </w:rPr>
        <w:t>որը</w:t>
      </w:r>
      <w:r w:rsidRPr="00A340ED">
        <w:rPr>
          <w:rFonts w:ascii="Arial Armenian" w:hAnsi="Arial Armenian" w:cs="Sylfaen"/>
          <w:sz w:val="20"/>
          <w:lang w:val="af-ZA"/>
        </w:rPr>
        <w:t xml:space="preserve"> </w:t>
      </w:r>
      <w:r w:rsidRPr="00A340ED">
        <w:rPr>
          <w:rFonts w:ascii="Sylfaen" w:hAnsi="Sylfaen" w:cs="Sylfaen"/>
          <w:sz w:val="20"/>
        </w:rPr>
        <w:t>դրանք</w:t>
      </w:r>
      <w:r w:rsidRPr="00A340ED">
        <w:rPr>
          <w:rFonts w:ascii="Arial Armenian" w:hAnsi="Arial Armenian" w:cs="Sylfaen"/>
          <w:sz w:val="20"/>
          <w:lang w:val="af-ZA"/>
        </w:rPr>
        <w:t xml:space="preserve"> </w:t>
      </w:r>
      <w:r w:rsidRPr="00A340ED">
        <w:rPr>
          <w:rFonts w:ascii="Sylfaen" w:hAnsi="Sylfaen" w:cs="Sylfaen"/>
          <w:sz w:val="20"/>
        </w:rPr>
        <w:t>ստանալուն</w:t>
      </w:r>
      <w:r w:rsidRPr="00A340ED">
        <w:rPr>
          <w:rFonts w:ascii="Arial Armenian" w:hAnsi="Arial Armenian" w:cs="Sylfaen"/>
          <w:sz w:val="20"/>
          <w:lang w:val="af-ZA"/>
        </w:rPr>
        <w:t xml:space="preserve"> </w:t>
      </w:r>
      <w:r w:rsidRPr="00A340ED">
        <w:rPr>
          <w:rFonts w:ascii="Sylfaen" w:hAnsi="Sylfaen" w:cs="Sylfaen"/>
          <w:sz w:val="20"/>
        </w:rPr>
        <w:t>հաջորդող</w:t>
      </w:r>
      <w:r w:rsidRPr="00A340ED">
        <w:rPr>
          <w:rFonts w:ascii="Arial Armenian" w:hAnsi="Arial Armenian" w:cs="Sylfaen"/>
          <w:sz w:val="20"/>
          <w:lang w:val="af-ZA"/>
        </w:rPr>
        <w:t xml:space="preserve"> </w:t>
      </w:r>
      <w:r w:rsidRPr="00A340ED">
        <w:rPr>
          <w:rFonts w:ascii="Sylfaen" w:hAnsi="Sylfaen" w:cs="Sylfaen"/>
          <w:sz w:val="20"/>
        </w:rPr>
        <w:t>հինգ</w:t>
      </w:r>
      <w:r w:rsidRPr="00A340ED">
        <w:rPr>
          <w:rFonts w:ascii="Arial Armenian" w:hAnsi="Arial Armenian" w:cs="Sylfaen"/>
          <w:sz w:val="20"/>
          <w:lang w:val="af-ZA"/>
        </w:rPr>
        <w:t xml:space="preserve"> </w:t>
      </w:r>
      <w:r w:rsidRPr="00A340ED">
        <w:rPr>
          <w:rFonts w:ascii="Sylfaen" w:hAnsi="Sylfaen" w:cs="Sylfaen"/>
          <w:sz w:val="20"/>
        </w:rPr>
        <w:t>աշխատանքային</w:t>
      </w:r>
      <w:r w:rsidRPr="00A340ED">
        <w:rPr>
          <w:rFonts w:ascii="Arial Armenian" w:hAnsi="Arial Armenian" w:cs="Sylfaen"/>
          <w:sz w:val="20"/>
          <w:lang w:val="af-ZA"/>
        </w:rPr>
        <w:t xml:space="preserve"> </w:t>
      </w:r>
      <w:r w:rsidRPr="00A340ED">
        <w:rPr>
          <w:rFonts w:ascii="Sylfaen" w:hAnsi="Sylfaen" w:cs="Sylfaen"/>
          <w:sz w:val="20"/>
        </w:rPr>
        <w:t>օրվա</w:t>
      </w:r>
      <w:r w:rsidRPr="00A340ED">
        <w:rPr>
          <w:rFonts w:ascii="Arial Armenian" w:hAnsi="Arial Armenian" w:cs="Sylfaen"/>
          <w:sz w:val="20"/>
          <w:lang w:val="af-ZA"/>
        </w:rPr>
        <w:t xml:space="preserve"> </w:t>
      </w:r>
      <w:r w:rsidRPr="00A340ED">
        <w:rPr>
          <w:rFonts w:ascii="Sylfaen" w:hAnsi="Sylfaen" w:cs="Sylfaen"/>
          <w:sz w:val="20"/>
        </w:rPr>
        <w:t>ընթացքում</w:t>
      </w:r>
      <w:r w:rsidRPr="00A340ED">
        <w:rPr>
          <w:rFonts w:ascii="Arial Armenian" w:hAnsi="Arial Armenian" w:cs="Sylfaen"/>
          <w:sz w:val="20"/>
          <w:lang w:val="af-ZA"/>
        </w:rPr>
        <w:t xml:space="preserve"> </w:t>
      </w:r>
      <w:bookmarkStart w:id="7" w:name="_Hlk9262748"/>
      <w:r w:rsidRPr="00A340ED">
        <w:rPr>
          <w:rFonts w:ascii="Sylfaen" w:hAnsi="Sylfaen" w:cs="Sylfaen"/>
          <w:sz w:val="20"/>
        </w:rPr>
        <w:t>նախաձեռնում</w:t>
      </w:r>
      <w:r w:rsidRPr="00A340ED">
        <w:rPr>
          <w:rFonts w:ascii="Arial Armenian" w:hAnsi="Arial Armenian" w:cs="Sylfaen"/>
          <w:sz w:val="20"/>
          <w:lang w:val="af-ZA"/>
        </w:rPr>
        <w:t xml:space="preserve"> </w:t>
      </w:r>
      <w:r w:rsidRPr="00A340ED">
        <w:rPr>
          <w:rFonts w:ascii="Sylfaen" w:hAnsi="Sylfaen" w:cs="Sylfaen"/>
          <w:sz w:val="20"/>
        </w:rPr>
        <w:t>է</w:t>
      </w:r>
      <w:r w:rsidRPr="00A340ED">
        <w:rPr>
          <w:rFonts w:ascii="Arial Armenian" w:hAnsi="Arial Armenian" w:cs="Sylfaen"/>
          <w:sz w:val="20"/>
          <w:lang w:val="af-ZA"/>
        </w:rPr>
        <w:t xml:space="preserve"> </w:t>
      </w:r>
      <w:r w:rsidRPr="00A340ED">
        <w:rPr>
          <w:rFonts w:ascii="Sylfaen" w:hAnsi="Sylfaen" w:cs="Sylfaen"/>
          <w:sz w:val="20"/>
        </w:rPr>
        <w:t>տվյալ</w:t>
      </w:r>
      <w:r w:rsidRPr="00A340ED">
        <w:rPr>
          <w:rFonts w:ascii="Arial Armenian" w:hAnsi="Arial Armenian" w:cs="Sylfaen"/>
          <w:sz w:val="20"/>
          <w:lang w:val="af-ZA"/>
        </w:rPr>
        <w:t xml:space="preserve"> </w:t>
      </w:r>
      <w:r w:rsidRPr="00A340ED">
        <w:rPr>
          <w:rFonts w:ascii="Sylfaen" w:hAnsi="Sylfaen" w:cs="Sylfaen"/>
          <w:sz w:val="20"/>
        </w:rPr>
        <w:t>մասնակցին</w:t>
      </w:r>
      <w:r w:rsidRPr="00A340ED">
        <w:rPr>
          <w:rFonts w:ascii="Arial Armenian" w:hAnsi="Arial Armenian" w:cs="Sylfaen"/>
          <w:sz w:val="20"/>
          <w:lang w:val="af-ZA"/>
        </w:rPr>
        <w:t xml:space="preserve"> </w:t>
      </w:r>
      <w:r w:rsidRPr="00A340ED">
        <w:rPr>
          <w:rFonts w:ascii="Sylfaen" w:hAnsi="Sylfaen" w:cs="Sylfaen"/>
          <w:sz w:val="20"/>
        </w:rPr>
        <w:t>գնումների</w:t>
      </w:r>
      <w:r w:rsidRPr="00A340ED">
        <w:rPr>
          <w:rFonts w:ascii="Arial Armenian" w:hAnsi="Arial Armenian" w:cs="Sylfaen"/>
          <w:sz w:val="20"/>
          <w:lang w:val="af-ZA"/>
        </w:rPr>
        <w:t xml:space="preserve"> </w:t>
      </w:r>
      <w:r w:rsidRPr="00A340ED">
        <w:rPr>
          <w:rFonts w:ascii="Sylfaen" w:hAnsi="Sylfaen" w:cs="Sylfaen"/>
          <w:sz w:val="20"/>
        </w:rPr>
        <w:t>գործընթացին</w:t>
      </w:r>
      <w:r w:rsidRPr="00A340ED">
        <w:rPr>
          <w:rFonts w:ascii="Arial Armenian" w:hAnsi="Arial Armenian" w:cs="Sylfaen"/>
          <w:sz w:val="20"/>
          <w:lang w:val="af-ZA"/>
        </w:rPr>
        <w:t xml:space="preserve"> </w:t>
      </w:r>
      <w:r w:rsidRPr="00A340ED">
        <w:rPr>
          <w:rFonts w:ascii="Sylfaen" w:hAnsi="Sylfaen" w:cs="Sylfaen"/>
          <w:sz w:val="20"/>
        </w:rPr>
        <w:t>մասնակցելու</w:t>
      </w:r>
      <w:r w:rsidRPr="00A340ED">
        <w:rPr>
          <w:rFonts w:ascii="Arial Armenian" w:hAnsi="Arial Armenian" w:cs="Sylfaen"/>
          <w:sz w:val="20"/>
          <w:lang w:val="af-ZA"/>
        </w:rPr>
        <w:t xml:space="preserve"> </w:t>
      </w:r>
      <w:r w:rsidRPr="00A340ED">
        <w:rPr>
          <w:rFonts w:ascii="Sylfaen" w:hAnsi="Sylfaen" w:cs="Sylfaen"/>
          <w:sz w:val="20"/>
        </w:rPr>
        <w:t>իրավունք</w:t>
      </w:r>
      <w:r w:rsidRPr="00A340ED">
        <w:rPr>
          <w:rFonts w:ascii="Arial Armenian" w:hAnsi="Arial Armenian" w:cs="Sylfaen"/>
          <w:sz w:val="20"/>
          <w:lang w:val="af-ZA"/>
        </w:rPr>
        <w:t xml:space="preserve"> </w:t>
      </w:r>
      <w:r w:rsidRPr="00A340ED">
        <w:rPr>
          <w:rFonts w:ascii="Sylfaen" w:hAnsi="Sylfaen" w:cs="Sylfaen"/>
          <w:sz w:val="20"/>
        </w:rPr>
        <w:t>չունեցող</w:t>
      </w:r>
      <w:r w:rsidRPr="00A340ED">
        <w:rPr>
          <w:rFonts w:ascii="Arial Armenian" w:hAnsi="Arial Armenian" w:cs="Sylfaen"/>
          <w:sz w:val="20"/>
          <w:lang w:val="af-ZA"/>
        </w:rPr>
        <w:t xml:space="preserve"> </w:t>
      </w:r>
      <w:r w:rsidRPr="00A340ED">
        <w:rPr>
          <w:rFonts w:ascii="Sylfaen" w:hAnsi="Sylfaen" w:cs="Sylfaen"/>
          <w:sz w:val="20"/>
        </w:rPr>
        <w:t>մասնակիցների</w:t>
      </w:r>
      <w:r w:rsidRPr="00A340ED">
        <w:rPr>
          <w:rFonts w:ascii="Arial Armenian" w:hAnsi="Arial Armenian" w:cs="Sylfaen"/>
          <w:sz w:val="20"/>
          <w:lang w:val="af-ZA"/>
        </w:rPr>
        <w:t xml:space="preserve"> </w:t>
      </w:r>
      <w:r w:rsidRPr="00A340ED">
        <w:rPr>
          <w:rFonts w:ascii="Sylfaen" w:hAnsi="Sylfaen" w:cs="Sylfaen"/>
          <w:sz w:val="20"/>
        </w:rPr>
        <w:t>ցուցակում</w:t>
      </w:r>
      <w:r w:rsidRPr="00A340ED">
        <w:rPr>
          <w:rFonts w:ascii="Arial Armenian" w:hAnsi="Arial Armenian" w:cs="Sylfaen"/>
          <w:sz w:val="20"/>
          <w:lang w:val="af-ZA"/>
        </w:rPr>
        <w:t xml:space="preserve"> </w:t>
      </w:r>
      <w:r w:rsidRPr="00A340ED">
        <w:rPr>
          <w:rFonts w:ascii="Sylfaen" w:hAnsi="Sylfaen" w:cs="Sylfaen"/>
          <w:sz w:val="20"/>
        </w:rPr>
        <w:t>ներառելու</w:t>
      </w:r>
      <w:r w:rsidRPr="00A340ED">
        <w:rPr>
          <w:rFonts w:ascii="Arial Armenian" w:hAnsi="Arial Armenian" w:cs="Sylfaen"/>
          <w:sz w:val="20"/>
          <w:lang w:val="af-ZA"/>
        </w:rPr>
        <w:t xml:space="preserve"> </w:t>
      </w:r>
      <w:r w:rsidRPr="00A340ED">
        <w:rPr>
          <w:rFonts w:ascii="Sylfaen" w:hAnsi="Sylfaen" w:cs="Sylfaen"/>
          <w:sz w:val="20"/>
        </w:rPr>
        <w:t>ընթացակարգ</w:t>
      </w:r>
      <w:bookmarkEnd w:id="7"/>
      <w:r w:rsidRPr="00A340ED">
        <w:rPr>
          <w:rFonts w:ascii="Arial Armenian" w:hAnsi="Arial Armenian" w:cs="Sylfaen"/>
          <w:sz w:val="20"/>
          <w:lang w:val="af-ZA"/>
        </w:rPr>
        <w:t xml:space="preserve">: </w:t>
      </w:r>
      <w:r w:rsidRPr="00A340ED">
        <w:rPr>
          <w:rFonts w:ascii="Sylfaen" w:hAnsi="Sylfaen" w:cs="Sylfaen"/>
          <w:sz w:val="20"/>
        </w:rPr>
        <w:t>Ընդ</w:t>
      </w:r>
      <w:r w:rsidRPr="00A340ED">
        <w:rPr>
          <w:rFonts w:ascii="Arial Armenian" w:hAnsi="Arial Armenian" w:cs="Sylfaen"/>
          <w:sz w:val="20"/>
          <w:lang w:val="af-ZA"/>
        </w:rPr>
        <w:t xml:space="preserve"> </w:t>
      </w:r>
      <w:r w:rsidRPr="00A340ED">
        <w:rPr>
          <w:rFonts w:ascii="Sylfaen" w:hAnsi="Sylfaen" w:cs="Sylfaen"/>
          <w:sz w:val="20"/>
        </w:rPr>
        <w:t>որում</w:t>
      </w:r>
      <w:r w:rsidRPr="00A340ED">
        <w:rPr>
          <w:rFonts w:ascii="Arial Armenian" w:hAnsi="Arial Armenian" w:cs="Sylfaen"/>
          <w:sz w:val="20"/>
          <w:lang w:val="af-ZA"/>
        </w:rPr>
        <w:t xml:space="preserve">, </w:t>
      </w:r>
      <w:r w:rsidRPr="00A340ED">
        <w:rPr>
          <w:rFonts w:ascii="Sylfaen" w:hAnsi="Sylfaen" w:cs="Sylfaen"/>
          <w:sz w:val="20"/>
        </w:rPr>
        <w:t>եթե</w:t>
      </w:r>
      <w:r w:rsidRPr="00A340ED">
        <w:rPr>
          <w:rFonts w:ascii="Arial Armenian" w:hAnsi="Arial Armenian" w:cs="Sylfaen"/>
          <w:sz w:val="20"/>
          <w:lang w:val="af-ZA"/>
        </w:rPr>
        <w:t xml:space="preserve"> </w:t>
      </w:r>
      <w:r w:rsidRPr="00A340ED">
        <w:rPr>
          <w:rFonts w:ascii="Sylfaen" w:hAnsi="Sylfaen" w:cs="Sylfaen"/>
          <w:sz w:val="20"/>
        </w:rPr>
        <w:t>մասնակցի</w:t>
      </w:r>
      <w:r w:rsidRPr="00A340ED">
        <w:rPr>
          <w:rFonts w:ascii="Arial Armenian" w:hAnsi="Arial Armenian" w:cs="Sylfaen"/>
          <w:sz w:val="20"/>
          <w:lang w:val="af-ZA"/>
        </w:rPr>
        <w:t xml:space="preserve"> </w:t>
      </w:r>
      <w:r w:rsidRPr="00A340ED">
        <w:rPr>
          <w:rFonts w:ascii="Sylfaen" w:hAnsi="Sylfaen" w:cs="Sylfaen"/>
          <w:sz w:val="20"/>
        </w:rPr>
        <w:t>գնումներին</w:t>
      </w:r>
      <w:r w:rsidRPr="00A340ED">
        <w:rPr>
          <w:rFonts w:ascii="Arial Armenian" w:hAnsi="Arial Armenian" w:cs="Sylfaen"/>
          <w:sz w:val="20"/>
          <w:lang w:val="af-ZA"/>
        </w:rPr>
        <w:t xml:space="preserve"> </w:t>
      </w:r>
      <w:r w:rsidRPr="00A340ED">
        <w:rPr>
          <w:rFonts w:ascii="Sylfaen" w:hAnsi="Sylfaen" w:cs="Sylfaen"/>
          <w:sz w:val="20"/>
        </w:rPr>
        <w:t>մասնակցելու</w:t>
      </w:r>
      <w:r w:rsidRPr="00A340ED">
        <w:rPr>
          <w:rFonts w:ascii="Arial Armenian" w:hAnsi="Arial Armenian" w:cs="Sylfaen"/>
          <w:sz w:val="20"/>
          <w:lang w:val="af-ZA"/>
        </w:rPr>
        <w:t xml:space="preserve"> </w:t>
      </w:r>
      <w:r w:rsidRPr="00A340ED">
        <w:rPr>
          <w:rFonts w:ascii="Sylfaen" w:hAnsi="Sylfaen" w:cs="Sylfaen"/>
          <w:sz w:val="20"/>
        </w:rPr>
        <w:t>իրավունք</w:t>
      </w:r>
      <w:r w:rsidRPr="00A340ED">
        <w:rPr>
          <w:rFonts w:ascii="Arial Armenian" w:hAnsi="Arial Armenian" w:cs="Sylfaen"/>
          <w:sz w:val="20"/>
          <w:lang w:val="af-ZA"/>
        </w:rPr>
        <w:t xml:space="preserve"> </w:t>
      </w:r>
      <w:r w:rsidRPr="00A340ED">
        <w:rPr>
          <w:rFonts w:ascii="Sylfaen" w:hAnsi="Sylfaen" w:cs="Sylfaen"/>
          <w:sz w:val="20"/>
        </w:rPr>
        <w:t>ունենալու</w:t>
      </w:r>
      <w:r w:rsidRPr="00A340ED">
        <w:rPr>
          <w:rFonts w:ascii="Arial Armenian" w:hAnsi="Arial Armenian" w:cs="Sylfaen"/>
          <w:sz w:val="20"/>
          <w:lang w:val="hy-AM"/>
        </w:rPr>
        <w:t xml:space="preserve"> </w:t>
      </w:r>
      <w:r w:rsidRPr="00A340ED">
        <w:rPr>
          <w:rFonts w:ascii="Sylfaen" w:hAnsi="Sylfaen" w:cs="Sylfaen"/>
          <w:sz w:val="20"/>
          <w:lang w:val="hy-AM"/>
        </w:rPr>
        <w:t>մասին</w:t>
      </w:r>
      <w:r w:rsidRPr="00A340ED">
        <w:rPr>
          <w:rFonts w:ascii="Arial Armenian" w:hAnsi="Arial Armenian" w:cs="Sylfaen"/>
          <w:sz w:val="20"/>
          <w:lang w:val="hy-AM"/>
        </w:rPr>
        <w:t xml:space="preserve"> </w:t>
      </w:r>
      <w:r w:rsidRPr="00A340ED">
        <w:rPr>
          <w:rFonts w:ascii="Sylfaen" w:hAnsi="Sylfaen" w:cs="Sylfaen"/>
          <w:sz w:val="20"/>
          <w:lang w:val="hy-AM"/>
        </w:rPr>
        <w:t>հավաստումը</w:t>
      </w:r>
      <w:r w:rsidRPr="00A340ED">
        <w:rPr>
          <w:rFonts w:ascii="Arial Armenian" w:hAnsi="Arial Armenian" w:cs="Sylfaen"/>
          <w:sz w:val="20"/>
          <w:lang w:val="af-ZA"/>
        </w:rPr>
        <w:t xml:space="preserve"> </w:t>
      </w:r>
      <w:r w:rsidRPr="00A340ED">
        <w:rPr>
          <w:rFonts w:ascii="Sylfaen" w:hAnsi="Sylfaen" w:cs="Sylfaen"/>
          <w:sz w:val="20"/>
        </w:rPr>
        <w:t>որակվում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rPr>
        <w:t>որպես</w:t>
      </w:r>
      <w:r w:rsidRPr="00A340ED">
        <w:rPr>
          <w:rFonts w:ascii="Arial Armenian" w:hAnsi="Arial Armenian" w:cs="Sylfaen"/>
          <w:sz w:val="20"/>
          <w:lang w:val="af-ZA"/>
        </w:rPr>
        <w:t xml:space="preserve"> </w:t>
      </w:r>
      <w:r w:rsidRPr="00A340ED">
        <w:rPr>
          <w:rFonts w:ascii="Sylfaen" w:hAnsi="Sylfaen" w:cs="Sylfaen"/>
          <w:sz w:val="20"/>
        </w:rPr>
        <w:t>իրականությանը</w:t>
      </w:r>
      <w:r w:rsidRPr="00A340ED">
        <w:rPr>
          <w:rFonts w:ascii="Arial Armenian" w:hAnsi="Arial Armenian" w:cs="Sylfaen"/>
          <w:sz w:val="20"/>
          <w:lang w:val="af-ZA"/>
        </w:rPr>
        <w:t xml:space="preserve"> </w:t>
      </w:r>
      <w:r w:rsidRPr="00A340ED">
        <w:rPr>
          <w:rFonts w:ascii="Sylfaen" w:hAnsi="Sylfaen" w:cs="Sylfaen"/>
          <w:sz w:val="20"/>
        </w:rPr>
        <w:t>չհամապատասխանող</w:t>
      </w:r>
      <w:r w:rsidRPr="00A340ED">
        <w:rPr>
          <w:rFonts w:ascii="Arial Armenian" w:hAnsi="Arial Armenian" w:cs="Sylfaen"/>
          <w:sz w:val="20"/>
          <w:lang w:val="af-ZA"/>
        </w:rPr>
        <w:t xml:space="preserve"> </w:t>
      </w:r>
      <w:r w:rsidRPr="00A340ED">
        <w:rPr>
          <w:rFonts w:ascii="Sylfaen" w:hAnsi="Sylfaen" w:cs="Sylfaen"/>
          <w:sz w:val="20"/>
        </w:rPr>
        <w:t>կամ</w:t>
      </w:r>
      <w:r w:rsidRPr="00A340ED">
        <w:rPr>
          <w:rFonts w:ascii="Arial Armenian" w:hAnsi="Arial Armenian" w:cs="Sylfaen"/>
          <w:sz w:val="20"/>
          <w:lang w:val="af-ZA"/>
        </w:rPr>
        <w:t xml:space="preserve"> </w:t>
      </w:r>
      <w:r w:rsidRPr="00A340ED">
        <w:rPr>
          <w:rFonts w:ascii="Sylfaen" w:hAnsi="Sylfaen" w:cs="Sylfaen"/>
          <w:sz w:val="20"/>
        </w:rPr>
        <w:t>մասնակիցը</w:t>
      </w:r>
      <w:r w:rsidRPr="00A340ED">
        <w:rPr>
          <w:rFonts w:ascii="Arial Armenian" w:hAnsi="Arial Armenian" w:cs="Sylfaen"/>
          <w:sz w:val="20"/>
          <w:lang w:val="af-ZA"/>
        </w:rPr>
        <w:t xml:space="preserve"> </w:t>
      </w:r>
      <w:r w:rsidRPr="00A340ED">
        <w:rPr>
          <w:rFonts w:ascii="Sylfaen" w:hAnsi="Sylfaen" w:cs="Sylfaen"/>
          <w:sz w:val="20"/>
          <w:lang w:val="af-ZA"/>
        </w:rPr>
        <w:t>սույն</w:t>
      </w:r>
      <w:r w:rsidRPr="00A340ED">
        <w:rPr>
          <w:rFonts w:ascii="Arial Armenian" w:hAnsi="Arial Armenian" w:cs="Sylfaen"/>
          <w:sz w:val="20"/>
          <w:lang w:val="af-ZA"/>
        </w:rPr>
        <w:t xml:space="preserve"> </w:t>
      </w:r>
      <w:r w:rsidRPr="00A340ED">
        <w:rPr>
          <w:rFonts w:ascii="Sylfaen" w:hAnsi="Sylfaen" w:cs="Sylfaen"/>
          <w:sz w:val="20"/>
        </w:rPr>
        <w:t>հրավերով</w:t>
      </w:r>
      <w:r w:rsidRPr="00A340ED">
        <w:rPr>
          <w:rFonts w:ascii="Arial Armenian" w:hAnsi="Arial Armenian" w:cs="Sylfaen"/>
          <w:sz w:val="20"/>
          <w:lang w:val="af-ZA"/>
        </w:rPr>
        <w:t xml:space="preserve"> </w:t>
      </w:r>
      <w:r w:rsidRPr="00A340ED">
        <w:rPr>
          <w:rFonts w:ascii="Sylfaen" w:hAnsi="Sylfaen" w:cs="Sylfaen"/>
          <w:sz w:val="20"/>
        </w:rPr>
        <w:t>սահմանված</w:t>
      </w:r>
      <w:r w:rsidRPr="00A340ED">
        <w:rPr>
          <w:rFonts w:ascii="Arial Armenian" w:hAnsi="Arial Armenian" w:cs="Sylfaen"/>
          <w:sz w:val="20"/>
          <w:lang w:val="af-ZA"/>
        </w:rPr>
        <w:t xml:space="preserve"> </w:t>
      </w:r>
      <w:r w:rsidRPr="00A340ED">
        <w:rPr>
          <w:rFonts w:ascii="Sylfaen" w:hAnsi="Sylfaen" w:cs="Sylfaen"/>
          <w:sz w:val="20"/>
        </w:rPr>
        <w:t>կարգով</w:t>
      </w:r>
      <w:r w:rsidRPr="00A340ED">
        <w:rPr>
          <w:rFonts w:ascii="Arial Armenian" w:hAnsi="Arial Armenian" w:cs="Sylfaen"/>
          <w:sz w:val="20"/>
          <w:lang w:val="af-ZA"/>
        </w:rPr>
        <w:t xml:space="preserve"> </w:t>
      </w:r>
      <w:r w:rsidRPr="00A340ED">
        <w:rPr>
          <w:rFonts w:ascii="Sylfaen" w:hAnsi="Sylfaen" w:cs="Sylfaen"/>
          <w:sz w:val="20"/>
        </w:rPr>
        <w:t>և</w:t>
      </w:r>
      <w:r w:rsidRPr="00A340ED">
        <w:rPr>
          <w:rFonts w:ascii="Arial Armenian" w:hAnsi="Arial Armenian" w:cs="Sylfaen"/>
          <w:sz w:val="20"/>
          <w:lang w:val="af-ZA"/>
        </w:rPr>
        <w:t xml:space="preserve"> </w:t>
      </w:r>
      <w:r w:rsidRPr="00A340ED">
        <w:rPr>
          <w:rFonts w:ascii="Sylfaen" w:hAnsi="Sylfaen" w:cs="Sylfaen"/>
          <w:sz w:val="20"/>
        </w:rPr>
        <w:t>ժամկետներում</w:t>
      </w:r>
      <w:r w:rsidRPr="00A340ED">
        <w:rPr>
          <w:rFonts w:ascii="Arial Armenian" w:hAnsi="Arial Armenian" w:cs="Sylfaen"/>
          <w:sz w:val="20"/>
          <w:lang w:val="af-ZA"/>
        </w:rPr>
        <w:t xml:space="preserve"> </w:t>
      </w:r>
      <w:r w:rsidRPr="00A340ED">
        <w:rPr>
          <w:rFonts w:ascii="Sylfaen" w:hAnsi="Sylfaen" w:cs="Sylfaen"/>
          <w:sz w:val="20"/>
        </w:rPr>
        <w:t>չի</w:t>
      </w:r>
      <w:r w:rsidRPr="00A340ED">
        <w:rPr>
          <w:rFonts w:ascii="Arial Armenian" w:hAnsi="Arial Armenian" w:cs="Sylfaen"/>
          <w:sz w:val="20"/>
          <w:lang w:val="af-ZA"/>
        </w:rPr>
        <w:t xml:space="preserve"> </w:t>
      </w:r>
      <w:r w:rsidRPr="00A340ED">
        <w:rPr>
          <w:rFonts w:ascii="Sylfaen" w:hAnsi="Sylfaen" w:cs="Sylfaen"/>
          <w:sz w:val="20"/>
        </w:rPr>
        <w:t>ներկայացնում</w:t>
      </w:r>
      <w:r w:rsidRPr="00A340ED">
        <w:rPr>
          <w:rFonts w:ascii="Arial Armenian" w:hAnsi="Arial Armenian" w:cs="Sylfaen"/>
          <w:sz w:val="20"/>
          <w:lang w:val="af-ZA"/>
        </w:rPr>
        <w:t xml:space="preserve"> </w:t>
      </w:r>
      <w:r w:rsidRPr="00A340ED">
        <w:rPr>
          <w:rFonts w:ascii="Sylfaen" w:hAnsi="Sylfaen" w:cs="Sylfaen"/>
          <w:sz w:val="20"/>
        </w:rPr>
        <w:t>հրավերով</w:t>
      </w:r>
      <w:r w:rsidRPr="00A340ED">
        <w:rPr>
          <w:rFonts w:ascii="Arial Armenian" w:hAnsi="Arial Armenian" w:cs="Sylfaen"/>
          <w:sz w:val="20"/>
          <w:lang w:val="af-ZA"/>
        </w:rPr>
        <w:t xml:space="preserve"> </w:t>
      </w:r>
      <w:r w:rsidRPr="00A340ED">
        <w:rPr>
          <w:rFonts w:ascii="Sylfaen" w:hAnsi="Sylfaen" w:cs="Sylfaen"/>
          <w:sz w:val="20"/>
        </w:rPr>
        <w:t>նախատեսված</w:t>
      </w:r>
      <w:r w:rsidRPr="00A340ED">
        <w:rPr>
          <w:rFonts w:ascii="Arial Armenian" w:hAnsi="Arial Armenian" w:cs="Sylfaen"/>
          <w:sz w:val="20"/>
          <w:lang w:val="af-ZA"/>
        </w:rPr>
        <w:t xml:space="preserve"> </w:t>
      </w:r>
      <w:r w:rsidRPr="00A340ED">
        <w:rPr>
          <w:rFonts w:ascii="Sylfaen" w:hAnsi="Sylfaen" w:cs="Sylfaen"/>
          <w:sz w:val="20"/>
        </w:rPr>
        <w:t>փաստաթղթերը</w:t>
      </w:r>
      <w:r w:rsidRPr="00A340ED">
        <w:rPr>
          <w:rFonts w:ascii="Arial Armenian" w:hAnsi="Arial Armenian" w:cs="Sylfaen"/>
          <w:sz w:val="20"/>
          <w:lang w:val="af-ZA"/>
        </w:rPr>
        <w:t xml:space="preserve">, </w:t>
      </w:r>
      <w:r w:rsidRPr="00A340ED">
        <w:rPr>
          <w:rFonts w:ascii="Sylfaen" w:hAnsi="Sylfaen" w:cs="Sylfaen"/>
          <w:sz w:val="20"/>
        </w:rPr>
        <w:t>կամ</w:t>
      </w:r>
      <w:r w:rsidRPr="00A340ED">
        <w:rPr>
          <w:rFonts w:ascii="Arial Armenian" w:hAnsi="Arial Armenian" w:cs="Sylfaen"/>
          <w:sz w:val="20"/>
          <w:lang w:val="af-ZA"/>
        </w:rPr>
        <w:t xml:space="preserve"> </w:t>
      </w:r>
      <w:r w:rsidRPr="00A340ED">
        <w:rPr>
          <w:rFonts w:ascii="Sylfaen" w:hAnsi="Sylfaen" w:cs="Sylfaen"/>
          <w:sz w:val="20"/>
        </w:rPr>
        <w:t>ընտրված</w:t>
      </w:r>
      <w:r w:rsidRPr="00A340ED">
        <w:rPr>
          <w:rFonts w:ascii="Arial Armenian" w:hAnsi="Arial Armenian" w:cs="Sylfaen"/>
          <w:sz w:val="20"/>
          <w:lang w:val="af-ZA"/>
        </w:rPr>
        <w:t xml:space="preserve"> </w:t>
      </w:r>
      <w:r w:rsidRPr="00A340ED">
        <w:rPr>
          <w:rFonts w:ascii="Sylfaen" w:hAnsi="Sylfaen" w:cs="Sylfaen"/>
          <w:sz w:val="20"/>
        </w:rPr>
        <w:t>մասնակիցը</w:t>
      </w:r>
      <w:r w:rsidRPr="00A340ED">
        <w:rPr>
          <w:rFonts w:ascii="Arial Armenian" w:hAnsi="Arial Armenian" w:cs="Sylfaen"/>
          <w:sz w:val="20"/>
          <w:lang w:val="af-ZA"/>
        </w:rPr>
        <w:t xml:space="preserve"> </w:t>
      </w:r>
      <w:r w:rsidRPr="00A340ED">
        <w:rPr>
          <w:rFonts w:ascii="Sylfaen" w:hAnsi="Sylfaen" w:cs="Sylfaen"/>
          <w:sz w:val="20"/>
        </w:rPr>
        <w:t>չի</w:t>
      </w:r>
      <w:r w:rsidRPr="00A340ED">
        <w:rPr>
          <w:rFonts w:ascii="Arial Armenian" w:hAnsi="Arial Armenian" w:cs="Sylfaen"/>
          <w:sz w:val="20"/>
          <w:lang w:val="af-ZA"/>
        </w:rPr>
        <w:t xml:space="preserve"> </w:t>
      </w:r>
      <w:r w:rsidRPr="00A340ED">
        <w:rPr>
          <w:rFonts w:ascii="Sylfaen" w:hAnsi="Sylfaen" w:cs="Sylfaen"/>
          <w:sz w:val="20"/>
        </w:rPr>
        <w:t>ներկայացնում</w:t>
      </w:r>
      <w:r w:rsidRPr="00A340ED">
        <w:rPr>
          <w:rFonts w:ascii="Arial Armenian" w:hAnsi="Arial Armenian" w:cs="Sylfaen"/>
          <w:sz w:val="20"/>
          <w:lang w:val="af-ZA"/>
        </w:rPr>
        <w:t xml:space="preserve"> </w:t>
      </w:r>
      <w:r w:rsidRPr="00A340ED">
        <w:rPr>
          <w:rFonts w:ascii="Sylfaen" w:hAnsi="Sylfaen" w:cs="Sylfaen"/>
          <w:sz w:val="20"/>
        </w:rPr>
        <w:t>որակավորման</w:t>
      </w:r>
      <w:r w:rsidRPr="00A340ED">
        <w:rPr>
          <w:rFonts w:ascii="Arial Armenian" w:hAnsi="Arial Armenian" w:cs="Sylfaen"/>
          <w:sz w:val="20"/>
          <w:lang w:val="af-ZA"/>
        </w:rPr>
        <w:t xml:space="preserve"> </w:t>
      </w:r>
      <w:r w:rsidRPr="00A340ED">
        <w:rPr>
          <w:rFonts w:ascii="Sylfaen" w:hAnsi="Sylfaen" w:cs="Sylfaen"/>
          <w:sz w:val="20"/>
        </w:rPr>
        <w:t>ապահովումը</w:t>
      </w:r>
      <w:r w:rsidRPr="00A340ED">
        <w:rPr>
          <w:rFonts w:ascii="Arial Armenian" w:hAnsi="Arial Armenian" w:cs="Sylfaen"/>
          <w:sz w:val="20"/>
          <w:lang w:val="af-ZA"/>
        </w:rPr>
        <w:t xml:space="preserve">, </w:t>
      </w:r>
      <w:r w:rsidRPr="00A340ED">
        <w:rPr>
          <w:rFonts w:ascii="Sylfaen" w:hAnsi="Sylfaen" w:cs="Sylfaen"/>
          <w:sz w:val="20"/>
        </w:rPr>
        <w:t>ապա</w:t>
      </w:r>
      <w:r w:rsidRPr="00A340ED">
        <w:rPr>
          <w:rFonts w:ascii="Arial Armenian" w:hAnsi="Arial Armenian" w:cs="Sylfaen"/>
          <w:sz w:val="20"/>
          <w:lang w:val="af-ZA"/>
        </w:rPr>
        <w:t xml:space="preserve"> </w:t>
      </w:r>
      <w:r w:rsidRPr="00A340ED">
        <w:rPr>
          <w:rFonts w:ascii="Sylfaen" w:hAnsi="Sylfaen" w:cs="Sylfaen"/>
          <w:sz w:val="20"/>
        </w:rPr>
        <w:t>այդ</w:t>
      </w:r>
      <w:r w:rsidRPr="00A340ED">
        <w:rPr>
          <w:rFonts w:ascii="Arial Armenian" w:hAnsi="Arial Armenian" w:cs="Sylfaen"/>
          <w:sz w:val="20"/>
          <w:lang w:val="af-ZA"/>
        </w:rPr>
        <w:t xml:space="preserve"> </w:t>
      </w:r>
      <w:r w:rsidRPr="00A340ED">
        <w:rPr>
          <w:rFonts w:ascii="Sylfaen" w:hAnsi="Sylfaen" w:cs="Sylfaen"/>
          <w:sz w:val="20"/>
        </w:rPr>
        <w:t>հանգամանքը</w:t>
      </w:r>
      <w:r w:rsidRPr="00A340ED">
        <w:rPr>
          <w:rFonts w:ascii="Arial Armenian" w:hAnsi="Arial Armenian" w:cs="Sylfaen"/>
          <w:sz w:val="20"/>
          <w:lang w:val="af-ZA"/>
        </w:rPr>
        <w:t xml:space="preserve"> </w:t>
      </w:r>
      <w:r w:rsidRPr="00A340ED">
        <w:rPr>
          <w:rFonts w:ascii="Sylfaen" w:hAnsi="Sylfaen" w:cs="Sylfaen"/>
          <w:sz w:val="20"/>
        </w:rPr>
        <w:t>համարվում</w:t>
      </w:r>
      <w:r w:rsidRPr="00A340ED">
        <w:rPr>
          <w:rFonts w:ascii="Arial Armenian" w:hAnsi="Arial Armenian" w:cs="Sylfaen"/>
          <w:sz w:val="20"/>
          <w:lang w:val="af-ZA"/>
        </w:rPr>
        <w:t xml:space="preserve"> </w:t>
      </w:r>
      <w:r w:rsidRPr="00A340ED">
        <w:rPr>
          <w:rFonts w:ascii="Sylfaen" w:hAnsi="Sylfaen" w:cs="Sylfaen"/>
          <w:sz w:val="20"/>
        </w:rPr>
        <w:t>է</w:t>
      </w:r>
      <w:r w:rsidRPr="00A340ED">
        <w:rPr>
          <w:rFonts w:ascii="Arial Armenian" w:hAnsi="Arial Armenian" w:cs="Sylfaen"/>
          <w:sz w:val="20"/>
          <w:lang w:val="af-ZA"/>
        </w:rPr>
        <w:t xml:space="preserve"> </w:t>
      </w:r>
      <w:r w:rsidRPr="00A340ED">
        <w:rPr>
          <w:rFonts w:ascii="Sylfaen" w:hAnsi="Sylfaen" w:cs="Sylfaen"/>
          <w:sz w:val="20"/>
        </w:rPr>
        <w:t>որպես</w:t>
      </w:r>
      <w:r w:rsidRPr="00A340ED">
        <w:rPr>
          <w:rFonts w:ascii="Arial Armenian" w:hAnsi="Arial Armenian" w:cs="Sylfaen"/>
          <w:sz w:val="20"/>
          <w:lang w:val="af-ZA"/>
        </w:rPr>
        <w:t xml:space="preserve"> </w:t>
      </w:r>
      <w:r w:rsidRPr="00A340ED">
        <w:rPr>
          <w:rFonts w:ascii="Sylfaen" w:hAnsi="Sylfaen" w:cs="Sylfaen"/>
          <w:sz w:val="20"/>
        </w:rPr>
        <w:t>գնման</w:t>
      </w:r>
      <w:r w:rsidRPr="00A340ED">
        <w:rPr>
          <w:rFonts w:ascii="Arial Armenian" w:hAnsi="Arial Armenian" w:cs="Sylfaen"/>
          <w:sz w:val="20"/>
          <w:lang w:val="af-ZA"/>
        </w:rPr>
        <w:t xml:space="preserve"> </w:t>
      </w:r>
      <w:r w:rsidRPr="00A340ED">
        <w:rPr>
          <w:rFonts w:ascii="Sylfaen" w:hAnsi="Sylfaen" w:cs="Sylfaen"/>
          <w:sz w:val="20"/>
        </w:rPr>
        <w:t>գործընթացի</w:t>
      </w:r>
      <w:r w:rsidRPr="00A340ED">
        <w:rPr>
          <w:rFonts w:ascii="Arial Armenian" w:hAnsi="Arial Armenian" w:cs="Sylfaen"/>
          <w:sz w:val="20"/>
          <w:lang w:val="af-ZA"/>
        </w:rPr>
        <w:t xml:space="preserve"> </w:t>
      </w:r>
      <w:r w:rsidRPr="00A340ED">
        <w:rPr>
          <w:rFonts w:ascii="Sylfaen" w:hAnsi="Sylfaen" w:cs="Sylfaen"/>
          <w:sz w:val="20"/>
        </w:rPr>
        <w:t>շրջանակում</w:t>
      </w:r>
      <w:r w:rsidRPr="00A340ED">
        <w:rPr>
          <w:rFonts w:ascii="Arial Armenian" w:hAnsi="Arial Armenian" w:cs="Sylfaen"/>
          <w:sz w:val="20"/>
          <w:lang w:val="af-ZA"/>
        </w:rPr>
        <w:t xml:space="preserve"> </w:t>
      </w:r>
      <w:r w:rsidRPr="00A340ED">
        <w:rPr>
          <w:rFonts w:ascii="Sylfaen" w:hAnsi="Sylfaen" w:cs="Sylfaen"/>
          <w:sz w:val="20"/>
        </w:rPr>
        <w:t>ստանձնված</w:t>
      </w:r>
      <w:r w:rsidRPr="00A340ED">
        <w:rPr>
          <w:rFonts w:ascii="Arial Armenian" w:hAnsi="Arial Armenian" w:cs="Sylfaen"/>
          <w:sz w:val="20"/>
          <w:lang w:val="af-ZA"/>
        </w:rPr>
        <w:t xml:space="preserve"> </w:t>
      </w:r>
      <w:r w:rsidRPr="00A340ED">
        <w:rPr>
          <w:rFonts w:ascii="Sylfaen" w:hAnsi="Sylfaen" w:cs="Sylfaen"/>
          <w:sz w:val="20"/>
        </w:rPr>
        <w:t>պարտավորության</w:t>
      </w:r>
      <w:r w:rsidRPr="00A340ED">
        <w:rPr>
          <w:rFonts w:ascii="Arial Armenian" w:hAnsi="Arial Armenian" w:cs="Sylfaen"/>
          <w:sz w:val="20"/>
          <w:lang w:val="af-ZA"/>
        </w:rPr>
        <w:t xml:space="preserve"> </w:t>
      </w:r>
      <w:r w:rsidRPr="00A340ED">
        <w:rPr>
          <w:rFonts w:ascii="Sylfaen" w:hAnsi="Sylfaen" w:cs="Sylfaen"/>
          <w:sz w:val="20"/>
          <w:lang w:val="af-ZA"/>
        </w:rPr>
        <w:t>խախտում</w:t>
      </w:r>
      <w:r w:rsidRPr="00A340ED">
        <w:rPr>
          <w:rFonts w:ascii="Arial Armenian" w:hAnsi="Arial Armenian" w:cs="Sylfaen"/>
          <w:sz w:val="20"/>
          <w:lang w:val="af-ZA"/>
        </w:rPr>
        <w:t xml:space="preserve">: </w:t>
      </w:r>
    </w:p>
    <w:p w:rsidR="0081576D" w:rsidRPr="00A340ED" w:rsidRDefault="0081576D" w:rsidP="0081576D">
      <w:pPr>
        <w:ind w:firstLine="375"/>
        <w:jc w:val="both"/>
        <w:rPr>
          <w:rFonts w:ascii="Arial Armenian" w:hAnsi="Arial Armenian"/>
          <w:sz w:val="20"/>
          <w:szCs w:val="20"/>
          <w:lang w:val="af-ZA"/>
        </w:rPr>
      </w:pPr>
      <w:r w:rsidRPr="00A340ED">
        <w:rPr>
          <w:rFonts w:ascii="Arial Armenian" w:hAnsi="Arial Armenian"/>
          <w:color w:val="000000"/>
          <w:sz w:val="20"/>
          <w:szCs w:val="20"/>
          <w:lang w:val="af-ZA"/>
        </w:rPr>
        <w:t xml:space="preserve">      8.13 </w:t>
      </w:r>
      <w:r w:rsidRPr="00A340ED">
        <w:rPr>
          <w:rFonts w:ascii="Sylfaen" w:hAnsi="Sylfaen" w:cs="Sylfaen"/>
          <w:color w:val="000000"/>
          <w:sz w:val="20"/>
          <w:szCs w:val="20"/>
        </w:rPr>
        <w:t>Ե</w:t>
      </w:r>
      <w:r w:rsidRPr="00A340ED">
        <w:rPr>
          <w:rFonts w:ascii="Sylfaen" w:hAnsi="Sylfaen" w:cs="Sylfaen"/>
          <w:color w:val="000000"/>
          <w:sz w:val="20"/>
          <w:szCs w:val="20"/>
          <w:lang w:val="hy-AM"/>
        </w:rPr>
        <w:t>թե</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մասնակից</w:t>
      </w:r>
      <w:r w:rsidRPr="00A340ED">
        <w:rPr>
          <w:rFonts w:ascii="Sylfaen" w:hAnsi="Sylfaen" w:cs="Sylfaen"/>
          <w:color w:val="000000"/>
          <w:sz w:val="20"/>
          <w:szCs w:val="20"/>
        </w:rPr>
        <w:t>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rPr>
        <w:t>Օ</w:t>
      </w:r>
      <w:r w:rsidRPr="00A340ED">
        <w:rPr>
          <w:rFonts w:ascii="Sylfaen" w:hAnsi="Sylfaen" w:cs="Sylfaen"/>
          <w:color w:val="000000"/>
          <w:sz w:val="20"/>
          <w:szCs w:val="20"/>
          <w:lang w:val="hy-AM"/>
        </w:rPr>
        <w:t>րենքի</w:t>
      </w:r>
      <w:r w:rsidRPr="00A340ED">
        <w:rPr>
          <w:rFonts w:ascii="Arial Armenian" w:hAnsi="Arial Armenian"/>
          <w:color w:val="000000"/>
          <w:sz w:val="20"/>
          <w:szCs w:val="20"/>
          <w:lang w:val="hy-AM"/>
        </w:rPr>
        <w:t xml:space="preserve"> 6-</w:t>
      </w:r>
      <w:r w:rsidRPr="00A340ED">
        <w:rPr>
          <w:rFonts w:ascii="Sylfaen" w:hAnsi="Sylfaen" w:cs="Sylfaen"/>
          <w:color w:val="000000"/>
          <w:sz w:val="20"/>
          <w:szCs w:val="20"/>
          <w:lang w:val="hy-AM"/>
        </w:rPr>
        <w:t>րդ</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հոդվածի</w:t>
      </w:r>
      <w:r w:rsidRPr="00A340ED">
        <w:rPr>
          <w:rFonts w:ascii="Arial Armenian" w:hAnsi="Arial Armenian"/>
          <w:color w:val="000000"/>
          <w:sz w:val="20"/>
          <w:szCs w:val="20"/>
          <w:lang w:val="hy-AM"/>
        </w:rPr>
        <w:t xml:space="preserve"> 1-</w:t>
      </w:r>
      <w:r w:rsidRPr="00A340ED">
        <w:rPr>
          <w:rFonts w:ascii="Sylfaen" w:hAnsi="Sylfaen" w:cs="Sylfaen"/>
          <w:color w:val="000000"/>
          <w:sz w:val="20"/>
          <w:szCs w:val="20"/>
          <w:lang w:val="hy-AM"/>
        </w:rPr>
        <w:t>ին</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մասի</w:t>
      </w:r>
      <w:r w:rsidRPr="00A340ED">
        <w:rPr>
          <w:rFonts w:ascii="Arial Armenian" w:hAnsi="Arial Armenian"/>
          <w:color w:val="000000"/>
          <w:sz w:val="20"/>
          <w:szCs w:val="20"/>
          <w:lang w:val="hy-AM"/>
        </w:rPr>
        <w:t xml:space="preserve"> 5-</w:t>
      </w:r>
      <w:r w:rsidRPr="00A340ED">
        <w:rPr>
          <w:rFonts w:ascii="Sylfaen" w:hAnsi="Sylfaen" w:cs="Sylfaen"/>
          <w:color w:val="000000"/>
          <w:sz w:val="20"/>
          <w:szCs w:val="20"/>
          <w:lang w:val="hy-AM"/>
        </w:rPr>
        <w:t>րդ</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և</w:t>
      </w:r>
      <w:r w:rsidRPr="00A340ED">
        <w:rPr>
          <w:rFonts w:ascii="Arial Armenian" w:hAnsi="Arial Armenian"/>
          <w:color w:val="000000"/>
          <w:sz w:val="20"/>
          <w:szCs w:val="20"/>
          <w:lang w:val="hy-AM"/>
        </w:rPr>
        <w:t xml:space="preserve"> 6-</w:t>
      </w:r>
      <w:r w:rsidRPr="00A340ED">
        <w:rPr>
          <w:rFonts w:ascii="Sylfaen" w:hAnsi="Sylfaen" w:cs="Sylfaen"/>
          <w:color w:val="000000"/>
          <w:sz w:val="20"/>
          <w:szCs w:val="20"/>
          <w:lang w:val="hy-AM"/>
        </w:rPr>
        <w:t>րդ</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մասերով</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նախատեսված</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ցուցակներում</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ներառվել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հայտը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ներկայացնելու</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օրվանից</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հետո</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ապա</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նրա</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տվյալ</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հայտը</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ենթակա</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չէ</w:t>
      </w:r>
      <w:r w:rsidRPr="00A340ED">
        <w:rPr>
          <w:rFonts w:ascii="Arial Armenian" w:hAnsi="Arial Armenian"/>
          <w:color w:val="000000"/>
          <w:sz w:val="20"/>
          <w:szCs w:val="20"/>
          <w:lang w:val="hy-AM"/>
        </w:rPr>
        <w:t xml:space="preserve"> </w:t>
      </w:r>
      <w:r w:rsidRPr="00A340ED">
        <w:rPr>
          <w:rFonts w:ascii="Sylfaen" w:hAnsi="Sylfaen" w:cs="Sylfaen"/>
          <w:color w:val="000000"/>
          <w:sz w:val="20"/>
          <w:szCs w:val="20"/>
          <w:lang w:val="hy-AM"/>
        </w:rPr>
        <w:t>մերժման</w:t>
      </w:r>
      <w:r w:rsidRPr="00A340ED">
        <w:rPr>
          <w:rFonts w:ascii="Arial Armenian" w:hAnsi="Arial Armenian" w:cs="Sylfaen"/>
          <w:sz w:val="20"/>
          <w:szCs w:val="20"/>
          <w:lang w:val="af-ZA"/>
        </w:rPr>
        <w:t>:</w:t>
      </w:r>
    </w:p>
    <w:p w:rsidR="0081576D" w:rsidRPr="00A340ED" w:rsidRDefault="0081576D" w:rsidP="0081576D">
      <w:pPr>
        <w:ind w:firstLine="706"/>
        <w:jc w:val="both"/>
        <w:rPr>
          <w:rFonts w:ascii="Arial Armenian" w:hAnsi="Arial Armenian" w:cs="Sylfaen"/>
          <w:sz w:val="20"/>
          <w:lang w:val="af-ZA"/>
        </w:rPr>
      </w:pPr>
      <w:r w:rsidRPr="00A340ED">
        <w:rPr>
          <w:rFonts w:ascii="Arial Armenian" w:hAnsi="Arial Armenian" w:cs="Sylfaen"/>
          <w:sz w:val="20"/>
          <w:lang w:val="af-ZA"/>
        </w:rPr>
        <w:t xml:space="preserve">8.14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1-</w:t>
      </w:r>
      <w:r w:rsidRPr="00A340ED">
        <w:rPr>
          <w:rFonts w:ascii="Sylfaen" w:hAnsi="Sylfaen" w:cs="Sylfaen"/>
          <w:sz w:val="20"/>
          <w:lang w:val="ru-RU"/>
        </w:rPr>
        <w:t>ին</w:t>
      </w:r>
      <w:r w:rsidRPr="00A340ED">
        <w:rPr>
          <w:rFonts w:ascii="Arial Armenian" w:hAnsi="Arial Armenian" w:cs="Sylfaen"/>
          <w:sz w:val="20"/>
          <w:lang w:val="af-ZA"/>
        </w:rPr>
        <w:t xml:space="preserve"> </w:t>
      </w:r>
      <w:r w:rsidRPr="00A340ED">
        <w:rPr>
          <w:rFonts w:ascii="Sylfaen" w:hAnsi="Sylfaen" w:cs="Sylfaen"/>
          <w:sz w:val="20"/>
          <w:lang w:val="ru-RU"/>
        </w:rPr>
        <w:t>մասի</w:t>
      </w:r>
      <w:r w:rsidRPr="00A340ED">
        <w:rPr>
          <w:rFonts w:ascii="Arial Armenian" w:hAnsi="Arial Armenian" w:cs="Sylfaen"/>
          <w:sz w:val="20"/>
          <w:lang w:val="af-ZA"/>
        </w:rPr>
        <w:t xml:space="preserve"> 8.8 </w:t>
      </w:r>
      <w:r w:rsidRPr="00A340ED">
        <w:rPr>
          <w:rFonts w:ascii="Sylfaen" w:hAnsi="Sylfaen" w:cs="Sylfaen"/>
          <w:sz w:val="20"/>
          <w:lang w:val="af-ZA"/>
        </w:rPr>
        <w:t>և</w:t>
      </w:r>
      <w:r w:rsidRPr="00A340ED">
        <w:rPr>
          <w:rFonts w:ascii="Arial Armenian" w:hAnsi="Arial Armenian" w:cs="Sylfaen"/>
          <w:sz w:val="20"/>
          <w:lang w:val="af-ZA"/>
        </w:rPr>
        <w:t xml:space="preserve"> 8.9 </w:t>
      </w:r>
      <w:r w:rsidRPr="00A340ED">
        <w:rPr>
          <w:rFonts w:ascii="Sylfaen" w:hAnsi="Sylfaen" w:cs="Sylfaen"/>
          <w:sz w:val="20"/>
          <w:lang w:val="ru-RU"/>
        </w:rPr>
        <w:t>կետ</w:t>
      </w:r>
      <w:r w:rsidRPr="00A340ED">
        <w:rPr>
          <w:rFonts w:ascii="Sylfaen" w:hAnsi="Sylfaen" w:cs="Sylfaen"/>
          <w:sz w:val="20"/>
        </w:rPr>
        <w:t>եր</w:t>
      </w:r>
      <w:r w:rsidRPr="00A340ED">
        <w:rPr>
          <w:rFonts w:ascii="Sylfaen" w:hAnsi="Sylfaen" w:cs="Sylfaen"/>
          <w:sz w:val="20"/>
          <w:lang w:val="ru-RU"/>
        </w:rPr>
        <w:t>ում</w:t>
      </w:r>
      <w:r w:rsidRPr="00A340ED">
        <w:rPr>
          <w:rFonts w:ascii="Arial Armenian" w:hAnsi="Arial Armenian" w:cs="Sylfaen"/>
          <w:sz w:val="20"/>
          <w:lang w:val="af-ZA"/>
        </w:rPr>
        <w:t xml:space="preserve"> </w:t>
      </w:r>
      <w:r w:rsidRPr="00A340ED">
        <w:rPr>
          <w:rFonts w:ascii="Sylfaen" w:hAnsi="Sylfaen" w:cs="Sylfaen"/>
          <w:sz w:val="20"/>
          <w:lang w:val="ru-RU"/>
        </w:rPr>
        <w:t>նշված</w:t>
      </w:r>
      <w:r w:rsidRPr="00A340ED">
        <w:rPr>
          <w:rFonts w:ascii="Arial Armenian" w:hAnsi="Arial Armenian" w:cs="Sylfaen"/>
          <w:sz w:val="20"/>
          <w:lang w:val="af-ZA"/>
        </w:rPr>
        <w:t xml:space="preserve"> </w:t>
      </w:r>
      <w:r w:rsidRPr="00A340ED">
        <w:rPr>
          <w:rFonts w:ascii="Sylfaen" w:hAnsi="Sylfaen" w:cs="Sylfaen"/>
          <w:sz w:val="20"/>
          <w:lang w:val="ru-RU"/>
        </w:rPr>
        <w:t>փաստաթղթերը</w:t>
      </w:r>
      <w:r w:rsidRPr="00A340ED">
        <w:rPr>
          <w:rFonts w:ascii="Arial Armenian" w:hAnsi="Arial Armenian" w:cs="Sylfaen"/>
          <w:sz w:val="20"/>
          <w:lang w:val="af-ZA"/>
        </w:rPr>
        <w:t xml:space="preserve"> </w:t>
      </w:r>
      <w:r w:rsidRPr="00A340ED">
        <w:rPr>
          <w:rFonts w:ascii="Sylfaen" w:hAnsi="Sylfaen" w:cs="Sylfaen"/>
          <w:sz w:val="20"/>
          <w:lang w:val="af-ZA"/>
        </w:rPr>
        <w:t>մասնակիցը</w:t>
      </w:r>
      <w:r w:rsidRPr="00A340ED">
        <w:rPr>
          <w:rFonts w:ascii="Arial Armenian" w:hAnsi="Arial Armenian" w:cs="Sylfaen"/>
          <w:sz w:val="20"/>
          <w:lang w:val="af-ZA"/>
        </w:rPr>
        <w:t xml:space="preserve"> </w:t>
      </w:r>
      <w:r w:rsidRPr="00A340ED">
        <w:rPr>
          <w:rFonts w:ascii="Sylfaen" w:hAnsi="Sylfaen" w:cs="Sylfaen"/>
          <w:sz w:val="20"/>
        </w:rPr>
        <w:t>սահմանված</w:t>
      </w:r>
      <w:r w:rsidRPr="00A340ED">
        <w:rPr>
          <w:rFonts w:ascii="Arial Armenian" w:hAnsi="Arial Armenian" w:cs="Sylfaen"/>
          <w:sz w:val="20"/>
          <w:lang w:val="af-ZA"/>
        </w:rPr>
        <w:t xml:space="preserve"> </w:t>
      </w:r>
      <w:r w:rsidRPr="00A340ED">
        <w:rPr>
          <w:rFonts w:ascii="Sylfaen" w:hAnsi="Sylfaen" w:cs="Sylfaen"/>
          <w:sz w:val="20"/>
        </w:rPr>
        <w:t>ժամկետում</w:t>
      </w:r>
      <w:r w:rsidRPr="00A340ED">
        <w:rPr>
          <w:rFonts w:ascii="Arial Armenian" w:hAnsi="Arial Armenian" w:cs="Sylfaen"/>
          <w:sz w:val="20"/>
          <w:lang w:val="af-ZA"/>
        </w:rPr>
        <w:t xml:space="preserve"> </w:t>
      </w:r>
      <w:r w:rsidRPr="00A340ED">
        <w:rPr>
          <w:rFonts w:ascii="Sylfaen" w:hAnsi="Sylfaen" w:cs="Sylfaen"/>
          <w:sz w:val="20"/>
          <w:lang w:val="ru-RU"/>
        </w:rPr>
        <w:t>հանձնա</w:t>
      </w:r>
      <w:r w:rsidRPr="00A340ED">
        <w:rPr>
          <w:rFonts w:ascii="Arial Armenian" w:hAnsi="Arial Armenian" w:cs="Sylfaen"/>
          <w:sz w:val="20"/>
          <w:lang w:val="af-ZA"/>
        </w:rPr>
        <w:softHyphen/>
      </w:r>
      <w:r w:rsidRPr="00A340ED">
        <w:rPr>
          <w:rFonts w:ascii="Sylfaen" w:hAnsi="Sylfaen" w:cs="Sylfaen"/>
          <w:sz w:val="20"/>
          <w:lang w:val="ru-RU"/>
        </w:rPr>
        <w:t>ժողովի</w:t>
      </w:r>
      <w:r w:rsidRPr="00A340ED">
        <w:rPr>
          <w:rFonts w:ascii="Arial Armenian" w:hAnsi="Arial Armenian" w:cs="Sylfaen"/>
          <w:sz w:val="20"/>
          <w:lang w:val="af-ZA"/>
        </w:rPr>
        <w:t xml:space="preserve"> </w:t>
      </w:r>
      <w:r w:rsidRPr="00A340ED">
        <w:rPr>
          <w:rFonts w:ascii="Sylfaen" w:hAnsi="Sylfaen" w:cs="Sylfaen"/>
          <w:sz w:val="20"/>
          <w:lang w:val="ru-RU"/>
        </w:rPr>
        <w:t>քարտուղարին</w:t>
      </w:r>
      <w:r w:rsidRPr="00A340ED">
        <w:rPr>
          <w:rFonts w:ascii="Arial Armenian" w:hAnsi="Arial Armenian" w:cs="Sylfaen"/>
          <w:sz w:val="20"/>
          <w:lang w:val="af-ZA"/>
        </w:rPr>
        <w:t xml:space="preserve"> </w:t>
      </w:r>
      <w:r w:rsidRPr="00A340ED">
        <w:rPr>
          <w:rFonts w:ascii="Sylfaen" w:hAnsi="Sylfaen" w:cs="Sylfaen"/>
          <w:sz w:val="20"/>
          <w:lang w:val="ru-RU"/>
        </w:rPr>
        <w:t>ներկայաց</w:t>
      </w:r>
      <w:r w:rsidRPr="00A340ED">
        <w:rPr>
          <w:rFonts w:ascii="Sylfaen" w:hAnsi="Sylfaen" w:cs="Sylfaen"/>
          <w:sz w:val="20"/>
        </w:rPr>
        <w:t>ն</w:t>
      </w:r>
      <w:r w:rsidRPr="00A340ED">
        <w:rPr>
          <w:rFonts w:ascii="Sylfaen" w:hAnsi="Sylfaen" w:cs="Sylfaen"/>
          <w:sz w:val="20"/>
          <w:lang w:val="ru-RU"/>
        </w:rPr>
        <w:t>ում</w:t>
      </w:r>
      <w:r w:rsidRPr="00A340ED">
        <w:rPr>
          <w:rFonts w:ascii="Arial Armenian" w:hAnsi="Arial Armenian" w:cs="Sylfaen"/>
          <w:sz w:val="20"/>
          <w:lang w:val="af-ZA"/>
        </w:rPr>
        <w:t xml:space="preserve"> </w:t>
      </w:r>
      <w:r w:rsidRPr="00A340ED">
        <w:rPr>
          <w:rFonts w:ascii="Sylfaen" w:hAnsi="Sylfaen" w:cs="Sylfaen"/>
          <w:sz w:val="20"/>
        </w:rPr>
        <w:t>է</w:t>
      </w:r>
      <w:r w:rsidRPr="00A340ED">
        <w:rPr>
          <w:rFonts w:ascii="Arial Armenian" w:hAnsi="Arial Armenian" w:cs="Sylfaen"/>
          <w:sz w:val="20"/>
          <w:lang w:val="af-ZA"/>
        </w:rPr>
        <w:t xml:space="preserve"> </w:t>
      </w:r>
      <w:r w:rsidRPr="00A340ED">
        <w:rPr>
          <w:rFonts w:ascii="Sylfaen" w:hAnsi="Sylfaen" w:cs="Sylfaen"/>
          <w:sz w:val="20"/>
          <w:lang w:val="af-ZA"/>
        </w:rPr>
        <w:t>վերջինիս՝</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հրավերով</w:t>
      </w:r>
      <w:r w:rsidRPr="00A340ED">
        <w:rPr>
          <w:rFonts w:ascii="Arial Armenian" w:hAnsi="Arial Armenian" w:cs="Sylfaen"/>
          <w:sz w:val="20"/>
          <w:lang w:val="af-ZA"/>
        </w:rPr>
        <w:t xml:space="preserve"> </w:t>
      </w:r>
      <w:r w:rsidRPr="00A340ED">
        <w:rPr>
          <w:rFonts w:ascii="Sylfaen" w:hAnsi="Sylfaen" w:cs="Sylfaen"/>
          <w:sz w:val="20"/>
          <w:lang w:val="ru-RU"/>
        </w:rPr>
        <w:t>նախատեսված</w:t>
      </w:r>
      <w:r w:rsidRPr="00A340ED">
        <w:rPr>
          <w:rFonts w:ascii="Arial Armenian" w:hAnsi="Arial Armenian" w:cs="Sylfaen"/>
          <w:sz w:val="20"/>
          <w:lang w:val="af-ZA"/>
        </w:rPr>
        <w:t xml:space="preserve"> </w:t>
      </w:r>
      <w:r w:rsidRPr="00A340ED">
        <w:rPr>
          <w:rFonts w:ascii="Sylfaen" w:hAnsi="Sylfaen" w:cs="Sylfaen"/>
          <w:sz w:val="20"/>
          <w:lang w:val="ru-RU"/>
        </w:rPr>
        <w:t>էլեկտրոնային</w:t>
      </w:r>
      <w:r w:rsidRPr="00A340ED">
        <w:rPr>
          <w:rFonts w:ascii="Arial Armenian" w:hAnsi="Arial Armenian" w:cs="Sylfaen"/>
          <w:sz w:val="20"/>
          <w:lang w:val="af-ZA"/>
        </w:rPr>
        <w:t xml:space="preserve"> </w:t>
      </w:r>
      <w:r w:rsidRPr="00A340ED">
        <w:rPr>
          <w:rFonts w:ascii="Sylfaen" w:hAnsi="Sylfaen" w:cs="Sylfaen"/>
          <w:sz w:val="20"/>
          <w:lang w:val="ru-RU"/>
        </w:rPr>
        <w:t>փոստին</w:t>
      </w:r>
      <w:r w:rsidRPr="00A340ED">
        <w:rPr>
          <w:rFonts w:ascii="Arial Armenian" w:hAnsi="Arial Armenian" w:cs="Sylfaen"/>
          <w:sz w:val="20"/>
          <w:lang w:val="af-ZA"/>
        </w:rPr>
        <w:t xml:space="preserve"> </w:t>
      </w:r>
      <w:r w:rsidRPr="00A340ED">
        <w:rPr>
          <w:rFonts w:ascii="Sylfaen" w:hAnsi="Sylfaen" w:cs="Sylfaen"/>
          <w:sz w:val="20"/>
        </w:rPr>
        <w:t>ուղարկելու</w:t>
      </w:r>
      <w:r w:rsidRPr="00A340ED">
        <w:rPr>
          <w:rFonts w:ascii="Arial Armenian" w:hAnsi="Arial Armenian" w:cs="Sylfaen"/>
          <w:sz w:val="20"/>
          <w:lang w:val="af-ZA"/>
        </w:rPr>
        <w:t xml:space="preserve"> </w:t>
      </w:r>
      <w:r w:rsidRPr="00A340ED">
        <w:rPr>
          <w:rFonts w:ascii="Sylfaen" w:hAnsi="Sylfaen" w:cs="Sylfaen"/>
          <w:sz w:val="20"/>
        </w:rPr>
        <w:t>միջոցով</w:t>
      </w:r>
      <w:r w:rsidRPr="00A340ED">
        <w:rPr>
          <w:rFonts w:ascii="Arial Armenian" w:hAnsi="Arial Armenian" w:cs="Sylfaen"/>
          <w:sz w:val="20"/>
          <w:lang w:val="af-ZA"/>
        </w:rPr>
        <w:t xml:space="preserve">:  </w:t>
      </w:r>
      <w:r w:rsidRPr="00A340ED">
        <w:rPr>
          <w:rFonts w:ascii="Sylfaen" w:hAnsi="Sylfaen" w:cs="Sylfaen"/>
          <w:sz w:val="20"/>
          <w:lang w:val="ru-RU"/>
        </w:rPr>
        <w:t>Քարտուղարը</w:t>
      </w:r>
      <w:r w:rsidRPr="00A340ED">
        <w:rPr>
          <w:rFonts w:ascii="Arial Armenian" w:hAnsi="Arial Armenian" w:cs="Sylfaen"/>
          <w:sz w:val="20"/>
          <w:lang w:val="af-ZA"/>
        </w:rPr>
        <w:t xml:space="preserve"> </w:t>
      </w:r>
      <w:r w:rsidRPr="00A340ED">
        <w:rPr>
          <w:rFonts w:ascii="Sylfaen" w:hAnsi="Sylfaen" w:cs="Sylfaen"/>
          <w:sz w:val="20"/>
          <w:lang w:val="ru-RU"/>
        </w:rPr>
        <w:t>պարտավոր</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փաստաթղթերն</w:t>
      </w:r>
      <w:r w:rsidRPr="00A340ED">
        <w:rPr>
          <w:rFonts w:ascii="Arial Armenian" w:hAnsi="Arial Armenian" w:cs="Sylfaen"/>
          <w:sz w:val="20"/>
          <w:lang w:val="af-ZA"/>
        </w:rPr>
        <w:t xml:space="preserve"> </w:t>
      </w:r>
      <w:r w:rsidRPr="00A340ED">
        <w:rPr>
          <w:rFonts w:ascii="Sylfaen" w:hAnsi="Sylfaen" w:cs="Sylfaen"/>
          <w:sz w:val="20"/>
          <w:lang w:val="ru-RU"/>
        </w:rPr>
        <w:t>ստանալու</w:t>
      </w:r>
      <w:r w:rsidRPr="00A340ED">
        <w:rPr>
          <w:rFonts w:ascii="Arial Armenian" w:hAnsi="Arial Armenian" w:cs="Sylfaen"/>
          <w:sz w:val="20"/>
          <w:lang w:val="af-ZA"/>
        </w:rPr>
        <w:t xml:space="preserve"> </w:t>
      </w:r>
      <w:r w:rsidRPr="00A340ED">
        <w:rPr>
          <w:rFonts w:ascii="Sylfaen" w:hAnsi="Sylfaen" w:cs="Sylfaen"/>
          <w:sz w:val="20"/>
          <w:lang w:val="ru-RU"/>
        </w:rPr>
        <w:t>օրը</w:t>
      </w:r>
      <w:r w:rsidRPr="00A340ED">
        <w:rPr>
          <w:rFonts w:ascii="Arial Armenian" w:hAnsi="Arial Armenian" w:cs="Sylfaen"/>
          <w:sz w:val="20"/>
          <w:lang w:val="af-ZA"/>
        </w:rPr>
        <w:t xml:space="preserve"> </w:t>
      </w:r>
      <w:r w:rsidRPr="00A340ED">
        <w:rPr>
          <w:rFonts w:ascii="Sylfaen" w:hAnsi="Sylfaen" w:cs="Sylfaen"/>
          <w:sz w:val="20"/>
          <w:lang w:val="ru-RU"/>
        </w:rPr>
        <w:lastRenderedPageBreak/>
        <w:t>հաստատել</w:t>
      </w:r>
      <w:r w:rsidRPr="00A340ED">
        <w:rPr>
          <w:rFonts w:ascii="Arial Armenian" w:hAnsi="Arial Armenian" w:cs="Sylfaen"/>
          <w:sz w:val="20"/>
          <w:lang w:val="af-ZA"/>
        </w:rPr>
        <w:t xml:space="preserve"> </w:t>
      </w:r>
      <w:r w:rsidRPr="00A340ED">
        <w:rPr>
          <w:rFonts w:ascii="Sylfaen" w:hAnsi="Sylfaen" w:cs="Sylfaen"/>
          <w:sz w:val="20"/>
          <w:lang w:val="ru-RU"/>
        </w:rPr>
        <w:t>դրանց</w:t>
      </w:r>
      <w:r w:rsidRPr="00A340ED">
        <w:rPr>
          <w:rFonts w:ascii="Arial Armenian" w:hAnsi="Arial Armenian" w:cs="Sylfaen"/>
          <w:sz w:val="20"/>
          <w:lang w:val="af-ZA"/>
        </w:rPr>
        <w:t xml:space="preserve"> </w:t>
      </w:r>
      <w:r w:rsidRPr="00A340ED">
        <w:rPr>
          <w:rFonts w:ascii="Sylfaen" w:hAnsi="Sylfaen" w:cs="Sylfaen"/>
          <w:sz w:val="20"/>
          <w:lang w:val="ru-RU"/>
        </w:rPr>
        <w:t>ստանալու</w:t>
      </w:r>
      <w:r w:rsidRPr="00A340ED">
        <w:rPr>
          <w:rFonts w:ascii="Arial Armenian" w:hAnsi="Arial Armenian" w:cs="Sylfaen"/>
          <w:sz w:val="20"/>
          <w:lang w:val="af-ZA"/>
        </w:rPr>
        <w:t xml:space="preserve"> </w:t>
      </w:r>
      <w:r w:rsidRPr="00A340ED">
        <w:rPr>
          <w:rFonts w:ascii="Sylfaen" w:hAnsi="Sylfaen" w:cs="Sylfaen"/>
          <w:sz w:val="20"/>
          <w:lang w:val="ru-RU"/>
        </w:rPr>
        <w:t>հանգամանքը՝</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hy-AM"/>
        </w:rPr>
        <w:t xml:space="preserve"> </w:t>
      </w:r>
      <w:r w:rsidRPr="00A340ED">
        <w:rPr>
          <w:rFonts w:ascii="Sylfaen" w:hAnsi="Sylfaen" w:cs="Sylfaen"/>
          <w:sz w:val="20"/>
          <w:lang w:val="ru-RU"/>
        </w:rPr>
        <w:t>հրավերում</w:t>
      </w:r>
      <w:r w:rsidRPr="00A340ED">
        <w:rPr>
          <w:rFonts w:ascii="Arial Armenian" w:hAnsi="Arial Armenian" w:cs="Sylfaen"/>
          <w:sz w:val="20"/>
          <w:lang w:val="hy-AM"/>
        </w:rPr>
        <w:t xml:space="preserve"> </w:t>
      </w:r>
      <w:r w:rsidRPr="00A340ED">
        <w:rPr>
          <w:rFonts w:ascii="Sylfaen" w:hAnsi="Sylfaen" w:cs="Sylfaen"/>
          <w:sz w:val="20"/>
          <w:lang w:val="ru-RU"/>
        </w:rPr>
        <w:t>նշված</w:t>
      </w:r>
      <w:r w:rsidRPr="00A340ED">
        <w:rPr>
          <w:rFonts w:ascii="Arial Armenian" w:hAnsi="Arial Armenian" w:cs="Sylfaen"/>
          <w:sz w:val="20"/>
          <w:lang w:val="af-ZA"/>
        </w:rPr>
        <w:t xml:space="preserve"> </w:t>
      </w:r>
      <w:r w:rsidRPr="00A340ED">
        <w:rPr>
          <w:rFonts w:ascii="Sylfaen" w:hAnsi="Sylfaen" w:cs="Sylfaen"/>
          <w:sz w:val="20"/>
          <w:lang w:val="ru-RU"/>
        </w:rPr>
        <w:t>իր</w:t>
      </w:r>
      <w:r w:rsidRPr="00A340ED">
        <w:rPr>
          <w:rFonts w:ascii="Arial Armenian" w:hAnsi="Arial Armenian" w:cs="Sylfaen"/>
          <w:sz w:val="20"/>
          <w:lang w:val="af-ZA"/>
        </w:rPr>
        <w:t xml:space="preserve"> </w:t>
      </w:r>
      <w:r w:rsidRPr="00A340ED">
        <w:rPr>
          <w:rFonts w:ascii="Sylfaen" w:hAnsi="Sylfaen" w:cs="Sylfaen"/>
          <w:sz w:val="20"/>
          <w:lang w:val="ru-RU"/>
        </w:rPr>
        <w:t>էլեկտրոնային</w:t>
      </w:r>
      <w:r w:rsidRPr="00A340ED">
        <w:rPr>
          <w:rFonts w:ascii="Arial Armenian" w:hAnsi="Arial Armenian" w:cs="Sylfaen"/>
          <w:sz w:val="20"/>
          <w:lang w:val="af-ZA"/>
        </w:rPr>
        <w:t xml:space="preserve"> </w:t>
      </w:r>
      <w:r w:rsidRPr="00A340ED">
        <w:rPr>
          <w:rFonts w:ascii="Sylfaen" w:hAnsi="Sylfaen" w:cs="Sylfaen"/>
          <w:sz w:val="20"/>
          <w:lang w:val="ru-RU"/>
        </w:rPr>
        <w:t>փոստից</w:t>
      </w:r>
      <w:r w:rsidRPr="00A340ED">
        <w:rPr>
          <w:rFonts w:ascii="Arial Armenian" w:hAnsi="Arial Armenian" w:cs="Sylfaen"/>
          <w:sz w:val="20"/>
          <w:lang w:val="af-ZA"/>
        </w:rPr>
        <w:t xml:space="preserve"> </w:t>
      </w:r>
      <w:r w:rsidRPr="00A340ED">
        <w:rPr>
          <w:rFonts w:ascii="Sylfaen" w:hAnsi="Sylfaen" w:cs="Sylfaen"/>
          <w:sz w:val="20"/>
          <w:lang w:val="ru-RU"/>
        </w:rPr>
        <w:t>մասնակցի</w:t>
      </w:r>
      <w:r w:rsidRPr="00A340ED">
        <w:rPr>
          <w:rFonts w:ascii="Arial Armenian" w:hAnsi="Arial Armenian" w:cs="Sylfaen"/>
          <w:sz w:val="20"/>
          <w:lang w:val="af-ZA"/>
        </w:rPr>
        <w:t xml:space="preserve"> </w:t>
      </w:r>
      <w:r w:rsidRPr="00A340ED">
        <w:rPr>
          <w:rFonts w:ascii="Sylfaen" w:hAnsi="Sylfaen" w:cs="Sylfaen"/>
          <w:sz w:val="20"/>
          <w:lang w:val="ru-RU"/>
        </w:rPr>
        <w:t>էլեկտրոնային</w:t>
      </w:r>
      <w:r w:rsidRPr="00A340ED">
        <w:rPr>
          <w:rFonts w:ascii="Arial Armenian" w:hAnsi="Arial Armenian" w:cs="Sylfaen"/>
          <w:sz w:val="20"/>
          <w:lang w:val="af-ZA"/>
        </w:rPr>
        <w:t xml:space="preserve"> </w:t>
      </w:r>
      <w:r w:rsidRPr="00A340ED">
        <w:rPr>
          <w:rFonts w:ascii="Sylfaen" w:hAnsi="Sylfaen" w:cs="Sylfaen"/>
          <w:sz w:val="20"/>
          <w:lang w:val="ru-RU"/>
        </w:rPr>
        <w:t>փոստին</w:t>
      </w:r>
      <w:r w:rsidRPr="00A340ED">
        <w:rPr>
          <w:rFonts w:ascii="Arial Armenian" w:hAnsi="Arial Armenian" w:cs="Sylfaen"/>
          <w:sz w:val="20"/>
          <w:lang w:val="af-ZA"/>
        </w:rPr>
        <w:t xml:space="preserve"> </w:t>
      </w:r>
      <w:r w:rsidRPr="00A340ED">
        <w:rPr>
          <w:rFonts w:ascii="Sylfaen" w:hAnsi="Sylfaen" w:cs="Sylfaen"/>
          <w:sz w:val="20"/>
          <w:lang w:val="ru-RU"/>
        </w:rPr>
        <w:t>հավաստում</w:t>
      </w:r>
      <w:r w:rsidRPr="00A340ED">
        <w:rPr>
          <w:rFonts w:ascii="Arial Armenian" w:hAnsi="Arial Armenian" w:cs="Sylfaen"/>
          <w:sz w:val="20"/>
          <w:lang w:val="af-ZA"/>
        </w:rPr>
        <w:t xml:space="preserve"> </w:t>
      </w:r>
      <w:r w:rsidRPr="00A340ED">
        <w:rPr>
          <w:rFonts w:ascii="Sylfaen" w:hAnsi="Sylfaen" w:cs="Sylfaen"/>
          <w:sz w:val="20"/>
          <w:lang w:val="ru-RU"/>
        </w:rPr>
        <w:t>ուղարկելու</w:t>
      </w:r>
      <w:r w:rsidRPr="00A340ED">
        <w:rPr>
          <w:rFonts w:ascii="Arial Armenian" w:hAnsi="Arial Armenian" w:cs="Sylfaen"/>
          <w:sz w:val="20"/>
          <w:lang w:val="af-ZA"/>
        </w:rPr>
        <w:t xml:space="preserve"> </w:t>
      </w:r>
      <w:r w:rsidRPr="00A340ED">
        <w:rPr>
          <w:rFonts w:ascii="Sylfaen" w:hAnsi="Sylfaen" w:cs="Sylfaen"/>
          <w:sz w:val="20"/>
          <w:lang w:val="ru-RU"/>
        </w:rPr>
        <w:t>միջոցով</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8.15 </w:t>
      </w:r>
      <w:r w:rsidRPr="00A340ED">
        <w:rPr>
          <w:rFonts w:ascii="Sylfaen" w:hAnsi="Sylfaen" w:cs="Sylfaen"/>
          <w:sz w:val="20"/>
          <w:lang w:val="ru-RU"/>
        </w:rPr>
        <w:t>Մասնակիցները</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նրանց</w:t>
      </w:r>
      <w:r w:rsidRPr="00A340ED">
        <w:rPr>
          <w:rFonts w:ascii="Arial Armenian" w:hAnsi="Arial Armenian" w:cs="Sylfaen"/>
          <w:sz w:val="20"/>
          <w:lang w:val="af-ZA"/>
        </w:rPr>
        <w:t xml:space="preserve"> </w:t>
      </w:r>
      <w:r w:rsidRPr="00A340ED">
        <w:rPr>
          <w:rFonts w:ascii="Sylfaen" w:hAnsi="Sylfaen" w:cs="Sylfaen"/>
          <w:sz w:val="20"/>
          <w:lang w:val="ru-RU"/>
        </w:rPr>
        <w:t>ներկայացուցիչները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ներկա</w:t>
      </w:r>
      <w:r w:rsidRPr="00A340ED">
        <w:rPr>
          <w:rFonts w:ascii="Arial Armenian" w:hAnsi="Arial Armenian" w:cs="Sylfaen"/>
          <w:sz w:val="20"/>
          <w:lang w:val="af-ZA"/>
        </w:rPr>
        <w:t xml:space="preserve"> </w:t>
      </w:r>
      <w:r w:rsidRPr="00A340ED">
        <w:rPr>
          <w:rFonts w:ascii="Sylfaen" w:hAnsi="Sylfaen" w:cs="Sylfaen"/>
          <w:sz w:val="20"/>
          <w:lang w:val="af-ZA"/>
        </w:rPr>
        <w:t>լինել</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նիստերին։</w:t>
      </w:r>
      <w:r w:rsidRPr="00A340ED">
        <w:rPr>
          <w:rFonts w:ascii="Arial Armenian" w:hAnsi="Arial Armenian" w:cs="Sylfaen"/>
          <w:sz w:val="20"/>
          <w:lang w:val="af-ZA"/>
        </w:rPr>
        <w:t xml:space="preserve"> </w:t>
      </w:r>
      <w:r w:rsidRPr="00A340ED">
        <w:rPr>
          <w:rFonts w:ascii="Sylfaen" w:hAnsi="Sylfaen" w:cs="Sylfaen"/>
          <w:sz w:val="20"/>
          <w:lang w:val="ru-RU"/>
        </w:rPr>
        <w:t>Մասնակիցները</w:t>
      </w:r>
      <w:r w:rsidRPr="00A340ED">
        <w:rPr>
          <w:rFonts w:ascii="Arial Armenian" w:hAnsi="Arial Armenian" w:cs="Sylfaen"/>
          <w:sz w:val="20"/>
          <w:lang w:val="af-ZA"/>
        </w:rPr>
        <w:t xml:space="preserve"> </w:t>
      </w:r>
      <w:r w:rsidRPr="00A340ED">
        <w:rPr>
          <w:rFonts w:ascii="Sylfaen" w:hAnsi="Sylfaen" w:cs="Sylfaen"/>
          <w:sz w:val="20"/>
          <w:lang w:val="af-ZA"/>
        </w:rPr>
        <w:t>կամ</w:t>
      </w:r>
      <w:r w:rsidRPr="00A340ED">
        <w:rPr>
          <w:rFonts w:ascii="Arial Armenian" w:hAnsi="Arial Armenian" w:cs="Sylfaen"/>
          <w:sz w:val="20"/>
          <w:lang w:val="af-ZA"/>
        </w:rPr>
        <w:t xml:space="preserve"> </w:t>
      </w:r>
      <w:r w:rsidRPr="00A340ED">
        <w:rPr>
          <w:rFonts w:ascii="Sylfaen" w:hAnsi="Sylfaen" w:cs="Sylfaen"/>
          <w:sz w:val="20"/>
          <w:lang w:val="ru-RU"/>
        </w:rPr>
        <w:t>նրանց</w:t>
      </w:r>
      <w:r w:rsidRPr="00A340ED">
        <w:rPr>
          <w:rFonts w:ascii="Arial Armenian" w:hAnsi="Arial Armenian" w:cs="Sylfaen"/>
          <w:sz w:val="20"/>
          <w:lang w:val="af-ZA"/>
        </w:rPr>
        <w:t xml:space="preserve"> </w:t>
      </w:r>
      <w:r w:rsidRPr="00A340ED">
        <w:rPr>
          <w:rFonts w:ascii="Sylfaen" w:hAnsi="Sylfaen" w:cs="Sylfaen"/>
          <w:sz w:val="20"/>
          <w:lang w:val="ru-RU"/>
        </w:rPr>
        <w:t>ներկայացուցիչները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պահանջել</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նիստերի</w:t>
      </w:r>
      <w:r w:rsidRPr="00A340ED">
        <w:rPr>
          <w:rFonts w:ascii="Arial Armenian" w:hAnsi="Arial Armenian" w:cs="Sylfaen"/>
          <w:sz w:val="20"/>
          <w:lang w:val="af-ZA"/>
        </w:rPr>
        <w:t xml:space="preserve"> </w:t>
      </w:r>
      <w:r w:rsidRPr="00A340ED">
        <w:rPr>
          <w:rFonts w:ascii="Sylfaen" w:hAnsi="Sylfaen" w:cs="Sylfaen"/>
          <w:sz w:val="20"/>
          <w:lang w:val="ru-RU"/>
        </w:rPr>
        <w:t>արձանագրությունների</w:t>
      </w:r>
      <w:r w:rsidRPr="00A340ED">
        <w:rPr>
          <w:rFonts w:ascii="Arial Armenian" w:hAnsi="Arial Armenian" w:cs="Sylfaen"/>
          <w:sz w:val="20"/>
          <w:lang w:val="af-ZA"/>
        </w:rPr>
        <w:t xml:space="preserve"> </w:t>
      </w:r>
      <w:r w:rsidRPr="00A340ED">
        <w:rPr>
          <w:rFonts w:ascii="Sylfaen" w:hAnsi="Sylfaen" w:cs="Sylfaen"/>
          <w:sz w:val="20"/>
          <w:lang w:val="ru-RU"/>
        </w:rPr>
        <w:t>պատճենները</w:t>
      </w:r>
      <w:r w:rsidRPr="00A340ED">
        <w:rPr>
          <w:rFonts w:ascii="Arial Armenian" w:hAnsi="Arial Armenian" w:cs="Sylfaen"/>
          <w:sz w:val="20"/>
          <w:lang w:val="af-ZA"/>
        </w:rPr>
        <w:t xml:space="preserve">, </w:t>
      </w:r>
      <w:r w:rsidRPr="00A340ED">
        <w:rPr>
          <w:rFonts w:ascii="Sylfaen" w:hAnsi="Sylfaen" w:cs="Sylfaen"/>
          <w:sz w:val="20"/>
          <w:lang w:val="ru-RU"/>
        </w:rPr>
        <w:t>որոնք</w:t>
      </w:r>
      <w:r w:rsidRPr="00A340ED">
        <w:rPr>
          <w:rFonts w:ascii="Arial Armenian" w:hAnsi="Arial Armenian" w:cs="Sylfaen"/>
          <w:sz w:val="20"/>
          <w:lang w:val="af-ZA"/>
        </w:rPr>
        <w:t xml:space="preserve"> </w:t>
      </w:r>
      <w:r w:rsidRPr="00A340ED">
        <w:rPr>
          <w:rFonts w:ascii="Sylfaen" w:hAnsi="Sylfaen" w:cs="Sylfaen"/>
          <w:sz w:val="20"/>
          <w:lang w:val="ru-RU"/>
        </w:rPr>
        <w:t>տրամադրվում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մեկ</w:t>
      </w:r>
      <w:r w:rsidRPr="00A340ED">
        <w:rPr>
          <w:rFonts w:ascii="Arial Armenian" w:hAnsi="Arial Armenian" w:cs="Sylfaen"/>
          <w:sz w:val="20"/>
          <w:lang w:val="af-ZA"/>
        </w:rPr>
        <w:t xml:space="preserve"> </w:t>
      </w:r>
      <w:r w:rsidRPr="00A340ED">
        <w:rPr>
          <w:rFonts w:ascii="Sylfaen" w:hAnsi="Sylfaen" w:cs="Sylfaen"/>
          <w:sz w:val="20"/>
          <w:lang w:val="ru-RU"/>
        </w:rPr>
        <w:t>օրացուցային</w:t>
      </w:r>
      <w:r w:rsidRPr="00A340ED">
        <w:rPr>
          <w:rFonts w:ascii="Arial Armenian" w:hAnsi="Arial Armenian" w:cs="Sylfaen"/>
          <w:sz w:val="20"/>
          <w:lang w:val="af-ZA"/>
        </w:rPr>
        <w:t xml:space="preserve"> </w:t>
      </w:r>
      <w:r w:rsidRPr="00A340ED">
        <w:rPr>
          <w:rFonts w:ascii="Sylfaen" w:hAnsi="Sylfaen" w:cs="Sylfaen"/>
          <w:sz w:val="20"/>
          <w:lang w:val="ru-RU"/>
        </w:rPr>
        <w:t>օրվա</w:t>
      </w:r>
      <w:r w:rsidRPr="00A340ED">
        <w:rPr>
          <w:rFonts w:ascii="Arial Armenian" w:hAnsi="Arial Armenian" w:cs="Sylfaen"/>
          <w:sz w:val="20"/>
          <w:lang w:val="af-ZA"/>
        </w:rPr>
        <w:t xml:space="preserve"> </w:t>
      </w:r>
      <w:r w:rsidRPr="00A340ED">
        <w:rPr>
          <w:rFonts w:ascii="Sylfaen" w:hAnsi="Sylfaen" w:cs="Sylfaen"/>
          <w:sz w:val="20"/>
          <w:lang w:val="ru-RU"/>
        </w:rPr>
        <w:t>ընթացքում։</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8.16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պատվիրատուի</w:t>
      </w:r>
      <w:r w:rsidRPr="00A340ED">
        <w:rPr>
          <w:rFonts w:ascii="Arial Armenian" w:hAnsi="Arial Armenian" w:cs="Sylfaen"/>
          <w:sz w:val="20"/>
          <w:lang w:val="af-ZA"/>
        </w:rPr>
        <w:t xml:space="preserve"> </w:t>
      </w:r>
      <w:r w:rsidRPr="00A340ED">
        <w:rPr>
          <w:rFonts w:ascii="Sylfaen" w:hAnsi="Sylfaen" w:cs="Sylfaen"/>
          <w:sz w:val="20"/>
          <w:lang w:val="ru-RU"/>
        </w:rPr>
        <w:t>կողմից</w:t>
      </w:r>
      <w:r w:rsidRPr="00A340ED">
        <w:rPr>
          <w:rFonts w:ascii="Arial Armenian" w:hAnsi="Arial Armenian" w:cs="Sylfaen"/>
          <w:sz w:val="20"/>
          <w:lang w:val="af-ZA"/>
        </w:rPr>
        <w:t xml:space="preserve"> </w:t>
      </w:r>
      <w:r w:rsidRPr="00A340ED">
        <w:rPr>
          <w:rFonts w:ascii="Sylfaen" w:hAnsi="Sylfaen" w:cs="Sylfaen"/>
          <w:sz w:val="20"/>
          <w:lang w:val="ru-RU"/>
        </w:rPr>
        <w:t>էլեկտրոնային</w:t>
      </w:r>
      <w:r w:rsidRPr="00A340ED">
        <w:rPr>
          <w:rFonts w:ascii="Arial Armenian" w:hAnsi="Arial Armenian" w:cs="Sylfaen"/>
          <w:sz w:val="20"/>
          <w:lang w:val="af-ZA"/>
        </w:rPr>
        <w:t xml:space="preserve"> </w:t>
      </w:r>
      <w:r w:rsidRPr="00A340ED">
        <w:rPr>
          <w:rFonts w:ascii="Sylfaen" w:hAnsi="Sylfaen" w:cs="Sylfaen"/>
          <w:sz w:val="20"/>
          <w:lang w:val="ru-RU"/>
        </w:rPr>
        <w:t>ծանուցումներն</w:t>
      </w:r>
      <w:r w:rsidRPr="00A340ED">
        <w:rPr>
          <w:rFonts w:ascii="Arial Armenian" w:hAnsi="Arial Armenian" w:cs="Sylfaen"/>
          <w:sz w:val="20"/>
          <w:lang w:val="af-ZA"/>
        </w:rPr>
        <w:t xml:space="preserve"> </w:t>
      </w:r>
      <w:r w:rsidRPr="00A340ED">
        <w:rPr>
          <w:rFonts w:ascii="Sylfaen" w:hAnsi="Sylfaen" w:cs="Sylfaen"/>
          <w:sz w:val="20"/>
          <w:lang w:val="ru-RU"/>
        </w:rPr>
        <w:t>ուղարկվում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մասնակցի</w:t>
      </w:r>
      <w:r w:rsidRPr="00A340ED">
        <w:rPr>
          <w:rFonts w:ascii="Arial Armenian" w:hAnsi="Arial Armenian" w:cs="Sylfaen"/>
          <w:sz w:val="20"/>
          <w:lang w:val="af-ZA"/>
        </w:rPr>
        <w:t xml:space="preserve"> </w:t>
      </w:r>
      <w:r w:rsidRPr="00A340ED">
        <w:rPr>
          <w:rFonts w:ascii="Sylfaen" w:hAnsi="Sylfaen" w:cs="Sylfaen"/>
          <w:sz w:val="20"/>
          <w:lang w:val="af-ZA"/>
        </w:rPr>
        <w:t>հայտում</w:t>
      </w:r>
      <w:r w:rsidRPr="00A340ED">
        <w:rPr>
          <w:rFonts w:ascii="Arial Armenian" w:hAnsi="Arial Armenian" w:cs="Sylfaen"/>
          <w:sz w:val="20"/>
          <w:lang w:val="af-ZA"/>
        </w:rPr>
        <w:t xml:space="preserve"> </w:t>
      </w:r>
      <w:r w:rsidRPr="00A340ED">
        <w:rPr>
          <w:rFonts w:ascii="Sylfaen" w:hAnsi="Sylfaen" w:cs="Sylfaen"/>
          <w:sz w:val="20"/>
          <w:lang w:val="af-ZA"/>
        </w:rPr>
        <w:t>նշված</w:t>
      </w:r>
      <w:r w:rsidRPr="00A340ED">
        <w:rPr>
          <w:rFonts w:ascii="Arial Armenian" w:hAnsi="Arial Armenian" w:cs="Sylfaen"/>
          <w:sz w:val="20"/>
          <w:lang w:val="af-ZA"/>
        </w:rPr>
        <w:t xml:space="preserve"> </w:t>
      </w:r>
      <w:r w:rsidRPr="00A340ED">
        <w:rPr>
          <w:rFonts w:ascii="Sylfaen" w:hAnsi="Sylfaen" w:cs="Sylfaen"/>
          <w:sz w:val="20"/>
          <w:lang w:val="af-ZA"/>
        </w:rPr>
        <w:t>էլեկտրոնային</w:t>
      </w:r>
      <w:r w:rsidRPr="00A340ED">
        <w:rPr>
          <w:rFonts w:ascii="Arial Armenian" w:hAnsi="Arial Armenian" w:cs="Sylfaen"/>
          <w:sz w:val="20"/>
          <w:lang w:val="af-ZA"/>
        </w:rPr>
        <w:t xml:space="preserve"> </w:t>
      </w:r>
      <w:r w:rsidRPr="00A340ED">
        <w:rPr>
          <w:rFonts w:ascii="Sylfaen" w:hAnsi="Sylfaen" w:cs="Sylfaen"/>
          <w:sz w:val="20"/>
          <w:lang w:val="af-ZA"/>
        </w:rPr>
        <w:t>փոստին</w:t>
      </w:r>
      <w:r w:rsidRPr="00A340ED">
        <w:rPr>
          <w:rFonts w:ascii="Arial Armenian" w:hAnsi="Arial Armenian" w:cs="Sylfaen"/>
          <w:sz w:val="20"/>
          <w:lang w:val="af-ZA"/>
        </w:rPr>
        <w:t xml:space="preserve"> </w:t>
      </w:r>
      <w:r w:rsidRPr="00A340ED">
        <w:rPr>
          <w:rFonts w:ascii="Sylfaen" w:hAnsi="Sylfaen" w:cs="Sylfaen"/>
          <w:sz w:val="20"/>
          <w:lang w:val="af-ZA"/>
        </w:rPr>
        <w:t>ուղարկելու</w:t>
      </w:r>
      <w:r w:rsidRPr="00A340ED">
        <w:rPr>
          <w:rFonts w:ascii="Arial Armenian" w:hAnsi="Arial Armenian" w:cs="Sylfaen"/>
          <w:sz w:val="20"/>
          <w:lang w:val="af-ZA"/>
        </w:rPr>
        <w:t xml:space="preserve"> </w:t>
      </w:r>
      <w:r w:rsidRPr="00A340ED">
        <w:rPr>
          <w:rFonts w:ascii="Sylfaen" w:hAnsi="Sylfaen" w:cs="Sylfaen"/>
          <w:sz w:val="20"/>
          <w:lang w:val="af-ZA"/>
        </w:rPr>
        <w:t>միջոցով</w:t>
      </w:r>
      <w:r w:rsidRPr="00A340ED">
        <w:rPr>
          <w:rFonts w:ascii="Arial Armenian" w:hAnsi="Arial Armenian" w:cs="Sylfaen"/>
          <w:sz w:val="20"/>
          <w:lang w:val="af-ZA"/>
        </w:rPr>
        <w:t xml:space="preserve">, </w:t>
      </w:r>
      <w:r w:rsidRPr="00A340ED">
        <w:rPr>
          <w:rFonts w:ascii="Sylfaen" w:hAnsi="Sylfaen" w:cs="Sylfaen"/>
          <w:sz w:val="20"/>
          <w:lang w:val="ru-RU"/>
        </w:rPr>
        <w:t>իսկ</w:t>
      </w:r>
      <w:r w:rsidRPr="00A340ED">
        <w:rPr>
          <w:rFonts w:ascii="Arial Armenian" w:hAnsi="Arial Armenian" w:cs="Sylfaen"/>
          <w:sz w:val="20"/>
          <w:lang w:val="af-ZA"/>
        </w:rPr>
        <w:t xml:space="preserve"> </w:t>
      </w:r>
      <w:r w:rsidRPr="00A340ED">
        <w:rPr>
          <w:rFonts w:ascii="Sylfaen" w:hAnsi="Sylfaen" w:cs="Sylfaen"/>
          <w:sz w:val="20"/>
          <w:lang w:val="ru-RU"/>
        </w:rPr>
        <w:t>մասնակցի</w:t>
      </w:r>
      <w:r w:rsidRPr="00A340ED">
        <w:rPr>
          <w:rFonts w:ascii="Arial Armenian" w:hAnsi="Arial Armenian" w:cs="Sylfaen"/>
          <w:sz w:val="20"/>
          <w:lang w:val="af-ZA"/>
        </w:rPr>
        <w:t xml:space="preserve"> </w:t>
      </w:r>
      <w:r w:rsidRPr="00A340ED">
        <w:rPr>
          <w:rFonts w:ascii="Sylfaen" w:hAnsi="Sylfaen" w:cs="Sylfaen"/>
          <w:sz w:val="20"/>
          <w:lang w:val="ru-RU"/>
        </w:rPr>
        <w:t>կողմից</w:t>
      </w:r>
      <w:r w:rsidRPr="00A340ED">
        <w:rPr>
          <w:rFonts w:ascii="Arial Armenian" w:hAnsi="Arial Armenian" w:cs="Sylfaen"/>
          <w:sz w:val="20"/>
          <w:lang w:val="af-ZA"/>
        </w:rPr>
        <w:t xml:space="preserve">` </w:t>
      </w:r>
      <w:r w:rsidRPr="00A340ED">
        <w:rPr>
          <w:rFonts w:ascii="Sylfaen" w:hAnsi="Sylfaen" w:cs="Sylfaen"/>
          <w:sz w:val="20"/>
          <w:lang w:val="ru-RU"/>
        </w:rPr>
        <w:t>իր</w:t>
      </w:r>
      <w:r w:rsidRPr="00A340ED">
        <w:rPr>
          <w:rFonts w:ascii="Arial Armenian" w:hAnsi="Arial Armenian" w:cs="Sylfaen"/>
          <w:sz w:val="20"/>
          <w:lang w:val="af-ZA"/>
        </w:rPr>
        <w:t xml:space="preserve"> </w:t>
      </w:r>
      <w:r w:rsidRPr="00A340ED">
        <w:rPr>
          <w:rFonts w:ascii="Sylfaen" w:hAnsi="Sylfaen" w:cs="Sylfaen"/>
          <w:sz w:val="20"/>
          <w:lang w:val="ru-RU"/>
        </w:rPr>
        <w:t>հայտում</w:t>
      </w:r>
      <w:r w:rsidRPr="00A340ED">
        <w:rPr>
          <w:rFonts w:ascii="Arial Armenian" w:hAnsi="Arial Armenian" w:cs="Sylfaen"/>
          <w:sz w:val="20"/>
          <w:lang w:val="af-ZA"/>
        </w:rPr>
        <w:t xml:space="preserve"> </w:t>
      </w:r>
      <w:r w:rsidRPr="00A340ED">
        <w:rPr>
          <w:rFonts w:ascii="Sylfaen" w:hAnsi="Sylfaen" w:cs="Sylfaen"/>
          <w:sz w:val="20"/>
          <w:lang w:val="ru-RU"/>
        </w:rPr>
        <w:t>նշված</w:t>
      </w:r>
      <w:r w:rsidRPr="00A340ED">
        <w:rPr>
          <w:rFonts w:ascii="Arial Armenian" w:hAnsi="Arial Armenian" w:cs="Sylfaen"/>
          <w:sz w:val="20"/>
          <w:lang w:val="af-ZA"/>
        </w:rPr>
        <w:t xml:space="preserve"> </w:t>
      </w:r>
      <w:r w:rsidRPr="00A340ED">
        <w:rPr>
          <w:rFonts w:ascii="Sylfaen" w:hAnsi="Sylfaen" w:cs="Sylfaen"/>
          <w:sz w:val="20"/>
          <w:lang w:val="ru-RU"/>
        </w:rPr>
        <w:t>էլեկտրոնային</w:t>
      </w:r>
      <w:r w:rsidRPr="00A340ED">
        <w:rPr>
          <w:rFonts w:ascii="Arial Armenian" w:hAnsi="Arial Armenian" w:cs="Sylfaen"/>
          <w:sz w:val="20"/>
          <w:lang w:val="af-ZA"/>
        </w:rPr>
        <w:t xml:space="preserve"> </w:t>
      </w:r>
      <w:r w:rsidRPr="00A340ED">
        <w:rPr>
          <w:rFonts w:ascii="Sylfaen" w:hAnsi="Sylfaen" w:cs="Sylfaen"/>
          <w:sz w:val="20"/>
          <w:lang w:val="ru-RU"/>
        </w:rPr>
        <w:t>փոստից</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հրավերում</w:t>
      </w:r>
      <w:r w:rsidRPr="00A340ED">
        <w:rPr>
          <w:rFonts w:ascii="Arial Armenian" w:hAnsi="Arial Armenian" w:cs="Sylfaen"/>
          <w:sz w:val="20"/>
          <w:lang w:val="af-ZA"/>
        </w:rPr>
        <w:t xml:space="preserve"> </w:t>
      </w:r>
      <w:r w:rsidRPr="00A340ED">
        <w:rPr>
          <w:rFonts w:ascii="Sylfaen" w:hAnsi="Sylfaen" w:cs="Sylfaen"/>
          <w:sz w:val="20"/>
          <w:lang w:val="ru-RU"/>
        </w:rPr>
        <w:t>նշված</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քարտուղարի</w:t>
      </w:r>
      <w:r w:rsidRPr="00A340ED">
        <w:rPr>
          <w:rFonts w:ascii="Arial Armenian" w:hAnsi="Arial Armenian" w:cs="Sylfaen"/>
          <w:sz w:val="20"/>
          <w:lang w:val="af-ZA"/>
        </w:rPr>
        <w:t xml:space="preserve"> </w:t>
      </w:r>
      <w:r w:rsidRPr="00A340ED">
        <w:rPr>
          <w:rFonts w:ascii="Sylfaen" w:hAnsi="Sylfaen" w:cs="Sylfaen"/>
          <w:sz w:val="20"/>
          <w:lang w:val="ru-RU"/>
        </w:rPr>
        <w:t>էլեկտրոնային</w:t>
      </w:r>
      <w:r w:rsidRPr="00A340ED">
        <w:rPr>
          <w:rFonts w:ascii="Arial Armenian" w:hAnsi="Arial Armenian" w:cs="Sylfaen"/>
          <w:sz w:val="20"/>
          <w:lang w:val="af-ZA"/>
        </w:rPr>
        <w:t xml:space="preserve"> </w:t>
      </w:r>
      <w:r w:rsidRPr="00A340ED">
        <w:rPr>
          <w:rFonts w:ascii="Sylfaen" w:hAnsi="Sylfaen" w:cs="Sylfaen"/>
          <w:sz w:val="20"/>
          <w:lang w:val="ru-RU"/>
        </w:rPr>
        <w:t>փոստին</w:t>
      </w:r>
      <w:r w:rsidRPr="00A340ED">
        <w:rPr>
          <w:rFonts w:ascii="Arial Armenian" w:hAnsi="Arial Armenian" w:cs="Sylfaen"/>
          <w:sz w:val="20"/>
          <w:lang w:val="af-ZA"/>
        </w:rPr>
        <w:t xml:space="preserve"> </w:t>
      </w:r>
      <w:r w:rsidRPr="00A340ED">
        <w:rPr>
          <w:rFonts w:ascii="Sylfaen" w:hAnsi="Sylfaen" w:cs="Sylfaen"/>
          <w:sz w:val="20"/>
          <w:szCs w:val="20"/>
          <w:lang w:val="af-ZA"/>
        </w:rPr>
        <w:t>ուղարկվելու</w:t>
      </w:r>
      <w:r w:rsidRPr="00A340ED">
        <w:rPr>
          <w:rFonts w:ascii="Arial Armenian" w:hAnsi="Arial Armenian"/>
          <w:sz w:val="20"/>
          <w:szCs w:val="20"/>
          <w:lang w:val="af-ZA"/>
        </w:rPr>
        <w:t xml:space="preserve"> </w:t>
      </w:r>
      <w:r w:rsidRPr="00A340ED">
        <w:rPr>
          <w:rFonts w:ascii="Sylfaen" w:hAnsi="Sylfaen" w:cs="Sylfaen"/>
          <w:sz w:val="20"/>
          <w:szCs w:val="20"/>
          <w:lang w:val="af-ZA"/>
        </w:rPr>
        <w:t>միջոցով</w:t>
      </w:r>
      <w:r w:rsidRPr="00A340ED">
        <w:rPr>
          <w:rFonts w:ascii="Arial Armenian" w:hAnsi="Arial Armenian"/>
          <w:sz w:val="20"/>
          <w:szCs w:val="20"/>
          <w:lang w:val="af-ZA"/>
        </w:rPr>
        <w:t>:</w:t>
      </w:r>
    </w:p>
    <w:p w:rsidR="0081576D" w:rsidRPr="00A340ED" w:rsidRDefault="0081576D" w:rsidP="0081576D">
      <w:pPr>
        <w:ind w:firstLine="567"/>
        <w:jc w:val="both"/>
        <w:rPr>
          <w:rFonts w:ascii="Arial Armenian" w:hAnsi="Arial Armenian"/>
          <w:sz w:val="20"/>
          <w:szCs w:val="20"/>
          <w:lang w:val="af-ZA"/>
        </w:rPr>
      </w:pPr>
      <w:r w:rsidRPr="00A340ED">
        <w:rPr>
          <w:rFonts w:ascii="Sylfaen" w:hAnsi="Sylfaen" w:cs="Sylfaen"/>
          <w:sz w:val="20"/>
          <w:szCs w:val="20"/>
          <w:lang w:val="af-ZA"/>
        </w:rPr>
        <w:t>Տեղեկությունների</w:t>
      </w:r>
      <w:r w:rsidRPr="00A340ED">
        <w:rPr>
          <w:rFonts w:ascii="Arial Armenian" w:hAnsi="Arial Armenian"/>
          <w:sz w:val="20"/>
          <w:szCs w:val="20"/>
          <w:lang w:val="af-ZA"/>
        </w:rPr>
        <w:t xml:space="preserve"> (</w:t>
      </w:r>
      <w:r w:rsidRPr="00A340ED">
        <w:rPr>
          <w:rFonts w:ascii="Sylfaen" w:hAnsi="Sylfaen" w:cs="Sylfaen"/>
          <w:sz w:val="20"/>
          <w:szCs w:val="20"/>
          <w:lang w:val="af-ZA"/>
        </w:rPr>
        <w:t>փաստաթղթերի</w:t>
      </w:r>
      <w:r w:rsidRPr="00A340ED">
        <w:rPr>
          <w:rFonts w:ascii="Arial Armenian" w:hAnsi="Arial Armenian"/>
          <w:sz w:val="20"/>
          <w:szCs w:val="20"/>
          <w:lang w:val="af-ZA"/>
        </w:rPr>
        <w:t xml:space="preserve">) </w:t>
      </w:r>
      <w:r w:rsidRPr="00A340ED">
        <w:rPr>
          <w:rFonts w:ascii="Sylfaen" w:hAnsi="Sylfaen" w:cs="Sylfaen"/>
          <w:sz w:val="20"/>
          <w:szCs w:val="20"/>
          <w:lang w:val="af-ZA"/>
        </w:rPr>
        <w:t>էլեկտրոնային</w:t>
      </w:r>
      <w:r w:rsidRPr="00A340ED">
        <w:rPr>
          <w:rFonts w:ascii="Arial Armenian" w:hAnsi="Arial Armenian"/>
          <w:sz w:val="20"/>
          <w:szCs w:val="20"/>
          <w:lang w:val="af-ZA"/>
        </w:rPr>
        <w:t xml:space="preserve"> </w:t>
      </w:r>
      <w:r w:rsidRPr="00A340ED">
        <w:rPr>
          <w:rFonts w:ascii="Sylfaen" w:hAnsi="Sylfaen" w:cs="Sylfaen"/>
          <w:sz w:val="20"/>
          <w:szCs w:val="20"/>
          <w:lang w:val="af-ZA"/>
        </w:rPr>
        <w:t>եղանակով</w:t>
      </w:r>
      <w:r w:rsidRPr="00A340ED">
        <w:rPr>
          <w:rFonts w:ascii="Arial Armenian" w:hAnsi="Arial Armenian"/>
          <w:sz w:val="20"/>
          <w:szCs w:val="20"/>
          <w:lang w:val="af-ZA"/>
        </w:rPr>
        <w:t xml:space="preserve"> </w:t>
      </w:r>
      <w:r w:rsidRPr="00A340ED">
        <w:rPr>
          <w:rFonts w:ascii="Sylfaen" w:hAnsi="Sylfaen" w:cs="Sylfaen"/>
          <w:sz w:val="20"/>
          <w:szCs w:val="20"/>
          <w:lang w:val="af-ZA"/>
        </w:rPr>
        <w:t>փոխանակման</w:t>
      </w:r>
      <w:r w:rsidRPr="00A340ED">
        <w:rPr>
          <w:rFonts w:ascii="Arial Armenian" w:hAnsi="Arial Armenian"/>
          <w:sz w:val="20"/>
          <w:szCs w:val="20"/>
          <w:lang w:val="af-ZA"/>
        </w:rPr>
        <w:t xml:space="preserve"> </w:t>
      </w:r>
      <w:r w:rsidRPr="00A340ED">
        <w:rPr>
          <w:rFonts w:ascii="Sylfaen" w:hAnsi="Sylfaen" w:cs="Sylfaen"/>
          <w:sz w:val="20"/>
          <w:szCs w:val="20"/>
          <w:lang w:val="af-ZA"/>
        </w:rPr>
        <w:t>դեպքում</w:t>
      </w:r>
      <w:r w:rsidRPr="00A340ED">
        <w:rPr>
          <w:rFonts w:ascii="Arial Armenian" w:hAnsi="Arial Armenian"/>
          <w:sz w:val="20"/>
          <w:szCs w:val="20"/>
          <w:lang w:val="af-ZA"/>
        </w:rPr>
        <w:t xml:space="preserve"> </w:t>
      </w:r>
      <w:r w:rsidRPr="00A340ED">
        <w:rPr>
          <w:rFonts w:ascii="Sylfaen" w:hAnsi="Sylfaen" w:cs="Sylfaen"/>
          <w:sz w:val="20"/>
          <w:szCs w:val="20"/>
          <w:lang w:val="af-ZA"/>
        </w:rPr>
        <w:t>մասնակիցը</w:t>
      </w:r>
      <w:r w:rsidRPr="00A340ED">
        <w:rPr>
          <w:rFonts w:ascii="Arial Armenian" w:hAnsi="Arial Armenian"/>
          <w:sz w:val="20"/>
          <w:szCs w:val="20"/>
          <w:lang w:val="af-ZA"/>
        </w:rPr>
        <w:t xml:space="preserve"> </w:t>
      </w:r>
      <w:r w:rsidRPr="00A340ED">
        <w:rPr>
          <w:rFonts w:ascii="Sylfaen" w:hAnsi="Sylfaen" w:cs="Sylfaen"/>
          <w:sz w:val="20"/>
          <w:szCs w:val="20"/>
          <w:lang w:val="af-ZA"/>
        </w:rPr>
        <w:t>տեղեկությունները</w:t>
      </w:r>
      <w:r w:rsidRPr="00A340ED">
        <w:rPr>
          <w:rFonts w:ascii="Arial Armenian" w:hAnsi="Arial Armenian"/>
          <w:sz w:val="20"/>
          <w:szCs w:val="20"/>
          <w:lang w:val="af-ZA"/>
        </w:rPr>
        <w:t xml:space="preserve"> (</w:t>
      </w:r>
      <w:r w:rsidRPr="00A340ED">
        <w:rPr>
          <w:rFonts w:ascii="Sylfaen" w:hAnsi="Sylfaen" w:cs="Sylfaen"/>
          <w:sz w:val="20"/>
          <w:szCs w:val="20"/>
          <w:lang w:val="af-ZA"/>
        </w:rPr>
        <w:t>փաստաթղթերը</w:t>
      </w:r>
      <w:r w:rsidRPr="00A340ED">
        <w:rPr>
          <w:rFonts w:ascii="Arial Armenian" w:hAnsi="Arial Armenian"/>
          <w:sz w:val="20"/>
          <w:szCs w:val="20"/>
          <w:lang w:val="af-ZA"/>
        </w:rPr>
        <w:t xml:space="preserve">) </w:t>
      </w:r>
      <w:r w:rsidRPr="00A340ED">
        <w:rPr>
          <w:rFonts w:ascii="Sylfaen" w:hAnsi="Sylfaen" w:cs="Sylfaen"/>
          <w:sz w:val="20"/>
          <w:szCs w:val="20"/>
          <w:lang w:val="af-ZA"/>
        </w:rPr>
        <w:t>ուղարկում</w:t>
      </w:r>
      <w:r w:rsidRPr="00A340ED">
        <w:rPr>
          <w:rFonts w:ascii="Arial Armenian" w:hAnsi="Arial Armenian"/>
          <w:sz w:val="20"/>
          <w:szCs w:val="20"/>
          <w:lang w:val="af-ZA"/>
        </w:rPr>
        <w:t xml:space="preserve"> </w:t>
      </w:r>
      <w:r w:rsidRPr="00A340ED">
        <w:rPr>
          <w:rFonts w:ascii="Sylfaen" w:hAnsi="Sylfaen" w:cs="Sylfaen"/>
          <w:sz w:val="20"/>
          <w:szCs w:val="20"/>
          <w:lang w:val="af-ZA"/>
        </w:rPr>
        <w:t>է</w:t>
      </w:r>
      <w:r w:rsidRPr="00A340ED">
        <w:rPr>
          <w:rFonts w:ascii="Arial Armenian" w:hAnsi="Arial Armenian"/>
          <w:sz w:val="20"/>
          <w:szCs w:val="20"/>
          <w:lang w:val="af-ZA"/>
        </w:rPr>
        <w:t xml:space="preserve"> </w:t>
      </w:r>
      <w:r w:rsidRPr="00A340ED">
        <w:rPr>
          <w:rFonts w:ascii="Sylfaen" w:hAnsi="Sylfaen" w:cs="Sylfaen"/>
          <w:sz w:val="20"/>
          <w:szCs w:val="20"/>
          <w:lang w:val="af-ZA"/>
        </w:rPr>
        <w:t>հաստատված</w:t>
      </w:r>
      <w:r w:rsidRPr="00A340ED">
        <w:rPr>
          <w:rFonts w:ascii="Arial Armenian" w:hAnsi="Arial Armenian"/>
          <w:sz w:val="20"/>
          <w:szCs w:val="20"/>
          <w:lang w:val="af-ZA"/>
        </w:rPr>
        <w:t xml:space="preserve"> </w:t>
      </w:r>
      <w:r w:rsidRPr="00A340ED">
        <w:rPr>
          <w:rFonts w:ascii="Sylfaen" w:hAnsi="Sylfaen" w:cs="Sylfaen"/>
          <w:sz w:val="20"/>
          <w:szCs w:val="20"/>
          <w:lang w:val="af-ZA"/>
        </w:rPr>
        <w:t>բնօրինակ</w:t>
      </w:r>
      <w:r w:rsidRPr="00A340ED">
        <w:rPr>
          <w:rFonts w:ascii="Arial Armenian" w:hAnsi="Arial Armenian"/>
          <w:sz w:val="20"/>
          <w:szCs w:val="20"/>
          <w:lang w:val="af-ZA"/>
        </w:rPr>
        <w:t xml:space="preserve"> </w:t>
      </w:r>
      <w:r w:rsidRPr="00A340ED">
        <w:rPr>
          <w:rFonts w:ascii="Sylfaen" w:hAnsi="Sylfaen" w:cs="Sylfaen"/>
          <w:sz w:val="20"/>
          <w:szCs w:val="20"/>
          <w:lang w:val="af-ZA"/>
        </w:rPr>
        <w:t>փաստաթղթից</w:t>
      </w:r>
      <w:r w:rsidRPr="00A340ED">
        <w:rPr>
          <w:rFonts w:ascii="Arial Armenian" w:hAnsi="Arial Armenian"/>
          <w:sz w:val="20"/>
          <w:szCs w:val="20"/>
          <w:lang w:val="af-ZA"/>
        </w:rPr>
        <w:t xml:space="preserve"> </w:t>
      </w:r>
      <w:r w:rsidRPr="00A340ED">
        <w:rPr>
          <w:rFonts w:ascii="Sylfaen" w:hAnsi="Sylfaen" w:cs="Sylfaen"/>
          <w:sz w:val="20"/>
          <w:szCs w:val="20"/>
          <w:lang w:val="af-ZA"/>
        </w:rPr>
        <w:t>արտատպված</w:t>
      </w:r>
      <w:r w:rsidRPr="00A340ED">
        <w:rPr>
          <w:rFonts w:ascii="Arial Armenian" w:hAnsi="Arial Armenian"/>
          <w:sz w:val="20"/>
          <w:szCs w:val="20"/>
          <w:lang w:val="af-ZA"/>
        </w:rPr>
        <w:t xml:space="preserve"> (</w:t>
      </w:r>
      <w:r w:rsidRPr="00A340ED">
        <w:rPr>
          <w:rFonts w:ascii="Sylfaen" w:hAnsi="Sylfaen" w:cs="Sylfaen"/>
          <w:sz w:val="20"/>
          <w:szCs w:val="20"/>
          <w:lang w:val="af-ZA"/>
        </w:rPr>
        <w:t>սկանավորված</w:t>
      </w:r>
      <w:r w:rsidRPr="00A340ED">
        <w:rPr>
          <w:rFonts w:ascii="Arial Armenian" w:hAnsi="Arial Armenian"/>
          <w:sz w:val="20"/>
          <w:szCs w:val="20"/>
          <w:lang w:val="af-ZA"/>
        </w:rPr>
        <w:t xml:space="preserve">) </w:t>
      </w:r>
      <w:r w:rsidRPr="00A340ED">
        <w:rPr>
          <w:rFonts w:ascii="Sylfaen" w:hAnsi="Sylfaen" w:cs="Sylfaen"/>
          <w:sz w:val="20"/>
          <w:szCs w:val="20"/>
          <w:lang w:val="af-ZA"/>
        </w:rPr>
        <w:t>տարբերակով</w:t>
      </w:r>
      <w:r w:rsidRPr="00A340ED">
        <w:rPr>
          <w:rFonts w:ascii="Arial Armenian" w:hAnsi="Arial Armenian"/>
          <w:sz w:val="20"/>
          <w:szCs w:val="20"/>
          <w:lang w:val="af-ZA"/>
        </w:rPr>
        <w:t>:</w:t>
      </w:r>
    </w:p>
    <w:p w:rsidR="0081576D" w:rsidRPr="00A340ED" w:rsidRDefault="0081576D" w:rsidP="0081576D">
      <w:pPr>
        <w:ind w:firstLine="567"/>
        <w:jc w:val="both"/>
        <w:rPr>
          <w:rFonts w:ascii="Arial Armenian" w:hAnsi="Arial Armenian"/>
          <w:sz w:val="20"/>
          <w:szCs w:val="20"/>
          <w:lang w:val="af-ZA"/>
        </w:rPr>
      </w:pPr>
      <w:r w:rsidRPr="00A340ED">
        <w:rPr>
          <w:rFonts w:ascii="Arial Armenian" w:hAnsi="Arial Armenian"/>
          <w:sz w:val="20"/>
          <w:szCs w:val="20"/>
          <w:lang w:val="af-ZA"/>
        </w:rPr>
        <w:t xml:space="preserve">8.18 </w:t>
      </w:r>
      <w:r w:rsidRPr="00A340ED">
        <w:rPr>
          <w:rFonts w:ascii="Sylfaen" w:hAnsi="Sylfaen" w:cs="Sylfaen"/>
          <w:sz w:val="20"/>
          <w:szCs w:val="20"/>
          <w:lang w:val="af-ZA"/>
        </w:rPr>
        <w:t>Ընտրված</w:t>
      </w:r>
      <w:r w:rsidRPr="00A340ED">
        <w:rPr>
          <w:rFonts w:ascii="Arial Armenian" w:hAnsi="Arial Armenian"/>
          <w:sz w:val="20"/>
          <w:szCs w:val="20"/>
          <w:lang w:val="af-ZA"/>
        </w:rPr>
        <w:t xml:space="preserve"> </w:t>
      </w:r>
      <w:r w:rsidRPr="00A340ED">
        <w:rPr>
          <w:rFonts w:ascii="Sylfaen" w:hAnsi="Sylfaen" w:cs="Sylfaen"/>
          <w:sz w:val="20"/>
          <w:szCs w:val="20"/>
          <w:lang w:val="af-ZA"/>
        </w:rPr>
        <w:t>մասնակցի</w:t>
      </w:r>
      <w:r w:rsidRPr="00A340ED">
        <w:rPr>
          <w:rFonts w:ascii="Arial Armenian" w:hAnsi="Arial Armenian"/>
          <w:sz w:val="20"/>
          <w:szCs w:val="20"/>
          <w:lang w:val="af-ZA"/>
        </w:rPr>
        <w:t xml:space="preserve"> </w:t>
      </w:r>
      <w:r w:rsidRPr="00A340ED">
        <w:rPr>
          <w:rFonts w:ascii="Sylfaen" w:hAnsi="Sylfaen" w:cs="Sylfaen"/>
          <w:sz w:val="20"/>
          <w:szCs w:val="20"/>
          <w:lang w:val="af-ZA"/>
        </w:rPr>
        <w:t>կողմից</w:t>
      </w:r>
      <w:r w:rsidRPr="00A340ED">
        <w:rPr>
          <w:rFonts w:ascii="Arial Armenian" w:hAnsi="Arial Armenian"/>
          <w:sz w:val="20"/>
          <w:szCs w:val="20"/>
          <w:lang w:val="af-ZA"/>
        </w:rPr>
        <w:t xml:space="preserve"> </w:t>
      </w:r>
      <w:r w:rsidRPr="00A340ED">
        <w:rPr>
          <w:rFonts w:ascii="Sylfaen" w:hAnsi="Sylfaen" w:cs="Sylfaen"/>
          <w:sz w:val="20"/>
          <w:szCs w:val="20"/>
          <w:lang w:val="af-ZA"/>
        </w:rPr>
        <w:t>պայմանագիրը</w:t>
      </w:r>
      <w:r w:rsidRPr="00A340ED">
        <w:rPr>
          <w:rFonts w:ascii="Arial Armenian" w:hAnsi="Arial Armenian"/>
          <w:sz w:val="20"/>
          <w:szCs w:val="20"/>
          <w:lang w:val="af-ZA"/>
        </w:rPr>
        <w:t xml:space="preserve"> </w:t>
      </w:r>
      <w:r w:rsidRPr="00A340ED">
        <w:rPr>
          <w:rFonts w:ascii="Sylfaen" w:hAnsi="Sylfaen" w:cs="Sylfaen"/>
          <w:sz w:val="20"/>
          <w:szCs w:val="20"/>
          <w:lang w:val="af-ZA"/>
        </w:rPr>
        <w:t>չկնքելու</w:t>
      </w:r>
      <w:r w:rsidRPr="00A340ED">
        <w:rPr>
          <w:rFonts w:ascii="Arial Armenian" w:hAnsi="Arial Armenian"/>
          <w:sz w:val="20"/>
          <w:szCs w:val="20"/>
          <w:lang w:val="af-ZA"/>
        </w:rPr>
        <w:t xml:space="preserve"> (</w:t>
      </w:r>
      <w:r w:rsidRPr="00A340ED">
        <w:rPr>
          <w:rFonts w:ascii="Sylfaen" w:hAnsi="Sylfaen" w:cs="Sylfaen"/>
          <w:sz w:val="20"/>
          <w:szCs w:val="20"/>
          <w:lang w:val="af-ZA"/>
        </w:rPr>
        <w:t>հրաժարվելու</w:t>
      </w:r>
      <w:r w:rsidRPr="00A340ED">
        <w:rPr>
          <w:rFonts w:ascii="Arial Armenian" w:hAnsi="Arial Armenian"/>
          <w:sz w:val="20"/>
          <w:szCs w:val="20"/>
          <w:lang w:val="af-ZA"/>
        </w:rPr>
        <w:t xml:space="preserve">) </w:t>
      </w:r>
      <w:r w:rsidRPr="00A340ED">
        <w:rPr>
          <w:rFonts w:ascii="Sylfaen" w:hAnsi="Sylfaen" w:cs="Sylfaen"/>
          <w:sz w:val="20"/>
          <w:szCs w:val="20"/>
          <w:lang w:val="af-ZA"/>
        </w:rPr>
        <w:t>կամ</w:t>
      </w:r>
      <w:r w:rsidRPr="00A340ED">
        <w:rPr>
          <w:rFonts w:ascii="Arial Armenian" w:hAnsi="Arial Armenian"/>
          <w:sz w:val="20"/>
          <w:szCs w:val="20"/>
          <w:lang w:val="af-ZA"/>
        </w:rPr>
        <w:t xml:space="preserve"> </w:t>
      </w:r>
      <w:r w:rsidRPr="00A340ED">
        <w:rPr>
          <w:rFonts w:ascii="Sylfaen" w:hAnsi="Sylfaen" w:cs="Sylfaen"/>
          <w:sz w:val="20"/>
          <w:szCs w:val="20"/>
          <w:lang w:val="af-ZA"/>
        </w:rPr>
        <w:t>պայմանագիր</w:t>
      </w:r>
      <w:r w:rsidRPr="00A340ED">
        <w:rPr>
          <w:rFonts w:ascii="Arial Armenian" w:hAnsi="Arial Armenian"/>
          <w:sz w:val="20"/>
          <w:szCs w:val="20"/>
          <w:lang w:val="af-ZA"/>
        </w:rPr>
        <w:t xml:space="preserve"> </w:t>
      </w:r>
      <w:r w:rsidRPr="00A340ED">
        <w:rPr>
          <w:rFonts w:ascii="Sylfaen" w:hAnsi="Sylfaen" w:cs="Sylfaen"/>
          <w:sz w:val="20"/>
          <w:szCs w:val="20"/>
          <w:lang w:val="af-ZA"/>
        </w:rPr>
        <w:t>կնքելու</w:t>
      </w:r>
      <w:r w:rsidRPr="00A340ED">
        <w:rPr>
          <w:rFonts w:ascii="Arial Armenian" w:hAnsi="Arial Armenian"/>
          <w:sz w:val="20"/>
          <w:szCs w:val="20"/>
          <w:lang w:val="af-ZA"/>
        </w:rPr>
        <w:t xml:space="preserve"> </w:t>
      </w:r>
      <w:r w:rsidRPr="00A340ED">
        <w:rPr>
          <w:rFonts w:ascii="Sylfaen" w:hAnsi="Sylfaen" w:cs="Sylfaen"/>
          <w:sz w:val="20"/>
          <w:szCs w:val="20"/>
          <w:lang w:val="af-ZA"/>
        </w:rPr>
        <w:t>իրավունքից</w:t>
      </w:r>
      <w:r w:rsidRPr="00A340ED">
        <w:rPr>
          <w:rFonts w:ascii="Arial Armenian" w:hAnsi="Arial Armenian"/>
          <w:sz w:val="20"/>
          <w:szCs w:val="20"/>
          <w:lang w:val="af-ZA"/>
        </w:rPr>
        <w:t xml:space="preserve"> </w:t>
      </w:r>
      <w:r w:rsidRPr="00A340ED">
        <w:rPr>
          <w:rFonts w:ascii="Sylfaen" w:hAnsi="Sylfaen" w:cs="Sylfaen"/>
          <w:sz w:val="20"/>
          <w:szCs w:val="20"/>
          <w:lang w:val="af-ZA"/>
        </w:rPr>
        <w:t>զրկվելու</w:t>
      </w:r>
      <w:r w:rsidRPr="00A340ED">
        <w:rPr>
          <w:rFonts w:ascii="Arial Armenian" w:hAnsi="Arial Armenian"/>
          <w:sz w:val="20"/>
          <w:szCs w:val="20"/>
          <w:lang w:val="af-ZA"/>
        </w:rPr>
        <w:t xml:space="preserve"> </w:t>
      </w:r>
      <w:r w:rsidRPr="00A340ED">
        <w:rPr>
          <w:rFonts w:ascii="Sylfaen" w:hAnsi="Sylfaen" w:cs="Sylfaen"/>
          <w:sz w:val="20"/>
          <w:szCs w:val="20"/>
          <w:lang w:val="af-ZA"/>
        </w:rPr>
        <w:t>դեպքում</w:t>
      </w:r>
      <w:r w:rsidRPr="00A340ED">
        <w:rPr>
          <w:rFonts w:ascii="Arial Armenian" w:hAnsi="Arial Armenian"/>
          <w:sz w:val="20"/>
          <w:szCs w:val="20"/>
          <w:lang w:val="af-ZA"/>
        </w:rPr>
        <w:t xml:space="preserve"> </w:t>
      </w:r>
      <w:r w:rsidRPr="00A340ED">
        <w:rPr>
          <w:rFonts w:ascii="Sylfaen" w:hAnsi="Sylfaen" w:cs="Sylfaen"/>
          <w:sz w:val="20"/>
          <w:szCs w:val="20"/>
          <w:lang w:val="af-ZA"/>
        </w:rPr>
        <w:t>հանձնաժողովի</w:t>
      </w:r>
      <w:r w:rsidRPr="00A340ED">
        <w:rPr>
          <w:rFonts w:ascii="Arial Armenian" w:hAnsi="Arial Armenian"/>
          <w:sz w:val="20"/>
          <w:szCs w:val="20"/>
          <w:lang w:val="af-ZA"/>
        </w:rPr>
        <w:t xml:space="preserve"> </w:t>
      </w:r>
      <w:r w:rsidRPr="00A340ED">
        <w:rPr>
          <w:rFonts w:ascii="Sylfaen" w:hAnsi="Sylfaen" w:cs="Sylfaen"/>
          <w:sz w:val="20"/>
          <w:szCs w:val="20"/>
          <w:lang w:val="af-ZA"/>
        </w:rPr>
        <w:t>որոշմամբ</w:t>
      </w:r>
      <w:r w:rsidRPr="00A340ED">
        <w:rPr>
          <w:rFonts w:ascii="Arial Armenian" w:hAnsi="Arial Armenian"/>
          <w:sz w:val="20"/>
          <w:szCs w:val="20"/>
          <w:lang w:val="af-ZA"/>
        </w:rPr>
        <w:t xml:space="preserve"> </w:t>
      </w:r>
      <w:r w:rsidRPr="00A340ED">
        <w:rPr>
          <w:rFonts w:ascii="Sylfaen" w:hAnsi="Sylfaen" w:cs="Sylfaen"/>
          <w:sz w:val="20"/>
          <w:szCs w:val="20"/>
          <w:lang w:val="af-ZA"/>
        </w:rPr>
        <w:t>ընտրված</w:t>
      </w:r>
      <w:r w:rsidRPr="00A340ED">
        <w:rPr>
          <w:rFonts w:ascii="Arial Armenian" w:hAnsi="Arial Armenian"/>
          <w:sz w:val="20"/>
          <w:szCs w:val="20"/>
          <w:lang w:val="af-ZA"/>
        </w:rPr>
        <w:t xml:space="preserve"> </w:t>
      </w:r>
      <w:r w:rsidRPr="00A340ED">
        <w:rPr>
          <w:rFonts w:ascii="Sylfaen" w:hAnsi="Sylfaen" w:cs="Sylfaen"/>
          <w:sz w:val="20"/>
          <w:szCs w:val="20"/>
          <w:lang w:val="af-ZA"/>
        </w:rPr>
        <w:t>մասնակից</w:t>
      </w:r>
      <w:r w:rsidRPr="00A340ED">
        <w:rPr>
          <w:rFonts w:ascii="Arial Armenian" w:hAnsi="Arial Armenian"/>
          <w:sz w:val="20"/>
          <w:szCs w:val="20"/>
          <w:lang w:val="af-ZA"/>
        </w:rPr>
        <w:t xml:space="preserve"> </w:t>
      </w:r>
      <w:r w:rsidRPr="00A340ED">
        <w:rPr>
          <w:rFonts w:ascii="Sylfaen" w:hAnsi="Sylfaen" w:cs="Sylfaen"/>
          <w:sz w:val="20"/>
          <w:szCs w:val="20"/>
          <w:lang w:val="af-ZA"/>
        </w:rPr>
        <w:t>է</w:t>
      </w:r>
      <w:r w:rsidRPr="00A340ED">
        <w:rPr>
          <w:rFonts w:ascii="Arial Armenian" w:hAnsi="Arial Armenian"/>
          <w:sz w:val="20"/>
          <w:szCs w:val="20"/>
          <w:lang w:val="af-ZA"/>
        </w:rPr>
        <w:t xml:space="preserve"> </w:t>
      </w:r>
      <w:r w:rsidRPr="00A340ED">
        <w:rPr>
          <w:rFonts w:ascii="Sylfaen" w:hAnsi="Sylfaen" w:cs="Sylfaen"/>
          <w:sz w:val="20"/>
          <w:szCs w:val="20"/>
          <w:lang w:val="af-ZA"/>
        </w:rPr>
        <w:t>ճանաչվում</w:t>
      </w:r>
      <w:r w:rsidRPr="00A340ED">
        <w:rPr>
          <w:rFonts w:ascii="Arial Armenian" w:hAnsi="Arial Armenian"/>
          <w:sz w:val="20"/>
          <w:szCs w:val="20"/>
          <w:lang w:val="af-ZA"/>
        </w:rPr>
        <w:t xml:space="preserve"> </w:t>
      </w:r>
      <w:r w:rsidRPr="00A340ED">
        <w:rPr>
          <w:rFonts w:ascii="Sylfaen" w:hAnsi="Sylfaen" w:cs="Sylfaen"/>
          <w:sz w:val="20"/>
          <w:szCs w:val="20"/>
          <w:lang w:val="af-ZA"/>
        </w:rPr>
        <w:t>հաջորդող</w:t>
      </w:r>
      <w:r w:rsidRPr="00A340ED">
        <w:rPr>
          <w:rFonts w:ascii="Arial Armenian" w:hAnsi="Arial Armenian"/>
          <w:sz w:val="20"/>
          <w:szCs w:val="20"/>
          <w:lang w:val="af-ZA"/>
        </w:rPr>
        <w:t xml:space="preserve"> </w:t>
      </w:r>
      <w:r w:rsidRPr="00A340ED">
        <w:rPr>
          <w:rFonts w:ascii="Sylfaen" w:hAnsi="Sylfaen" w:cs="Sylfaen"/>
          <w:sz w:val="20"/>
          <w:szCs w:val="20"/>
          <w:lang w:val="af-ZA"/>
        </w:rPr>
        <w:t>տեղ</w:t>
      </w:r>
      <w:r w:rsidRPr="00A340ED">
        <w:rPr>
          <w:rFonts w:ascii="Arial Armenian" w:hAnsi="Arial Armenian"/>
          <w:sz w:val="20"/>
          <w:szCs w:val="20"/>
          <w:lang w:val="af-ZA"/>
        </w:rPr>
        <w:t xml:space="preserve"> </w:t>
      </w:r>
      <w:r w:rsidRPr="00A340ED">
        <w:rPr>
          <w:rFonts w:ascii="Sylfaen" w:hAnsi="Sylfaen" w:cs="Sylfaen"/>
          <w:sz w:val="20"/>
          <w:szCs w:val="20"/>
          <w:lang w:val="af-ZA"/>
        </w:rPr>
        <w:t>զբաղեցրած</w:t>
      </w:r>
      <w:r w:rsidRPr="00A340ED">
        <w:rPr>
          <w:rFonts w:ascii="Arial Armenian" w:hAnsi="Arial Armenian"/>
          <w:sz w:val="20"/>
          <w:szCs w:val="20"/>
          <w:lang w:val="af-ZA"/>
        </w:rPr>
        <w:t xml:space="preserve"> </w:t>
      </w:r>
      <w:r w:rsidRPr="00A340ED">
        <w:rPr>
          <w:rFonts w:ascii="Sylfaen" w:hAnsi="Sylfaen" w:cs="Sylfaen"/>
          <w:sz w:val="20"/>
          <w:szCs w:val="20"/>
          <w:lang w:val="af-ZA"/>
        </w:rPr>
        <w:t>մասնակիցը՝</w:t>
      </w:r>
      <w:r w:rsidRPr="00A340ED">
        <w:rPr>
          <w:rFonts w:ascii="Arial Armenian" w:hAnsi="Arial Armenian"/>
          <w:sz w:val="20"/>
          <w:szCs w:val="20"/>
          <w:lang w:val="af-ZA"/>
        </w:rPr>
        <w:t xml:space="preserve"> </w:t>
      </w:r>
      <w:r w:rsidRPr="00A340ED">
        <w:rPr>
          <w:rFonts w:ascii="Sylfaen" w:hAnsi="Sylfaen" w:cs="Sylfaen"/>
          <w:sz w:val="20"/>
          <w:szCs w:val="20"/>
          <w:lang w:val="af-ZA"/>
        </w:rPr>
        <w:t>սույն</w:t>
      </w:r>
      <w:r w:rsidRPr="00A340ED">
        <w:rPr>
          <w:rFonts w:ascii="Arial Armenian" w:hAnsi="Arial Armenian"/>
          <w:sz w:val="20"/>
          <w:szCs w:val="20"/>
          <w:lang w:val="af-ZA"/>
        </w:rPr>
        <w:t xml:space="preserve"> </w:t>
      </w:r>
      <w:r w:rsidRPr="00A340ED">
        <w:rPr>
          <w:rFonts w:ascii="Sylfaen" w:hAnsi="Sylfaen" w:cs="Sylfaen"/>
          <w:sz w:val="20"/>
          <w:szCs w:val="20"/>
          <w:lang w:val="hy-AM"/>
        </w:rPr>
        <w:t>հրավերի</w:t>
      </w:r>
      <w:r w:rsidRPr="00A340ED">
        <w:rPr>
          <w:rFonts w:ascii="Arial Armenian" w:hAnsi="Arial Armenian"/>
          <w:sz w:val="20"/>
          <w:szCs w:val="20"/>
          <w:lang w:val="hy-AM"/>
        </w:rPr>
        <w:t xml:space="preserve"> 1-</w:t>
      </w:r>
      <w:r w:rsidRPr="00A340ED">
        <w:rPr>
          <w:rFonts w:ascii="Sylfaen" w:hAnsi="Sylfaen" w:cs="Sylfaen"/>
          <w:sz w:val="20"/>
          <w:szCs w:val="20"/>
          <w:lang w:val="hy-AM"/>
        </w:rPr>
        <w:t>ին</w:t>
      </w:r>
      <w:r w:rsidRPr="00A340ED">
        <w:rPr>
          <w:rFonts w:ascii="Arial Armenian" w:hAnsi="Arial Armenian"/>
          <w:sz w:val="20"/>
          <w:szCs w:val="20"/>
          <w:lang w:val="hy-AM"/>
        </w:rPr>
        <w:t xml:space="preserve"> </w:t>
      </w:r>
      <w:r w:rsidRPr="00A340ED">
        <w:rPr>
          <w:rFonts w:ascii="Sylfaen" w:hAnsi="Sylfaen" w:cs="Sylfaen"/>
          <w:sz w:val="20"/>
          <w:szCs w:val="20"/>
          <w:lang w:val="hy-AM"/>
        </w:rPr>
        <w:t>մասի</w:t>
      </w:r>
      <w:r w:rsidRPr="00A340ED">
        <w:rPr>
          <w:rFonts w:ascii="Arial Armenian" w:hAnsi="Arial Armenian"/>
          <w:sz w:val="20"/>
          <w:szCs w:val="20"/>
          <w:lang w:val="hy-AM"/>
        </w:rPr>
        <w:t xml:space="preserve"> 8.12-</w:t>
      </w:r>
      <w:r w:rsidRPr="00A340ED">
        <w:rPr>
          <w:rFonts w:ascii="Sylfaen" w:hAnsi="Sylfaen" w:cs="Sylfaen"/>
          <w:sz w:val="20"/>
          <w:szCs w:val="20"/>
          <w:lang w:val="hy-AM"/>
        </w:rPr>
        <w:t>ից</w:t>
      </w:r>
      <w:r w:rsidRPr="00A340ED">
        <w:rPr>
          <w:rFonts w:ascii="Arial Armenian" w:hAnsi="Arial Armenian"/>
          <w:sz w:val="20"/>
          <w:szCs w:val="20"/>
          <w:lang w:val="hy-AM"/>
        </w:rPr>
        <w:t xml:space="preserve"> 8.19-</w:t>
      </w:r>
      <w:r w:rsidRPr="00A340ED">
        <w:rPr>
          <w:rFonts w:ascii="Sylfaen" w:hAnsi="Sylfaen" w:cs="Sylfaen"/>
          <w:sz w:val="20"/>
          <w:szCs w:val="20"/>
          <w:lang w:val="hy-AM"/>
        </w:rPr>
        <w:t>րդ</w:t>
      </w:r>
      <w:r w:rsidRPr="00A340ED">
        <w:rPr>
          <w:rFonts w:ascii="Arial Armenian" w:hAnsi="Arial Armenian"/>
          <w:sz w:val="20"/>
          <w:szCs w:val="20"/>
          <w:lang w:val="hy-AM"/>
        </w:rPr>
        <w:t xml:space="preserve"> </w:t>
      </w:r>
      <w:r w:rsidRPr="00A340ED">
        <w:rPr>
          <w:rFonts w:ascii="Sylfaen" w:hAnsi="Sylfaen" w:cs="Sylfaen"/>
          <w:sz w:val="20"/>
          <w:szCs w:val="20"/>
          <w:lang w:val="hy-AM"/>
        </w:rPr>
        <w:t>կետերով</w:t>
      </w:r>
      <w:r w:rsidRPr="00A340ED">
        <w:rPr>
          <w:rFonts w:ascii="Arial Armenian" w:hAnsi="Arial Armenian"/>
          <w:sz w:val="20"/>
          <w:szCs w:val="20"/>
          <w:lang w:val="hy-AM"/>
        </w:rPr>
        <w:t xml:space="preserve"> </w:t>
      </w:r>
      <w:r w:rsidRPr="00A340ED">
        <w:rPr>
          <w:rFonts w:ascii="Sylfaen" w:hAnsi="Sylfaen" w:cs="Sylfaen"/>
          <w:sz w:val="20"/>
          <w:szCs w:val="20"/>
          <w:lang w:val="hy-AM"/>
        </w:rPr>
        <w:t>սահմանված</w:t>
      </w:r>
      <w:r w:rsidRPr="00A340ED">
        <w:rPr>
          <w:rFonts w:ascii="Arial Armenian" w:hAnsi="Arial Armenian"/>
          <w:sz w:val="20"/>
          <w:szCs w:val="20"/>
          <w:lang w:val="hy-AM"/>
        </w:rPr>
        <w:t xml:space="preserve"> </w:t>
      </w:r>
      <w:r w:rsidRPr="00A340ED">
        <w:rPr>
          <w:rFonts w:ascii="Sylfaen" w:hAnsi="Sylfaen" w:cs="Sylfaen"/>
          <w:sz w:val="20"/>
          <w:szCs w:val="20"/>
          <w:lang w:val="hy-AM"/>
        </w:rPr>
        <w:t>ընթացակարգի</w:t>
      </w:r>
      <w:r w:rsidRPr="00A340ED">
        <w:rPr>
          <w:rFonts w:ascii="Arial Armenian" w:hAnsi="Arial Armenian"/>
          <w:sz w:val="20"/>
          <w:szCs w:val="20"/>
          <w:lang w:val="hy-AM"/>
        </w:rPr>
        <w:t xml:space="preserve"> </w:t>
      </w:r>
      <w:r w:rsidRPr="00A340ED">
        <w:rPr>
          <w:rFonts w:ascii="Sylfaen" w:hAnsi="Sylfaen" w:cs="Sylfaen"/>
          <w:sz w:val="20"/>
          <w:szCs w:val="20"/>
          <w:lang w:val="hy-AM"/>
        </w:rPr>
        <w:t>կիրառմամբ</w:t>
      </w:r>
      <w:r w:rsidRPr="00A340ED">
        <w:rPr>
          <w:rFonts w:ascii="Arial Armenian" w:hAnsi="Arial Armenian"/>
          <w:sz w:val="20"/>
          <w:szCs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8</w:t>
      </w:r>
      <w:r w:rsidRPr="00A340ED">
        <w:rPr>
          <w:rFonts w:ascii="Arial Armenian" w:hAnsi="Arial Armenian" w:cs="Sylfaen"/>
          <w:sz w:val="20"/>
          <w:lang w:val="hy-AM"/>
        </w:rPr>
        <w:t>.</w:t>
      </w:r>
      <w:r w:rsidRPr="00A340ED">
        <w:rPr>
          <w:rFonts w:ascii="Arial Armenian" w:hAnsi="Arial Armenian" w:cs="Sylfaen"/>
          <w:sz w:val="20"/>
          <w:lang w:val="af-ZA"/>
        </w:rPr>
        <w:t xml:space="preserve">19 </w:t>
      </w:r>
      <w:r w:rsidRPr="00A340ED">
        <w:rPr>
          <w:rFonts w:ascii="Sylfaen" w:hAnsi="Sylfaen" w:cs="Sylfaen"/>
          <w:sz w:val="20"/>
          <w:lang w:val="ru-RU"/>
        </w:rPr>
        <w:t>Մասնակից</w:t>
      </w:r>
      <w:r w:rsidRPr="00A340ED">
        <w:rPr>
          <w:rFonts w:ascii="Sylfaen" w:hAnsi="Sylfaen" w:cs="Sylfaen"/>
          <w:sz w:val="20"/>
        </w:rPr>
        <w:t>ն</w:t>
      </w:r>
      <w:r w:rsidRPr="00A340ED">
        <w:rPr>
          <w:rFonts w:ascii="Arial Armenian" w:hAnsi="Arial Armenian" w:cs="Sylfaen"/>
          <w:sz w:val="20"/>
          <w:lang w:val="af-ZA"/>
        </w:rPr>
        <w:t xml:space="preserve"> </w:t>
      </w:r>
      <w:r w:rsidRPr="00A340ED">
        <w:rPr>
          <w:rFonts w:ascii="Sylfaen" w:hAnsi="Sylfaen" w:cs="Sylfaen"/>
          <w:sz w:val="20"/>
          <w:lang w:val="ru-RU"/>
        </w:rPr>
        <w:t>իրեն</w:t>
      </w:r>
      <w:r w:rsidRPr="00A340ED">
        <w:rPr>
          <w:rFonts w:ascii="Arial Armenian" w:hAnsi="Arial Armenian" w:cs="Sylfaen"/>
          <w:sz w:val="20"/>
          <w:lang w:val="af-ZA"/>
        </w:rPr>
        <w:t xml:space="preserve"> </w:t>
      </w:r>
      <w:r w:rsidRPr="00A340ED">
        <w:rPr>
          <w:rFonts w:ascii="Sylfaen" w:hAnsi="Sylfaen" w:cs="Sylfaen"/>
          <w:sz w:val="20"/>
          <w:lang w:val="ru-RU"/>
        </w:rPr>
        <w:t>ներկայացված</w:t>
      </w:r>
      <w:r w:rsidRPr="00A340ED">
        <w:rPr>
          <w:rFonts w:ascii="Arial Armenian" w:hAnsi="Arial Armenian" w:cs="Sylfaen"/>
          <w:sz w:val="20"/>
          <w:lang w:val="af-ZA"/>
        </w:rPr>
        <w:t xml:space="preserve"> </w:t>
      </w:r>
      <w:r w:rsidRPr="00A340ED">
        <w:rPr>
          <w:rFonts w:ascii="Sylfaen" w:hAnsi="Sylfaen" w:cs="Sylfaen"/>
          <w:sz w:val="20"/>
          <w:lang w:val="ru-RU"/>
        </w:rPr>
        <w:t>պահանջների</w:t>
      </w:r>
      <w:r w:rsidRPr="00A340ED">
        <w:rPr>
          <w:rFonts w:ascii="Arial Armenian" w:hAnsi="Arial Armenian" w:cs="Sylfaen"/>
          <w:sz w:val="20"/>
          <w:lang w:val="af-ZA"/>
        </w:rPr>
        <w:t xml:space="preserve"> </w:t>
      </w:r>
      <w:r w:rsidRPr="00A340ED">
        <w:rPr>
          <w:rFonts w:ascii="Sylfaen" w:hAnsi="Sylfaen" w:cs="Sylfaen"/>
          <w:sz w:val="20"/>
          <w:lang w:val="ru-RU"/>
        </w:rPr>
        <w:t>համապատասխանության</w:t>
      </w:r>
      <w:r w:rsidRPr="00A340ED">
        <w:rPr>
          <w:rFonts w:ascii="Arial Armenian" w:hAnsi="Arial Armenian" w:cs="Sylfaen"/>
          <w:sz w:val="20"/>
          <w:lang w:val="af-ZA"/>
        </w:rPr>
        <w:t xml:space="preserve"> </w:t>
      </w:r>
      <w:r w:rsidRPr="00A340ED">
        <w:rPr>
          <w:rFonts w:ascii="Sylfaen" w:hAnsi="Sylfaen" w:cs="Sylfaen"/>
          <w:sz w:val="20"/>
          <w:lang w:val="ru-RU"/>
        </w:rPr>
        <w:t>հիմնավորման</w:t>
      </w:r>
      <w:r w:rsidRPr="00A340ED">
        <w:rPr>
          <w:rFonts w:ascii="Arial Armenian" w:hAnsi="Arial Armenian" w:cs="Sylfaen"/>
          <w:sz w:val="20"/>
          <w:lang w:val="af-ZA"/>
        </w:rPr>
        <w:t xml:space="preserve"> </w:t>
      </w:r>
      <w:r w:rsidRPr="00A340ED">
        <w:rPr>
          <w:rFonts w:ascii="Sylfaen" w:hAnsi="Sylfaen" w:cs="Sylfaen"/>
          <w:sz w:val="20"/>
          <w:lang w:val="ru-RU"/>
        </w:rPr>
        <w:t>նպատակով</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ներկայացնել</w:t>
      </w:r>
      <w:r w:rsidRPr="00A340ED">
        <w:rPr>
          <w:rFonts w:ascii="Arial Armenian" w:hAnsi="Arial Armenian" w:cs="Sylfaen"/>
          <w:sz w:val="20"/>
          <w:lang w:val="af-ZA"/>
        </w:rPr>
        <w:t xml:space="preserve"> </w:t>
      </w:r>
      <w:r w:rsidRPr="00A340ED">
        <w:rPr>
          <w:rFonts w:ascii="Sylfaen" w:hAnsi="Sylfaen" w:cs="Sylfaen"/>
          <w:sz w:val="20"/>
          <w:lang w:val="ru-RU"/>
        </w:rPr>
        <w:t>լրացուցիչ</w:t>
      </w:r>
      <w:r w:rsidRPr="00A340ED">
        <w:rPr>
          <w:rFonts w:ascii="Arial Armenian" w:hAnsi="Arial Armenian" w:cs="Sylfaen"/>
          <w:sz w:val="20"/>
          <w:lang w:val="af-ZA"/>
        </w:rPr>
        <w:t xml:space="preserve"> </w:t>
      </w:r>
      <w:r w:rsidRPr="00A340ED">
        <w:rPr>
          <w:rFonts w:ascii="Sylfaen" w:hAnsi="Sylfaen" w:cs="Sylfaen"/>
          <w:sz w:val="20"/>
          <w:lang w:val="ru-RU"/>
        </w:rPr>
        <w:t>այլ</w:t>
      </w:r>
      <w:r w:rsidRPr="00A340ED">
        <w:rPr>
          <w:rFonts w:ascii="Arial Armenian" w:hAnsi="Arial Armenian" w:cs="Sylfaen"/>
          <w:sz w:val="20"/>
          <w:lang w:val="af-ZA"/>
        </w:rPr>
        <w:t xml:space="preserve"> </w:t>
      </w:r>
      <w:r w:rsidRPr="00A340ED">
        <w:rPr>
          <w:rFonts w:ascii="Sylfaen" w:hAnsi="Sylfaen" w:cs="Sylfaen"/>
          <w:sz w:val="20"/>
          <w:lang w:val="ru-RU"/>
        </w:rPr>
        <w:t>փաստաթղթեր</w:t>
      </w:r>
      <w:r w:rsidRPr="00A340ED">
        <w:rPr>
          <w:rFonts w:ascii="Arial Armenian" w:hAnsi="Arial Armenian" w:cs="Sylfaen"/>
          <w:sz w:val="20"/>
          <w:lang w:val="af-ZA"/>
        </w:rPr>
        <w:t xml:space="preserve">, </w:t>
      </w:r>
      <w:r w:rsidRPr="00A340ED">
        <w:rPr>
          <w:rFonts w:ascii="Sylfaen" w:hAnsi="Sylfaen" w:cs="Sylfaen"/>
          <w:sz w:val="20"/>
          <w:lang w:val="ru-RU"/>
        </w:rPr>
        <w:t>տեղեկություններ</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նյութեր։</w:t>
      </w:r>
    </w:p>
    <w:p w:rsidR="0081576D" w:rsidRPr="00A340ED" w:rsidRDefault="0081576D" w:rsidP="0081576D">
      <w:pPr>
        <w:ind w:firstLine="567"/>
        <w:jc w:val="both"/>
        <w:rPr>
          <w:rFonts w:ascii="Arial Armenian" w:hAnsi="Arial Armenian" w:cs="Sylfaen"/>
          <w:sz w:val="20"/>
          <w:lang w:val="af-ZA"/>
        </w:rPr>
      </w:pPr>
      <w:r w:rsidRPr="00A340ED">
        <w:rPr>
          <w:rFonts w:ascii="Sylfaen" w:hAnsi="Sylfaen" w:cs="Sylfaen"/>
          <w:sz w:val="20"/>
        </w:rPr>
        <w:t>Հ</w:t>
      </w:r>
      <w:r w:rsidRPr="00A340ED">
        <w:rPr>
          <w:rFonts w:ascii="Sylfaen" w:hAnsi="Sylfaen" w:cs="Sylfaen"/>
          <w:sz w:val="20"/>
          <w:lang w:val="ru-RU"/>
        </w:rPr>
        <w:t>անձնաժողովը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ստուգել</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ասնակցի</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տվյալների</w:t>
      </w:r>
      <w:r w:rsidRPr="00A340ED">
        <w:rPr>
          <w:rFonts w:ascii="Arial Armenian" w:hAnsi="Arial Armenian" w:cs="Sylfaen"/>
          <w:sz w:val="20"/>
          <w:lang w:val="af-ZA"/>
        </w:rPr>
        <w:t xml:space="preserve"> </w:t>
      </w:r>
      <w:r w:rsidRPr="00A340ED">
        <w:rPr>
          <w:rFonts w:ascii="Sylfaen" w:hAnsi="Sylfaen" w:cs="Sylfaen"/>
          <w:sz w:val="20"/>
          <w:lang w:val="ru-RU"/>
        </w:rPr>
        <w:t>իսկությունը</w:t>
      </w:r>
      <w:r w:rsidRPr="00A340ED">
        <w:rPr>
          <w:rFonts w:ascii="Arial Armenian" w:hAnsi="Arial Armenian" w:cs="Sylfaen"/>
          <w:sz w:val="20"/>
          <w:lang w:val="af-ZA"/>
        </w:rPr>
        <w:t xml:space="preserve">` </w:t>
      </w:r>
      <w:r w:rsidRPr="00A340ED">
        <w:rPr>
          <w:rFonts w:ascii="Sylfaen" w:hAnsi="Sylfaen" w:cs="Sylfaen"/>
          <w:sz w:val="20"/>
          <w:lang w:val="ru-RU"/>
        </w:rPr>
        <w:t>օգտագործելով</w:t>
      </w:r>
      <w:r w:rsidRPr="00A340ED">
        <w:rPr>
          <w:rFonts w:ascii="Arial Armenian" w:hAnsi="Arial Armenian" w:cs="Sylfaen"/>
          <w:sz w:val="20"/>
          <w:lang w:val="af-ZA"/>
        </w:rPr>
        <w:t xml:space="preserve"> </w:t>
      </w:r>
      <w:r w:rsidRPr="00A340ED">
        <w:rPr>
          <w:rFonts w:ascii="Sylfaen" w:hAnsi="Sylfaen" w:cs="Sylfaen"/>
          <w:sz w:val="20"/>
          <w:lang w:val="ru-RU"/>
        </w:rPr>
        <w:t>պաշտոնական</w:t>
      </w:r>
      <w:r w:rsidRPr="00A340ED">
        <w:rPr>
          <w:rFonts w:ascii="Arial Armenian" w:hAnsi="Arial Armenian" w:cs="Sylfaen"/>
          <w:sz w:val="20"/>
          <w:lang w:val="af-ZA"/>
        </w:rPr>
        <w:t xml:space="preserve"> </w:t>
      </w:r>
      <w:r w:rsidRPr="00A340ED">
        <w:rPr>
          <w:rFonts w:ascii="Sylfaen" w:hAnsi="Sylfaen" w:cs="Sylfaen"/>
          <w:sz w:val="20"/>
          <w:lang w:val="ru-RU"/>
        </w:rPr>
        <w:t>աղբյուրներից</w:t>
      </w:r>
      <w:r w:rsidRPr="00A340ED">
        <w:rPr>
          <w:rFonts w:ascii="Arial Armenian" w:hAnsi="Arial Armenian" w:cs="Sylfaen"/>
          <w:sz w:val="20"/>
          <w:lang w:val="af-ZA"/>
        </w:rPr>
        <w:t xml:space="preserve"> </w:t>
      </w:r>
      <w:r w:rsidRPr="00A340ED">
        <w:rPr>
          <w:rFonts w:ascii="Sylfaen" w:hAnsi="Sylfaen" w:cs="Sylfaen"/>
          <w:sz w:val="20"/>
          <w:lang w:val="ru-RU"/>
        </w:rPr>
        <w:t>ստացված</w:t>
      </w:r>
      <w:r w:rsidRPr="00A340ED">
        <w:rPr>
          <w:rFonts w:ascii="Arial Armenian" w:hAnsi="Arial Armenian" w:cs="Sylfaen"/>
          <w:sz w:val="20"/>
          <w:lang w:val="af-ZA"/>
        </w:rPr>
        <w:t xml:space="preserve"> </w:t>
      </w:r>
      <w:r w:rsidRPr="00A340ED">
        <w:rPr>
          <w:rFonts w:ascii="Sylfaen" w:hAnsi="Sylfaen" w:cs="Sylfaen"/>
          <w:sz w:val="20"/>
          <w:lang w:val="ru-RU"/>
        </w:rPr>
        <w:t>տվյալներ</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դրա</w:t>
      </w:r>
      <w:r w:rsidRPr="00A340ED">
        <w:rPr>
          <w:rFonts w:ascii="Arial Armenian" w:hAnsi="Arial Armenian" w:cs="Sylfaen"/>
          <w:sz w:val="20"/>
          <w:lang w:val="af-ZA"/>
        </w:rPr>
        <w:t xml:space="preserve"> </w:t>
      </w:r>
      <w:r w:rsidRPr="00A340ED">
        <w:rPr>
          <w:rFonts w:ascii="Sylfaen" w:hAnsi="Sylfaen" w:cs="Sylfaen"/>
          <w:sz w:val="20"/>
          <w:lang w:val="ru-RU"/>
        </w:rPr>
        <w:t>մասին</w:t>
      </w:r>
      <w:r w:rsidRPr="00A340ED">
        <w:rPr>
          <w:rFonts w:ascii="Arial Armenian" w:hAnsi="Arial Armenian" w:cs="Sylfaen"/>
          <w:sz w:val="20"/>
          <w:lang w:val="af-ZA"/>
        </w:rPr>
        <w:t xml:space="preserve"> </w:t>
      </w:r>
      <w:r w:rsidRPr="00A340ED">
        <w:rPr>
          <w:rFonts w:ascii="Sylfaen" w:hAnsi="Sylfaen" w:cs="Sylfaen"/>
          <w:sz w:val="20"/>
          <w:lang w:val="ru-RU"/>
        </w:rPr>
        <w:t>ստանալով</w:t>
      </w:r>
      <w:r w:rsidRPr="00A340ED">
        <w:rPr>
          <w:rFonts w:ascii="Arial Armenian" w:hAnsi="Arial Armenian" w:cs="Sylfaen"/>
          <w:sz w:val="20"/>
          <w:lang w:val="af-ZA"/>
        </w:rPr>
        <w:t xml:space="preserve"> </w:t>
      </w:r>
      <w:r w:rsidRPr="00A340ED">
        <w:rPr>
          <w:rFonts w:ascii="Sylfaen" w:hAnsi="Sylfaen" w:cs="Sylfaen"/>
          <w:sz w:val="20"/>
          <w:lang w:val="ru-RU"/>
        </w:rPr>
        <w:t>իրավասու</w:t>
      </w:r>
      <w:r w:rsidRPr="00A340ED">
        <w:rPr>
          <w:rFonts w:ascii="Arial Armenian" w:hAnsi="Arial Armenian" w:cs="Sylfaen"/>
          <w:sz w:val="20"/>
          <w:lang w:val="af-ZA"/>
        </w:rPr>
        <w:t xml:space="preserve"> </w:t>
      </w:r>
      <w:r w:rsidRPr="00A340ED">
        <w:rPr>
          <w:rFonts w:ascii="Sylfaen" w:hAnsi="Sylfaen" w:cs="Sylfaen"/>
          <w:sz w:val="20"/>
          <w:lang w:val="ru-RU"/>
        </w:rPr>
        <w:t>մարմինների</w:t>
      </w:r>
      <w:r w:rsidRPr="00A340ED">
        <w:rPr>
          <w:rFonts w:ascii="Arial Armenian" w:hAnsi="Arial Armenian" w:cs="Sylfaen"/>
          <w:sz w:val="20"/>
          <w:lang w:val="af-ZA"/>
        </w:rPr>
        <w:t xml:space="preserve"> </w:t>
      </w:r>
      <w:r w:rsidRPr="00A340ED">
        <w:rPr>
          <w:rFonts w:ascii="Sylfaen" w:hAnsi="Sylfaen" w:cs="Sylfaen"/>
          <w:sz w:val="20"/>
          <w:lang w:val="ru-RU"/>
        </w:rPr>
        <w:t>գրավոր</w:t>
      </w:r>
      <w:r w:rsidRPr="00A340ED">
        <w:rPr>
          <w:rFonts w:ascii="Arial Armenian" w:hAnsi="Arial Armenian" w:cs="Sylfaen"/>
          <w:sz w:val="20"/>
          <w:lang w:val="af-ZA"/>
        </w:rPr>
        <w:t xml:space="preserve"> </w:t>
      </w:r>
      <w:r w:rsidRPr="00A340ED">
        <w:rPr>
          <w:rFonts w:ascii="Sylfaen" w:hAnsi="Sylfaen" w:cs="Sylfaen"/>
          <w:sz w:val="20"/>
          <w:lang w:val="ru-RU"/>
        </w:rPr>
        <w:t>եզրակացությունը</w:t>
      </w:r>
      <w:r w:rsidRPr="00A340ED">
        <w:rPr>
          <w:rFonts w:ascii="Arial Armenian" w:hAnsi="Arial Armenian" w:cs="Sylfaen"/>
          <w:sz w:val="20"/>
          <w:lang w:val="af-ZA"/>
        </w:rPr>
        <w:t xml:space="preserve">: </w:t>
      </w:r>
      <w:r w:rsidRPr="00A340ED">
        <w:rPr>
          <w:rFonts w:ascii="Sylfaen" w:hAnsi="Sylfaen" w:cs="Sylfaen"/>
          <w:sz w:val="20"/>
          <w:lang w:val="ru-RU"/>
        </w:rPr>
        <w:t>Նման</w:t>
      </w:r>
      <w:r w:rsidRPr="00A340ED">
        <w:rPr>
          <w:rFonts w:ascii="Arial Armenian" w:hAnsi="Arial Armenian" w:cs="Sylfaen"/>
          <w:sz w:val="20"/>
          <w:lang w:val="af-ZA"/>
        </w:rPr>
        <w:t xml:space="preserve"> </w:t>
      </w:r>
      <w:r w:rsidRPr="00A340ED">
        <w:rPr>
          <w:rFonts w:ascii="Sylfaen" w:hAnsi="Sylfaen" w:cs="Sylfaen"/>
          <w:sz w:val="20"/>
          <w:lang w:val="ru-RU"/>
        </w:rPr>
        <w:t>հարցում</w:t>
      </w:r>
      <w:r w:rsidRPr="00A340ED">
        <w:rPr>
          <w:rFonts w:ascii="Arial Armenian" w:hAnsi="Arial Armenian" w:cs="Sylfaen"/>
          <w:sz w:val="20"/>
          <w:lang w:val="af-ZA"/>
        </w:rPr>
        <w:t xml:space="preserve"> </w:t>
      </w:r>
      <w:r w:rsidRPr="00A340ED">
        <w:rPr>
          <w:rFonts w:ascii="Sylfaen" w:hAnsi="Sylfaen" w:cs="Sylfaen"/>
          <w:sz w:val="20"/>
          <w:lang w:val="ru-RU"/>
        </w:rPr>
        <w:t>ուղարկվելու</w:t>
      </w:r>
      <w:r w:rsidRPr="00A340ED">
        <w:rPr>
          <w:rFonts w:ascii="Arial Armenian" w:hAnsi="Arial Armenian" w:cs="Sylfaen"/>
          <w:sz w:val="20"/>
          <w:lang w:val="af-ZA"/>
        </w:rPr>
        <w:t xml:space="preserve"> </w:t>
      </w:r>
      <w:r w:rsidRPr="00A340ED">
        <w:rPr>
          <w:rFonts w:ascii="Sylfaen" w:hAnsi="Sylfaen" w:cs="Sylfaen"/>
          <w:sz w:val="20"/>
          <w:lang w:val="ru-RU"/>
        </w:rPr>
        <w:t>դեպքում</w:t>
      </w:r>
      <w:r w:rsidRPr="00A340ED">
        <w:rPr>
          <w:rFonts w:ascii="Arial Armenian" w:hAnsi="Arial Armenian" w:cs="Sylfaen"/>
          <w:sz w:val="20"/>
          <w:lang w:val="af-ZA"/>
        </w:rPr>
        <w:t xml:space="preserve"> </w:t>
      </w:r>
      <w:r w:rsidRPr="00A340ED">
        <w:rPr>
          <w:rFonts w:ascii="Sylfaen" w:hAnsi="Sylfaen" w:cs="Sylfaen"/>
          <w:sz w:val="20"/>
          <w:lang w:val="ru-RU"/>
        </w:rPr>
        <w:t>համապատասխան</w:t>
      </w:r>
      <w:r w:rsidRPr="00A340ED">
        <w:rPr>
          <w:rFonts w:ascii="Arial Armenian" w:hAnsi="Arial Armenian" w:cs="Sylfaen"/>
          <w:sz w:val="20"/>
          <w:lang w:val="af-ZA"/>
        </w:rPr>
        <w:t xml:space="preserve"> </w:t>
      </w:r>
      <w:r w:rsidRPr="00A340ED">
        <w:rPr>
          <w:rFonts w:ascii="Sylfaen" w:hAnsi="Sylfaen" w:cs="Sylfaen"/>
          <w:sz w:val="20"/>
          <w:lang w:val="ru-RU"/>
        </w:rPr>
        <w:t>պետական</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տեղական</w:t>
      </w:r>
      <w:r w:rsidRPr="00A340ED">
        <w:rPr>
          <w:rFonts w:ascii="Arial Armenian" w:hAnsi="Arial Armenian" w:cs="Sylfaen"/>
          <w:sz w:val="20"/>
          <w:lang w:val="af-ZA"/>
        </w:rPr>
        <w:t xml:space="preserve"> </w:t>
      </w:r>
      <w:r w:rsidRPr="00A340ED">
        <w:rPr>
          <w:rFonts w:ascii="Sylfaen" w:hAnsi="Sylfaen" w:cs="Sylfaen"/>
          <w:sz w:val="20"/>
          <w:lang w:val="ru-RU"/>
        </w:rPr>
        <w:t>ինքնակառավարման</w:t>
      </w:r>
      <w:r w:rsidRPr="00A340ED">
        <w:rPr>
          <w:rFonts w:ascii="Arial Armenian" w:hAnsi="Arial Armenian" w:cs="Sylfaen"/>
          <w:sz w:val="20"/>
          <w:lang w:val="af-ZA"/>
        </w:rPr>
        <w:t xml:space="preserve"> </w:t>
      </w:r>
      <w:r w:rsidRPr="00A340ED">
        <w:rPr>
          <w:rFonts w:ascii="Sylfaen" w:hAnsi="Sylfaen" w:cs="Sylfaen"/>
          <w:sz w:val="20"/>
          <w:lang w:val="ru-RU"/>
        </w:rPr>
        <w:t>մարմինները</w:t>
      </w:r>
      <w:r w:rsidRPr="00A340ED">
        <w:rPr>
          <w:rFonts w:ascii="Arial Armenian" w:hAnsi="Arial Armenian" w:cs="Sylfaen"/>
          <w:sz w:val="20"/>
          <w:lang w:val="af-ZA"/>
        </w:rPr>
        <w:t xml:space="preserve"> </w:t>
      </w:r>
      <w:r w:rsidRPr="00A340ED">
        <w:rPr>
          <w:rFonts w:ascii="Sylfaen" w:hAnsi="Sylfaen" w:cs="Sylfaen"/>
          <w:sz w:val="20"/>
          <w:lang w:val="ru-RU"/>
        </w:rPr>
        <w:t>հարցումն</w:t>
      </w:r>
      <w:r w:rsidRPr="00A340ED">
        <w:rPr>
          <w:rFonts w:ascii="Arial Armenian" w:hAnsi="Arial Armenian" w:cs="Sylfaen"/>
          <w:sz w:val="20"/>
          <w:lang w:val="af-ZA"/>
        </w:rPr>
        <w:t xml:space="preserve"> </w:t>
      </w:r>
      <w:r w:rsidRPr="00A340ED">
        <w:rPr>
          <w:rFonts w:ascii="Sylfaen" w:hAnsi="Sylfaen" w:cs="Sylfaen"/>
          <w:sz w:val="20"/>
          <w:lang w:val="ru-RU"/>
        </w:rPr>
        <w:t>ստանալու</w:t>
      </w:r>
      <w:r w:rsidRPr="00A340ED">
        <w:rPr>
          <w:rFonts w:ascii="Arial Armenian" w:hAnsi="Arial Armenian" w:cs="Sylfaen"/>
          <w:sz w:val="20"/>
          <w:lang w:val="af-ZA"/>
        </w:rPr>
        <w:t xml:space="preserve"> </w:t>
      </w:r>
      <w:r w:rsidRPr="00A340ED">
        <w:rPr>
          <w:rFonts w:ascii="Sylfaen" w:hAnsi="Sylfaen" w:cs="Sylfaen"/>
          <w:sz w:val="20"/>
          <w:lang w:val="ru-RU"/>
        </w:rPr>
        <w:t>օրվան</w:t>
      </w:r>
      <w:r w:rsidRPr="00A340ED">
        <w:rPr>
          <w:rFonts w:ascii="Arial Armenian" w:hAnsi="Arial Armenian" w:cs="Sylfaen"/>
          <w:sz w:val="20"/>
          <w:lang w:val="af-ZA"/>
        </w:rPr>
        <w:t xml:space="preserve"> </w:t>
      </w:r>
      <w:r w:rsidRPr="00A340ED">
        <w:rPr>
          <w:rFonts w:ascii="Sylfaen" w:hAnsi="Sylfaen" w:cs="Sylfaen"/>
          <w:sz w:val="20"/>
          <w:lang w:val="ru-RU"/>
        </w:rPr>
        <w:t>հաջորդող</w:t>
      </w:r>
      <w:r w:rsidRPr="00A340ED">
        <w:rPr>
          <w:rFonts w:ascii="Arial Armenian" w:hAnsi="Arial Armenian" w:cs="Sylfaen"/>
          <w:sz w:val="20"/>
          <w:lang w:val="af-ZA"/>
        </w:rPr>
        <w:t xml:space="preserve"> </w:t>
      </w:r>
      <w:r w:rsidRPr="00A340ED">
        <w:rPr>
          <w:rFonts w:ascii="Sylfaen" w:hAnsi="Sylfaen" w:cs="Sylfaen"/>
          <w:sz w:val="20"/>
          <w:lang w:val="ru-RU"/>
        </w:rPr>
        <w:t>երկու</w:t>
      </w:r>
      <w:r w:rsidRPr="00A340ED">
        <w:rPr>
          <w:rFonts w:ascii="Arial Armenian" w:hAnsi="Arial Armenian" w:cs="Sylfaen"/>
          <w:sz w:val="20"/>
          <w:lang w:val="af-ZA"/>
        </w:rPr>
        <w:t xml:space="preserve"> </w:t>
      </w:r>
      <w:r w:rsidRPr="00A340ED">
        <w:rPr>
          <w:rFonts w:ascii="Sylfaen" w:hAnsi="Sylfaen" w:cs="Sylfaen"/>
          <w:sz w:val="20"/>
          <w:lang w:val="ru-RU"/>
        </w:rPr>
        <w:t>աշխատանքային</w:t>
      </w:r>
      <w:r w:rsidRPr="00A340ED">
        <w:rPr>
          <w:rFonts w:ascii="Arial Armenian" w:hAnsi="Arial Armenian" w:cs="Sylfaen"/>
          <w:sz w:val="20"/>
          <w:lang w:val="af-ZA"/>
        </w:rPr>
        <w:t xml:space="preserve"> </w:t>
      </w:r>
      <w:r w:rsidRPr="00A340ED">
        <w:rPr>
          <w:rFonts w:ascii="Sylfaen" w:hAnsi="Sylfaen" w:cs="Sylfaen"/>
          <w:sz w:val="20"/>
          <w:lang w:val="ru-RU"/>
        </w:rPr>
        <w:t>օրվա</w:t>
      </w:r>
      <w:r w:rsidRPr="00A340ED">
        <w:rPr>
          <w:rFonts w:ascii="Arial Armenian" w:hAnsi="Arial Armenian" w:cs="Sylfaen"/>
          <w:sz w:val="20"/>
          <w:lang w:val="af-ZA"/>
        </w:rPr>
        <w:t xml:space="preserve"> </w:t>
      </w:r>
      <w:r w:rsidRPr="00A340ED">
        <w:rPr>
          <w:rFonts w:ascii="Sylfaen" w:hAnsi="Sylfaen" w:cs="Sylfaen"/>
          <w:sz w:val="20"/>
          <w:lang w:val="ru-RU"/>
        </w:rPr>
        <w:t>ընթացքում</w:t>
      </w:r>
      <w:r w:rsidRPr="00A340ED">
        <w:rPr>
          <w:rFonts w:ascii="Arial Armenian" w:hAnsi="Arial Armenian" w:cs="Sylfaen"/>
          <w:sz w:val="20"/>
          <w:lang w:val="af-ZA"/>
        </w:rPr>
        <w:t xml:space="preserve"> </w:t>
      </w:r>
      <w:r w:rsidRPr="00A340ED">
        <w:rPr>
          <w:rFonts w:ascii="Sylfaen" w:hAnsi="Sylfaen" w:cs="Sylfaen"/>
          <w:sz w:val="20"/>
          <w:lang w:val="ru-RU"/>
        </w:rPr>
        <w:t>տրամադրում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գրավոր</w:t>
      </w:r>
      <w:r w:rsidRPr="00A340ED">
        <w:rPr>
          <w:rFonts w:ascii="Arial Armenian" w:hAnsi="Arial Armenian" w:cs="Sylfaen"/>
          <w:sz w:val="20"/>
          <w:lang w:val="af-ZA"/>
        </w:rPr>
        <w:t xml:space="preserve"> </w:t>
      </w:r>
      <w:r w:rsidRPr="00A340ED">
        <w:rPr>
          <w:rFonts w:ascii="Sylfaen" w:hAnsi="Sylfaen" w:cs="Sylfaen"/>
          <w:sz w:val="20"/>
          <w:lang w:val="ru-RU"/>
        </w:rPr>
        <w:t>եզրակացություն</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ասնակցի</w:t>
      </w:r>
      <w:r w:rsidRPr="00A340ED">
        <w:rPr>
          <w:rFonts w:ascii="Arial Armenian" w:hAnsi="Arial Armenian" w:cs="Sylfaen"/>
          <w:sz w:val="20"/>
          <w:lang w:val="af-ZA"/>
        </w:rPr>
        <w:t xml:space="preserve"> </w:t>
      </w:r>
      <w:r w:rsidRPr="00A340ED">
        <w:rPr>
          <w:rFonts w:ascii="Sylfaen" w:hAnsi="Sylfaen" w:cs="Sylfaen"/>
          <w:sz w:val="20"/>
          <w:lang w:val="ru-RU"/>
        </w:rPr>
        <w:t>ներկայացրած</w:t>
      </w:r>
      <w:r w:rsidRPr="00A340ED">
        <w:rPr>
          <w:rFonts w:ascii="Arial Armenian" w:hAnsi="Arial Armenian" w:cs="Sylfaen"/>
          <w:sz w:val="20"/>
          <w:lang w:val="af-ZA"/>
        </w:rPr>
        <w:t xml:space="preserve"> </w:t>
      </w:r>
      <w:r w:rsidRPr="00A340ED">
        <w:rPr>
          <w:rFonts w:ascii="Sylfaen" w:hAnsi="Sylfaen" w:cs="Sylfaen"/>
          <w:sz w:val="20"/>
          <w:lang w:val="ru-RU"/>
        </w:rPr>
        <w:t>տվյալների</w:t>
      </w:r>
      <w:r w:rsidRPr="00A340ED">
        <w:rPr>
          <w:rFonts w:ascii="Arial Armenian" w:hAnsi="Arial Armenian" w:cs="Sylfaen"/>
          <w:sz w:val="20"/>
          <w:lang w:val="af-ZA"/>
        </w:rPr>
        <w:t xml:space="preserve"> </w:t>
      </w:r>
      <w:r w:rsidRPr="00A340ED">
        <w:rPr>
          <w:rFonts w:ascii="Sylfaen" w:hAnsi="Sylfaen" w:cs="Sylfaen"/>
          <w:sz w:val="20"/>
          <w:lang w:val="ru-RU"/>
        </w:rPr>
        <w:t>իսկության</w:t>
      </w:r>
      <w:r w:rsidRPr="00A340ED">
        <w:rPr>
          <w:rFonts w:ascii="Arial Armenian" w:hAnsi="Arial Armenian" w:cs="Sylfaen"/>
          <w:sz w:val="20"/>
          <w:lang w:val="af-ZA"/>
        </w:rPr>
        <w:t xml:space="preserve"> </w:t>
      </w:r>
      <w:r w:rsidRPr="00A340ED">
        <w:rPr>
          <w:rFonts w:ascii="Sylfaen" w:hAnsi="Sylfaen" w:cs="Sylfaen"/>
          <w:sz w:val="20"/>
          <w:lang w:val="ru-RU"/>
        </w:rPr>
        <w:t>ստուգման</w:t>
      </w:r>
      <w:r w:rsidRPr="00A340ED">
        <w:rPr>
          <w:rFonts w:ascii="Arial Armenian" w:hAnsi="Arial Armenian" w:cs="Sylfaen"/>
          <w:sz w:val="20"/>
          <w:lang w:val="af-ZA"/>
        </w:rPr>
        <w:t xml:space="preserve"> </w:t>
      </w:r>
      <w:r w:rsidRPr="00A340ED">
        <w:rPr>
          <w:rFonts w:ascii="Sylfaen" w:hAnsi="Sylfaen" w:cs="Sylfaen"/>
          <w:sz w:val="20"/>
          <w:lang w:val="ru-RU"/>
        </w:rPr>
        <w:t>արդյունքում</w:t>
      </w:r>
      <w:r w:rsidRPr="00A340ED">
        <w:rPr>
          <w:rFonts w:ascii="Arial Armenian" w:hAnsi="Arial Armenian" w:cs="Sylfaen"/>
          <w:sz w:val="20"/>
          <w:lang w:val="af-ZA"/>
        </w:rPr>
        <w:t xml:space="preserve"> </w:t>
      </w:r>
      <w:r w:rsidRPr="00A340ED">
        <w:rPr>
          <w:rFonts w:ascii="Sylfaen" w:hAnsi="Sylfaen" w:cs="Sylfaen"/>
          <w:sz w:val="20"/>
          <w:lang w:val="ru-RU"/>
        </w:rPr>
        <w:t>տվյալները</w:t>
      </w:r>
      <w:r w:rsidRPr="00A340ED">
        <w:rPr>
          <w:rFonts w:ascii="Arial Armenian" w:hAnsi="Arial Armenian" w:cs="Sylfaen"/>
          <w:sz w:val="20"/>
          <w:lang w:val="af-ZA"/>
        </w:rPr>
        <w:t xml:space="preserve"> </w:t>
      </w:r>
      <w:r w:rsidRPr="00A340ED">
        <w:rPr>
          <w:rFonts w:ascii="Sylfaen" w:hAnsi="Sylfaen" w:cs="Sylfaen"/>
          <w:sz w:val="20"/>
          <w:lang w:val="ru-RU"/>
        </w:rPr>
        <w:t>որակվում</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իրականությանը</w:t>
      </w:r>
      <w:r w:rsidRPr="00A340ED">
        <w:rPr>
          <w:rFonts w:ascii="Arial Armenian" w:hAnsi="Arial Armenian" w:cs="Sylfaen"/>
          <w:sz w:val="20"/>
          <w:lang w:val="af-ZA"/>
        </w:rPr>
        <w:t xml:space="preserve"> </w:t>
      </w:r>
      <w:r w:rsidRPr="00A340ED">
        <w:rPr>
          <w:rFonts w:ascii="Sylfaen" w:hAnsi="Sylfaen" w:cs="Sylfaen"/>
          <w:sz w:val="20"/>
          <w:lang w:val="ru-RU"/>
        </w:rPr>
        <w:t>չհամապա</w:t>
      </w:r>
      <w:r w:rsidRPr="00A340ED">
        <w:rPr>
          <w:rFonts w:ascii="Arial Armenian" w:hAnsi="Arial Armenian" w:cs="Sylfaen"/>
          <w:sz w:val="20"/>
          <w:lang w:val="af-ZA"/>
        </w:rPr>
        <w:softHyphen/>
      </w:r>
      <w:r w:rsidRPr="00A340ED">
        <w:rPr>
          <w:rFonts w:ascii="Sylfaen" w:hAnsi="Sylfaen" w:cs="Sylfaen"/>
          <w:sz w:val="20"/>
          <w:lang w:val="ru-RU"/>
        </w:rPr>
        <w:t>տասխանող</w:t>
      </w:r>
      <w:r w:rsidRPr="00A340ED">
        <w:rPr>
          <w:rFonts w:ascii="Arial Armenian" w:hAnsi="Arial Armenian" w:cs="Sylfaen"/>
          <w:sz w:val="20"/>
          <w:lang w:val="af-ZA"/>
        </w:rPr>
        <w:t xml:space="preserve">, </w:t>
      </w:r>
      <w:r w:rsidRPr="00A340ED">
        <w:rPr>
          <w:rFonts w:ascii="Sylfaen" w:hAnsi="Sylfaen" w:cs="Sylfaen"/>
          <w:sz w:val="20"/>
          <w:lang w:val="ru-RU"/>
        </w:rPr>
        <w:t>ապա</w:t>
      </w:r>
      <w:r w:rsidRPr="00A340ED">
        <w:rPr>
          <w:rFonts w:ascii="Arial Armenian" w:hAnsi="Arial Armenian" w:cs="Sylfaen"/>
          <w:sz w:val="20"/>
          <w:lang w:val="af-ZA"/>
        </w:rPr>
        <w:t xml:space="preserve"> </w:t>
      </w:r>
      <w:r w:rsidRPr="00A340ED">
        <w:rPr>
          <w:rFonts w:ascii="Sylfaen" w:hAnsi="Sylfaen" w:cs="Sylfaen"/>
          <w:sz w:val="20"/>
          <w:lang w:val="af-ZA"/>
        </w:rPr>
        <w:t>տվյալ</w:t>
      </w:r>
      <w:r w:rsidRPr="00A340ED">
        <w:rPr>
          <w:rFonts w:ascii="Arial Armenian" w:hAnsi="Arial Armenian" w:cs="Sylfaen"/>
          <w:sz w:val="20"/>
          <w:lang w:val="af-ZA"/>
        </w:rPr>
        <w:t xml:space="preserve"> </w:t>
      </w:r>
      <w:r w:rsidRPr="00A340ED">
        <w:rPr>
          <w:rFonts w:ascii="Sylfaen" w:hAnsi="Sylfaen" w:cs="Sylfaen"/>
          <w:sz w:val="20"/>
          <w:lang w:val="af-ZA"/>
        </w:rPr>
        <w:t>մասնակցի</w:t>
      </w:r>
      <w:r w:rsidRPr="00A340ED">
        <w:rPr>
          <w:rFonts w:ascii="Arial Armenian" w:hAnsi="Arial Armenian" w:cs="Sylfaen"/>
          <w:sz w:val="20"/>
          <w:lang w:val="af-ZA"/>
        </w:rPr>
        <w:t xml:space="preserve"> </w:t>
      </w:r>
      <w:r w:rsidRPr="00A340ED">
        <w:rPr>
          <w:rFonts w:ascii="Sylfaen" w:hAnsi="Sylfaen" w:cs="Sylfaen"/>
          <w:sz w:val="20"/>
          <w:lang w:val="af-ZA"/>
        </w:rPr>
        <w:t>հայտը</w:t>
      </w:r>
      <w:r w:rsidRPr="00A340ED">
        <w:rPr>
          <w:rFonts w:ascii="Arial Armenian" w:hAnsi="Arial Armenian" w:cs="Sylfaen"/>
          <w:sz w:val="20"/>
          <w:lang w:val="af-ZA"/>
        </w:rPr>
        <w:t xml:space="preserve"> </w:t>
      </w:r>
      <w:r w:rsidRPr="00A340ED">
        <w:rPr>
          <w:rFonts w:ascii="Sylfaen" w:hAnsi="Sylfaen" w:cs="Sylfaen"/>
          <w:sz w:val="20"/>
          <w:lang w:val="af-ZA"/>
        </w:rPr>
        <w:t>մերժվում</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8</w:t>
      </w:r>
      <w:r w:rsidRPr="00A340ED">
        <w:rPr>
          <w:rFonts w:ascii="Arial Armenian" w:hAnsi="Arial Armenian" w:cs="Sylfaen"/>
          <w:sz w:val="20"/>
          <w:lang w:val="hy-AM"/>
        </w:rPr>
        <w:t>.</w:t>
      </w:r>
      <w:r w:rsidRPr="00A340ED">
        <w:rPr>
          <w:rFonts w:ascii="Arial Armenian" w:hAnsi="Arial Armenian" w:cs="Sylfaen"/>
          <w:sz w:val="20"/>
          <w:lang w:val="af-ZA"/>
        </w:rPr>
        <w:t xml:space="preserve">20 </w:t>
      </w:r>
      <w:r w:rsidRPr="00A340ED">
        <w:rPr>
          <w:rFonts w:ascii="Sylfaen" w:hAnsi="Sylfaen" w:cs="Sylfaen"/>
          <w:sz w:val="20"/>
          <w:lang w:val="hy-AM"/>
        </w:rPr>
        <w:t>Սույն</w:t>
      </w:r>
      <w:r w:rsidRPr="00A340ED">
        <w:rPr>
          <w:rFonts w:ascii="Arial Armenian" w:hAnsi="Arial Armenian" w:cs="Sylfaen"/>
          <w:sz w:val="20"/>
          <w:lang w:val="af-ZA"/>
        </w:rPr>
        <w:t xml:space="preserve"> </w:t>
      </w:r>
      <w:r w:rsidRPr="00A340ED">
        <w:rPr>
          <w:rFonts w:ascii="Sylfaen" w:hAnsi="Sylfaen" w:cs="Sylfaen"/>
          <w:sz w:val="20"/>
          <w:lang w:val="hy-AM"/>
        </w:rPr>
        <w:t>հրավերի</w:t>
      </w:r>
      <w:r w:rsidRPr="00A340ED">
        <w:rPr>
          <w:rFonts w:ascii="Arial Armenian" w:hAnsi="Arial Armenian" w:cs="Sylfaen"/>
          <w:sz w:val="20"/>
          <w:lang w:val="af-ZA"/>
        </w:rPr>
        <w:t xml:space="preserve"> 1-</w:t>
      </w:r>
      <w:r w:rsidRPr="00A340ED">
        <w:rPr>
          <w:rFonts w:ascii="Sylfaen" w:hAnsi="Sylfaen" w:cs="Sylfaen"/>
          <w:sz w:val="20"/>
          <w:lang w:val="hy-AM"/>
        </w:rPr>
        <w:t>ին</w:t>
      </w:r>
      <w:r w:rsidRPr="00A340ED">
        <w:rPr>
          <w:rFonts w:ascii="Arial Armenian" w:hAnsi="Arial Armenian" w:cs="Sylfaen"/>
          <w:sz w:val="20"/>
          <w:lang w:val="af-ZA"/>
        </w:rPr>
        <w:t xml:space="preserve"> </w:t>
      </w:r>
      <w:r w:rsidRPr="00A340ED">
        <w:rPr>
          <w:rFonts w:ascii="Sylfaen" w:hAnsi="Sylfaen" w:cs="Sylfaen"/>
          <w:sz w:val="20"/>
          <w:lang w:val="hy-AM"/>
        </w:rPr>
        <w:t>մասի</w:t>
      </w:r>
      <w:r w:rsidRPr="00A340ED">
        <w:rPr>
          <w:rFonts w:ascii="Arial Armenian" w:hAnsi="Arial Armenian" w:cs="Sylfaen"/>
          <w:sz w:val="20"/>
          <w:lang w:val="af-ZA"/>
        </w:rPr>
        <w:t xml:space="preserve"> 8.19 </w:t>
      </w:r>
      <w:r w:rsidRPr="00A340ED">
        <w:rPr>
          <w:rFonts w:ascii="Sylfaen" w:hAnsi="Sylfaen" w:cs="Sylfaen"/>
          <w:sz w:val="20"/>
          <w:lang w:val="hy-AM"/>
        </w:rPr>
        <w:t>կետի</w:t>
      </w:r>
      <w:r w:rsidRPr="00A340ED">
        <w:rPr>
          <w:rFonts w:ascii="Arial Armenian" w:hAnsi="Arial Armenian" w:cs="Sylfaen"/>
          <w:sz w:val="20"/>
          <w:lang w:val="af-ZA"/>
        </w:rPr>
        <w:t xml:space="preserve"> </w:t>
      </w:r>
      <w:r w:rsidRPr="00A340ED">
        <w:rPr>
          <w:rFonts w:ascii="Sylfaen" w:hAnsi="Sylfaen" w:cs="Sylfaen"/>
          <w:sz w:val="20"/>
          <w:lang w:val="hy-AM"/>
        </w:rPr>
        <w:t>կիրառման</w:t>
      </w:r>
      <w:r w:rsidRPr="00A340ED">
        <w:rPr>
          <w:rFonts w:ascii="Arial Armenian" w:hAnsi="Arial Armenian" w:cs="Sylfaen"/>
          <w:sz w:val="20"/>
          <w:lang w:val="af-ZA"/>
        </w:rPr>
        <w:t xml:space="preserve"> </w:t>
      </w:r>
      <w:r w:rsidRPr="00A340ED">
        <w:rPr>
          <w:rFonts w:ascii="Sylfaen" w:hAnsi="Sylfaen" w:cs="Sylfaen"/>
          <w:sz w:val="20"/>
          <w:lang w:val="hy-AM"/>
        </w:rPr>
        <w:t>նպատակով</w:t>
      </w:r>
      <w:r w:rsidRPr="00A340ED">
        <w:rPr>
          <w:rFonts w:ascii="Arial Armenian" w:hAnsi="Arial Armenian" w:cs="Sylfaen"/>
          <w:sz w:val="20"/>
          <w:lang w:val="af-ZA"/>
        </w:rPr>
        <w:t xml:space="preserve"> </w:t>
      </w:r>
      <w:r w:rsidRPr="00A340ED">
        <w:rPr>
          <w:rFonts w:ascii="Sylfaen" w:hAnsi="Sylfaen" w:cs="Sylfaen"/>
          <w:sz w:val="20"/>
          <w:lang w:val="af-ZA"/>
        </w:rPr>
        <w:t>կարող</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 xml:space="preserve"> </w:t>
      </w:r>
      <w:r w:rsidRPr="00A340ED">
        <w:rPr>
          <w:rFonts w:ascii="Sylfaen" w:hAnsi="Sylfaen" w:cs="Sylfaen"/>
          <w:sz w:val="20"/>
          <w:lang w:val="hy-AM"/>
        </w:rPr>
        <w:t>հրավիրվել</w:t>
      </w:r>
      <w:r w:rsidRPr="00A340ED">
        <w:rPr>
          <w:rFonts w:ascii="Arial Armenian" w:hAnsi="Arial Armenian" w:cs="Sylfaen"/>
          <w:sz w:val="20"/>
          <w:lang w:val="hy-AM"/>
        </w:rPr>
        <w:t xml:space="preserve"> </w:t>
      </w:r>
      <w:r w:rsidRPr="00A340ED">
        <w:rPr>
          <w:rFonts w:ascii="Sylfaen" w:hAnsi="Sylfaen" w:cs="Sylfaen"/>
          <w:sz w:val="20"/>
          <w:lang w:val="hy-AM"/>
        </w:rPr>
        <w:t>հանձնաժողովի</w:t>
      </w:r>
      <w:r w:rsidRPr="00A340ED">
        <w:rPr>
          <w:rFonts w:ascii="Arial Armenian" w:hAnsi="Arial Armenian" w:cs="Sylfaen"/>
          <w:sz w:val="20"/>
          <w:lang w:val="af-ZA"/>
        </w:rPr>
        <w:t xml:space="preserve"> </w:t>
      </w:r>
      <w:r w:rsidRPr="00A340ED">
        <w:rPr>
          <w:rFonts w:ascii="Sylfaen" w:hAnsi="Sylfaen" w:cs="Sylfaen"/>
          <w:sz w:val="20"/>
          <w:lang w:val="hy-AM"/>
        </w:rPr>
        <w:t>արտահերթ</w:t>
      </w:r>
      <w:r w:rsidRPr="00A340ED">
        <w:rPr>
          <w:rFonts w:ascii="Arial Armenian" w:hAnsi="Arial Armenian" w:cs="Sylfaen"/>
          <w:sz w:val="20"/>
          <w:lang w:val="af-ZA"/>
        </w:rPr>
        <w:t xml:space="preserve"> </w:t>
      </w:r>
      <w:r w:rsidRPr="00A340ED">
        <w:rPr>
          <w:rFonts w:ascii="Sylfaen" w:hAnsi="Sylfaen" w:cs="Sylfaen"/>
          <w:sz w:val="20"/>
          <w:lang w:val="hy-AM"/>
        </w:rPr>
        <w:t>նիստ։</w:t>
      </w:r>
    </w:p>
    <w:p w:rsidR="0081576D" w:rsidRPr="00A340ED" w:rsidRDefault="0081576D" w:rsidP="0081576D">
      <w:pPr>
        <w:ind w:firstLine="567"/>
        <w:jc w:val="both"/>
        <w:rPr>
          <w:rFonts w:ascii="Arial Armenian" w:hAnsi="Arial Armenian" w:cs="Tahoma"/>
          <w:sz w:val="20"/>
          <w:szCs w:val="20"/>
          <w:lang w:val="hy-AM" w:eastAsia="ru-RU"/>
        </w:rPr>
      </w:pPr>
      <w:r w:rsidRPr="00A340ED">
        <w:rPr>
          <w:rFonts w:ascii="Arial Armenian" w:hAnsi="Arial Armenian"/>
          <w:spacing w:val="-6"/>
          <w:sz w:val="20"/>
          <w:szCs w:val="20"/>
          <w:lang w:val="hy-AM" w:eastAsia="ru-RU"/>
        </w:rPr>
        <w:t>8.</w:t>
      </w:r>
      <w:r w:rsidRPr="00A340ED">
        <w:rPr>
          <w:rFonts w:ascii="Arial Armenian" w:hAnsi="Arial Armenian"/>
          <w:spacing w:val="-6"/>
          <w:sz w:val="20"/>
          <w:szCs w:val="20"/>
          <w:lang w:val="af-ZA" w:eastAsia="ru-RU"/>
        </w:rPr>
        <w:t xml:space="preserve">21 </w:t>
      </w:r>
      <w:r w:rsidRPr="00A340ED">
        <w:rPr>
          <w:rFonts w:ascii="Sylfaen" w:hAnsi="Sylfaen" w:cs="Sylfaen"/>
          <w:sz w:val="20"/>
          <w:szCs w:val="20"/>
          <w:lang w:val="hy-AM" w:eastAsia="ru-RU"/>
        </w:rPr>
        <w:t>Մինչև</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պայմանագիր</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կնքելը</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պատվիրատուն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տեղեկագրում</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հրապարակում</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հայտարարություն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պայմանագիր</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կնքելու</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որոշման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մասին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ոչ</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ուշ</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քան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ընտրված</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մասնակցի</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մասին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որոշման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ընդունմանը</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հաջորդող</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առաջին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աշխատանքային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օրը</w:t>
      </w:r>
      <w:r w:rsidRPr="00A340ED">
        <w:rPr>
          <w:rFonts w:ascii="Arial Armenian" w:hAnsi="Arial Armenian" w:cs="Tahoma"/>
          <w:sz w:val="20"/>
          <w:szCs w:val="20"/>
          <w:lang w:val="hy-AM" w:eastAsia="ru-RU"/>
        </w:rPr>
        <w:t>:</w:t>
      </w:r>
      <w:r w:rsidRPr="00A340ED">
        <w:rPr>
          <w:rFonts w:ascii="Arial Armenian" w:hAnsi="Arial Armenian" w:cs="Sylfaen"/>
          <w:sz w:val="22"/>
          <w:szCs w:val="20"/>
          <w:lang w:val="hy-AM" w:eastAsia="ru-RU"/>
        </w:rPr>
        <w:t xml:space="preserve"> </w:t>
      </w:r>
      <w:r w:rsidRPr="00A340ED">
        <w:rPr>
          <w:rFonts w:ascii="Sylfaen" w:hAnsi="Sylfaen" w:cs="Sylfaen"/>
          <w:sz w:val="20"/>
          <w:szCs w:val="20"/>
          <w:lang w:val="hy-AM" w:eastAsia="ru-RU"/>
        </w:rPr>
        <w:t>Պայմանագիր</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կնքելու</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մասին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որոշումը</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պարունակում</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ամփոփ</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տեղեկատվություն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հայտերի</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գնահատման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և</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ընտրված</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մասնակցի</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ընտրությունը</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հիմնավորող</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պատճառների</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մասին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ու</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հայտարարություն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անգործության</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ժամկետի</w:t>
      </w:r>
      <w:r w:rsidRPr="00A340ED">
        <w:rPr>
          <w:rFonts w:ascii="Arial Armenian" w:hAnsi="Arial Armenian" w:cs="Tahoma"/>
          <w:sz w:val="20"/>
          <w:szCs w:val="20"/>
          <w:lang w:val="hy-AM" w:eastAsia="ru-RU"/>
        </w:rPr>
        <w:t xml:space="preserve"> </w:t>
      </w:r>
      <w:r w:rsidRPr="00A340ED">
        <w:rPr>
          <w:rFonts w:ascii="Sylfaen" w:hAnsi="Sylfaen" w:cs="Sylfaen"/>
          <w:sz w:val="20"/>
          <w:szCs w:val="20"/>
          <w:lang w:val="hy-AM" w:eastAsia="ru-RU"/>
        </w:rPr>
        <w:t>վերաբերյալ</w:t>
      </w:r>
      <w:r w:rsidRPr="00A340ED">
        <w:rPr>
          <w:rFonts w:ascii="Arial Armenian" w:hAnsi="Arial Armenian" w:cs="Tahoma"/>
          <w:sz w:val="20"/>
          <w:szCs w:val="20"/>
          <w:lang w:val="hy-AM" w:eastAsia="ru-RU"/>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hy-AM"/>
        </w:rPr>
        <w:t xml:space="preserve">8.22 </w:t>
      </w:r>
      <w:r w:rsidRPr="00A340ED">
        <w:rPr>
          <w:rFonts w:ascii="Sylfaen" w:hAnsi="Sylfaen" w:cs="Sylfaen"/>
          <w:sz w:val="20"/>
          <w:lang w:val="hy-AM"/>
        </w:rPr>
        <w:t>Անգործության</w:t>
      </w:r>
      <w:r w:rsidRPr="00A340ED">
        <w:rPr>
          <w:rFonts w:ascii="Arial Armenian" w:hAnsi="Arial Armenian" w:cs="Sylfaen"/>
          <w:sz w:val="20"/>
          <w:lang w:val="af-ZA"/>
        </w:rPr>
        <w:t xml:space="preserve"> </w:t>
      </w:r>
      <w:r w:rsidRPr="00A340ED">
        <w:rPr>
          <w:rFonts w:ascii="Sylfaen" w:hAnsi="Sylfaen" w:cs="Sylfaen"/>
          <w:sz w:val="20"/>
          <w:lang w:val="hy-AM"/>
        </w:rPr>
        <w:t>ժամկետը</w:t>
      </w:r>
      <w:r w:rsidRPr="00A340ED">
        <w:rPr>
          <w:rFonts w:ascii="Arial Armenian" w:hAnsi="Arial Armenian" w:cs="Sylfaen"/>
          <w:sz w:val="20"/>
          <w:lang w:val="af-ZA"/>
        </w:rPr>
        <w:t xml:space="preserve"> </w:t>
      </w:r>
      <w:r w:rsidRPr="00A340ED">
        <w:rPr>
          <w:rFonts w:ascii="Sylfaen" w:hAnsi="Sylfaen" w:cs="Sylfaen"/>
          <w:sz w:val="20"/>
          <w:lang w:val="hy-AM"/>
        </w:rPr>
        <w:t>պայմանագիր</w:t>
      </w:r>
      <w:r w:rsidRPr="00A340ED">
        <w:rPr>
          <w:rFonts w:ascii="Arial Armenian" w:hAnsi="Arial Armenian" w:cs="Sylfaen"/>
          <w:sz w:val="20"/>
          <w:lang w:val="af-ZA"/>
        </w:rPr>
        <w:t xml:space="preserve"> </w:t>
      </w:r>
      <w:r w:rsidRPr="00A340ED">
        <w:rPr>
          <w:rFonts w:ascii="Sylfaen" w:hAnsi="Sylfaen" w:cs="Sylfaen"/>
          <w:sz w:val="20"/>
          <w:lang w:val="hy-AM"/>
        </w:rPr>
        <w:t>կնքելու</w:t>
      </w:r>
      <w:r w:rsidRPr="00A340ED">
        <w:rPr>
          <w:rFonts w:ascii="Arial Armenian" w:hAnsi="Arial Armenian" w:cs="Sylfaen"/>
          <w:sz w:val="20"/>
          <w:lang w:val="af-ZA"/>
        </w:rPr>
        <w:t xml:space="preserve"> </w:t>
      </w:r>
      <w:r w:rsidRPr="00A340ED">
        <w:rPr>
          <w:rFonts w:ascii="Sylfaen" w:hAnsi="Sylfaen" w:cs="Sylfaen"/>
          <w:sz w:val="20"/>
          <w:lang w:val="hy-AM"/>
        </w:rPr>
        <w:t>մասին</w:t>
      </w:r>
      <w:r w:rsidRPr="00A340ED">
        <w:rPr>
          <w:rFonts w:ascii="Arial Armenian" w:hAnsi="Arial Armenian" w:cs="Sylfaen"/>
          <w:sz w:val="20"/>
          <w:lang w:val="af-ZA"/>
        </w:rPr>
        <w:t xml:space="preserve"> </w:t>
      </w:r>
      <w:r w:rsidRPr="00A340ED">
        <w:rPr>
          <w:rFonts w:ascii="Sylfaen" w:hAnsi="Sylfaen" w:cs="Sylfaen"/>
          <w:sz w:val="20"/>
          <w:lang w:val="hy-AM"/>
        </w:rPr>
        <w:t>որոշման</w:t>
      </w:r>
      <w:r w:rsidRPr="00A340ED">
        <w:rPr>
          <w:rFonts w:ascii="Arial Armenian" w:hAnsi="Arial Armenian" w:cs="Sylfaen"/>
          <w:sz w:val="20"/>
          <w:lang w:val="af-ZA"/>
        </w:rPr>
        <w:t xml:space="preserve"> </w:t>
      </w:r>
      <w:r w:rsidRPr="00A340ED">
        <w:rPr>
          <w:rFonts w:ascii="Sylfaen" w:hAnsi="Sylfaen" w:cs="Sylfaen"/>
          <w:sz w:val="20"/>
          <w:lang w:val="hy-AM"/>
        </w:rPr>
        <w:t>հայտարարության</w:t>
      </w:r>
      <w:r w:rsidRPr="00A340ED">
        <w:rPr>
          <w:rFonts w:ascii="Arial Armenian" w:hAnsi="Arial Armenian" w:cs="Sylfaen"/>
          <w:sz w:val="20"/>
          <w:lang w:val="af-ZA"/>
        </w:rPr>
        <w:t xml:space="preserve"> </w:t>
      </w:r>
      <w:r w:rsidRPr="00A340ED">
        <w:rPr>
          <w:rFonts w:ascii="Sylfaen" w:hAnsi="Sylfaen" w:cs="Sylfaen"/>
          <w:sz w:val="20"/>
          <w:lang w:val="hy-AM"/>
        </w:rPr>
        <w:t>հրապարակման</w:t>
      </w:r>
      <w:r w:rsidRPr="00A340ED">
        <w:rPr>
          <w:rFonts w:ascii="Arial Armenian" w:hAnsi="Arial Armenian" w:cs="Sylfaen"/>
          <w:sz w:val="20"/>
          <w:lang w:val="af-ZA"/>
        </w:rPr>
        <w:t xml:space="preserve"> </w:t>
      </w:r>
      <w:r w:rsidRPr="00A340ED">
        <w:rPr>
          <w:rFonts w:ascii="Sylfaen" w:hAnsi="Sylfaen" w:cs="Sylfaen"/>
          <w:sz w:val="20"/>
          <w:lang w:val="hy-AM"/>
        </w:rPr>
        <w:t>օրվան</w:t>
      </w:r>
      <w:r w:rsidRPr="00A340ED">
        <w:rPr>
          <w:rFonts w:ascii="Arial Armenian" w:hAnsi="Arial Armenian" w:cs="Sylfaen"/>
          <w:sz w:val="20"/>
          <w:lang w:val="af-ZA"/>
        </w:rPr>
        <w:t xml:space="preserve"> </w:t>
      </w:r>
      <w:r w:rsidRPr="00A340ED">
        <w:rPr>
          <w:rFonts w:ascii="Sylfaen" w:hAnsi="Sylfaen" w:cs="Sylfaen"/>
          <w:sz w:val="20"/>
          <w:lang w:val="hy-AM"/>
        </w:rPr>
        <w:t>հաջորդող</w:t>
      </w:r>
      <w:r w:rsidRPr="00A340ED">
        <w:rPr>
          <w:rFonts w:ascii="Arial Armenian" w:hAnsi="Arial Armenian" w:cs="Sylfaen"/>
          <w:sz w:val="20"/>
          <w:lang w:val="af-ZA"/>
        </w:rPr>
        <w:t xml:space="preserve"> </w:t>
      </w:r>
      <w:r w:rsidRPr="00A340ED">
        <w:rPr>
          <w:rFonts w:ascii="Sylfaen" w:hAnsi="Sylfaen" w:cs="Sylfaen"/>
          <w:sz w:val="20"/>
          <w:lang w:val="hy-AM"/>
        </w:rPr>
        <w:t>օրվա</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af-ZA"/>
        </w:rPr>
        <w:t>պ</w:t>
      </w:r>
      <w:r w:rsidRPr="00A340ED">
        <w:rPr>
          <w:rFonts w:ascii="Sylfaen" w:hAnsi="Sylfaen" w:cs="Sylfaen"/>
          <w:sz w:val="20"/>
          <w:lang w:val="hy-AM"/>
        </w:rPr>
        <w:t>ատվիրատուի</w:t>
      </w:r>
      <w:r w:rsidRPr="00A340ED">
        <w:rPr>
          <w:rFonts w:ascii="Arial Armenian" w:hAnsi="Arial Armenian" w:cs="Sylfaen"/>
          <w:sz w:val="20"/>
          <w:lang w:val="af-ZA"/>
        </w:rPr>
        <w:t xml:space="preserve"> </w:t>
      </w:r>
      <w:r w:rsidRPr="00A340ED">
        <w:rPr>
          <w:rFonts w:ascii="Sylfaen" w:hAnsi="Sylfaen" w:cs="Sylfaen"/>
          <w:sz w:val="20"/>
          <w:lang w:val="hy-AM"/>
        </w:rPr>
        <w:t>կողմից</w:t>
      </w:r>
      <w:r w:rsidRPr="00A340ED">
        <w:rPr>
          <w:rFonts w:ascii="Arial Armenian" w:hAnsi="Arial Armenian" w:cs="Sylfaen"/>
          <w:sz w:val="20"/>
          <w:lang w:val="af-ZA"/>
        </w:rPr>
        <w:t xml:space="preserve"> </w:t>
      </w:r>
      <w:r w:rsidRPr="00A340ED">
        <w:rPr>
          <w:rFonts w:ascii="Sylfaen" w:hAnsi="Sylfaen" w:cs="Sylfaen"/>
          <w:sz w:val="20"/>
          <w:lang w:val="hy-AM"/>
        </w:rPr>
        <w:t>պայմանագիրը</w:t>
      </w:r>
      <w:r w:rsidRPr="00A340ED">
        <w:rPr>
          <w:rFonts w:ascii="Arial Armenian" w:hAnsi="Arial Armenian" w:cs="Sylfaen"/>
          <w:sz w:val="20"/>
          <w:lang w:val="af-ZA"/>
        </w:rPr>
        <w:t xml:space="preserve"> </w:t>
      </w:r>
      <w:r w:rsidRPr="00A340ED">
        <w:rPr>
          <w:rFonts w:ascii="Sylfaen" w:hAnsi="Sylfaen" w:cs="Sylfaen"/>
          <w:sz w:val="20"/>
          <w:lang w:val="hy-AM"/>
        </w:rPr>
        <w:t>կնքելու</w:t>
      </w:r>
      <w:r w:rsidRPr="00A340ED">
        <w:rPr>
          <w:rFonts w:ascii="Arial Armenian" w:hAnsi="Arial Armenian" w:cs="Sylfaen"/>
          <w:sz w:val="20"/>
          <w:lang w:val="af-ZA"/>
        </w:rPr>
        <w:t xml:space="preserve"> </w:t>
      </w:r>
      <w:r w:rsidRPr="00A340ED">
        <w:rPr>
          <w:rFonts w:ascii="Sylfaen" w:hAnsi="Sylfaen" w:cs="Sylfaen"/>
          <w:sz w:val="20"/>
          <w:lang w:val="hy-AM"/>
        </w:rPr>
        <w:t>իրավասության</w:t>
      </w:r>
      <w:r w:rsidRPr="00A340ED">
        <w:rPr>
          <w:rFonts w:ascii="Arial Armenian" w:hAnsi="Arial Armenian" w:cs="Sylfaen"/>
          <w:sz w:val="20"/>
          <w:lang w:val="af-ZA"/>
        </w:rPr>
        <w:t xml:space="preserve"> </w:t>
      </w:r>
      <w:r w:rsidRPr="00A340ED">
        <w:rPr>
          <w:rFonts w:ascii="Sylfaen" w:hAnsi="Sylfaen" w:cs="Sylfaen"/>
          <w:sz w:val="20"/>
          <w:lang w:val="hy-AM"/>
        </w:rPr>
        <w:t>առաջացման</w:t>
      </w:r>
      <w:r w:rsidRPr="00A340ED">
        <w:rPr>
          <w:rFonts w:ascii="Arial Armenian" w:hAnsi="Arial Armenian" w:cs="Sylfaen"/>
          <w:sz w:val="20"/>
          <w:lang w:val="af-ZA"/>
        </w:rPr>
        <w:t xml:space="preserve"> </w:t>
      </w:r>
      <w:r w:rsidRPr="00A340ED">
        <w:rPr>
          <w:rFonts w:ascii="Sylfaen" w:hAnsi="Sylfaen" w:cs="Sylfaen"/>
          <w:sz w:val="20"/>
          <w:lang w:val="hy-AM"/>
        </w:rPr>
        <w:t>օրվա</w:t>
      </w:r>
      <w:r w:rsidRPr="00A340ED">
        <w:rPr>
          <w:rFonts w:ascii="Arial Armenian" w:hAnsi="Arial Armenian" w:cs="Sylfaen"/>
          <w:sz w:val="20"/>
          <w:lang w:val="af-ZA"/>
        </w:rPr>
        <w:t xml:space="preserve"> </w:t>
      </w:r>
      <w:r w:rsidRPr="00A340ED">
        <w:rPr>
          <w:rFonts w:ascii="Sylfaen" w:hAnsi="Sylfaen" w:cs="Sylfaen"/>
          <w:sz w:val="20"/>
          <w:lang w:val="hy-AM"/>
        </w:rPr>
        <w:t>միջև</w:t>
      </w:r>
      <w:r w:rsidRPr="00A340ED">
        <w:rPr>
          <w:rFonts w:ascii="Arial Armenian" w:hAnsi="Arial Armenian" w:cs="Sylfaen"/>
          <w:sz w:val="20"/>
          <w:lang w:val="af-ZA"/>
        </w:rPr>
        <w:t xml:space="preserve"> </w:t>
      </w:r>
      <w:r w:rsidRPr="00A340ED">
        <w:rPr>
          <w:rFonts w:ascii="Sylfaen" w:hAnsi="Sylfaen" w:cs="Sylfaen"/>
          <w:sz w:val="20"/>
          <w:lang w:val="hy-AM"/>
        </w:rPr>
        <w:t>ընկած</w:t>
      </w:r>
      <w:r w:rsidRPr="00A340ED">
        <w:rPr>
          <w:rFonts w:ascii="Arial Armenian" w:hAnsi="Arial Armenian" w:cs="Sylfaen"/>
          <w:sz w:val="20"/>
          <w:lang w:val="af-ZA"/>
        </w:rPr>
        <w:t xml:space="preserve"> </w:t>
      </w:r>
      <w:r w:rsidRPr="00A340ED">
        <w:rPr>
          <w:rFonts w:ascii="Sylfaen" w:hAnsi="Sylfaen" w:cs="Sylfaen"/>
          <w:sz w:val="20"/>
          <w:lang w:val="hy-AM"/>
        </w:rPr>
        <w:t>ժամանակահատվածն</w:t>
      </w:r>
      <w:r w:rsidRPr="00A340ED">
        <w:rPr>
          <w:rFonts w:ascii="Arial Armenian" w:hAnsi="Arial Armenian" w:cs="Sylfaen"/>
          <w:sz w:val="20"/>
          <w:lang w:val="af-ZA"/>
        </w:rPr>
        <w:t xml:space="preserve"> </w:t>
      </w:r>
      <w:r w:rsidRPr="00A340ED">
        <w:rPr>
          <w:rFonts w:ascii="Sylfaen" w:hAnsi="Sylfaen" w:cs="Sylfaen"/>
          <w:sz w:val="20"/>
          <w:lang w:val="hy-AM"/>
        </w:rPr>
        <w:t>է։</w:t>
      </w:r>
    </w:p>
    <w:p w:rsidR="0081576D" w:rsidRPr="00A340ED" w:rsidRDefault="0081576D" w:rsidP="0081576D">
      <w:pPr>
        <w:ind w:firstLine="567"/>
        <w:jc w:val="both"/>
        <w:rPr>
          <w:rFonts w:ascii="Arial Armenian" w:hAnsi="Arial Armenian"/>
          <w:i/>
          <w:sz w:val="20"/>
          <w:szCs w:val="20"/>
          <w:lang w:val="es-ES"/>
        </w:rPr>
      </w:pPr>
      <w:r w:rsidRPr="00A340ED">
        <w:rPr>
          <w:rFonts w:ascii="Sylfaen" w:hAnsi="Sylfaen" w:cs="Sylfaen"/>
          <w:sz w:val="20"/>
          <w:szCs w:val="20"/>
          <w:lang w:val="es-ES"/>
        </w:rPr>
        <w:t>Անգործության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ժամկետը</w:t>
      </w:r>
      <w:r w:rsidRPr="00A340ED">
        <w:rPr>
          <w:rFonts w:ascii="Arial Armenian" w:hAnsi="Arial Armenian" w:cs="Arial"/>
          <w:sz w:val="20"/>
          <w:szCs w:val="20"/>
          <w:lang w:val="es-ES"/>
        </w:rPr>
        <w:t xml:space="preserve"> </w:t>
      </w:r>
      <w:r w:rsidRPr="00A340ED">
        <w:rPr>
          <w:rFonts w:ascii="Sylfaen" w:hAnsi="Sylfaen" w:cs="Sylfaen"/>
          <w:sz w:val="20"/>
          <w:szCs w:val="20"/>
          <w:lang w:val="es-ES"/>
        </w:rPr>
        <w:t>սույն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ընթացակարգի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դեպքում</w:t>
      </w:r>
      <w:r w:rsidRPr="00A340ED">
        <w:rPr>
          <w:rFonts w:ascii="Arial Armenian" w:hAnsi="Arial Armenian" w:cs="Sylfaen"/>
          <w:sz w:val="20"/>
          <w:szCs w:val="20"/>
          <w:lang w:val="es-ES"/>
        </w:rPr>
        <w:t xml:space="preserve"> </w:t>
      </w:r>
      <w:r w:rsidRPr="00A340ED">
        <w:rPr>
          <w:rFonts w:ascii="Arial Armenian" w:hAnsi="Arial Armenian" w:cs="Arial LatArm"/>
          <w:sz w:val="20"/>
          <w:szCs w:val="20"/>
          <w:lang w:val="es-ES"/>
        </w:rPr>
        <w:t>«</w:t>
      </w:r>
      <w:r w:rsidRPr="00A340ED">
        <w:rPr>
          <w:rFonts w:ascii="Arial Armenian" w:hAnsi="Arial Armenian" w:cs="Sylfaen"/>
          <w:sz w:val="20"/>
          <w:szCs w:val="20"/>
          <w:lang w:val="es-ES"/>
        </w:rPr>
        <w:t xml:space="preserve">      </w:t>
      </w:r>
      <w:r w:rsidRPr="00A340ED">
        <w:rPr>
          <w:rFonts w:ascii="Arial Armenian" w:hAnsi="Arial Armenian" w:cs="Arial LatArm"/>
          <w:sz w:val="20"/>
          <w:szCs w:val="20"/>
          <w:lang w:val="es-ES"/>
        </w:rPr>
        <w:t>»</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օրացուցային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օր</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sz w:val="20"/>
          <w:szCs w:val="20"/>
          <w:lang w:val="es-ES"/>
        </w:rPr>
        <w:t xml:space="preserve"> </w:t>
      </w:r>
      <w:r w:rsidRPr="00A340ED">
        <w:rPr>
          <w:rFonts w:ascii="Sylfaen" w:hAnsi="Sylfaen" w:cs="Sylfaen"/>
          <w:sz w:val="20"/>
          <w:szCs w:val="20"/>
          <w:lang w:val="es-ES"/>
        </w:rPr>
        <w:t>Անգործության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ժամկետը</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կիրառելի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չէ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եթե</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միայն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մեկ</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մասնակից</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է</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հայտ</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ներկայացրել</w:t>
      </w:r>
      <w:r w:rsidRPr="00A340ED">
        <w:rPr>
          <w:rFonts w:ascii="Arial Armenian" w:hAnsi="Arial Armenian"/>
          <w:i/>
          <w:sz w:val="20"/>
          <w:szCs w:val="20"/>
          <w:lang w:val="es-ES"/>
        </w:rPr>
        <w:t>,</w:t>
      </w:r>
      <w:r w:rsidRPr="00A340ED">
        <w:rPr>
          <w:rFonts w:ascii="Arial Armenian" w:hAnsi="Arial Armenian"/>
          <w:sz w:val="20"/>
          <w:szCs w:val="20"/>
          <w:lang w:val="es-ES"/>
        </w:rPr>
        <w:t xml:space="preserve"> </w:t>
      </w:r>
      <w:r w:rsidRPr="00A340ED">
        <w:rPr>
          <w:rFonts w:ascii="Sylfaen" w:hAnsi="Sylfaen" w:cs="Sylfaen"/>
          <w:sz w:val="20"/>
          <w:szCs w:val="20"/>
          <w:lang w:val="es-ES"/>
        </w:rPr>
        <w:t>որի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հետ</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կնքվում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պայմանագիր</w:t>
      </w:r>
      <w:r w:rsidRPr="00A340ED">
        <w:rPr>
          <w:rFonts w:ascii="Arial Armenian" w:hAnsi="Arial Armenian" w:cs="Arial"/>
          <w:sz w:val="20"/>
          <w:szCs w:val="20"/>
          <w:lang w:val="es-ES"/>
        </w:rPr>
        <w:t>:</w:t>
      </w:r>
    </w:p>
    <w:p w:rsidR="0081576D" w:rsidRPr="00A340ED" w:rsidRDefault="0081576D" w:rsidP="0081576D">
      <w:pPr>
        <w:ind w:firstLine="567"/>
        <w:jc w:val="both"/>
        <w:rPr>
          <w:rFonts w:ascii="Arial Armenian" w:hAnsi="Arial Armenian" w:cs="Sylfaen"/>
          <w:sz w:val="20"/>
          <w:lang w:val="es-ES"/>
        </w:rPr>
      </w:pPr>
      <w:r w:rsidRPr="00A340ED">
        <w:rPr>
          <w:rFonts w:ascii="Sylfaen" w:hAnsi="Sylfaen" w:cs="Sylfaen"/>
          <w:sz w:val="20"/>
          <w:lang w:val="ru-RU"/>
        </w:rPr>
        <w:t>Պատվիրատուն</w:t>
      </w:r>
      <w:r w:rsidRPr="00A340ED">
        <w:rPr>
          <w:rFonts w:ascii="Arial Armenian" w:hAnsi="Arial Armenian" w:cs="Sylfaen"/>
          <w:sz w:val="20"/>
          <w:lang w:val="es-ES"/>
        </w:rPr>
        <w:t xml:space="preserve"> </w:t>
      </w:r>
      <w:r w:rsidRPr="00A340ED">
        <w:rPr>
          <w:rFonts w:ascii="Sylfaen" w:hAnsi="Sylfaen" w:cs="Sylfaen"/>
          <w:sz w:val="20"/>
          <w:lang w:val="ru-RU"/>
        </w:rPr>
        <w:t>պայմանագիրը</w:t>
      </w:r>
      <w:r w:rsidRPr="00A340ED">
        <w:rPr>
          <w:rFonts w:ascii="Arial Armenian" w:hAnsi="Arial Armenian" w:cs="Sylfaen"/>
          <w:sz w:val="20"/>
          <w:lang w:val="es-ES"/>
        </w:rPr>
        <w:t xml:space="preserve"> </w:t>
      </w:r>
      <w:r w:rsidRPr="00A340ED">
        <w:rPr>
          <w:rFonts w:ascii="Sylfaen" w:hAnsi="Sylfaen" w:cs="Sylfaen"/>
          <w:sz w:val="20"/>
          <w:lang w:val="ru-RU"/>
        </w:rPr>
        <w:t>կնքում</w:t>
      </w:r>
      <w:r w:rsidRPr="00A340ED">
        <w:rPr>
          <w:rFonts w:ascii="Arial Armenian" w:hAnsi="Arial Armenian" w:cs="Sylfaen"/>
          <w:sz w:val="20"/>
          <w:lang w:val="es-ES"/>
        </w:rPr>
        <w:t xml:space="preserve"> </w:t>
      </w:r>
      <w:r w:rsidRPr="00A340ED">
        <w:rPr>
          <w:rFonts w:ascii="Sylfaen" w:hAnsi="Sylfaen" w:cs="Sylfaen"/>
          <w:sz w:val="20"/>
          <w:lang w:val="ru-RU"/>
        </w:rPr>
        <w:t>է</w:t>
      </w:r>
      <w:r w:rsidRPr="00A340ED">
        <w:rPr>
          <w:rFonts w:ascii="Arial Armenian" w:hAnsi="Arial Armenian" w:cs="Sylfaen"/>
          <w:sz w:val="20"/>
          <w:lang w:val="es-ES"/>
        </w:rPr>
        <w:t xml:space="preserve">, </w:t>
      </w:r>
      <w:r w:rsidRPr="00A340ED">
        <w:rPr>
          <w:rFonts w:ascii="Sylfaen" w:hAnsi="Sylfaen" w:cs="Sylfaen"/>
          <w:sz w:val="20"/>
          <w:lang w:val="ru-RU"/>
        </w:rPr>
        <w:t>եթե</w:t>
      </w:r>
      <w:r w:rsidRPr="00A340ED">
        <w:rPr>
          <w:rFonts w:ascii="Arial Armenian" w:hAnsi="Arial Armenian" w:cs="Sylfaen"/>
          <w:sz w:val="20"/>
          <w:lang w:val="es-ES"/>
        </w:rPr>
        <w:t xml:space="preserve"> </w:t>
      </w:r>
      <w:r w:rsidRPr="00A340ED">
        <w:rPr>
          <w:rFonts w:ascii="Sylfaen" w:hAnsi="Sylfaen" w:cs="Sylfaen"/>
          <w:sz w:val="20"/>
          <w:lang w:val="ru-RU"/>
        </w:rPr>
        <w:t>սույն</w:t>
      </w:r>
      <w:r w:rsidRPr="00A340ED">
        <w:rPr>
          <w:rFonts w:ascii="Arial Armenian" w:hAnsi="Arial Armenian" w:cs="Sylfaen"/>
          <w:sz w:val="20"/>
          <w:lang w:val="es-ES"/>
        </w:rPr>
        <w:t xml:space="preserve"> </w:t>
      </w:r>
      <w:r w:rsidRPr="00A340ED">
        <w:rPr>
          <w:rFonts w:ascii="Sylfaen" w:hAnsi="Sylfaen" w:cs="Sylfaen"/>
          <w:sz w:val="20"/>
          <w:lang w:val="ru-RU"/>
        </w:rPr>
        <w:t>կետով</w:t>
      </w:r>
      <w:r w:rsidRPr="00A340ED">
        <w:rPr>
          <w:rFonts w:ascii="Arial Armenian" w:hAnsi="Arial Armenian" w:cs="Sylfaen"/>
          <w:sz w:val="20"/>
          <w:lang w:val="es-ES"/>
        </w:rPr>
        <w:t xml:space="preserve"> </w:t>
      </w:r>
      <w:r w:rsidRPr="00A340ED">
        <w:rPr>
          <w:rFonts w:ascii="Sylfaen" w:hAnsi="Sylfaen" w:cs="Sylfaen"/>
          <w:sz w:val="20"/>
          <w:lang w:val="ru-RU"/>
        </w:rPr>
        <w:t>նախատեսված</w:t>
      </w:r>
      <w:r w:rsidRPr="00A340ED">
        <w:rPr>
          <w:rFonts w:ascii="Arial Armenian" w:hAnsi="Arial Armenian" w:cs="Sylfaen"/>
          <w:sz w:val="20"/>
          <w:lang w:val="es-ES"/>
        </w:rPr>
        <w:t xml:space="preserve"> </w:t>
      </w:r>
      <w:r w:rsidRPr="00A340ED">
        <w:rPr>
          <w:rFonts w:ascii="Sylfaen" w:hAnsi="Sylfaen" w:cs="Sylfaen"/>
          <w:sz w:val="20"/>
          <w:lang w:val="ru-RU"/>
        </w:rPr>
        <w:t>անգործության</w:t>
      </w:r>
      <w:r w:rsidRPr="00A340ED">
        <w:rPr>
          <w:rFonts w:ascii="Arial Armenian" w:hAnsi="Arial Armenian" w:cs="Sylfaen"/>
          <w:sz w:val="20"/>
          <w:lang w:val="es-ES"/>
        </w:rPr>
        <w:t xml:space="preserve"> </w:t>
      </w:r>
      <w:r w:rsidRPr="00A340ED">
        <w:rPr>
          <w:rFonts w:ascii="Sylfaen" w:hAnsi="Sylfaen" w:cs="Sylfaen"/>
          <w:sz w:val="20"/>
          <w:lang w:val="ru-RU"/>
        </w:rPr>
        <w:t>ժամկետում</w:t>
      </w:r>
      <w:r w:rsidRPr="00A340ED">
        <w:rPr>
          <w:rFonts w:ascii="Arial Armenian" w:hAnsi="Arial Armenian" w:cs="Sylfaen"/>
          <w:sz w:val="20"/>
          <w:lang w:val="es-ES"/>
        </w:rPr>
        <w:t xml:space="preserve"> </w:t>
      </w:r>
      <w:r w:rsidRPr="00A340ED">
        <w:rPr>
          <w:rFonts w:ascii="Sylfaen" w:hAnsi="Sylfaen" w:cs="Sylfaen"/>
          <w:sz w:val="20"/>
          <w:lang w:val="ru-RU"/>
        </w:rPr>
        <w:t>որևէ</w:t>
      </w:r>
      <w:r w:rsidRPr="00A340ED">
        <w:rPr>
          <w:rFonts w:ascii="Arial Armenian" w:hAnsi="Arial Armenian" w:cs="Sylfaen"/>
          <w:sz w:val="20"/>
          <w:lang w:val="es-ES"/>
        </w:rPr>
        <w:t xml:space="preserve"> </w:t>
      </w:r>
      <w:r w:rsidRPr="00A340ED">
        <w:rPr>
          <w:rFonts w:ascii="Sylfaen" w:hAnsi="Sylfaen" w:cs="Sylfaen"/>
          <w:sz w:val="20"/>
          <w:lang w:val="es-ES"/>
        </w:rPr>
        <w:t>մ</w:t>
      </w:r>
      <w:r w:rsidRPr="00A340ED">
        <w:rPr>
          <w:rFonts w:ascii="Sylfaen" w:hAnsi="Sylfaen" w:cs="Sylfaen"/>
          <w:sz w:val="20"/>
          <w:lang w:val="ru-RU"/>
        </w:rPr>
        <w:t>ասնակից</w:t>
      </w:r>
      <w:r w:rsidRPr="00A340ED">
        <w:rPr>
          <w:rFonts w:ascii="Arial Armenian" w:hAnsi="Arial Armenian" w:cs="Sylfaen"/>
          <w:sz w:val="20"/>
          <w:lang w:val="es-ES"/>
        </w:rPr>
        <w:t xml:space="preserve"> </w:t>
      </w:r>
      <w:r w:rsidRPr="00A340ED">
        <w:rPr>
          <w:rFonts w:ascii="Sylfaen" w:hAnsi="Sylfaen" w:cs="Sylfaen"/>
          <w:sz w:val="20"/>
          <w:szCs w:val="20"/>
          <w:lang w:val="af-ZA"/>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անձին</w:t>
      </w:r>
      <w:r w:rsidRPr="00A340ED">
        <w:rPr>
          <w:rFonts w:ascii="Arial Armenian" w:hAnsi="Arial Armenian" w:cs="Sylfaen"/>
          <w:sz w:val="20"/>
          <w:lang w:val="es-ES"/>
        </w:rPr>
        <w:t xml:space="preserve"> </w:t>
      </w:r>
      <w:r w:rsidRPr="00A340ED">
        <w:rPr>
          <w:rFonts w:ascii="Sylfaen" w:hAnsi="Sylfaen" w:cs="Sylfaen"/>
          <w:sz w:val="20"/>
          <w:lang w:val="ru-RU"/>
        </w:rPr>
        <w:t>չի</w:t>
      </w:r>
      <w:r w:rsidRPr="00A340ED">
        <w:rPr>
          <w:rFonts w:ascii="Arial Armenian" w:hAnsi="Arial Armenian" w:cs="Sylfaen"/>
          <w:sz w:val="20"/>
          <w:lang w:val="es-ES"/>
        </w:rPr>
        <w:t xml:space="preserve"> </w:t>
      </w:r>
      <w:r w:rsidRPr="00A340ED">
        <w:rPr>
          <w:rFonts w:ascii="Sylfaen" w:hAnsi="Sylfaen" w:cs="Sylfaen"/>
          <w:sz w:val="20"/>
          <w:lang w:val="ru-RU"/>
        </w:rPr>
        <w:t>բողոքարկում</w:t>
      </w:r>
      <w:r w:rsidRPr="00A340ED">
        <w:rPr>
          <w:rFonts w:ascii="Arial Armenian" w:hAnsi="Arial Armenian" w:cs="Sylfaen"/>
          <w:sz w:val="20"/>
          <w:lang w:val="es-ES"/>
        </w:rPr>
        <w:t xml:space="preserve"> </w:t>
      </w:r>
      <w:r w:rsidRPr="00A340ED">
        <w:rPr>
          <w:rFonts w:ascii="Sylfaen" w:hAnsi="Sylfaen" w:cs="Sylfaen"/>
          <w:sz w:val="20"/>
          <w:lang w:val="ru-RU"/>
        </w:rPr>
        <w:t>պայմանագիր</w:t>
      </w:r>
      <w:r w:rsidRPr="00A340ED">
        <w:rPr>
          <w:rFonts w:ascii="Arial Armenian" w:hAnsi="Arial Armenian" w:cs="Sylfaen"/>
          <w:sz w:val="20"/>
          <w:lang w:val="es-ES"/>
        </w:rPr>
        <w:t xml:space="preserve"> </w:t>
      </w:r>
      <w:r w:rsidRPr="00A340ED">
        <w:rPr>
          <w:rFonts w:ascii="Sylfaen" w:hAnsi="Sylfaen" w:cs="Sylfaen"/>
          <w:sz w:val="20"/>
          <w:lang w:val="ru-RU"/>
        </w:rPr>
        <w:t>կնքելու</w:t>
      </w:r>
      <w:r w:rsidRPr="00A340ED">
        <w:rPr>
          <w:rFonts w:ascii="Arial Armenian" w:hAnsi="Arial Armenian" w:cs="Sylfaen"/>
          <w:sz w:val="20"/>
          <w:lang w:val="es-ES"/>
        </w:rPr>
        <w:t xml:space="preserve"> </w:t>
      </w:r>
      <w:r w:rsidRPr="00A340ED">
        <w:rPr>
          <w:rFonts w:ascii="Sylfaen" w:hAnsi="Sylfaen" w:cs="Sylfaen"/>
          <w:sz w:val="20"/>
          <w:lang w:val="ru-RU"/>
        </w:rPr>
        <w:t>մասին</w:t>
      </w:r>
      <w:r w:rsidRPr="00A340ED">
        <w:rPr>
          <w:rFonts w:ascii="Arial Armenian" w:hAnsi="Arial Armenian" w:cs="Sylfaen"/>
          <w:sz w:val="20"/>
          <w:lang w:val="es-ES"/>
        </w:rPr>
        <w:t xml:space="preserve"> </w:t>
      </w:r>
      <w:r w:rsidRPr="00A340ED">
        <w:rPr>
          <w:rFonts w:ascii="Sylfaen" w:hAnsi="Sylfaen" w:cs="Sylfaen"/>
          <w:sz w:val="20"/>
          <w:lang w:val="ru-RU"/>
        </w:rPr>
        <w:t>որոշումը։</w:t>
      </w:r>
      <w:r w:rsidRPr="00A340ED">
        <w:rPr>
          <w:rFonts w:ascii="Arial Armenian" w:hAnsi="Arial Armenian" w:cs="Sylfaen"/>
          <w:sz w:val="20"/>
          <w:lang w:val="es-ES"/>
        </w:rPr>
        <w:t xml:space="preserve"> </w:t>
      </w:r>
      <w:r w:rsidRPr="00A340ED">
        <w:rPr>
          <w:rFonts w:ascii="Sylfaen" w:hAnsi="Sylfaen" w:cs="Sylfaen"/>
          <w:sz w:val="20"/>
          <w:lang w:val="ru-RU"/>
        </w:rPr>
        <w:t>Մինչև</w:t>
      </w:r>
      <w:r w:rsidRPr="00A340ED">
        <w:rPr>
          <w:rFonts w:ascii="Arial Armenian" w:hAnsi="Arial Armenian" w:cs="Sylfaen"/>
          <w:sz w:val="20"/>
          <w:lang w:val="es-ES"/>
        </w:rPr>
        <w:t xml:space="preserve"> </w:t>
      </w:r>
      <w:r w:rsidRPr="00A340ED">
        <w:rPr>
          <w:rFonts w:ascii="Sylfaen" w:hAnsi="Sylfaen" w:cs="Sylfaen"/>
          <w:sz w:val="20"/>
          <w:lang w:val="ru-RU"/>
        </w:rPr>
        <w:t>անգործության</w:t>
      </w:r>
      <w:r w:rsidRPr="00A340ED">
        <w:rPr>
          <w:rFonts w:ascii="Arial Armenian" w:hAnsi="Arial Armenian" w:cs="Sylfaen"/>
          <w:sz w:val="20"/>
          <w:lang w:val="es-ES"/>
        </w:rPr>
        <w:t xml:space="preserve"> </w:t>
      </w:r>
      <w:r w:rsidRPr="00A340ED">
        <w:rPr>
          <w:rFonts w:ascii="Sylfaen" w:hAnsi="Sylfaen" w:cs="Sylfaen"/>
          <w:sz w:val="20"/>
          <w:lang w:val="ru-RU"/>
        </w:rPr>
        <w:t>ժամկետը</w:t>
      </w:r>
      <w:r w:rsidRPr="00A340ED">
        <w:rPr>
          <w:rFonts w:ascii="Arial Armenian" w:hAnsi="Arial Armenian" w:cs="Sylfaen"/>
          <w:sz w:val="20"/>
          <w:lang w:val="es-ES"/>
        </w:rPr>
        <w:t xml:space="preserve"> </w:t>
      </w:r>
      <w:r w:rsidRPr="00A340ED">
        <w:rPr>
          <w:rFonts w:ascii="Sylfaen" w:hAnsi="Sylfaen" w:cs="Sylfaen"/>
          <w:sz w:val="20"/>
          <w:lang w:val="ru-RU"/>
        </w:rPr>
        <w:t>լրանալը</w:t>
      </w:r>
      <w:r w:rsidRPr="00A340ED">
        <w:rPr>
          <w:rFonts w:ascii="Arial Armenian" w:hAnsi="Arial Armenian" w:cs="Sylfaen"/>
          <w:sz w:val="20"/>
          <w:lang w:val="es-ES"/>
        </w:rPr>
        <w:t xml:space="preserve"> </w:t>
      </w:r>
      <w:r w:rsidRPr="00A340ED">
        <w:rPr>
          <w:rFonts w:ascii="Sylfaen" w:hAnsi="Sylfaen" w:cs="Sylfaen"/>
          <w:sz w:val="20"/>
          <w:lang w:val="ru-RU"/>
        </w:rPr>
        <w:t>կամ</w:t>
      </w:r>
      <w:r w:rsidRPr="00A340ED">
        <w:rPr>
          <w:rFonts w:ascii="Arial Armenian" w:hAnsi="Arial Armenian" w:cs="Sylfaen"/>
          <w:sz w:val="20"/>
          <w:lang w:val="es-ES"/>
        </w:rPr>
        <w:t xml:space="preserve"> </w:t>
      </w:r>
      <w:r w:rsidRPr="00A340ED">
        <w:rPr>
          <w:rFonts w:ascii="Sylfaen" w:hAnsi="Sylfaen" w:cs="Sylfaen"/>
          <w:sz w:val="20"/>
          <w:lang w:val="ru-RU"/>
        </w:rPr>
        <w:t>առանց</w:t>
      </w:r>
      <w:r w:rsidRPr="00A340ED">
        <w:rPr>
          <w:rFonts w:ascii="Arial Armenian" w:hAnsi="Arial Armenian" w:cs="Sylfaen"/>
          <w:sz w:val="20"/>
          <w:lang w:val="es-ES"/>
        </w:rPr>
        <w:t xml:space="preserve"> </w:t>
      </w:r>
      <w:r w:rsidRPr="00A340ED">
        <w:rPr>
          <w:rFonts w:ascii="Sylfaen" w:hAnsi="Sylfaen" w:cs="Sylfaen"/>
          <w:sz w:val="20"/>
          <w:lang w:val="ru-RU"/>
        </w:rPr>
        <w:t>պայմանագիր</w:t>
      </w:r>
      <w:r w:rsidRPr="00A340ED">
        <w:rPr>
          <w:rFonts w:ascii="Arial Armenian" w:hAnsi="Arial Armenian" w:cs="Sylfaen"/>
          <w:sz w:val="20"/>
          <w:lang w:val="es-ES"/>
        </w:rPr>
        <w:t xml:space="preserve"> </w:t>
      </w:r>
      <w:r w:rsidRPr="00A340ED">
        <w:rPr>
          <w:rFonts w:ascii="Sylfaen" w:hAnsi="Sylfaen" w:cs="Sylfaen"/>
          <w:sz w:val="20"/>
          <w:lang w:val="ru-RU"/>
        </w:rPr>
        <w:t>կնքելու</w:t>
      </w:r>
      <w:r w:rsidRPr="00A340ED">
        <w:rPr>
          <w:rFonts w:ascii="Arial Armenian" w:hAnsi="Arial Armenian" w:cs="Sylfaen"/>
          <w:sz w:val="20"/>
          <w:lang w:val="es-ES"/>
        </w:rPr>
        <w:t xml:space="preserve"> </w:t>
      </w:r>
      <w:r w:rsidRPr="00A340ED">
        <w:rPr>
          <w:rFonts w:ascii="Sylfaen" w:hAnsi="Sylfaen" w:cs="Sylfaen"/>
          <w:sz w:val="20"/>
          <w:lang w:val="ru-RU"/>
        </w:rPr>
        <w:t>մասին</w:t>
      </w:r>
      <w:r w:rsidRPr="00A340ED">
        <w:rPr>
          <w:rFonts w:ascii="Arial Armenian" w:hAnsi="Arial Armenian" w:cs="Sylfaen"/>
          <w:sz w:val="20"/>
          <w:lang w:val="es-ES"/>
        </w:rPr>
        <w:t xml:space="preserve"> </w:t>
      </w:r>
      <w:r w:rsidRPr="00A340ED">
        <w:rPr>
          <w:rFonts w:ascii="Sylfaen" w:hAnsi="Sylfaen" w:cs="Sylfaen"/>
          <w:sz w:val="20"/>
          <w:lang w:val="ru-RU"/>
        </w:rPr>
        <w:t>հայտարարության</w:t>
      </w:r>
      <w:r w:rsidRPr="00A340ED">
        <w:rPr>
          <w:rFonts w:ascii="Arial Armenian" w:hAnsi="Arial Armenian" w:cs="Sylfaen"/>
          <w:sz w:val="20"/>
          <w:lang w:val="es-ES"/>
        </w:rPr>
        <w:t xml:space="preserve"> </w:t>
      </w:r>
      <w:r w:rsidRPr="00A340ED">
        <w:rPr>
          <w:rFonts w:ascii="Sylfaen" w:hAnsi="Sylfaen" w:cs="Sylfaen"/>
          <w:sz w:val="20"/>
          <w:lang w:val="ru-RU"/>
        </w:rPr>
        <w:t>հրապարակման</w:t>
      </w:r>
      <w:r w:rsidRPr="00A340ED">
        <w:rPr>
          <w:rFonts w:ascii="Arial Armenian" w:hAnsi="Arial Armenian" w:cs="Sylfaen"/>
          <w:sz w:val="20"/>
          <w:lang w:val="es-ES"/>
        </w:rPr>
        <w:t xml:space="preserve"> </w:t>
      </w:r>
      <w:r w:rsidRPr="00A340ED">
        <w:rPr>
          <w:rFonts w:ascii="Sylfaen" w:hAnsi="Sylfaen" w:cs="Sylfaen"/>
          <w:sz w:val="20"/>
          <w:lang w:val="ru-RU"/>
        </w:rPr>
        <w:t>կնք</w:t>
      </w:r>
      <w:r w:rsidRPr="00A340ED">
        <w:rPr>
          <w:rFonts w:ascii="Sylfaen" w:hAnsi="Sylfaen" w:cs="Sylfaen"/>
          <w:sz w:val="20"/>
        </w:rPr>
        <w:t>վ</w:t>
      </w:r>
      <w:r w:rsidRPr="00A340ED">
        <w:rPr>
          <w:rFonts w:ascii="Sylfaen" w:hAnsi="Sylfaen" w:cs="Sylfaen"/>
          <w:sz w:val="20"/>
          <w:lang w:val="ru-RU"/>
        </w:rPr>
        <w:t>ած</w:t>
      </w:r>
      <w:r w:rsidRPr="00A340ED">
        <w:rPr>
          <w:rFonts w:ascii="Arial Armenian" w:hAnsi="Arial Armenian" w:cs="Sylfaen"/>
          <w:sz w:val="20"/>
          <w:lang w:val="es-ES"/>
        </w:rPr>
        <w:t xml:space="preserve"> </w:t>
      </w:r>
      <w:r w:rsidRPr="00A340ED">
        <w:rPr>
          <w:rFonts w:ascii="Sylfaen" w:hAnsi="Sylfaen" w:cs="Sylfaen"/>
          <w:sz w:val="20"/>
          <w:lang w:val="ru-RU"/>
        </w:rPr>
        <w:t>պայմանագիրն</w:t>
      </w:r>
      <w:r w:rsidRPr="00A340ED">
        <w:rPr>
          <w:rFonts w:ascii="Arial Armenian" w:hAnsi="Arial Armenian" w:cs="Sylfaen"/>
          <w:sz w:val="20"/>
          <w:lang w:val="es-ES"/>
        </w:rPr>
        <w:t xml:space="preserve"> </w:t>
      </w:r>
      <w:r w:rsidRPr="00A340ED">
        <w:rPr>
          <w:rFonts w:ascii="Sylfaen" w:hAnsi="Sylfaen" w:cs="Sylfaen"/>
          <w:sz w:val="20"/>
          <w:lang w:val="ru-RU"/>
        </w:rPr>
        <w:t>առ</w:t>
      </w:r>
      <w:r w:rsidRPr="00A340ED">
        <w:rPr>
          <w:rFonts w:ascii="Arial Armenian" w:hAnsi="Arial Armenian" w:cs="Sylfaen"/>
          <w:sz w:val="20"/>
          <w:lang w:val="es-ES"/>
        </w:rPr>
        <w:t xml:space="preserve"> </w:t>
      </w:r>
      <w:r w:rsidRPr="00A340ED">
        <w:rPr>
          <w:rFonts w:ascii="Sylfaen" w:hAnsi="Sylfaen" w:cs="Sylfaen"/>
          <w:sz w:val="20"/>
          <w:lang w:val="ru-RU"/>
        </w:rPr>
        <w:t>ոչինչ</w:t>
      </w:r>
      <w:r w:rsidRPr="00A340ED">
        <w:rPr>
          <w:rFonts w:ascii="Arial Armenian" w:hAnsi="Arial Armenian" w:cs="Sylfaen"/>
          <w:sz w:val="20"/>
          <w:lang w:val="es-ES"/>
        </w:rPr>
        <w:t xml:space="preserve"> </w:t>
      </w:r>
      <w:r w:rsidRPr="00A340ED">
        <w:rPr>
          <w:rFonts w:ascii="Sylfaen" w:hAnsi="Sylfaen" w:cs="Sylfaen"/>
          <w:sz w:val="20"/>
          <w:lang w:val="ru-RU"/>
        </w:rPr>
        <w:t>է։</w:t>
      </w:r>
    </w:p>
    <w:p w:rsidR="0081576D" w:rsidRPr="00A340ED" w:rsidRDefault="0081576D" w:rsidP="0081576D">
      <w:pPr>
        <w:ind w:firstLine="567"/>
        <w:jc w:val="center"/>
        <w:rPr>
          <w:rFonts w:ascii="Arial Armenian" w:hAnsi="Arial Armenian"/>
          <w:b/>
          <w:sz w:val="20"/>
          <w:lang w:val="es-ES"/>
        </w:rPr>
      </w:pPr>
    </w:p>
    <w:p w:rsidR="0081576D" w:rsidRPr="00A340ED" w:rsidRDefault="0081576D" w:rsidP="0081576D">
      <w:pPr>
        <w:ind w:firstLine="567"/>
        <w:jc w:val="center"/>
        <w:rPr>
          <w:rFonts w:ascii="Arial Armenian" w:hAnsi="Arial Armenian"/>
          <w:b/>
          <w:sz w:val="20"/>
          <w:lang w:val="es-ES"/>
        </w:rPr>
      </w:pPr>
    </w:p>
    <w:p w:rsidR="0081576D" w:rsidRPr="00A340ED" w:rsidRDefault="0081576D" w:rsidP="0081576D">
      <w:pPr>
        <w:jc w:val="center"/>
        <w:rPr>
          <w:rFonts w:ascii="Arial Armenian" w:hAnsi="Arial Armenian" w:cs="Arial"/>
          <w:b/>
          <w:iCs/>
          <w:sz w:val="20"/>
          <w:lang w:val="af-ZA"/>
        </w:rPr>
      </w:pPr>
      <w:r w:rsidRPr="00A340ED">
        <w:rPr>
          <w:rFonts w:ascii="Arial Armenian" w:hAnsi="Arial Armenian"/>
          <w:b/>
          <w:iCs/>
          <w:sz w:val="20"/>
          <w:lang w:val="es-ES"/>
        </w:rPr>
        <w:t>9</w:t>
      </w:r>
      <w:r w:rsidRPr="00A340ED">
        <w:rPr>
          <w:rFonts w:ascii="Arial Armenian" w:hAnsi="Arial Armenian"/>
          <w:b/>
          <w:iCs/>
          <w:sz w:val="20"/>
          <w:lang w:val="af-ZA"/>
        </w:rPr>
        <w:t xml:space="preserve">. </w:t>
      </w:r>
      <w:r w:rsidRPr="00A340ED">
        <w:rPr>
          <w:rFonts w:ascii="Sylfaen" w:hAnsi="Sylfaen" w:cs="Sylfaen"/>
          <w:b/>
          <w:iCs/>
          <w:sz w:val="20"/>
          <w:lang w:val="af-ZA"/>
        </w:rPr>
        <w:t>ՊԱՅՄԱՆԱԳՐԻ</w:t>
      </w:r>
      <w:r w:rsidRPr="00A340ED">
        <w:rPr>
          <w:rFonts w:ascii="Arial Armenian" w:hAnsi="Arial Armenian" w:cs="Arial"/>
          <w:b/>
          <w:iCs/>
          <w:sz w:val="20"/>
          <w:lang w:val="af-ZA"/>
        </w:rPr>
        <w:t xml:space="preserve"> </w:t>
      </w:r>
      <w:r w:rsidRPr="00A340ED">
        <w:rPr>
          <w:rFonts w:ascii="Sylfaen" w:hAnsi="Sylfaen" w:cs="Sylfaen"/>
          <w:b/>
          <w:iCs/>
          <w:sz w:val="20"/>
          <w:lang w:val="af-ZA"/>
        </w:rPr>
        <w:t>ԿՆՔՈՒՄԸ</w:t>
      </w:r>
      <w:r w:rsidRPr="00A340ED">
        <w:rPr>
          <w:rFonts w:ascii="Arial Armenian" w:hAnsi="Arial Armenian" w:cs="Arial"/>
          <w:b/>
          <w:iCs/>
          <w:sz w:val="20"/>
          <w:lang w:val="af-ZA"/>
        </w:rPr>
        <w:t xml:space="preserve"> </w:t>
      </w:r>
    </w:p>
    <w:p w:rsidR="0081576D" w:rsidRPr="00A340ED" w:rsidRDefault="0081576D" w:rsidP="0081576D">
      <w:pPr>
        <w:jc w:val="center"/>
        <w:rPr>
          <w:rFonts w:ascii="Arial Armenian" w:hAnsi="Arial Armenian"/>
          <w:b/>
          <w:iCs/>
          <w:sz w:val="20"/>
          <w:lang w:val="af-ZA"/>
        </w:rPr>
      </w:pP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iCs/>
          <w:sz w:val="20"/>
          <w:lang w:val="es-ES"/>
        </w:rPr>
        <w:t>9</w:t>
      </w:r>
      <w:r w:rsidRPr="00A340ED">
        <w:rPr>
          <w:rFonts w:ascii="Arial Armenian" w:hAnsi="Arial Armenian"/>
          <w:iCs/>
          <w:sz w:val="20"/>
          <w:lang w:val="af-ZA"/>
        </w:rPr>
        <w:t xml:space="preserve">.1 </w:t>
      </w:r>
      <w:r w:rsidRPr="00A340ED">
        <w:rPr>
          <w:rFonts w:ascii="Sylfaen" w:hAnsi="Sylfaen" w:cs="Sylfaen"/>
          <w:sz w:val="20"/>
          <w:lang w:val="ru-RU"/>
        </w:rPr>
        <w:t>Պայմանագիր</w:t>
      </w:r>
      <w:r w:rsidRPr="00A340ED">
        <w:rPr>
          <w:rFonts w:ascii="Arial Armenian" w:hAnsi="Arial Armenian" w:cs="Sylfaen"/>
          <w:sz w:val="20"/>
          <w:lang w:val="af-ZA"/>
        </w:rPr>
        <w:t xml:space="preserve"> </w:t>
      </w:r>
      <w:r w:rsidRPr="00A340ED">
        <w:rPr>
          <w:rFonts w:ascii="Sylfaen" w:hAnsi="Sylfaen" w:cs="Sylfaen"/>
          <w:sz w:val="20"/>
          <w:lang w:val="ru-RU"/>
        </w:rPr>
        <w:t>կնքվում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որոշման</w:t>
      </w:r>
      <w:r w:rsidRPr="00A340ED">
        <w:rPr>
          <w:rFonts w:ascii="Arial Armenian" w:hAnsi="Arial Armenian" w:cs="Sylfaen"/>
          <w:sz w:val="20"/>
          <w:lang w:val="af-ZA"/>
        </w:rPr>
        <w:t xml:space="preserve"> </w:t>
      </w:r>
      <w:r w:rsidRPr="00A340ED">
        <w:rPr>
          <w:rFonts w:ascii="Sylfaen" w:hAnsi="Sylfaen" w:cs="Sylfaen"/>
          <w:sz w:val="20"/>
          <w:lang w:val="ru-RU"/>
        </w:rPr>
        <w:t>հիման</w:t>
      </w:r>
      <w:r w:rsidRPr="00A340ED">
        <w:rPr>
          <w:rFonts w:ascii="Arial Armenian" w:hAnsi="Arial Armenian" w:cs="Sylfaen"/>
          <w:sz w:val="20"/>
          <w:lang w:val="af-ZA"/>
        </w:rPr>
        <w:t xml:space="preserve"> </w:t>
      </w:r>
      <w:r w:rsidRPr="00A340ED">
        <w:rPr>
          <w:rFonts w:ascii="Sylfaen" w:hAnsi="Sylfaen" w:cs="Sylfaen"/>
          <w:sz w:val="20"/>
          <w:lang w:val="ru-RU"/>
        </w:rPr>
        <w:t>վրա</w:t>
      </w:r>
      <w:r w:rsidRPr="00A340ED">
        <w:rPr>
          <w:rFonts w:ascii="Arial Armenian" w:hAnsi="Arial Armenian" w:cs="Sylfaen"/>
          <w:sz w:val="20"/>
          <w:lang w:val="af-ZA"/>
        </w:rPr>
        <w:t xml:space="preserve">` </w:t>
      </w:r>
      <w:r w:rsidRPr="00A340ED">
        <w:rPr>
          <w:rFonts w:ascii="Sylfaen" w:hAnsi="Sylfaen" w:cs="Sylfaen"/>
          <w:sz w:val="20"/>
        </w:rPr>
        <w:t>պ</w:t>
      </w:r>
      <w:r w:rsidRPr="00A340ED">
        <w:rPr>
          <w:rFonts w:ascii="Sylfaen" w:hAnsi="Sylfaen" w:cs="Sylfaen"/>
          <w:sz w:val="20"/>
          <w:lang w:val="ru-RU"/>
        </w:rPr>
        <w:t>ատվիրատուի</w:t>
      </w:r>
      <w:r w:rsidRPr="00A340ED">
        <w:rPr>
          <w:rFonts w:ascii="Arial Armenian" w:hAnsi="Arial Armenian" w:cs="Sylfaen"/>
          <w:sz w:val="20"/>
          <w:lang w:val="af-ZA"/>
        </w:rPr>
        <w:t xml:space="preserve"> </w:t>
      </w:r>
      <w:r w:rsidRPr="00A340ED">
        <w:rPr>
          <w:rFonts w:ascii="Sylfaen" w:hAnsi="Sylfaen" w:cs="Sylfaen"/>
          <w:sz w:val="20"/>
          <w:lang w:val="ru-RU"/>
        </w:rPr>
        <w:t>կողմից։</w:t>
      </w:r>
      <w:r w:rsidRPr="00A340ED">
        <w:rPr>
          <w:rFonts w:ascii="Arial Armenian" w:hAnsi="Arial Armenian" w:cs="Sylfaen"/>
          <w:sz w:val="20"/>
          <w:lang w:val="af-ZA"/>
        </w:rPr>
        <w:t xml:space="preserve"> </w:t>
      </w:r>
      <w:r w:rsidRPr="00A340ED">
        <w:rPr>
          <w:rFonts w:ascii="Sylfaen" w:hAnsi="Sylfaen" w:cs="Sylfaen"/>
          <w:sz w:val="20"/>
          <w:lang w:val="ru-RU"/>
        </w:rPr>
        <w:t>Պայմանագիրը</w:t>
      </w:r>
      <w:r w:rsidRPr="00A340ED">
        <w:rPr>
          <w:rFonts w:ascii="Arial Armenian" w:hAnsi="Arial Armenian" w:cs="Sylfaen"/>
          <w:sz w:val="20"/>
          <w:lang w:val="af-ZA"/>
        </w:rPr>
        <w:t xml:space="preserve"> </w:t>
      </w:r>
      <w:r w:rsidRPr="00A340ED">
        <w:rPr>
          <w:rFonts w:ascii="Sylfaen" w:hAnsi="Sylfaen" w:cs="Sylfaen"/>
          <w:sz w:val="20"/>
          <w:lang w:val="ru-RU"/>
        </w:rPr>
        <w:t>կնքվում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գրավոր</w:t>
      </w:r>
      <w:r w:rsidRPr="00A340ED">
        <w:rPr>
          <w:rFonts w:ascii="Arial Armenian" w:hAnsi="Arial Armenian" w:cs="Sylfaen"/>
          <w:sz w:val="20"/>
          <w:lang w:val="af-ZA"/>
        </w:rPr>
        <w:t xml:space="preserve">` </w:t>
      </w:r>
      <w:r w:rsidRPr="00A340ED">
        <w:rPr>
          <w:rFonts w:ascii="Sylfaen" w:hAnsi="Sylfaen" w:cs="Sylfaen"/>
          <w:sz w:val="20"/>
          <w:lang w:val="ru-RU"/>
        </w:rPr>
        <w:t>մեկ</w:t>
      </w:r>
      <w:r w:rsidRPr="00A340ED">
        <w:rPr>
          <w:rFonts w:ascii="Arial Armenian" w:hAnsi="Arial Armenian" w:cs="Sylfaen"/>
          <w:sz w:val="20"/>
          <w:lang w:val="af-ZA"/>
        </w:rPr>
        <w:t xml:space="preserve"> </w:t>
      </w:r>
      <w:r w:rsidRPr="00A340ED">
        <w:rPr>
          <w:rFonts w:ascii="Sylfaen" w:hAnsi="Sylfaen" w:cs="Sylfaen"/>
          <w:sz w:val="20"/>
          <w:lang w:val="ru-RU"/>
        </w:rPr>
        <w:t>փաստաթուղթ</w:t>
      </w:r>
      <w:r w:rsidRPr="00A340ED">
        <w:rPr>
          <w:rFonts w:ascii="Arial Armenian" w:hAnsi="Arial Armenian" w:cs="Sylfaen"/>
          <w:sz w:val="20"/>
          <w:lang w:val="af-ZA"/>
        </w:rPr>
        <w:t xml:space="preserve"> </w:t>
      </w:r>
      <w:r w:rsidRPr="00A340ED">
        <w:rPr>
          <w:rFonts w:ascii="Sylfaen" w:hAnsi="Sylfaen" w:cs="Sylfaen"/>
          <w:sz w:val="20"/>
          <w:lang w:val="ru-RU"/>
        </w:rPr>
        <w:t>կազմելու</w:t>
      </w:r>
      <w:r w:rsidRPr="00A340ED">
        <w:rPr>
          <w:rFonts w:ascii="Arial Armenian" w:hAnsi="Arial Armenian" w:cs="Sylfaen"/>
          <w:sz w:val="20"/>
          <w:lang w:val="af-ZA"/>
        </w:rPr>
        <w:t xml:space="preserve"> </w:t>
      </w:r>
      <w:r w:rsidRPr="00A340ED">
        <w:rPr>
          <w:rFonts w:ascii="Sylfaen" w:hAnsi="Sylfaen" w:cs="Sylfaen"/>
          <w:sz w:val="20"/>
          <w:lang w:val="ru-RU"/>
        </w:rPr>
        <w:t>միջոցով։</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9.2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1-</w:t>
      </w:r>
      <w:r w:rsidRPr="00A340ED">
        <w:rPr>
          <w:rFonts w:ascii="Sylfaen" w:hAnsi="Sylfaen" w:cs="Sylfaen"/>
          <w:sz w:val="20"/>
        </w:rPr>
        <w:t>ին</w:t>
      </w:r>
      <w:r w:rsidRPr="00A340ED">
        <w:rPr>
          <w:rFonts w:ascii="Arial Armenian" w:hAnsi="Arial Armenian" w:cs="Sylfaen"/>
          <w:sz w:val="20"/>
          <w:lang w:val="af-ZA"/>
        </w:rPr>
        <w:t xml:space="preserve"> </w:t>
      </w:r>
      <w:r w:rsidRPr="00A340ED">
        <w:rPr>
          <w:rFonts w:ascii="Sylfaen" w:hAnsi="Sylfaen" w:cs="Sylfaen"/>
          <w:sz w:val="20"/>
        </w:rPr>
        <w:t>մասի</w:t>
      </w:r>
      <w:r w:rsidRPr="00A340ED">
        <w:rPr>
          <w:rFonts w:ascii="Arial Armenian" w:hAnsi="Arial Armenian" w:cs="Sylfaen"/>
          <w:sz w:val="20"/>
          <w:lang w:val="af-ZA"/>
        </w:rPr>
        <w:t xml:space="preserve"> 8</w:t>
      </w:r>
      <w:r w:rsidRPr="00A340ED">
        <w:rPr>
          <w:rFonts w:ascii="Arial Armenian" w:hAnsi="Arial Armenian" w:cs="Sylfaen"/>
          <w:sz w:val="20"/>
          <w:lang w:val="hy-AM"/>
        </w:rPr>
        <w:t>.</w:t>
      </w:r>
      <w:r w:rsidRPr="00A340ED">
        <w:rPr>
          <w:rFonts w:ascii="Arial Armenian" w:hAnsi="Arial Armenian" w:cs="Sylfaen"/>
          <w:sz w:val="20"/>
          <w:lang w:val="af-ZA"/>
        </w:rPr>
        <w:t xml:space="preserve">22 </w:t>
      </w:r>
      <w:r w:rsidRPr="00A340ED">
        <w:rPr>
          <w:rFonts w:ascii="Sylfaen" w:hAnsi="Sylfaen" w:cs="Sylfaen"/>
          <w:sz w:val="20"/>
          <w:lang w:val="ru-RU"/>
        </w:rPr>
        <w:t>կետով</w:t>
      </w:r>
      <w:r w:rsidRPr="00A340ED">
        <w:rPr>
          <w:rFonts w:ascii="Arial Armenian" w:hAnsi="Arial Armenian" w:cs="Sylfaen"/>
          <w:sz w:val="20"/>
          <w:lang w:val="af-ZA"/>
        </w:rPr>
        <w:t xml:space="preserve"> </w:t>
      </w:r>
      <w:r w:rsidRPr="00A340ED">
        <w:rPr>
          <w:rFonts w:ascii="Sylfaen" w:hAnsi="Sylfaen" w:cs="Sylfaen"/>
          <w:sz w:val="20"/>
          <w:lang w:val="ru-RU"/>
        </w:rPr>
        <w:t>սահմանված</w:t>
      </w:r>
      <w:r w:rsidRPr="00A340ED">
        <w:rPr>
          <w:rFonts w:ascii="Arial Armenian" w:hAnsi="Arial Armenian" w:cs="Sylfaen"/>
          <w:sz w:val="20"/>
          <w:lang w:val="af-ZA"/>
        </w:rPr>
        <w:t xml:space="preserve"> </w:t>
      </w:r>
      <w:r w:rsidRPr="00A340ED">
        <w:rPr>
          <w:rFonts w:ascii="Sylfaen" w:hAnsi="Sylfaen" w:cs="Sylfaen"/>
          <w:sz w:val="20"/>
          <w:lang w:val="ru-RU"/>
        </w:rPr>
        <w:t>անգործության</w:t>
      </w:r>
      <w:r w:rsidRPr="00A340ED">
        <w:rPr>
          <w:rFonts w:ascii="Arial Armenian" w:hAnsi="Arial Armenian" w:cs="Sylfaen"/>
          <w:sz w:val="20"/>
          <w:lang w:val="af-ZA"/>
        </w:rPr>
        <w:t xml:space="preserve"> </w:t>
      </w:r>
      <w:r w:rsidRPr="00A340ED">
        <w:rPr>
          <w:rFonts w:ascii="Sylfaen" w:hAnsi="Sylfaen" w:cs="Sylfaen"/>
          <w:sz w:val="20"/>
          <w:lang w:val="ru-RU"/>
        </w:rPr>
        <w:t>ժամկետը</w:t>
      </w:r>
      <w:r w:rsidRPr="00A340ED">
        <w:rPr>
          <w:rFonts w:ascii="Arial Armenian" w:hAnsi="Arial Armenian" w:cs="Sylfaen"/>
          <w:sz w:val="20"/>
          <w:lang w:val="af-ZA"/>
        </w:rPr>
        <w:t xml:space="preserve"> </w:t>
      </w:r>
      <w:r w:rsidRPr="00A340ED">
        <w:rPr>
          <w:rFonts w:ascii="Sylfaen" w:hAnsi="Sylfaen" w:cs="Sylfaen"/>
          <w:sz w:val="20"/>
          <w:lang w:val="ru-RU"/>
        </w:rPr>
        <w:t>լրանալուն</w:t>
      </w:r>
      <w:r w:rsidRPr="00A340ED">
        <w:rPr>
          <w:rFonts w:ascii="Arial Armenian" w:hAnsi="Arial Armenian" w:cs="Sylfaen"/>
          <w:sz w:val="20"/>
          <w:lang w:val="af-ZA"/>
        </w:rPr>
        <w:t xml:space="preserve"> </w:t>
      </w:r>
      <w:r w:rsidRPr="00A340ED">
        <w:rPr>
          <w:rFonts w:ascii="Sylfaen" w:hAnsi="Sylfaen" w:cs="Sylfaen"/>
          <w:sz w:val="20"/>
          <w:lang w:val="ru-RU"/>
        </w:rPr>
        <w:t>հաջորդող</w:t>
      </w:r>
      <w:r w:rsidRPr="00A340ED">
        <w:rPr>
          <w:rFonts w:ascii="Arial Armenian" w:hAnsi="Arial Armenian" w:cs="Sylfaen"/>
          <w:sz w:val="20"/>
          <w:lang w:val="af-ZA"/>
        </w:rPr>
        <w:t xml:space="preserve"> </w:t>
      </w:r>
      <w:r w:rsidRPr="00A340ED">
        <w:rPr>
          <w:rFonts w:ascii="Sylfaen" w:hAnsi="Sylfaen" w:cs="Sylfaen"/>
          <w:sz w:val="20"/>
          <w:lang w:val="ru-RU"/>
        </w:rPr>
        <w:t>չորս</w:t>
      </w:r>
      <w:r w:rsidRPr="00A340ED">
        <w:rPr>
          <w:rFonts w:ascii="Arial Armenian" w:hAnsi="Arial Armenian" w:cs="Sylfaen"/>
          <w:sz w:val="20"/>
          <w:lang w:val="af-ZA"/>
        </w:rPr>
        <w:t xml:space="preserve"> </w:t>
      </w:r>
      <w:r w:rsidRPr="00A340ED">
        <w:rPr>
          <w:rFonts w:ascii="Sylfaen" w:hAnsi="Sylfaen" w:cs="Sylfaen"/>
          <w:sz w:val="20"/>
          <w:lang w:val="ru-RU"/>
        </w:rPr>
        <w:t>աշխատանքային</w:t>
      </w:r>
      <w:r w:rsidRPr="00A340ED">
        <w:rPr>
          <w:rFonts w:ascii="Arial Armenian" w:hAnsi="Arial Armenian" w:cs="Sylfaen"/>
          <w:sz w:val="20"/>
          <w:lang w:val="af-ZA"/>
        </w:rPr>
        <w:t xml:space="preserve"> </w:t>
      </w:r>
      <w:r w:rsidRPr="00A340ED">
        <w:rPr>
          <w:rFonts w:ascii="Sylfaen" w:hAnsi="Sylfaen" w:cs="Sylfaen"/>
          <w:sz w:val="20"/>
          <w:lang w:val="ru-RU"/>
        </w:rPr>
        <w:t>օրվա</w:t>
      </w:r>
      <w:r w:rsidRPr="00A340ED">
        <w:rPr>
          <w:rFonts w:ascii="Arial Armenian" w:hAnsi="Arial Armenian" w:cs="Sylfaen"/>
          <w:sz w:val="20"/>
          <w:lang w:val="af-ZA"/>
        </w:rPr>
        <w:t xml:space="preserve"> </w:t>
      </w:r>
      <w:r w:rsidRPr="00A340ED">
        <w:rPr>
          <w:rFonts w:ascii="Sylfaen" w:hAnsi="Sylfaen" w:cs="Sylfaen"/>
          <w:sz w:val="20"/>
          <w:lang w:val="ru-RU"/>
        </w:rPr>
        <w:t>ընթացքում</w:t>
      </w:r>
      <w:r w:rsidRPr="00A340ED">
        <w:rPr>
          <w:rFonts w:ascii="Arial Armenian" w:hAnsi="Arial Armenian" w:cs="Sylfaen"/>
          <w:sz w:val="20"/>
          <w:lang w:val="af-ZA"/>
        </w:rPr>
        <w:t xml:space="preserve"> </w:t>
      </w:r>
      <w:r w:rsidRPr="00A340ED">
        <w:rPr>
          <w:rFonts w:ascii="Sylfaen" w:hAnsi="Sylfaen" w:cs="Sylfaen"/>
          <w:sz w:val="20"/>
        </w:rPr>
        <w:t>պ</w:t>
      </w:r>
      <w:r w:rsidRPr="00A340ED">
        <w:rPr>
          <w:rFonts w:ascii="Sylfaen" w:hAnsi="Sylfaen" w:cs="Sylfaen"/>
          <w:sz w:val="20"/>
          <w:lang w:val="ru-RU"/>
        </w:rPr>
        <w:t>ատվիրատուն</w:t>
      </w:r>
      <w:r w:rsidRPr="00A340ED">
        <w:rPr>
          <w:rFonts w:ascii="Arial Armenian" w:hAnsi="Arial Armenian" w:cs="Sylfaen"/>
          <w:sz w:val="20"/>
          <w:lang w:val="af-ZA"/>
        </w:rPr>
        <w:t xml:space="preserve"> </w:t>
      </w:r>
      <w:r w:rsidRPr="00A340ED">
        <w:rPr>
          <w:rFonts w:ascii="Sylfaen" w:hAnsi="Sylfaen" w:cs="Sylfaen"/>
          <w:sz w:val="20"/>
          <w:lang w:val="ru-RU"/>
        </w:rPr>
        <w:t>ծանուցում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ընտրված</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ասնակցին</w:t>
      </w:r>
      <w:r w:rsidRPr="00A340ED">
        <w:rPr>
          <w:rFonts w:ascii="Arial Armenian" w:hAnsi="Arial Armenian" w:cs="Sylfaen"/>
          <w:sz w:val="20"/>
          <w:lang w:val="af-ZA"/>
        </w:rPr>
        <w:t xml:space="preserve">` </w:t>
      </w:r>
      <w:r w:rsidRPr="00A340ED">
        <w:rPr>
          <w:rFonts w:ascii="Sylfaen" w:hAnsi="Sylfaen" w:cs="Sylfaen"/>
          <w:sz w:val="20"/>
          <w:lang w:val="ru-RU"/>
        </w:rPr>
        <w:t>ներկայացնելով</w:t>
      </w:r>
      <w:r w:rsidRPr="00A340ED">
        <w:rPr>
          <w:rFonts w:ascii="Arial Armenian" w:hAnsi="Arial Armenian" w:cs="Sylfaen"/>
          <w:sz w:val="20"/>
          <w:lang w:val="af-ZA"/>
        </w:rPr>
        <w:t xml:space="preserve"> </w:t>
      </w:r>
      <w:r w:rsidRPr="00A340ED">
        <w:rPr>
          <w:rFonts w:ascii="Sylfaen" w:hAnsi="Sylfaen" w:cs="Sylfaen"/>
          <w:sz w:val="20"/>
          <w:lang w:val="ru-RU"/>
        </w:rPr>
        <w:t>պայմանագիր</w:t>
      </w:r>
      <w:r w:rsidRPr="00A340ED">
        <w:rPr>
          <w:rFonts w:ascii="Arial Armenian" w:hAnsi="Arial Armenian" w:cs="Sylfaen"/>
          <w:sz w:val="20"/>
          <w:lang w:val="af-ZA"/>
        </w:rPr>
        <w:t xml:space="preserve"> </w:t>
      </w:r>
      <w:r w:rsidRPr="00A340ED">
        <w:rPr>
          <w:rFonts w:ascii="Sylfaen" w:hAnsi="Sylfaen" w:cs="Sylfaen"/>
          <w:sz w:val="20"/>
          <w:lang w:val="ru-RU"/>
        </w:rPr>
        <w:t>կնքելու</w:t>
      </w:r>
      <w:r w:rsidRPr="00A340ED">
        <w:rPr>
          <w:rFonts w:ascii="Arial Armenian" w:hAnsi="Arial Armenian" w:cs="Sylfaen"/>
          <w:sz w:val="20"/>
          <w:lang w:val="af-ZA"/>
        </w:rPr>
        <w:t xml:space="preserve"> </w:t>
      </w:r>
      <w:r w:rsidRPr="00A340ED">
        <w:rPr>
          <w:rFonts w:ascii="Sylfaen" w:hAnsi="Sylfaen" w:cs="Sylfaen"/>
          <w:sz w:val="20"/>
          <w:lang w:val="ru-RU"/>
        </w:rPr>
        <w:t>առաջարկը</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պայմանագրի</w:t>
      </w:r>
      <w:r w:rsidRPr="00A340ED">
        <w:rPr>
          <w:rFonts w:ascii="Arial Armenian" w:hAnsi="Arial Armenian" w:cs="Sylfaen"/>
          <w:sz w:val="20"/>
          <w:lang w:val="af-ZA"/>
        </w:rPr>
        <w:t xml:space="preserve"> </w:t>
      </w:r>
      <w:r w:rsidRPr="00A340ED">
        <w:rPr>
          <w:rFonts w:ascii="Sylfaen" w:hAnsi="Sylfaen" w:cs="Sylfaen"/>
          <w:sz w:val="20"/>
          <w:lang w:val="ru-RU"/>
        </w:rPr>
        <w:t>նախագիծը</w:t>
      </w:r>
      <w:r w:rsidRPr="00A340ED">
        <w:rPr>
          <w:rFonts w:ascii="Arial Armenian" w:hAnsi="Arial Armenian" w:cs="Sylfaen"/>
          <w:sz w:val="20"/>
          <w:lang w:val="af-ZA"/>
        </w:rPr>
        <w:t xml:space="preserve">: </w:t>
      </w:r>
      <w:r w:rsidRPr="00A340ED">
        <w:rPr>
          <w:rFonts w:ascii="Sylfaen" w:hAnsi="Sylfaen" w:cs="Sylfaen"/>
          <w:sz w:val="20"/>
          <w:lang w:val="ru-RU"/>
        </w:rPr>
        <w:t>Ընդ</w:t>
      </w:r>
      <w:r w:rsidRPr="00A340ED">
        <w:rPr>
          <w:rFonts w:ascii="Arial Armenian" w:hAnsi="Arial Armenian" w:cs="Sylfaen"/>
          <w:sz w:val="20"/>
          <w:lang w:val="af-ZA"/>
        </w:rPr>
        <w:t xml:space="preserve"> </w:t>
      </w:r>
      <w:r w:rsidRPr="00A340ED">
        <w:rPr>
          <w:rFonts w:ascii="Sylfaen" w:hAnsi="Sylfaen" w:cs="Sylfaen"/>
          <w:sz w:val="20"/>
          <w:lang w:val="ru-RU"/>
        </w:rPr>
        <w:t>որում</w:t>
      </w:r>
      <w:r w:rsidRPr="00A340ED">
        <w:rPr>
          <w:rFonts w:ascii="Arial Armenian" w:hAnsi="Arial Armenian" w:cs="Sylfaen"/>
          <w:sz w:val="20"/>
          <w:lang w:val="af-ZA"/>
        </w:rPr>
        <w:t xml:space="preserve">, </w:t>
      </w:r>
      <w:r w:rsidRPr="00A340ED">
        <w:rPr>
          <w:rFonts w:ascii="Sylfaen" w:hAnsi="Sylfaen" w:cs="Sylfaen"/>
          <w:sz w:val="20"/>
          <w:lang w:val="ru-RU"/>
        </w:rPr>
        <w:t>պայմանագիրը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կնքվել</w:t>
      </w:r>
      <w:r w:rsidRPr="00A340ED">
        <w:rPr>
          <w:rFonts w:ascii="Arial Armenian" w:hAnsi="Arial Armenian" w:cs="Sylfaen"/>
          <w:sz w:val="20"/>
          <w:lang w:val="af-ZA"/>
        </w:rPr>
        <w:t xml:space="preserve"> </w:t>
      </w:r>
      <w:r w:rsidRPr="00A340ED">
        <w:rPr>
          <w:rFonts w:ascii="Sylfaen" w:hAnsi="Sylfaen" w:cs="Sylfaen"/>
          <w:sz w:val="20"/>
          <w:lang w:val="ru-RU"/>
        </w:rPr>
        <w:t>ոչ</w:t>
      </w:r>
      <w:r w:rsidRPr="00A340ED">
        <w:rPr>
          <w:rFonts w:ascii="Arial Armenian" w:hAnsi="Arial Armenian" w:cs="Sylfaen"/>
          <w:sz w:val="20"/>
          <w:lang w:val="af-ZA"/>
        </w:rPr>
        <w:t xml:space="preserve"> </w:t>
      </w:r>
      <w:r w:rsidRPr="00A340ED">
        <w:rPr>
          <w:rFonts w:ascii="Sylfaen" w:hAnsi="Sylfaen" w:cs="Sylfaen"/>
          <w:sz w:val="20"/>
          <w:lang w:val="ru-RU"/>
        </w:rPr>
        <w:t>շուտ</w:t>
      </w:r>
      <w:r w:rsidRPr="00A340ED">
        <w:rPr>
          <w:rFonts w:ascii="Arial Armenian" w:hAnsi="Arial Armenian" w:cs="Sylfaen"/>
          <w:sz w:val="20"/>
          <w:lang w:val="af-ZA"/>
        </w:rPr>
        <w:t xml:space="preserve">, </w:t>
      </w:r>
      <w:r w:rsidRPr="00A340ED">
        <w:rPr>
          <w:rFonts w:ascii="Sylfaen" w:hAnsi="Sylfaen" w:cs="Sylfaen"/>
          <w:sz w:val="20"/>
          <w:lang w:val="ru-RU"/>
        </w:rPr>
        <w:t>քան</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1-</w:t>
      </w:r>
      <w:r w:rsidRPr="00A340ED">
        <w:rPr>
          <w:rFonts w:ascii="Sylfaen" w:hAnsi="Sylfaen" w:cs="Sylfaen"/>
          <w:sz w:val="20"/>
        </w:rPr>
        <w:t>ին</w:t>
      </w:r>
      <w:r w:rsidRPr="00A340ED">
        <w:rPr>
          <w:rFonts w:ascii="Arial Armenian" w:hAnsi="Arial Armenian" w:cs="Sylfaen"/>
          <w:sz w:val="20"/>
          <w:lang w:val="af-ZA"/>
        </w:rPr>
        <w:t xml:space="preserve"> </w:t>
      </w:r>
      <w:r w:rsidRPr="00A340ED">
        <w:rPr>
          <w:rFonts w:ascii="Sylfaen" w:hAnsi="Sylfaen" w:cs="Sylfaen"/>
          <w:sz w:val="20"/>
        </w:rPr>
        <w:t>մասի</w:t>
      </w:r>
      <w:r w:rsidRPr="00A340ED">
        <w:rPr>
          <w:rFonts w:ascii="Arial Armenian" w:hAnsi="Arial Armenian" w:cs="Sylfaen"/>
          <w:sz w:val="20"/>
          <w:lang w:val="af-ZA"/>
        </w:rPr>
        <w:t xml:space="preserve"> 8</w:t>
      </w:r>
      <w:r w:rsidRPr="00A340ED">
        <w:rPr>
          <w:rFonts w:ascii="Arial Armenian" w:hAnsi="Arial Armenian" w:cs="Sylfaen"/>
          <w:sz w:val="20"/>
          <w:lang w:val="hy-AM"/>
        </w:rPr>
        <w:t>.</w:t>
      </w:r>
      <w:r w:rsidRPr="00A340ED">
        <w:rPr>
          <w:rFonts w:ascii="Arial Armenian" w:hAnsi="Arial Armenian" w:cs="Sylfaen"/>
          <w:sz w:val="20"/>
          <w:lang w:val="af-ZA"/>
        </w:rPr>
        <w:t xml:space="preserve">22 </w:t>
      </w:r>
      <w:r w:rsidRPr="00A340ED">
        <w:rPr>
          <w:rFonts w:ascii="Sylfaen" w:hAnsi="Sylfaen" w:cs="Sylfaen"/>
          <w:sz w:val="20"/>
          <w:lang w:val="ru-RU"/>
        </w:rPr>
        <w:t>կետով</w:t>
      </w:r>
      <w:r w:rsidRPr="00A340ED">
        <w:rPr>
          <w:rFonts w:ascii="Arial Armenian" w:hAnsi="Arial Armenian" w:cs="Sylfaen"/>
          <w:sz w:val="20"/>
          <w:lang w:val="af-ZA"/>
        </w:rPr>
        <w:t xml:space="preserve"> </w:t>
      </w:r>
      <w:r w:rsidRPr="00A340ED">
        <w:rPr>
          <w:rFonts w:ascii="Sylfaen" w:hAnsi="Sylfaen" w:cs="Sylfaen"/>
          <w:sz w:val="20"/>
          <w:lang w:val="ru-RU"/>
        </w:rPr>
        <w:t>սահմանված</w:t>
      </w:r>
      <w:r w:rsidRPr="00A340ED">
        <w:rPr>
          <w:rFonts w:ascii="Arial Armenian" w:hAnsi="Arial Armenian" w:cs="Sylfaen"/>
          <w:sz w:val="20"/>
          <w:lang w:val="af-ZA"/>
        </w:rPr>
        <w:t xml:space="preserve"> </w:t>
      </w:r>
      <w:r w:rsidRPr="00A340ED">
        <w:rPr>
          <w:rFonts w:ascii="Sylfaen" w:hAnsi="Sylfaen" w:cs="Sylfaen"/>
          <w:sz w:val="20"/>
          <w:lang w:val="ru-RU"/>
        </w:rPr>
        <w:t>անգործության</w:t>
      </w:r>
      <w:r w:rsidRPr="00A340ED">
        <w:rPr>
          <w:rFonts w:ascii="Arial Armenian" w:hAnsi="Arial Armenian" w:cs="Sylfaen"/>
          <w:sz w:val="20"/>
          <w:lang w:val="af-ZA"/>
        </w:rPr>
        <w:t xml:space="preserve"> </w:t>
      </w:r>
      <w:r w:rsidRPr="00A340ED">
        <w:rPr>
          <w:rFonts w:ascii="Sylfaen" w:hAnsi="Sylfaen" w:cs="Sylfaen"/>
          <w:sz w:val="20"/>
          <w:lang w:val="ru-RU"/>
        </w:rPr>
        <w:t>ժամկետը</w:t>
      </w:r>
      <w:r w:rsidRPr="00A340ED">
        <w:rPr>
          <w:rFonts w:ascii="Arial Armenian" w:hAnsi="Arial Armenian" w:cs="Sylfaen"/>
          <w:sz w:val="20"/>
          <w:lang w:val="af-ZA"/>
        </w:rPr>
        <w:t xml:space="preserve"> </w:t>
      </w:r>
      <w:r w:rsidRPr="00A340ED">
        <w:rPr>
          <w:rFonts w:ascii="Sylfaen" w:hAnsi="Sylfaen" w:cs="Sylfaen"/>
          <w:sz w:val="20"/>
          <w:lang w:val="ru-RU"/>
        </w:rPr>
        <w:t>լրանալու</w:t>
      </w:r>
      <w:r w:rsidRPr="00A340ED">
        <w:rPr>
          <w:rFonts w:ascii="Arial Armenian" w:hAnsi="Arial Armenian" w:cs="Sylfaen"/>
          <w:sz w:val="20"/>
          <w:lang w:val="af-ZA"/>
        </w:rPr>
        <w:t xml:space="preserve"> </w:t>
      </w:r>
      <w:r w:rsidRPr="00A340ED">
        <w:rPr>
          <w:rFonts w:ascii="Sylfaen" w:hAnsi="Sylfaen" w:cs="Sylfaen"/>
          <w:sz w:val="20"/>
          <w:lang w:val="ru-RU"/>
        </w:rPr>
        <w:t>օրվան</w:t>
      </w:r>
      <w:r w:rsidRPr="00A340ED">
        <w:rPr>
          <w:rFonts w:ascii="Arial Armenian" w:hAnsi="Arial Armenian" w:cs="Sylfaen"/>
          <w:sz w:val="20"/>
          <w:lang w:val="af-ZA"/>
        </w:rPr>
        <w:t xml:space="preserve"> </w:t>
      </w:r>
      <w:r w:rsidRPr="00A340ED">
        <w:rPr>
          <w:rFonts w:ascii="Sylfaen" w:hAnsi="Sylfaen" w:cs="Sylfaen"/>
          <w:sz w:val="20"/>
          <w:lang w:val="ru-RU"/>
        </w:rPr>
        <w:t>հաջորդող</w:t>
      </w:r>
      <w:r w:rsidRPr="00A340ED">
        <w:rPr>
          <w:rFonts w:ascii="Arial Armenian" w:hAnsi="Arial Armenian" w:cs="Sylfaen"/>
          <w:sz w:val="20"/>
          <w:lang w:val="af-ZA"/>
        </w:rPr>
        <w:t xml:space="preserve"> </w:t>
      </w:r>
      <w:r w:rsidRPr="00A340ED">
        <w:rPr>
          <w:rFonts w:ascii="Sylfaen" w:hAnsi="Sylfaen" w:cs="Sylfaen"/>
          <w:sz w:val="20"/>
          <w:lang w:val="ru-RU"/>
        </w:rPr>
        <w:t>երկրորդ</w:t>
      </w:r>
      <w:r w:rsidRPr="00A340ED">
        <w:rPr>
          <w:rFonts w:ascii="Arial Armenian" w:hAnsi="Arial Armenian" w:cs="Sylfaen"/>
          <w:sz w:val="20"/>
          <w:lang w:val="af-ZA"/>
        </w:rPr>
        <w:t xml:space="preserve"> </w:t>
      </w:r>
      <w:r w:rsidRPr="00A340ED">
        <w:rPr>
          <w:rFonts w:ascii="Sylfaen" w:hAnsi="Sylfaen" w:cs="Sylfaen"/>
          <w:sz w:val="20"/>
          <w:lang w:val="ru-RU"/>
        </w:rPr>
        <w:t>աշխատանքային</w:t>
      </w:r>
      <w:r w:rsidRPr="00A340ED">
        <w:rPr>
          <w:rFonts w:ascii="Arial Armenian" w:hAnsi="Arial Armenian" w:cs="Sylfaen"/>
          <w:sz w:val="20"/>
          <w:lang w:val="af-ZA"/>
        </w:rPr>
        <w:t xml:space="preserve"> </w:t>
      </w:r>
      <w:r w:rsidRPr="00A340ED">
        <w:rPr>
          <w:rFonts w:ascii="Sylfaen" w:hAnsi="Sylfaen" w:cs="Sylfaen"/>
          <w:sz w:val="20"/>
          <w:lang w:val="ru-RU"/>
        </w:rPr>
        <w:t>օրը</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9</w:t>
      </w:r>
      <w:r w:rsidRPr="00A340ED">
        <w:rPr>
          <w:rFonts w:ascii="Arial Armenian" w:hAnsi="Arial Armenian" w:cs="Sylfaen"/>
          <w:sz w:val="20"/>
          <w:lang w:val="hy-AM"/>
        </w:rPr>
        <w:t>.3</w:t>
      </w:r>
      <w:r w:rsidRPr="00A340ED">
        <w:rPr>
          <w:rFonts w:ascii="Arial Armenian" w:hAnsi="Arial Armenian" w:cs="Sylfaen"/>
          <w:sz w:val="20"/>
          <w:lang w:val="af-ZA"/>
        </w:rPr>
        <w:t xml:space="preserve"> </w:t>
      </w:r>
      <w:r w:rsidRPr="00A340ED">
        <w:rPr>
          <w:rFonts w:ascii="Sylfaen" w:hAnsi="Sylfaen" w:cs="Sylfaen"/>
          <w:sz w:val="20"/>
          <w:lang w:val="ru-RU"/>
        </w:rPr>
        <w:t>Ընտրված</w:t>
      </w:r>
      <w:r w:rsidRPr="00A340ED">
        <w:rPr>
          <w:rFonts w:ascii="Arial Armenian" w:hAnsi="Arial Armenian" w:cs="Sylfaen"/>
          <w:sz w:val="20"/>
          <w:lang w:val="af-ZA"/>
        </w:rPr>
        <w:t xml:space="preserve"> </w:t>
      </w:r>
      <w:r w:rsidRPr="00A340ED">
        <w:rPr>
          <w:rFonts w:ascii="Sylfaen" w:hAnsi="Sylfaen" w:cs="Sylfaen"/>
          <w:sz w:val="20"/>
        </w:rPr>
        <w:t>մ</w:t>
      </w:r>
      <w:r w:rsidRPr="00A340ED">
        <w:rPr>
          <w:rFonts w:ascii="Sylfaen" w:hAnsi="Sylfaen" w:cs="Sylfaen"/>
          <w:sz w:val="20"/>
          <w:lang w:val="ru-RU"/>
        </w:rPr>
        <w:t>ասնակցին</w:t>
      </w:r>
      <w:r w:rsidRPr="00A340ED">
        <w:rPr>
          <w:rFonts w:ascii="Arial Armenian" w:hAnsi="Arial Armenian" w:cs="Sylfaen"/>
          <w:sz w:val="20"/>
          <w:lang w:val="af-ZA"/>
        </w:rPr>
        <w:t xml:space="preserve"> </w:t>
      </w:r>
      <w:r w:rsidRPr="00A340ED">
        <w:rPr>
          <w:rFonts w:ascii="Sylfaen" w:hAnsi="Sylfaen" w:cs="Sylfaen"/>
          <w:sz w:val="20"/>
          <w:lang w:val="ru-RU"/>
        </w:rPr>
        <w:t>պայմանագիր</w:t>
      </w:r>
      <w:r w:rsidRPr="00A340ED">
        <w:rPr>
          <w:rFonts w:ascii="Arial Armenian" w:hAnsi="Arial Armenian" w:cs="Sylfaen"/>
          <w:sz w:val="20"/>
          <w:lang w:val="af-ZA"/>
        </w:rPr>
        <w:t xml:space="preserve"> </w:t>
      </w:r>
      <w:r w:rsidRPr="00A340ED">
        <w:rPr>
          <w:rFonts w:ascii="Sylfaen" w:hAnsi="Sylfaen" w:cs="Sylfaen"/>
          <w:sz w:val="20"/>
          <w:lang w:val="ru-RU"/>
        </w:rPr>
        <w:t>կնքելու</w:t>
      </w:r>
      <w:r w:rsidRPr="00A340ED">
        <w:rPr>
          <w:rFonts w:ascii="Arial Armenian" w:hAnsi="Arial Armenian" w:cs="Sylfaen"/>
          <w:sz w:val="20"/>
          <w:lang w:val="af-ZA"/>
        </w:rPr>
        <w:t xml:space="preserve"> </w:t>
      </w:r>
      <w:r w:rsidRPr="00A340ED">
        <w:rPr>
          <w:rFonts w:ascii="Sylfaen" w:hAnsi="Sylfaen" w:cs="Sylfaen"/>
          <w:sz w:val="20"/>
          <w:lang w:val="ru-RU"/>
        </w:rPr>
        <w:t>առաջարկը</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կնքվելիք</w:t>
      </w:r>
      <w:r w:rsidRPr="00A340ED">
        <w:rPr>
          <w:rFonts w:ascii="Arial Armenian" w:hAnsi="Arial Armenian" w:cs="Sylfaen"/>
          <w:sz w:val="20"/>
          <w:lang w:val="af-ZA"/>
        </w:rPr>
        <w:t xml:space="preserve"> </w:t>
      </w:r>
      <w:r w:rsidRPr="00A340ED">
        <w:rPr>
          <w:rFonts w:ascii="Sylfaen" w:hAnsi="Sylfaen" w:cs="Sylfaen"/>
          <w:sz w:val="20"/>
          <w:lang w:val="ru-RU"/>
        </w:rPr>
        <w:t>պայմանագրի</w:t>
      </w:r>
      <w:r w:rsidRPr="00A340ED">
        <w:rPr>
          <w:rFonts w:ascii="Arial Armenian" w:hAnsi="Arial Armenian" w:cs="Sylfaen"/>
          <w:sz w:val="20"/>
          <w:lang w:val="af-ZA"/>
        </w:rPr>
        <w:t xml:space="preserve"> </w:t>
      </w:r>
      <w:r w:rsidRPr="00A340ED">
        <w:rPr>
          <w:rFonts w:ascii="Sylfaen" w:hAnsi="Sylfaen" w:cs="Sylfaen"/>
          <w:sz w:val="20"/>
          <w:lang w:val="ru-RU"/>
        </w:rPr>
        <w:t>նախագիծը</w:t>
      </w:r>
      <w:r w:rsidRPr="00A340ED">
        <w:rPr>
          <w:rFonts w:ascii="Arial Armenian" w:hAnsi="Arial Armenian" w:cs="Sylfaen"/>
          <w:sz w:val="20"/>
          <w:lang w:val="af-ZA"/>
        </w:rPr>
        <w:t xml:space="preserve"> </w:t>
      </w:r>
      <w:r w:rsidRPr="00A340ED">
        <w:rPr>
          <w:rFonts w:ascii="Sylfaen" w:hAnsi="Sylfaen" w:cs="Sylfaen"/>
          <w:sz w:val="20"/>
          <w:lang w:val="ru-RU"/>
        </w:rPr>
        <w:t>հանձնաժողովի</w:t>
      </w:r>
      <w:r w:rsidRPr="00A340ED">
        <w:rPr>
          <w:rFonts w:ascii="Arial Armenian" w:hAnsi="Arial Armenian" w:cs="Sylfaen"/>
          <w:sz w:val="20"/>
          <w:lang w:val="af-ZA"/>
        </w:rPr>
        <w:t xml:space="preserve"> </w:t>
      </w:r>
      <w:r w:rsidRPr="00A340ED">
        <w:rPr>
          <w:rFonts w:ascii="Sylfaen" w:hAnsi="Sylfaen" w:cs="Sylfaen"/>
          <w:sz w:val="20"/>
          <w:lang w:val="ru-RU"/>
        </w:rPr>
        <w:t>քարտուղարը</w:t>
      </w:r>
      <w:r w:rsidRPr="00A340ED">
        <w:rPr>
          <w:rFonts w:ascii="Arial Armenian" w:hAnsi="Arial Armenian" w:cs="Sylfaen"/>
          <w:sz w:val="20"/>
          <w:lang w:val="af-ZA"/>
        </w:rPr>
        <w:t xml:space="preserve"> </w:t>
      </w:r>
      <w:r w:rsidRPr="00A340ED">
        <w:rPr>
          <w:rFonts w:ascii="Sylfaen" w:hAnsi="Sylfaen" w:cs="Sylfaen"/>
          <w:sz w:val="20"/>
          <w:lang w:val="ru-RU"/>
        </w:rPr>
        <w:t>տրամադրում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էլեկտրոնային</w:t>
      </w:r>
      <w:r w:rsidRPr="00A340ED">
        <w:rPr>
          <w:rFonts w:ascii="Arial Armenian" w:hAnsi="Arial Armenian" w:cs="Sylfaen"/>
          <w:sz w:val="20"/>
          <w:lang w:val="af-ZA"/>
        </w:rPr>
        <w:t xml:space="preserve"> </w:t>
      </w:r>
      <w:r w:rsidRPr="00A340ED">
        <w:rPr>
          <w:rFonts w:ascii="Sylfaen" w:hAnsi="Sylfaen" w:cs="Sylfaen"/>
          <w:sz w:val="20"/>
          <w:lang w:val="ru-RU"/>
        </w:rPr>
        <w:t>եղանակով</w:t>
      </w:r>
      <w:r w:rsidRPr="00A340ED">
        <w:rPr>
          <w:rFonts w:ascii="Arial Armenian" w:hAnsi="Arial Armenian" w:cs="Sylfaen"/>
          <w:sz w:val="20"/>
          <w:lang w:val="af-ZA"/>
        </w:rPr>
        <w:t xml:space="preserve">: </w:t>
      </w:r>
      <w:r w:rsidRPr="00A340ED">
        <w:rPr>
          <w:rFonts w:ascii="Sylfaen" w:hAnsi="Sylfaen" w:cs="Sylfaen"/>
          <w:sz w:val="20"/>
          <w:lang w:val="ru-RU"/>
        </w:rPr>
        <w:t>Ընդ</w:t>
      </w:r>
      <w:r w:rsidRPr="00A340ED">
        <w:rPr>
          <w:rFonts w:ascii="Arial Armenian" w:hAnsi="Arial Armenian" w:cs="Sylfaen"/>
          <w:sz w:val="20"/>
          <w:lang w:val="af-ZA"/>
        </w:rPr>
        <w:t xml:space="preserve"> </w:t>
      </w:r>
      <w:r w:rsidRPr="00A340ED">
        <w:rPr>
          <w:rFonts w:ascii="Sylfaen" w:hAnsi="Sylfaen" w:cs="Sylfaen"/>
          <w:sz w:val="20"/>
          <w:lang w:val="ru-RU"/>
        </w:rPr>
        <w:t>որում</w:t>
      </w:r>
      <w:r w:rsidRPr="00A340ED">
        <w:rPr>
          <w:rFonts w:ascii="Arial Armenian" w:hAnsi="Arial Armenian" w:cs="Sylfaen"/>
          <w:sz w:val="20"/>
          <w:lang w:val="af-ZA"/>
        </w:rPr>
        <w:t xml:space="preserve"> </w:t>
      </w:r>
      <w:r w:rsidRPr="00A340ED">
        <w:rPr>
          <w:rFonts w:ascii="Sylfaen" w:hAnsi="Sylfaen" w:cs="Sylfaen"/>
          <w:sz w:val="20"/>
          <w:lang w:val="af-ZA"/>
        </w:rPr>
        <w:t>շինարարական</w:t>
      </w:r>
      <w:r w:rsidRPr="00A340ED">
        <w:rPr>
          <w:rFonts w:ascii="Arial Armenian" w:hAnsi="Arial Armenian" w:cs="Sylfaen"/>
          <w:sz w:val="20"/>
          <w:lang w:val="af-ZA"/>
        </w:rPr>
        <w:t xml:space="preserve"> </w:t>
      </w:r>
      <w:r w:rsidRPr="00A340ED">
        <w:rPr>
          <w:rFonts w:ascii="Sylfaen" w:hAnsi="Sylfaen" w:cs="Sylfaen"/>
          <w:sz w:val="20"/>
          <w:lang w:val="af-ZA"/>
        </w:rPr>
        <w:t>աշխատանքների</w:t>
      </w:r>
      <w:r w:rsidRPr="00A340ED">
        <w:rPr>
          <w:rFonts w:ascii="Arial Armenian" w:hAnsi="Arial Armenian" w:cs="Sylfaen"/>
          <w:sz w:val="20"/>
          <w:lang w:val="af-ZA"/>
        </w:rPr>
        <w:t xml:space="preserve"> </w:t>
      </w:r>
      <w:r w:rsidRPr="00A340ED">
        <w:rPr>
          <w:rFonts w:ascii="Sylfaen" w:hAnsi="Sylfaen" w:cs="Sylfaen"/>
          <w:sz w:val="20"/>
          <w:lang w:val="af-ZA"/>
        </w:rPr>
        <w:t>գնման</w:t>
      </w:r>
      <w:r w:rsidRPr="00A340ED">
        <w:rPr>
          <w:rFonts w:ascii="Arial Armenian" w:hAnsi="Arial Armenian" w:cs="Sylfaen"/>
          <w:sz w:val="20"/>
          <w:lang w:val="af-ZA"/>
        </w:rPr>
        <w:t xml:space="preserve"> </w:t>
      </w:r>
      <w:r w:rsidRPr="00A340ED">
        <w:rPr>
          <w:rFonts w:ascii="Sylfaen" w:hAnsi="Sylfaen" w:cs="Sylfaen"/>
          <w:sz w:val="20"/>
          <w:lang w:val="af-ZA"/>
        </w:rPr>
        <w:t>դեպքում</w:t>
      </w:r>
      <w:r w:rsidRPr="00A340ED">
        <w:rPr>
          <w:rFonts w:ascii="Arial Armenian" w:hAnsi="Arial Armenian" w:cs="Sylfaen"/>
          <w:sz w:val="20"/>
          <w:lang w:val="af-ZA"/>
        </w:rPr>
        <w:t xml:space="preserve">  </w:t>
      </w:r>
      <w:r w:rsidRPr="00A340ED">
        <w:rPr>
          <w:rFonts w:ascii="Sylfaen" w:hAnsi="Sylfaen" w:cs="Sylfaen"/>
          <w:sz w:val="20"/>
          <w:lang w:val="ru-RU"/>
        </w:rPr>
        <w:t>պայմանագրում</w:t>
      </w:r>
      <w:r w:rsidRPr="00A340ED">
        <w:rPr>
          <w:rFonts w:ascii="Arial Armenian" w:hAnsi="Arial Armenian" w:cs="Sylfaen"/>
          <w:sz w:val="20"/>
          <w:lang w:val="af-ZA"/>
        </w:rPr>
        <w:t xml:space="preserve"> </w:t>
      </w:r>
      <w:r w:rsidRPr="00A340ED">
        <w:rPr>
          <w:rFonts w:ascii="Sylfaen" w:hAnsi="Sylfaen" w:cs="Sylfaen"/>
          <w:sz w:val="20"/>
          <w:lang w:val="ru-RU"/>
        </w:rPr>
        <w:t>ներառվում</w:t>
      </w:r>
      <w:r w:rsidRPr="00A340ED">
        <w:rPr>
          <w:rFonts w:ascii="Arial Armenian" w:hAnsi="Arial Armenian" w:cs="Sylfaen"/>
          <w:sz w:val="20"/>
          <w:lang w:val="af-ZA"/>
        </w:rPr>
        <w:t xml:space="preserve"> </w:t>
      </w:r>
      <w:r w:rsidRPr="00A340ED">
        <w:rPr>
          <w:rFonts w:ascii="Sylfaen" w:hAnsi="Sylfaen" w:cs="Sylfaen"/>
          <w:sz w:val="20"/>
        </w:rPr>
        <w:t>են</w:t>
      </w:r>
      <w:r w:rsidRPr="00A340ED">
        <w:rPr>
          <w:rFonts w:ascii="Arial Armenian" w:hAnsi="Arial Armenian" w:cs="Sylfaen"/>
          <w:sz w:val="20"/>
          <w:lang w:val="af-ZA"/>
        </w:rPr>
        <w:t xml:space="preserve"> </w:t>
      </w:r>
      <w:r w:rsidRPr="00A340ED">
        <w:rPr>
          <w:rFonts w:ascii="Sylfaen" w:hAnsi="Sylfaen" w:cs="Sylfaen"/>
          <w:sz w:val="20"/>
          <w:lang w:val="ru-RU"/>
        </w:rPr>
        <w:t>ընտրված</w:t>
      </w:r>
      <w:r w:rsidRPr="00A340ED">
        <w:rPr>
          <w:rFonts w:ascii="Arial Armenian" w:hAnsi="Arial Armenian" w:cs="Sylfaen"/>
          <w:sz w:val="20"/>
          <w:lang w:val="af-ZA"/>
        </w:rPr>
        <w:t xml:space="preserve"> </w:t>
      </w:r>
      <w:r w:rsidRPr="00A340ED">
        <w:rPr>
          <w:rFonts w:ascii="Sylfaen" w:hAnsi="Sylfaen" w:cs="Sylfaen"/>
          <w:sz w:val="20"/>
          <w:lang w:val="ru-RU"/>
        </w:rPr>
        <w:t>մասնակցի</w:t>
      </w:r>
      <w:r w:rsidRPr="00A340ED">
        <w:rPr>
          <w:rFonts w:ascii="Arial Armenian" w:hAnsi="Arial Armenian" w:cs="Sylfaen"/>
          <w:sz w:val="20"/>
          <w:lang w:val="af-ZA"/>
        </w:rPr>
        <w:t xml:space="preserve"> </w:t>
      </w:r>
      <w:r w:rsidRPr="00A340ED">
        <w:rPr>
          <w:rFonts w:ascii="Sylfaen" w:hAnsi="Sylfaen" w:cs="Sylfaen"/>
          <w:sz w:val="20"/>
          <w:lang w:val="ru-RU"/>
        </w:rPr>
        <w:t>կողմից</w:t>
      </w:r>
      <w:r w:rsidRPr="00A340ED">
        <w:rPr>
          <w:rFonts w:ascii="Arial Armenian" w:hAnsi="Arial Armenian" w:cs="Sylfaen"/>
          <w:sz w:val="20"/>
          <w:lang w:val="af-ZA"/>
        </w:rPr>
        <w:t xml:space="preserve"> </w:t>
      </w:r>
      <w:r w:rsidRPr="00A340ED">
        <w:rPr>
          <w:rFonts w:ascii="Sylfaen" w:hAnsi="Sylfaen" w:cs="Sylfaen"/>
          <w:sz w:val="20"/>
          <w:lang w:val="ru-RU"/>
        </w:rPr>
        <w:t>հայտով</w:t>
      </w:r>
      <w:r w:rsidRPr="00A340ED">
        <w:rPr>
          <w:rFonts w:ascii="Arial Armenian" w:hAnsi="Arial Armenian" w:cs="Sylfaen"/>
          <w:sz w:val="20"/>
          <w:lang w:val="af-ZA"/>
        </w:rPr>
        <w:t xml:space="preserve"> </w:t>
      </w:r>
      <w:r w:rsidRPr="00A340ED">
        <w:rPr>
          <w:rFonts w:ascii="Sylfaen" w:hAnsi="Sylfaen" w:cs="Sylfaen"/>
          <w:sz w:val="20"/>
          <w:lang w:val="ru-RU"/>
        </w:rPr>
        <w:t>ներկայացված</w:t>
      </w:r>
      <w:r w:rsidRPr="00A340ED">
        <w:rPr>
          <w:rFonts w:ascii="Arial Armenian" w:hAnsi="Arial Armenian" w:cs="Sylfaen"/>
          <w:sz w:val="20"/>
          <w:lang w:val="af-ZA"/>
        </w:rPr>
        <w:t xml:space="preserve"> </w:t>
      </w:r>
      <w:r w:rsidRPr="00A340ED">
        <w:rPr>
          <w:rFonts w:ascii="Sylfaen" w:hAnsi="Sylfaen" w:cs="Sylfaen"/>
          <w:sz w:val="20"/>
          <w:lang w:val="af-ZA"/>
        </w:rPr>
        <w:t>սարքերը</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սարքավորումները</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9</w:t>
      </w:r>
      <w:r w:rsidRPr="00A340ED">
        <w:rPr>
          <w:rFonts w:ascii="Arial Armenian" w:hAnsi="Arial Armenian" w:cs="Sylfaen"/>
          <w:sz w:val="20"/>
          <w:lang w:val="hy-AM"/>
        </w:rPr>
        <w:t>.</w:t>
      </w:r>
      <w:r w:rsidRPr="00A340ED">
        <w:rPr>
          <w:rFonts w:ascii="Arial Armenian" w:hAnsi="Arial Armenian" w:cs="Sylfaen"/>
          <w:sz w:val="20"/>
          <w:lang w:val="af-ZA"/>
        </w:rPr>
        <w:t xml:space="preserve">4 </w:t>
      </w:r>
      <w:r w:rsidRPr="00A340ED">
        <w:rPr>
          <w:rFonts w:ascii="Sylfaen" w:hAnsi="Sylfaen" w:cs="Sylfaen"/>
          <w:sz w:val="20"/>
          <w:lang w:val="hy-AM"/>
        </w:rPr>
        <w:t>Եթե</w:t>
      </w:r>
      <w:r w:rsidRPr="00A340ED">
        <w:rPr>
          <w:rFonts w:ascii="Arial Armenian" w:hAnsi="Arial Armenian" w:cs="Sylfaen"/>
          <w:sz w:val="20"/>
          <w:lang w:val="af-ZA"/>
        </w:rPr>
        <w:t xml:space="preserve"> </w:t>
      </w:r>
      <w:r w:rsidRPr="00A340ED">
        <w:rPr>
          <w:rFonts w:ascii="Sylfaen" w:hAnsi="Sylfaen" w:cs="Sylfaen"/>
          <w:sz w:val="20"/>
          <w:lang w:val="hy-AM"/>
        </w:rPr>
        <w:t>ընտրված</w:t>
      </w:r>
      <w:r w:rsidRPr="00A340ED">
        <w:rPr>
          <w:rFonts w:ascii="Arial Armenian" w:hAnsi="Arial Armenian" w:cs="Sylfaen"/>
          <w:sz w:val="20"/>
          <w:lang w:val="af-ZA"/>
        </w:rPr>
        <w:t xml:space="preserve"> </w:t>
      </w:r>
      <w:r w:rsidRPr="00A340ED">
        <w:rPr>
          <w:rFonts w:ascii="Sylfaen" w:hAnsi="Sylfaen" w:cs="Sylfaen"/>
          <w:sz w:val="20"/>
          <w:lang w:val="hy-AM"/>
        </w:rPr>
        <w:t>մասնակիցը</w:t>
      </w:r>
      <w:r w:rsidRPr="00A340ED">
        <w:rPr>
          <w:rFonts w:ascii="Arial Armenian" w:hAnsi="Arial Armenian" w:cs="Sylfaen"/>
          <w:sz w:val="20"/>
          <w:lang w:val="af-ZA"/>
        </w:rPr>
        <w:t xml:space="preserve"> </w:t>
      </w:r>
      <w:r w:rsidRPr="00A340ED">
        <w:rPr>
          <w:rFonts w:ascii="Sylfaen" w:hAnsi="Sylfaen" w:cs="Sylfaen"/>
          <w:sz w:val="20"/>
          <w:lang w:val="hy-AM"/>
        </w:rPr>
        <w:t>պայմանագիր</w:t>
      </w:r>
      <w:r w:rsidRPr="00A340ED">
        <w:rPr>
          <w:rFonts w:ascii="Arial Armenian" w:hAnsi="Arial Armenian" w:cs="Sylfaen"/>
          <w:sz w:val="20"/>
          <w:lang w:val="af-ZA"/>
        </w:rPr>
        <w:t xml:space="preserve"> </w:t>
      </w:r>
      <w:r w:rsidRPr="00A340ED">
        <w:rPr>
          <w:rFonts w:ascii="Sylfaen" w:hAnsi="Sylfaen" w:cs="Sylfaen"/>
          <w:sz w:val="20"/>
          <w:lang w:val="hy-AM"/>
        </w:rPr>
        <w:t>կնքելու</w:t>
      </w:r>
      <w:r w:rsidRPr="00A340ED">
        <w:rPr>
          <w:rFonts w:ascii="Arial Armenian" w:hAnsi="Arial Armenian" w:cs="Sylfaen"/>
          <w:sz w:val="20"/>
          <w:lang w:val="af-ZA"/>
        </w:rPr>
        <w:t xml:space="preserve"> </w:t>
      </w:r>
      <w:r w:rsidRPr="00A340ED">
        <w:rPr>
          <w:rFonts w:ascii="Sylfaen" w:hAnsi="Sylfaen" w:cs="Sylfaen"/>
          <w:sz w:val="20"/>
          <w:lang w:val="hy-AM"/>
        </w:rPr>
        <w:t>մասին</w:t>
      </w:r>
      <w:r w:rsidRPr="00A340ED">
        <w:rPr>
          <w:rFonts w:ascii="Arial Armenian" w:hAnsi="Arial Armenian" w:cs="Sylfaen"/>
          <w:sz w:val="20"/>
          <w:lang w:val="af-ZA"/>
        </w:rPr>
        <w:t xml:space="preserve"> </w:t>
      </w:r>
      <w:r w:rsidRPr="00A340ED">
        <w:rPr>
          <w:rFonts w:ascii="Sylfaen" w:hAnsi="Sylfaen" w:cs="Sylfaen"/>
          <w:sz w:val="20"/>
          <w:lang w:val="hy-AM"/>
        </w:rPr>
        <w:t>ծանուցումը</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hy-AM"/>
        </w:rPr>
        <w:t>պայմանագրի</w:t>
      </w:r>
      <w:r w:rsidRPr="00A340ED">
        <w:rPr>
          <w:rFonts w:ascii="Arial Armenian" w:hAnsi="Arial Armenian" w:cs="Sylfaen"/>
          <w:sz w:val="20"/>
          <w:lang w:val="af-ZA"/>
        </w:rPr>
        <w:t xml:space="preserve"> </w:t>
      </w:r>
      <w:r w:rsidRPr="00A340ED">
        <w:rPr>
          <w:rFonts w:ascii="Sylfaen" w:hAnsi="Sylfaen" w:cs="Sylfaen"/>
          <w:sz w:val="20"/>
          <w:lang w:val="hy-AM"/>
        </w:rPr>
        <w:t>նախագիծ</w:t>
      </w:r>
      <w:r w:rsidRPr="00A340ED">
        <w:rPr>
          <w:rFonts w:ascii="Sylfaen" w:hAnsi="Sylfaen" w:cs="Sylfaen"/>
          <w:sz w:val="20"/>
        </w:rPr>
        <w:t>ն</w:t>
      </w:r>
      <w:r w:rsidRPr="00A340ED">
        <w:rPr>
          <w:rFonts w:ascii="Arial Armenian" w:hAnsi="Arial Armenian" w:cs="Sylfaen"/>
          <w:sz w:val="20"/>
          <w:lang w:val="af-ZA"/>
        </w:rPr>
        <w:t xml:space="preserve"> </w:t>
      </w:r>
      <w:r w:rsidRPr="00A340ED">
        <w:rPr>
          <w:rFonts w:ascii="Sylfaen" w:hAnsi="Sylfaen" w:cs="Sylfaen"/>
          <w:sz w:val="20"/>
          <w:lang w:val="hy-AM"/>
        </w:rPr>
        <w:t>ստանալուց</w:t>
      </w:r>
      <w:r w:rsidRPr="00A340ED">
        <w:rPr>
          <w:rFonts w:ascii="Arial Armenian" w:hAnsi="Arial Armenian" w:cs="Sylfaen"/>
          <w:sz w:val="20"/>
          <w:lang w:val="af-ZA"/>
        </w:rPr>
        <w:t xml:space="preserve"> </w:t>
      </w:r>
      <w:r w:rsidRPr="00A340ED">
        <w:rPr>
          <w:rFonts w:ascii="Sylfaen" w:hAnsi="Sylfaen" w:cs="Sylfaen"/>
          <w:sz w:val="20"/>
          <w:lang w:val="hy-AM"/>
        </w:rPr>
        <w:t>հետո</w:t>
      </w:r>
      <w:r w:rsidRPr="00A340ED">
        <w:rPr>
          <w:rFonts w:ascii="Arial Armenian" w:hAnsi="Arial Armenian" w:cs="Sylfaen"/>
          <w:sz w:val="20"/>
          <w:lang w:val="af-ZA"/>
        </w:rPr>
        <w:t xml:space="preserve">` 10 </w:t>
      </w:r>
      <w:r w:rsidRPr="00A340ED">
        <w:rPr>
          <w:rFonts w:ascii="Sylfaen" w:hAnsi="Sylfaen" w:cs="Sylfaen"/>
          <w:sz w:val="20"/>
        </w:rPr>
        <w:t>աշխատանքային</w:t>
      </w:r>
      <w:r w:rsidRPr="00A340ED">
        <w:rPr>
          <w:rFonts w:ascii="Arial Armenian" w:hAnsi="Arial Armenian" w:cs="Sylfaen"/>
          <w:sz w:val="20"/>
          <w:lang w:val="af-ZA"/>
        </w:rPr>
        <w:t xml:space="preserve"> </w:t>
      </w:r>
      <w:r w:rsidRPr="00A340ED">
        <w:rPr>
          <w:rFonts w:ascii="Sylfaen" w:hAnsi="Sylfaen" w:cs="Sylfaen"/>
          <w:sz w:val="20"/>
          <w:lang w:val="hy-AM"/>
        </w:rPr>
        <w:t>օրվա</w:t>
      </w:r>
      <w:r w:rsidRPr="00A340ED">
        <w:rPr>
          <w:rFonts w:ascii="Arial Armenian" w:hAnsi="Arial Armenian" w:cs="Sylfaen"/>
          <w:sz w:val="20"/>
          <w:lang w:val="af-ZA"/>
        </w:rPr>
        <w:t xml:space="preserve"> </w:t>
      </w:r>
      <w:r w:rsidRPr="00A340ED">
        <w:rPr>
          <w:rFonts w:ascii="Sylfaen" w:hAnsi="Sylfaen" w:cs="Sylfaen"/>
          <w:sz w:val="20"/>
          <w:lang w:val="hy-AM"/>
        </w:rPr>
        <w:t>ընթացքում</w:t>
      </w:r>
      <w:r w:rsidRPr="00A340ED">
        <w:rPr>
          <w:rFonts w:ascii="Arial Armenian" w:hAnsi="Arial Armenian" w:cs="Sylfaen"/>
          <w:sz w:val="20"/>
          <w:lang w:val="af-ZA"/>
        </w:rPr>
        <w:t xml:space="preserve"> </w:t>
      </w:r>
      <w:r w:rsidRPr="00A340ED">
        <w:rPr>
          <w:rFonts w:ascii="Sylfaen" w:hAnsi="Sylfaen" w:cs="Sylfaen"/>
          <w:sz w:val="20"/>
          <w:lang w:val="hy-AM"/>
        </w:rPr>
        <w:t>չի</w:t>
      </w:r>
      <w:r w:rsidRPr="00A340ED">
        <w:rPr>
          <w:rFonts w:ascii="Arial Armenian" w:hAnsi="Arial Armenian" w:cs="Sylfaen"/>
          <w:sz w:val="20"/>
          <w:lang w:val="af-ZA"/>
        </w:rPr>
        <w:t xml:space="preserve"> </w:t>
      </w:r>
      <w:r w:rsidRPr="00A340ED">
        <w:rPr>
          <w:rFonts w:ascii="Sylfaen" w:hAnsi="Sylfaen" w:cs="Sylfaen"/>
          <w:sz w:val="20"/>
          <w:lang w:val="hy-AM"/>
        </w:rPr>
        <w:t>ստորագրում</w:t>
      </w:r>
      <w:r w:rsidRPr="00A340ED">
        <w:rPr>
          <w:rFonts w:ascii="Arial Armenian" w:hAnsi="Arial Armenian" w:cs="Sylfaen"/>
          <w:sz w:val="20"/>
          <w:lang w:val="af-ZA"/>
        </w:rPr>
        <w:t xml:space="preserve"> </w:t>
      </w:r>
      <w:r w:rsidRPr="00A340ED">
        <w:rPr>
          <w:rFonts w:ascii="Sylfaen" w:hAnsi="Sylfaen" w:cs="Sylfaen"/>
          <w:sz w:val="20"/>
          <w:lang w:val="hy-AM"/>
        </w:rPr>
        <w:t>պայմանագիրը</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af-ZA"/>
        </w:rPr>
        <w:t>պ</w:t>
      </w:r>
      <w:r w:rsidRPr="00A340ED">
        <w:rPr>
          <w:rFonts w:ascii="Sylfaen" w:hAnsi="Sylfaen" w:cs="Sylfaen"/>
          <w:sz w:val="20"/>
          <w:lang w:val="ru-RU"/>
        </w:rPr>
        <w:t>ատվիրատուին</w:t>
      </w:r>
      <w:r w:rsidRPr="00A340ED">
        <w:rPr>
          <w:rFonts w:ascii="Arial Armenian" w:hAnsi="Arial Armenian" w:cs="Sylfaen"/>
          <w:sz w:val="20"/>
          <w:lang w:val="af-ZA"/>
        </w:rPr>
        <w:t xml:space="preserve"> </w:t>
      </w:r>
      <w:r w:rsidRPr="00A340ED">
        <w:rPr>
          <w:rFonts w:ascii="Sylfaen" w:hAnsi="Sylfaen" w:cs="Sylfaen"/>
          <w:sz w:val="20"/>
          <w:lang w:val="ru-RU"/>
        </w:rPr>
        <w:t>ներկայացնում</w:t>
      </w:r>
      <w:r w:rsidRPr="00A340ED">
        <w:rPr>
          <w:rFonts w:ascii="Arial Armenian" w:hAnsi="Arial Armenian" w:cs="Sylfaen"/>
          <w:sz w:val="20"/>
          <w:lang w:val="af-ZA"/>
        </w:rPr>
        <w:t xml:space="preserve"> </w:t>
      </w:r>
      <w:r w:rsidRPr="00A340ED">
        <w:rPr>
          <w:rFonts w:ascii="Sylfaen" w:hAnsi="Sylfaen" w:cs="Sylfaen"/>
          <w:sz w:val="20"/>
          <w:lang w:val="af-ZA"/>
        </w:rPr>
        <w:t>որակավորման</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ru-RU"/>
        </w:rPr>
        <w:t>պայմանագրի</w:t>
      </w:r>
      <w:r w:rsidRPr="00A340ED">
        <w:rPr>
          <w:rFonts w:ascii="Arial Armenian" w:hAnsi="Arial Armenian" w:cs="Sylfaen"/>
          <w:sz w:val="20"/>
          <w:lang w:val="af-ZA"/>
        </w:rPr>
        <w:t xml:space="preserve"> </w:t>
      </w:r>
      <w:r w:rsidRPr="00A340ED">
        <w:rPr>
          <w:rFonts w:ascii="Sylfaen" w:hAnsi="Sylfaen" w:cs="Sylfaen"/>
          <w:sz w:val="20"/>
        </w:rPr>
        <w:t>ապահովումը</w:t>
      </w:r>
      <w:r w:rsidRPr="00A340ED">
        <w:rPr>
          <w:rFonts w:ascii="Arial Armenian" w:hAnsi="Arial Armenian" w:cs="Sylfaen"/>
          <w:sz w:val="20"/>
          <w:lang w:val="af-ZA"/>
        </w:rPr>
        <w:t>,</w:t>
      </w:r>
      <w:r w:rsidRPr="00A340ED">
        <w:rPr>
          <w:rFonts w:ascii="Arial Armenian" w:hAnsi="Arial Armenian" w:cs="Sylfaen"/>
          <w:i/>
          <w:sz w:val="20"/>
          <w:lang w:val="af-ZA"/>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նա</w:t>
      </w:r>
      <w:r w:rsidRPr="00A340ED">
        <w:rPr>
          <w:rFonts w:ascii="Arial Armenian" w:hAnsi="Arial Armenian" w:cs="Sylfaen"/>
          <w:sz w:val="20"/>
          <w:lang w:val="hy-AM"/>
        </w:rPr>
        <w:t xml:space="preserve"> </w:t>
      </w:r>
      <w:r w:rsidRPr="00A340ED">
        <w:rPr>
          <w:rFonts w:ascii="Sylfaen" w:hAnsi="Sylfaen" w:cs="Sylfaen"/>
          <w:sz w:val="20"/>
          <w:lang w:val="hy-AM"/>
        </w:rPr>
        <w:t>զրկվում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պայմանագիրը</w:t>
      </w:r>
      <w:r w:rsidRPr="00A340ED">
        <w:rPr>
          <w:rFonts w:ascii="Arial Armenian" w:hAnsi="Arial Armenian" w:cs="Sylfaen"/>
          <w:sz w:val="20"/>
          <w:lang w:val="hy-AM"/>
        </w:rPr>
        <w:t xml:space="preserve"> </w:t>
      </w:r>
      <w:r w:rsidRPr="00A340ED">
        <w:rPr>
          <w:rFonts w:ascii="Sylfaen" w:hAnsi="Sylfaen" w:cs="Sylfaen"/>
          <w:sz w:val="20"/>
          <w:lang w:val="hy-AM"/>
        </w:rPr>
        <w:t>ստորագրելու</w:t>
      </w:r>
      <w:r w:rsidRPr="00A340ED">
        <w:rPr>
          <w:rFonts w:ascii="Arial Armenian" w:hAnsi="Arial Armenian" w:cs="Sylfaen"/>
          <w:sz w:val="20"/>
          <w:lang w:val="hy-AM"/>
        </w:rPr>
        <w:t xml:space="preserve"> </w:t>
      </w:r>
      <w:r w:rsidRPr="00A340ED">
        <w:rPr>
          <w:rFonts w:ascii="Sylfaen" w:hAnsi="Sylfaen" w:cs="Sylfaen"/>
          <w:sz w:val="20"/>
          <w:lang w:val="hy-AM"/>
        </w:rPr>
        <w:lastRenderedPageBreak/>
        <w:t>իրավունքից։</w:t>
      </w:r>
      <w:r w:rsidRPr="00A340ED">
        <w:rPr>
          <w:rFonts w:ascii="Arial Armenian" w:hAnsi="Arial Armenian" w:cs="Sylfaen"/>
          <w:sz w:val="20"/>
          <w:lang w:val="af-ZA"/>
        </w:rPr>
        <w:t xml:space="preserve"> </w:t>
      </w: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կանխավճար</w:t>
      </w:r>
      <w:r w:rsidRPr="00A340ED">
        <w:rPr>
          <w:rFonts w:ascii="Arial Armenian" w:hAnsi="Arial Armenian" w:cs="Sylfaen"/>
          <w:sz w:val="20"/>
          <w:lang w:val="hy-AM"/>
        </w:rPr>
        <w:t xml:space="preserve"> </w:t>
      </w:r>
      <w:r w:rsidRPr="00A340ED">
        <w:rPr>
          <w:rFonts w:ascii="Sylfaen" w:hAnsi="Sylfaen" w:cs="Sylfaen"/>
          <w:sz w:val="20"/>
          <w:lang w:val="hy-AM"/>
        </w:rPr>
        <w:t>նախատեսվելու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սույն</w:t>
      </w:r>
      <w:r w:rsidRPr="00A340ED">
        <w:rPr>
          <w:rFonts w:ascii="Arial Armenian" w:hAnsi="Arial Armenian" w:cs="Sylfaen"/>
          <w:sz w:val="20"/>
          <w:lang w:val="hy-AM"/>
        </w:rPr>
        <w:t xml:space="preserve"> </w:t>
      </w:r>
      <w:r w:rsidRPr="00A340ED">
        <w:rPr>
          <w:rFonts w:ascii="Sylfaen" w:hAnsi="Sylfaen" w:cs="Sylfaen"/>
          <w:sz w:val="20"/>
          <w:lang w:val="hy-AM"/>
        </w:rPr>
        <w:t>կետով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ժամկետը</w:t>
      </w:r>
      <w:r w:rsidRPr="00A340ED">
        <w:rPr>
          <w:rFonts w:ascii="Arial Armenian" w:hAnsi="Arial Armenian" w:cs="Sylfaen"/>
          <w:sz w:val="20"/>
          <w:lang w:val="hy-AM"/>
        </w:rPr>
        <w:t xml:space="preserve"> </w:t>
      </w:r>
      <w:r w:rsidRPr="00A340ED">
        <w:rPr>
          <w:rFonts w:ascii="Sylfaen" w:hAnsi="Sylfaen" w:cs="Sylfaen"/>
          <w:sz w:val="20"/>
          <w:lang w:val="hy-AM"/>
        </w:rPr>
        <w:t>սահմանվում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15 </w:t>
      </w:r>
      <w:r w:rsidRPr="00A340ED">
        <w:rPr>
          <w:rFonts w:ascii="Sylfaen" w:hAnsi="Sylfaen" w:cs="Sylfaen"/>
          <w:sz w:val="20"/>
          <w:lang w:val="hy-AM"/>
        </w:rPr>
        <w:t>աշխատանքային</w:t>
      </w:r>
      <w:r w:rsidRPr="00A340ED">
        <w:rPr>
          <w:rFonts w:ascii="Arial Armenian" w:hAnsi="Arial Armenian" w:cs="Sylfaen"/>
          <w:sz w:val="20"/>
          <w:lang w:val="hy-AM"/>
        </w:rPr>
        <w:t xml:space="preserve"> </w:t>
      </w:r>
      <w:r w:rsidRPr="00A340ED">
        <w:rPr>
          <w:rFonts w:ascii="Sylfaen" w:hAnsi="Sylfaen" w:cs="Sylfaen"/>
          <w:sz w:val="20"/>
          <w:lang w:val="hy-AM"/>
        </w:rPr>
        <w:t>օր</w:t>
      </w:r>
      <w:r w:rsidRPr="00A340ED">
        <w:rPr>
          <w:rFonts w:ascii="Arial Armenian" w:hAnsi="Arial Armenian" w:cs="Sylfaen"/>
          <w:sz w:val="20"/>
          <w:lang w:val="hy-AM"/>
        </w:rPr>
        <w:t>:</w:t>
      </w:r>
    </w:p>
    <w:p w:rsidR="0081576D" w:rsidRPr="00A340ED" w:rsidRDefault="0081576D" w:rsidP="0081576D">
      <w:pPr>
        <w:ind w:firstLine="567"/>
        <w:jc w:val="both"/>
        <w:rPr>
          <w:rFonts w:ascii="Arial Armenian" w:hAnsi="Arial Armenian" w:cs="Sylfaen"/>
          <w:sz w:val="20"/>
          <w:lang w:val="af-ZA"/>
        </w:rPr>
      </w:pPr>
      <w:r w:rsidRPr="00A340ED">
        <w:rPr>
          <w:rFonts w:ascii="Sylfaen" w:hAnsi="Sylfaen" w:cs="Sylfaen"/>
          <w:sz w:val="20"/>
          <w:lang w:val="hy-AM"/>
        </w:rPr>
        <w:t>Ընդ</w:t>
      </w:r>
      <w:r w:rsidRPr="00A340ED">
        <w:rPr>
          <w:rFonts w:ascii="Arial Armenian" w:hAnsi="Arial Armenian" w:cs="Sylfaen"/>
          <w:sz w:val="20"/>
          <w:lang w:val="af-ZA"/>
        </w:rPr>
        <w:t xml:space="preserve"> </w:t>
      </w:r>
      <w:r w:rsidRPr="00A340ED">
        <w:rPr>
          <w:rFonts w:ascii="Sylfaen" w:hAnsi="Sylfaen" w:cs="Sylfaen"/>
          <w:sz w:val="20"/>
          <w:lang w:val="hy-AM"/>
        </w:rPr>
        <w:t>որում</w:t>
      </w:r>
      <w:r w:rsidRPr="00A340ED">
        <w:rPr>
          <w:rFonts w:ascii="Arial Armenian" w:hAnsi="Arial Armenian" w:cs="Sylfaen"/>
          <w:sz w:val="20"/>
          <w:lang w:val="af-ZA"/>
        </w:rPr>
        <w:t xml:space="preserve"> </w:t>
      </w:r>
      <w:r w:rsidRPr="00A340ED">
        <w:rPr>
          <w:rFonts w:ascii="Sylfaen" w:hAnsi="Sylfaen" w:cs="Sylfaen"/>
          <w:sz w:val="20"/>
          <w:lang w:val="hy-AM"/>
        </w:rPr>
        <w:t>ընտրված</w:t>
      </w:r>
      <w:r w:rsidRPr="00A340ED">
        <w:rPr>
          <w:rFonts w:ascii="Arial Armenian" w:hAnsi="Arial Armenian" w:cs="Sylfaen"/>
          <w:sz w:val="20"/>
          <w:lang w:val="hy-AM"/>
        </w:rPr>
        <w:t xml:space="preserve"> </w:t>
      </w:r>
      <w:r w:rsidRPr="00A340ED">
        <w:rPr>
          <w:rFonts w:ascii="Sylfaen" w:hAnsi="Sylfaen" w:cs="Sylfaen"/>
          <w:sz w:val="20"/>
          <w:lang w:val="hy-AM"/>
        </w:rPr>
        <w:t>մասնակցի</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հաստատված</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նախագիծը</w:t>
      </w:r>
      <w:r w:rsidRPr="00A340ED">
        <w:rPr>
          <w:rFonts w:ascii="Arial Armenian" w:hAnsi="Arial Armenian" w:cs="Sylfaen"/>
          <w:sz w:val="20"/>
          <w:lang w:val="hy-AM"/>
        </w:rPr>
        <w:t xml:space="preserve"> </w:t>
      </w:r>
      <w:r w:rsidRPr="00A340ED">
        <w:rPr>
          <w:rFonts w:ascii="Sylfaen" w:hAnsi="Sylfaen" w:cs="Sylfaen"/>
          <w:sz w:val="20"/>
        </w:rPr>
        <w:t>պ</w:t>
      </w:r>
      <w:r w:rsidRPr="00A340ED">
        <w:rPr>
          <w:rFonts w:ascii="Sylfaen" w:hAnsi="Sylfaen" w:cs="Sylfaen"/>
          <w:sz w:val="20"/>
          <w:lang w:val="hy-AM"/>
        </w:rPr>
        <w:t>ատվիրատուին</w:t>
      </w:r>
      <w:r w:rsidRPr="00A340ED">
        <w:rPr>
          <w:rFonts w:ascii="Arial Armenian" w:hAnsi="Arial Armenian" w:cs="Sylfaen"/>
          <w:sz w:val="20"/>
          <w:lang w:val="hy-AM"/>
        </w:rPr>
        <w:t xml:space="preserve"> </w:t>
      </w:r>
      <w:r w:rsidRPr="00A340ED">
        <w:rPr>
          <w:rFonts w:ascii="Sylfaen" w:hAnsi="Sylfaen" w:cs="Sylfaen"/>
          <w:sz w:val="20"/>
          <w:lang w:val="hy-AM"/>
        </w:rPr>
        <w:t>ներկայացվում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գրավոր</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դրա</w:t>
      </w:r>
      <w:r w:rsidRPr="00A340ED">
        <w:rPr>
          <w:rFonts w:ascii="Arial Armenian" w:hAnsi="Arial Armenian" w:cs="Sylfaen"/>
          <w:sz w:val="20"/>
          <w:lang w:val="hy-AM"/>
        </w:rPr>
        <w:t xml:space="preserve"> </w:t>
      </w:r>
      <w:r w:rsidRPr="00A340ED">
        <w:rPr>
          <w:rFonts w:ascii="Sylfaen" w:hAnsi="Sylfaen" w:cs="Sylfaen"/>
          <w:sz w:val="20"/>
          <w:lang w:val="hy-AM"/>
        </w:rPr>
        <w:t>ներկայացման</w:t>
      </w:r>
      <w:r w:rsidRPr="00A340ED">
        <w:rPr>
          <w:rFonts w:ascii="Arial Armenian" w:hAnsi="Arial Armenian" w:cs="Sylfaen"/>
          <w:sz w:val="20"/>
          <w:lang w:val="hy-AM"/>
        </w:rPr>
        <w:t xml:space="preserve"> </w:t>
      </w:r>
      <w:r w:rsidRPr="00A340ED">
        <w:rPr>
          <w:rFonts w:ascii="Sylfaen" w:hAnsi="Sylfaen" w:cs="Sylfaen"/>
          <w:sz w:val="20"/>
          <w:lang w:val="hy-AM"/>
        </w:rPr>
        <w:t>գրությունը</w:t>
      </w:r>
      <w:r w:rsidRPr="00A340ED">
        <w:rPr>
          <w:rFonts w:ascii="Arial Armenian" w:hAnsi="Arial Armenian" w:cs="Sylfaen"/>
          <w:sz w:val="20"/>
          <w:lang w:val="hy-AM"/>
        </w:rPr>
        <w:t xml:space="preserve"> </w:t>
      </w:r>
      <w:r w:rsidRPr="00A340ED">
        <w:rPr>
          <w:rFonts w:ascii="Sylfaen" w:hAnsi="Sylfaen" w:cs="Sylfaen"/>
          <w:sz w:val="20"/>
          <w:lang w:val="hy-AM"/>
        </w:rPr>
        <w:t>հաշվառվում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rPr>
        <w:t>պ</w:t>
      </w:r>
      <w:r w:rsidRPr="00A340ED">
        <w:rPr>
          <w:rFonts w:ascii="Sylfaen" w:hAnsi="Sylfaen" w:cs="Sylfaen"/>
          <w:sz w:val="20"/>
          <w:lang w:val="hy-AM"/>
        </w:rPr>
        <w:t>ատվիրատուի</w:t>
      </w:r>
      <w:r w:rsidRPr="00A340ED">
        <w:rPr>
          <w:rFonts w:ascii="Arial Armenian" w:hAnsi="Arial Armenian" w:cs="Sylfaen"/>
          <w:sz w:val="20"/>
          <w:lang w:val="hy-AM"/>
        </w:rPr>
        <w:t xml:space="preserve"> </w:t>
      </w:r>
      <w:r w:rsidRPr="00A340ED">
        <w:rPr>
          <w:rFonts w:ascii="Sylfaen" w:hAnsi="Sylfaen" w:cs="Sylfaen"/>
          <w:sz w:val="20"/>
          <w:lang w:val="hy-AM"/>
        </w:rPr>
        <w:t>փաստաթղթաշրջանառության</w:t>
      </w:r>
      <w:r w:rsidRPr="00A340ED">
        <w:rPr>
          <w:rFonts w:ascii="Arial Armenian" w:hAnsi="Arial Armenian" w:cs="Sylfaen"/>
          <w:sz w:val="20"/>
          <w:lang w:val="hy-AM"/>
        </w:rPr>
        <w:t xml:space="preserve"> </w:t>
      </w:r>
      <w:r w:rsidRPr="00A340ED">
        <w:rPr>
          <w:rFonts w:ascii="Sylfaen" w:hAnsi="Sylfaen" w:cs="Sylfaen"/>
          <w:sz w:val="20"/>
          <w:lang w:val="hy-AM"/>
        </w:rPr>
        <w:t>համակարգում</w:t>
      </w:r>
      <w:r w:rsidRPr="00A340ED">
        <w:rPr>
          <w:rFonts w:ascii="Arial Armenian" w:hAnsi="Arial Armenian" w:cs="Sylfaen"/>
          <w:sz w:val="20"/>
          <w:lang w:val="hy-AM"/>
        </w:rPr>
        <w:t xml:space="preserve">:  </w:t>
      </w:r>
      <w:r w:rsidRPr="00A340ED">
        <w:rPr>
          <w:rFonts w:ascii="Sylfaen" w:hAnsi="Sylfaen" w:cs="Sylfaen"/>
          <w:sz w:val="20"/>
          <w:lang w:val="hy-AM"/>
        </w:rPr>
        <w:t>Պատվիրատուի</w:t>
      </w:r>
      <w:r w:rsidRPr="00A340ED">
        <w:rPr>
          <w:rFonts w:ascii="Arial Armenian" w:hAnsi="Arial Armenian" w:cs="Sylfaen"/>
          <w:sz w:val="20"/>
          <w:lang w:val="hy-AM"/>
        </w:rPr>
        <w:t xml:space="preserve"> </w:t>
      </w:r>
      <w:r w:rsidRPr="00A340ED">
        <w:rPr>
          <w:rFonts w:ascii="Sylfaen" w:hAnsi="Sylfaen" w:cs="Sylfaen"/>
          <w:sz w:val="20"/>
          <w:lang w:val="hy-AM"/>
        </w:rPr>
        <w:t>ղեկավարի</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նախագիծը</w:t>
      </w:r>
      <w:r w:rsidRPr="00A340ED">
        <w:rPr>
          <w:rFonts w:ascii="Arial Armenian" w:hAnsi="Arial Armenian" w:cs="Sylfaen"/>
          <w:sz w:val="20"/>
          <w:lang w:val="hy-AM"/>
        </w:rPr>
        <w:t xml:space="preserve"> </w:t>
      </w:r>
      <w:r w:rsidRPr="00A340ED">
        <w:rPr>
          <w:rFonts w:ascii="Sylfaen" w:hAnsi="Sylfaen" w:cs="Sylfaen"/>
          <w:sz w:val="20"/>
          <w:lang w:val="hy-AM"/>
        </w:rPr>
        <w:t>հաստատվում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այդ</w:t>
      </w:r>
      <w:r w:rsidRPr="00A340ED">
        <w:rPr>
          <w:rFonts w:ascii="Arial Armenian" w:hAnsi="Arial Armenian" w:cs="Sylfaen"/>
          <w:sz w:val="20"/>
          <w:lang w:val="hy-AM"/>
        </w:rPr>
        <w:t xml:space="preserve"> </w:t>
      </w:r>
      <w:r w:rsidRPr="00A340ED">
        <w:rPr>
          <w:rFonts w:ascii="Sylfaen" w:hAnsi="Sylfaen" w:cs="Sylfaen"/>
          <w:sz w:val="20"/>
          <w:lang w:val="hy-AM"/>
        </w:rPr>
        <w:t>իրավասության</w:t>
      </w:r>
      <w:r w:rsidRPr="00A340ED">
        <w:rPr>
          <w:rFonts w:ascii="Arial Armenian" w:hAnsi="Arial Armenian" w:cs="Sylfaen"/>
          <w:sz w:val="20"/>
          <w:lang w:val="hy-AM"/>
        </w:rPr>
        <w:t xml:space="preserve"> </w:t>
      </w:r>
      <w:r w:rsidRPr="00A340ED">
        <w:rPr>
          <w:rFonts w:ascii="Sylfaen" w:hAnsi="Sylfaen" w:cs="Sylfaen"/>
          <w:sz w:val="20"/>
          <w:lang w:val="hy-AM"/>
        </w:rPr>
        <w:t>առաջացմանը</w:t>
      </w:r>
      <w:r w:rsidRPr="00A340ED">
        <w:rPr>
          <w:rFonts w:ascii="Arial Armenian" w:hAnsi="Arial Armenian" w:cs="Sylfaen"/>
          <w:sz w:val="20"/>
          <w:lang w:val="hy-AM"/>
        </w:rPr>
        <w:t xml:space="preserve"> </w:t>
      </w:r>
      <w:r w:rsidRPr="00A340ED">
        <w:rPr>
          <w:rFonts w:ascii="Sylfaen" w:hAnsi="Sylfaen" w:cs="Sylfaen"/>
          <w:sz w:val="20"/>
          <w:lang w:val="hy-AM"/>
        </w:rPr>
        <w:t>հաջորդող</w:t>
      </w:r>
      <w:r w:rsidRPr="00A340ED">
        <w:rPr>
          <w:rFonts w:ascii="Arial Armenian" w:hAnsi="Arial Armenian" w:cs="Sylfaen"/>
          <w:sz w:val="20"/>
          <w:lang w:val="hy-AM"/>
        </w:rPr>
        <w:t xml:space="preserve"> </w:t>
      </w:r>
      <w:r w:rsidRPr="00A340ED">
        <w:rPr>
          <w:rFonts w:ascii="Sylfaen" w:hAnsi="Sylfaen" w:cs="Sylfaen"/>
          <w:sz w:val="20"/>
          <w:lang w:val="hy-AM"/>
        </w:rPr>
        <w:t>երկու</w:t>
      </w:r>
      <w:r w:rsidRPr="00A340ED">
        <w:rPr>
          <w:rFonts w:ascii="Arial Armenian" w:hAnsi="Arial Armenian" w:cs="Sylfaen"/>
          <w:sz w:val="20"/>
          <w:lang w:val="hy-AM"/>
        </w:rPr>
        <w:t xml:space="preserve"> </w:t>
      </w:r>
      <w:r w:rsidRPr="00A340ED">
        <w:rPr>
          <w:rFonts w:ascii="Sylfaen" w:hAnsi="Sylfaen" w:cs="Sylfaen"/>
          <w:sz w:val="20"/>
          <w:lang w:val="hy-AM"/>
        </w:rPr>
        <w:t>աշխատանքային</w:t>
      </w:r>
      <w:r w:rsidRPr="00A340ED">
        <w:rPr>
          <w:rFonts w:ascii="Arial Armenian" w:hAnsi="Arial Armenian" w:cs="Sylfaen"/>
          <w:sz w:val="20"/>
          <w:lang w:val="hy-AM"/>
        </w:rPr>
        <w:t xml:space="preserve"> </w:t>
      </w:r>
      <w:r w:rsidRPr="00A340ED">
        <w:rPr>
          <w:rFonts w:ascii="Sylfaen" w:hAnsi="Sylfaen" w:cs="Sylfaen"/>
          <w:sz w:val="20"/>
          <w:lang w:val="hy-AM"/>
        </w:rPr>
        <w:t>օրվա</w:t>
      </w:r>
      <w:r w:rsidRPr="00A340ED">
        <w:rPr>
          <w:rFonts w:ascii="Arial Armenian" w:hAnsi="Arial Armenian" w:cs="Sylfaen"/>
          <w:sz w:val="20"/>
          <w:lang w:val="hy-AM"/>
        </w:rPr>
        <w:t xml:space="preserve"> </w:t>
      </w:r>
      <w:r w:rsidRPr="00A340ED">
        <w:rPr>
          <w:rFonts w:ascii="Sylfaen" w:hAnsi="Sylfaen" w:cs="Sylfaen"/>
          <w:sz w:val="20"/>
          <w:lang w:val="hy-AM"/>
        </w:rPr>
        <w:t>ընթացքում</w:t>
      </w:r>
      <w:r w:rsidRPr="00A340ED">
        <w:rPr>
          <w:rFonts w:ascii="Arial Armenian" w:hAnsi="Arial Armenian" w:cs="Sylfaen"/>
          <w:sz w:val="20"/>
          <w:lang w:val="af-ZA"/>
        </w:rPr>
        <w:t xml:space="preserve"> </w:t>
      </w:r>
      <w:r w:rsidRPr="00A340ED">
        <w:rPr>
          <w:rFonts w:ascii="Sylfaen" w:hAnsi="Sylfaen" w:cs="Sylfaen"/>
          <w:sz w:val="20"/>
        </w:rPr>
        <w:t>և</w:t>
      </w:r>
      <w:r w:rsidRPr="00A340ED">
        <w:rPr>
          <w:rFonts w:ascii="Arial Armenian" w:hAnsi="Arial Armenian" w:cs="Sylfaen"/>
          <w:sz w:val="20"/>
          <w:lang w:val="af-ZA"/>
        </w:rPr>
        <w:t xml:space="preserve"> </w:t>
      </w:r>
      <w:r w:rsidRPr="00A340ED">
        <w:rPr>
          <w:rFonts w:ascii="Sylfaen" w:hAnsi="Sylfaen" w:cs="Sylfaen"/>
          <w:sz w:val="20"/>
        </w:rPr>
        <w:t>հաստատմանը</w:t>
      </w:r>
      <w:r w:rsidRPr="00A340ED">
        <w:rPr>
          <w:rFonts w:ascii="Arial Armenian" w:hAnsi="Arial Armenian" w:cs="Sylfaen"/>
          <w:sz w:val="20"/>
          <w:lang w:val="af-ZA"/>
        </w:rPr>
        <w:t xml:space="preserve"> </w:t>
      </w:r>
      <w:r w:rsidRPr="00A340ED">
        <w:rPr>
          <w:rFonts w:ascii="Sylfaen" w:hAnsi="Sylfaen" w:cs="Sylfaen"/>
          <w:sz w:val="20"/>
        </w:rPr>
        <w:t>հաջորդող</w:t>
      </w:r>
      <w:r w:rsidRPr="00A340ED">
        <w:rPr>
          <w:rFonts w:ascii="Arial Armenian" w:hAnsi="Arial Armenian" w:cs="Sylfaen"/>
          <w:sz w:val="20"/>
          <w:lang w:val="af-ZA"/>
        </w:rPr>
        <w:t xml:space="preserve"> </w:t>
      </w:r>
      <w:r w:rsidRPr="00A340ED">
        <w:rPr>
          <w:rFonts w:ascii="Sylfaen" w:hAnsi="Sylfaen" w:cs="Sylfaen"/>
          <w:sz w:val="20"/>
        </w:rPr>
        <w:t>աշխատանքային</w:t>
      </w:r>
      <w:r w:rsidRPr="00A340ED">
        <w:rPr>
          <w:rFonts w:ascii="Arial Armenian" w:hAnsi="Arial Armenian" w:cs="Sylfaen"/>
          <w:sz w:val="20"/>
          <w:lang w:val="af-ZA"/>
        </w:rPr>
        <w:t xml:space="preserve"> </w:t>
      </w:r>
      <w:r w:rsidRPr="00A340ED">
        <w:rPr>
          <w:rFonts w:ascii="Sylfaen" w:hAnsi="Sylfaen" w:cs="Sylfaen"/>
          <w:sz w:val="20"/>
        </w:rPr>
        <w:t>օրը</w:t>
      </w:r>
      <w:r w:rsidRPr="00A340ED">
        <w:rPr>
          <w:rFonts w:ascii="Arial Armenian" w:hAnsi="Arial Armenian" w:cs="Sylfaen"/>
          <w:sz w:val="20"/>
          <w:lang w:val="af-ZA"/>
        </w:rPr>
        <w:t xml:space="preserve"> </w:t>
      </w:r>
      <w:r w:rsidRPr="00A340ED">
        <w:rPr>
          <w:rFonts w:ascii="Sylfaen" w:hAnsi="Sylfaen" w:cs="Sylfaen"/>
          <w:sz w:val="20"/>
        </w:rPr>
        <w:t>ուղեկցող</w:t>
      </w:r>
      <w:r w:rsidRPr="00A340ED">
        <w:rPr>
          <w:rFonts w:ascii="Arial Armenian" w:hAnsi="Arial Armenian" w:cs="Sylfaen"/>
          <w:sz w:val="20"/>
          <w:lang w:val="af-ZA"/>
        </w:rPr>
        <w:t xml:space="preserve"> </w:t>
      </w:r>
      <w:r w:rsidRPr="00A340ED">
        <w:rPr>
          <w:rFonts w:ascii="Sylfaen" w:hAnsi="Sylfaen" w:cs="Sylfaen"/>
          <w:sz w:val="20"/>
        </w:rPr>
        <w:t>գրությամբ</w:t>
      </w:r>
      <w:r w:rsidRPr="00A340ED">
        <w:rPr>
          <w:rFonts w:ascii="Arial Armenian" w:hAnsi="Arial Armenian" w:cs="Sylfaen"/>
          <w:sz w:val="20"/>
          <w:lang w:val="af-ZA"/>
        </w:rPr>
        <w:t xml:space="preserve"> </w:t>
      </w:r>
      <w:r w:rsidRPr="00A340ED">
        <w:rPr>
          <w:rFonts w:ascii="Sylfaen" w:hAnsi="Sylfaen" w:cs="Sylfaen"/>
          <w:sz w:val="20"/>
        </w:rPr>
        <w:t>տրամադրվում</w:t>
      </w:r>
      <w:r w:rsidRPr="00A340ED">
        <w:rPr>
          <w:rFonts w:ascii="Arial Armenian" w:hAnsi="Arial Armenian" w:cs="Sylfaen"/>
          <w:sz w:val="20"/>
          <w:lang w:val="af-ZA"/>
        </w:rPr>
        <w:t xml:space="preserve"> </w:t>
      </w:r>
      <w:r w:rsidRPr="00A340ED">
        <w:rPr>
          <w:rFonts w:ascii="Sylfaen" w:hAnsi="Sylfaen" w:cs="Sylfaen"/>
          <w:sz w:val="20"/>
        </w:rPr>
        <w:t>է</w:t>
      </w:r>
      <w:r w:rsidRPr="00A340ED">
        <w:rPr>
          <w:rFonts w:ascii="Arial Armenian" w:hAnsi="Arial Armenian" w:cs="Sylfaen"/>
          <w:sz w:val="20"/>
          <w:lang w:val="af-ZA"/>
        </w:rPr>
        <w:t xml:space="preserve"> </w:t>
      </w:r>
      <w:r w:rsidRPr="00A340ED">
        <w:rPr>
          <w:rFonts w:ascii="Sylfaen" w:hAnsi="Sylfaen" w:cs="Sylfaen"/>
          <w:sz w:val="20"/>
        </w:rPr>
        <w:t>ընտրված</w:t>
      </w:r>
      <w:r w:rsidRPr="00A340ED">
        <w:rPr>
          <w:rFonts w:ascii="Arial Armenian" w:hAnsi="Arial Armenian" w:cs="Sylfaen"/>
          <w:sz w:val="20"/>
          <w:lang w:val="af-ZA"/>
        </w:rPr>
        <w:t xml:space="preserve"> </w:t>
      </w:r>
      <w:r w:rsidRPr="00A340ED">
        <w:rPr>
          <w:rFonts w:ascii="Sylfaen" w:hAnsi="Sylfaen" w:cs="Sylfaen"/>
          <w:sz w:val="20"/>
        </w:rPr>
        <w:t>մասնակցին</w:t>
      </w:r>
      <w:r w:rsidRPr="00A340ED">
        <w:rPr>
          <w:rFonts w:ascii="Arial Armenian" w:hAnsi="Arial Armenian" w:cs="Sylfaen"/>
          <w:sz w:val="20"/>
          <w:lang w:val="hy-AM"/>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9.5 </w:t>
      </w:r>
      <w:r w:rsidRPr="00A340ED">
        <w:rPr>
          <w:rFonts w:ascii="Sylfaen" w:hAnsi="Sylfaen" w:cs="Sylfaen"/>
          <w:sz w:val="20"/>
          <w:lang w:val="ru-RU"/>
        </w:rPr>
        <w:t>Մինչև</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1-</w:t>
      </w:r>
      <w:r w:rsidRPr="00A340ED">
        <w:rPr>
          <w:rFonts w:ascii="Sylfaen" w:hAnsi="Sylfaen" w:cs="Sylfaen"/>
          <w:sz w:val="20"/>
          <w:lang w:val="af-ZA"/>
        </w:rPr>
        <w:t>ին</w:t>
      </w:r>
      <w:r w:rsidRPr="00A340ED">
        <w:rPr>
          <w:rFonts w:ascii="Arial Armenian" w:hAnsi="Arial Armenian" w:cs="Sylfaen"/>
          <w:sz w:val="20"/>
          <w:lang w:val="af-ZA"/>
        </w:rPr>
        <w:t xml:space="preserve"> </w:t>
      </w:r>
      <w:r w:rsidRPr="00A340ED">
        <w:rPr>
          <w:rFonts w:ascii="Sylfaen" w:hAnsi="Sylfaen" w:cs="Sylfaen"/>
          <w:sz w:val="20"/>
          <w:lang w:val="af-ZA"/>
        </w:rPr>
        <w:t>մասի</w:t>
      </w:r>
      <w:r w:rsidRPr="00A340ED">
        <w:rPr>
          <w:rFonts w:ascii="Arial Armenian" w:hAnsi="Arial Armenian" w:cs="Sylfaen"/>
          <w:sz w:val="20"/>
          <w:lang w:val="af-ZA"/>
        </w:rPr>
        <w:t xml:space="preserve"> 9</w:t>
      </w:r>
      <w:r w:rsidRPr="00A340ED">
        <w:rPr>
          <w:rFonts w:ascii="Arial Armenian" w:hAnsi="Arial Armenian" w:cs="Sylfaen"/>
          <w:sz w:val="20"/>
          <w:lang w:val="hy-AM"/>
        </w:rPr>
        <w:t>.</w:t>
      </w:r>
      <w:r w:rsidRPr="00A340ED">
        <w:rPr>
          <w:rFonts w:ascii="Arial Armenian" w:hAnsi="Arial Armenian" w:cs="Sylfaen"/>
          <w:sz w:val="20"/>
          <w:lang w:val="af-ZA"/>
        </w:rPr>
        <w:t xml:space="preserve">4 </w:t>
      </w:r>
      <w:r w:rsidRPr="00A340ED">
        <w:rPr>
          <w:rFonts w:ascii="Sylfaen" w:hAnsi="Sylfaen" w:cs="Sylfaen"/>
          <w:sz w:val="20"/>
          <w:lang w:val="ru-RU"/>
        </w:rPr>
        <w:t>կետով</w:t>
      </w:r>
      <w:r w:rsidRPr="00A340ED">
        <w:rPr>
          <w:rFonts w:ascii="Arial Armenian" w:hAnsi="Arial Armenian" w:cs="Sylfaen"/>
          <w:sz w:val="20"/>
          <w:lang w:val="af-ZA"/>
        </w:rPr>
        <w:t xml:space="preserve"> </w:t>
      </w:r>
      <w:r w:rsidRPr="00A340ED">
        <w:rPr>
          <w:rFonts w:ascii="Sylfaen" w:hAnsi="Sylfaen" w:cs="Sylfaen"/>
          <w:sz w:val="20"/>
          <w:lang w:val="ru-RU"/>
        </w:rPr>
        <w:t>նախատեսված</w:t>
      </w:r>
      <w:r w:rsidRPr="00A340ED">
        <w:rPr>
          <w:rFonts w:ascii="Arial Armenian" w:hAnsi="Arial Armenian" w:cs="Sylfaen"/>
          <w:sz w:val="20"/>
          <w:lang w:val="af-ZA"/>
        </w:rPr>
        <w:t xml:space="preserve"> </w:t>
      </w:r>
      <w:r w:rsidRPr="00A340ED">
        <w:rPr>
          <w:rFonts w:ascii="Sylfaen" w:hAnsi="Sylfaen" w:cs="Sylfaen"/>
          <w:sz w:val="20"/>
          <w:lang w:val="ru-RU"/>
        </w:rPr>
        <w:t>ժամկետի</w:t>
      </w:r>
      <w:r w:rsidRPr="00A340ED">
        <w:rPr>
          <w:rFonts w:ascii="Arial Armenian" w:hAnsi="Arial Armenian" w:cs="Sylfaen"/>
          <w:sz w:val="20"/>
          <w:lang w:val="af-ZA"/>
        </w:rPr>
        <w:t xml:space="preserve"> </w:t>
      </w:r>
      <w:r w:rsidRPr="00A340ED">
        <w:rPr>
          <w:rFonts w:ascii="Sylfaen" w:hAnsi="Sylfaen" w:cs="Sylfaen"/>
          <w:sz w:val="20"/>
          <w:lang w:val="ru-RU"/>
        </w:rPr>
        <w:t>ավարտը</w:t>
      </w:r>
      <w:r w:rsidRPr="00A340ED">
        <w:rPr>
          <w:rFonts w:ascii="Arial Armenian" w:hAnsi="Arial Armenian" w:cs="Sylfaen"/>
          <w:sz w:val="20"/>
          <w:lang w:val="af-ZA"/>
        </w:rPr>
        <w:t xml:space="preserve">, </w:t>
      </w:r>
      <w:r w:rsidRPr="00A340ED">
        <w:rPr>
          <w:rFonts w:ascii="Sylfaen" w:hAnsi="Sylfaen" w:cs="Sylfaen"/>
          <w:sz w:val="20"/>
          <w:lang w:val="ru-RU"/>
        </w:rPr>
        <w:t>կողմերի</w:t>
      </w:r>
      <w:r w:rsidRPr="00A340ED">
        <w:rPr>
          <w:rFonts w:ascii="Arial Armenian" w:hAnsi="Arial Armenian" w:cs="Sylfaen"/>
          <w:sz w:val="20"/>
          <w:lang w:val="af-ZA"/>
        </w:rPr>
        <w:t xml:space="preserve"> </w:t>
      </w:r>
      <w:r w:rsidRPr="00A340ED">
        <w:rPr>
          <w:rFonts w:ascii="Sylfaen" w:hAnsi="Sylfaen" w:cs="Sylfaen"/>
          <w:sz w:val="20"/>
          <w:lang w:val="ru-RU"/>
        </w:rPr>
        <w:t>համաձայնությամբ</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պայմանագրի</w:t>
      </w:r>
      <w:r w:rsidRPr="00A340ED">
        <w:rPr>
          <w:rFonts w:ascii="Arial Armenian" w:hAnsi="Arial Armenian" w:cs="Sylfaen"/>
          <w:sz w:val="20"/>
          <w:lang w:val="af-ZA"/>
        </w:rPr>
        <w:t xml:space="preserve"> </w:t>
      </w:r>
      <w:r w:rsidRPr="00A340ED">
        <w:rPr>
          <w:rFonts w:ascii="Sylfaen" w:hAnsi="Sylfaen" w:cs="Sylfaen"/>
          <w:sz w:val="20"/>
          <w:lang w:val="ru-RU"/>
        </w:rPr>
        <w:t>նախագծում</w:t>
      </w:r>
      <w:r w:rsidRPr="00A340ED">
        <w:rPr>
          <w:rFonts w:ascii="Arial Armenian" w:hAnsi="Arial Armenian" w:cs="Sylfaen"/>
          <w:sz w:val="20"/>
          <w:lang w:val="af-ZA"/>
        </w:rPr>
        <w:t xml:space="preserve"> </w:t>
      </w:r>
      <w:r w:rsidRPr="00A340ED">
        <w:rPr>
          <w:rFonts w:ascii="Sylfaen" w:hAnsi="Sylfaen" w:cs="Sylfaen"/>
          <w:sz w:val="20"/>
          <w:lang w:val="ru-RU"/>
        </w:rPr>
        <w:t>կատարվել</w:t>
      </w:r>
      <w:r w:rsidRPr="00A340ED">
        <w:rPr>
          <w:rFonts w:ascii="Arial Armenian" w:hAnsi="Arial Armenian" w:cs="Sylfaen"/>
          <w:sz w:val="20"/>
          <w:lang w:val="af-ZA"/>
        </w:rPr>
        <w:t xml:space="preserve"> </w:t>
      </w:r>
      <w:r w:rsidRPr="00A340ED">
        <w:rPr>
          <w:rFonts w:ascii="Sylfaen" w:hAnsi="Sylfaen" w:cs="Sylfaen"/>
          <w:sz w:val="20"/>
          <w:lang w:val="ru-RU"/>
        </w:rPr>
        <w:t>փոփոխություններ</w:t>
      </w:r>
      <w:r w:rsidRPr="00A340ED">
        <w:rPr>
          <w:rFonts w:ascii="Arial Armenian" w:hAnsi="Arial Armenian" w:cs="Sylfaen"/>
          <w:sz w:val="20"/>
          <w:lang w:val="af-ZA"/>
        </w:rPr>
        <w:t xml:space="preserve">, </w:t>
      </w:r>
      <w:r w:rsidRPr="00A340ED">
        <w:rPr>
          <w:rFonts w:ascii="Sylfaen" w:hAnsi="Sylfaen" w:cs="Sylfaen"/>
          <w:sz w:val="20"/>
          <w:lang w:val="ru-RU"/>
        </w:rPr>
        <w:t>սակայն</w:t>
      </w:r>
      <w:r w:rsidRPr="00A340ED">
        <w:rPr>
          <w:rFonts w:ascii="Arial Armenian" w:hAnsi="Arial Armenian" w:cs="Sylfaen"/>
          <w:sz w:val="20"/>
          <w:lang w:val="af-ZA"/>
        </w:rPr>
        <w:t xml:space="preserve"> </w:t>
      </w:r>
      <w:r w:rsidRPr="00A340ED">
        <w:rPr>
          <w:rFonts w:ascii="Sylfaen" w:hAnsi="Sylfaen" w:cs="Sylfaen"/>
          <w:sz w:val="20"/>
          <w:lang w:val="ru-RU"/>
        </w:rPr>
        <w:t>դրանք</w:t>
      </w:r>
      <w:r w:rsidRPr="00A340ED">
        <w:rPr>
          <w:rFonts w:ascii="Arial Armenian" w:hAnsi="Arial Armenian" w:cs="Sylfaen"/>
          <w:sz w:val="20"/>
          <w:lang w:val="af-ZA"/>
        </w:rPr>
        <w:t xml:space="preserve"> </w:t>
      </w:r>
      <w:r w:rsidRPr="00A340ED">
        <w:rPr>
          <w:rFonts w:ascii="Sylfaen" w:hAnsi="Sylfaen" w:cs="Sylfaen"/>
          <w:sz w:val="20"/>
          <w:lang w:val="ru-RU"/>
        </w:rPr>
        <w:t>չեն</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հանգեցնել</w:t>
      </w:r>
      <w:r w:rsidRPr="00A340ED">
        <w:rPr>
          <w:rFonts w:ascii="Arial Armenian" w:hAnsi="Arial Armenian" w:cs="Sylfaen"/>
          <w:sz w:val="20"/>
          <w:lang w:val="af-ZA"/>
        </w:rPr>
        <w:t xml:space="preserve"> </w:t>
      </w:r>
      <w:r w:rsidRPr="00A340ED">
        <w:rPr>
          <w:rFonts w:ascii="Sylfaen" w:hAnsi="Sylfaen" w:cs="Sylfaen"/>
          <w:sz w:val="20"/>
          <w:lang w:val="ru-RU"/>
        </w:rPr>
        <w:t>գնման</w:t>
      </w:r>
      <w:r w:rsidRPr="00A340ED">
        <w:rPr>
          <w:rFonts w:ascii="Arial Armenian" w:hAnsi="Arial Armenian" w:cs="Sylfaen"/>
          <w:sz w:val="20"/>
          <w:lang w:val="af-ZA"/>
        </w:rPr>
        <w:t xml:space="preserve"> </w:t>
      </w:r>
      <w:r w:rsidRPr="00A340ED">
        <w:rPr>
          <w:rFonts w:ascii="Sylfaen" w:hAnsi="Sylfaen" w:cs="Sylfaen"/>
          <w:sz w:val="20"/>
          <w:lang w:val="ru-RU"/>
        </w:rPr>
        <w:t>առարկայի</w:t>
      </w:r>
      <w:r w:rsidRPr="00A340ED">
        <w:rPr>
          <w:rFonts w:ascii="Arial Armenian" w:hAnsi="Arial Armenian" w:cs="Sylfaen"/>
          <w:sz w:val="20"/>
          <w:lang w:val="af-ZA"/>
        </w:rPr>
        <w:t xml:space="preserve"> </w:t>
      </w:r>
      <w:r w:rsidRPr="00A340ED">
        <w:rPr>
          <w:rFonts w:ascii="Sylfaen" w:hAnsi="Sylfaen" w:cs="Sylfaen"/>
          <w:sz w:val="20"/>
          <w:lang w:val="ru-RU"/>
        </w:rPr>
        <w:t>բնութագրերի</w:t>
      </w:r>
      <w:r w:rsidRPr="00A340ED">
        <w:rPr>
          <w:rFonts w:ascii="Arial Armenian" w:hAnsi="Arial Armenian" w:cs="Sylfaen"/>
          <w:sz w:val="20"/>
          <w:lang w:val="af-ZA"/>
        </w:rPr>
        <w:t xml:space="preserve"> </w:t>
      </w:r>
      <w:r w:rsidRPr="00A340ED">
        <w:rPr>
          <w:rFonts w:ascii="Sylfaen" w:hAnsi="Sylfaen" w:cs="Sylfaen"/>
          <w:sz w:val="20"/>
          <w:lang w:val="ru-RU"/>
        </w:rPr>
        <w:t>փոփոխմանը</w:t>
      </w:r>
      <w:r w:rsidRPr="00A340ED">
        <w:rPr>
          <w:rFonts w:ascii="Arial Armenian" w:hAnsi="Arial Armenian" w:cs="Sylfaen"/>
          <w:sz w:val="20"/>
          <w:lang w:val="af-ZA"/>
        </w:rPr>
        <w:t xml:space="preserve">, </w:t>
      </w:r>
      <w:r w:rsidRPr="00A340ED">
        <w:rPr>
          <w:rFonts w:ascii="Sylfaen" w:hAnsi="Sylfaen" w:cs="Sylfaen"/>
          <w:sz w:val="20"/>
          <w:lang w:val="ru-RU"/>
        </w:rPr>
        <w:t>ներառյալ</w:t>
      </w:r>
      <w:r w:rsidRPr="00A340ED">
        <w:rPr>
          <w:rFonts w:ascii="Arial Armenian" w:hAnsi="Arial Armenian" w:cs="Sylfaen"/>
          <w:sz w:val="20"/>
          <w:lang w:val="af-ZA"/>
        </w:rPr>
        <w:t xml:space="preserve"> </w:t>
      </w:r>
      <w:r w:rsidRPr="00A340ED">
        <w:rPr>
          <w:rFonts w:ascii="Sylfaen" w:hAnsi="Sylfaen" w:cs="Sylfaen"/>
          <w:sz w:val="20"/>
          <w:lang w:val="ru-RU"/>
        </w:rPr>
        <w:t>ընտրված</w:t>
      </w:r>
      <w:r w:rsidRPr="00A340ED">
        <w:rPr>
          <w:rFonts w:ascii="Arial Armenian" w:hAnsi="Arial Armenian" w:cs="Sylfaen"/>
          <w:sz w:val="20"/>
          <w:lang w:val="af-ZA"/>
        </w:rPr>
        <w:t xml:space="preserve"> </w:t>
      </w:r>
      <w:r w:rsidRPr="00A340ED">
        <w:rPr>
          <w:rFonts w:ascii="Sylfaen" w:hAnsi="Sylfaen" w:cs="Sylfaen"/>
          <w:sz w:val="20"/>
          <w:lang w:val="ru-RU"/>
        </w:rPr>
        <w:t>մասնակցի</w:t>
      </w:r>
      <w:r w:rsidRPr="00A340ED">
        <w:rPr>
          <w:rFonts w:ascii="Arial Armenian" w:hAnsi="Arial Armenian" w:cs="Sylfaen"/>
          <w:sz w:val="20"/>
          <w:lang w:val="af-ZA"/>
        </w:rPr>
        <w:t xml:space="preserve"> </w:t>
      </w:r>
      <w:r w:rsidRPr="00A340ED">
        <w:rPr>
          <w:rFonts w:ascii="Sylfaen" w:hAnsi="Sylfaen" w:cs="Sylfaen"/>
          <w:sz w:val="20"/>
          <w:lang w:val="ru-RU"/>
        </w:rPr>
        <w:t>առաջարկած</w:t>
      </w:r>
      <w:r w:rsidRPr="00A340ED">
        <w:rPr>
          <w:rFonts w:ascii="Arial Armenian" w:hAnsi="Arial Armenian" w:cs="Sylfaen"/>
          <w:sz w:val="20"/>
          <w:lang w:val="af-ZA"/>
        </w:rPr>
        <w:t xml:space="preserve"> </w:t>
      </w:r>
      <w:r w:rsidRPr="00A340ED">
        <w:rPr>
          <w:rFonts w:ascii="Sylfaen" w:hAnsi="Sylfaen" w:cs="Sylfaen"/>
          <w:sz w:val="20"/>
          <w:lang w:val="ru-RU"/>
        </w:rPr>
        <w:t>գնի</w:t>
      </w:r>
      <w:r w:rsidRPr="00A340ED">
        <w:rPr>
          <w:rFonts w:ascii="Arial Armenian" w:hAnsi="Arial Armenian" w:cs="Sylfaen"/>
          <w:sz w:val="20"/>
          <w:lang w:val="af-ZA"/>
        </w:rPr>
        <w:t xml:space="preserve"> </w:t>
      </w:r>
      <w:r w:rsidRPr="00A340ED">
        <w:rPr>
          <w:rFonts w:ascii="Sylfaen" w:hAnsi="Sylfaen" w:cs="Sylfaen"/>
          <w:sz w:val="20"/>
          <w:lang w:val="ru-RU"/>
        </w:rPr>
        <w:t>ավելացմանը։</w:t>
      </w:r>
      <w:r w:rsidRPr="00A340ED">
        <w:rPr>
          <w:rFonts w:ascii="Arial Armenian" w:hAnsi="Arial Armenian"/>
          <w:i/>
          <w:spacing w:val="-8"/>
          <w:sz w:val="20"/>
          <w:szCs w:val="20"/>
          <w:lang w:val="af-ZA"/>
        </w:rPr>
        <w:t xml:space="preserve"> </w:t>
      </w:r>
    </w:p>
    <w:p w:rsidR="0081576D" w:rsidRPr="00A340ED" w:rsidRDefault="0081576D" w:rsidP="0081576D">
      <w:pPr>
        <w:jc w:val="center"/>
        <w:rPr>
          <w:rFonts w:ascii="Arial Armenian" w:hAnsi="Arial Armenian"/>
          <w:b/>
          <w:iCs/>
          <w:sz w:val="20"/>
          <w:lang w:val="af-ZA"/>
        </w:rPr>
      </w:pPr>
    </w:p>
    <w:p w:rsidR="0081576D" w:rsidRPr="00A340ED" w:rsidRDefault="0081576D" w:rsidP="0081576D">
      <w:pPr>
        <w:jc w:val="center"/>
        <w:rPr>
          <w:rFonts w:ascii="Arial Armenian" w:hAnsi="Arial Armenian" w:cs="Arial"/>
          <w:b/>
          <w:iCs/>
          <w:sz w:val="20"/>
          <w:lang w:val="af-ZA"/>
        </w:rPr>
      </w:pPr>
      <w:r w:rsidRPr="00A340ED">
        <w:rPr>
          <w:rFonts w:ascii="Arial Armenian" w:hAnsi="Arial Armenian"/>
          <w:b/>
          <w:iCs/>
          <w:sz w:val="20"/>
          <w:lang w:val="af-ZA"/>
        </w:rPr>
        <w:t xml:space="preserve">10. </w:t>
      </w:r>
      <w:r w:rsidRPr="00A340ED">
        <w:rPr>
          <w:rFonts w:ascii="Sylfaen" w:hAnsi="Sylfaen" w:cs="Sylfaen"/>
          <w:b/>
          <w:iCs/>
          <w:sz w:val="20"/>
          <w:lang w:val="hy-AM"/>
        </w:rPr>
        <w:t>ՈՐԱԿԱՎՈՐՄԱՆ</w:t>
      </w:r>
      <w:r w:rsidRPr="00A340ED">
        <w:rPr>
          <w:rFonts w:ascii="Arial Armenian" w:hAnsi="Arial Armenian" w:cs="Arial"/>
          <w:b/>
          <w:iCs/>
          <w:sz w:val="20"/>
          <w:lang w:val="af-ZA"/>
        </w:rPr>
        <w:t xml:space="preserve"> </w:t>
      </w:r>
      <w:r w:rsidRPr="00A340ED">
        <w:rPr>
          <w:rFonts w:ascii="Sylfaen" w:hAnsi="Sylfaen" w:cs="Sylfaen"/>
          <w:b/>
          <w:iCs/>
          <w:sz w:val="20"/>
          <w:lang w:val="hy-AM"/>
        </w:rPr>
        <w:t>ԵՎ</w:t>
      </w:r>
      <w:r w:rsidRPr="00A340ED">
        <w:rPr>
          <w:rFonts w:ascii="Arial Armenian" w:hAnsi="Arial Armenian" w:cs="Sylfaen"/>
          <w:b/>
          <w:iCs/>
          <w:sz w:val="20"/>
          <w:lang w:val="af-ZA"/>
        </w:rPr>
        <w:t xml:space="preserve"> </w:t>
      </w:r>
      <w:r w:rsidRPr="00A340ED">
        <w:rPr>
          <w:rFonts w:ascii="Sylfaen" w:hAnsi="Sylfaen" w:cs="Sylfaen"/>
          <w:b/>
          <w:iCs/>
          <w:sz w:val="20"/>
          <w:lang w:val="af-ZA"/>
        </w:rPr>
        <w:t>ՊԱՅՄԱՆԱԳՐԻ</w:t>
      </w:r>
      <w:r w:rsidRPr="00A340ED">
        <w:rPr>
          <w:rFonts w:ascii="Arial Armenian" w:hAnsi="Arial Armenian" w:cs="Sylfaen"/>
          <w:b/>
          <w:iCs/>
          <w:sz w:val="20"/>
          <w:lang w:val="hy-AM"/>
        </w:rPr>
        <w:t xml:space="preserve"> </w:t>
      </w:r>
      <w:r w:rsidRPr="00A340ED">
        <w:rPr>
          <w:rFonts w:ascii="Sylfaen" w:hAnsi="Sylfaen" w:cs="Sylfaen"/>
          <w:b/>
          <w:iCs/>
          <w:sz w:val="20"/>
          <w:lang w:val="af-ZA"/>
        </w:rPr>
        <w:t>ԱՊԱՀՈՎՈՒՄ</w:t>
      </w:r>
      <w:r w:rsidRPr="00A340ED">
        <w:rPr>
          <w:rFonts w:ascii="Sylfaen" w:hAnsi="Sylfaen" w:cs="Sylfaen"/>
          <w:b/>
          <w:iCs/>
          <w:sz w:val="20"/>
          <w:lang w:val="hy-AM"/>
        </w:rPr>
        <w:t>ՆԵՐ</w:t>
      </w:r>
      <w:r w:rsidRPr="00A340ED">
        <w:rPr>
          <w:rFonts w:ascii="Sylfaen" w:hAnsi="Sylfaen" w:cs="Sylfaen"/>
          <w:b/>
          <w:iCs/>
          <w:sz w:val="20"/>
          <w:lang w:val="af-ZA"/>
        </w:rPr>
        <w:t>Ը</w:t>
      </w:r>
      <w:r w:rsidRPr="00A340ED">
        <w:rPr>
          <w:rFonts w:ascii="Arial Armenian" w:hAnsi="Arial Armenian" w:cs="Arial"/>
          <w:b/>
          <w:iCs/>
          <w:sz w:val="20"/>
          <w:lang w:val="af-ZA"/>
        </w:rPr>
        <w:t xml:space="preserve"> </w:t>
      </w:r>
    </w:p>
    <w:p w:rsidR="0081576D" w:rsidRPr="00A340ED" w:rsidRDefault="0081576D" w:rsidP="0081576D">
      <w:pPr>
        <w:jc w:val="center"/>
        <w:rPr>
          <w:rFonts w:ascii="Arial Armenian" w:hAnsi="Arial Armenian"/>
          <w:b/>
          <w:iCs/>
          <w:sz w:val="20"/>
          <w:lang w:val="af-ZA"/>
        </w:rPr>
      </w:pP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iCs/>
          <w:sz w:val="20"/>
          <w:lang w:val="af-ZA"/>
        </w:rPr>
        <w:t>10.</w:t>
      </w:r>
      <w:r w:rsidRPr="00A340ED">
        <w:rPr>
          <w:rFonts w:ascii="Arial Armenian" w:hAnsi="Arial Armenian" w:cs="Sylfaen"/>
          <w:sz w:val="20"/>
          <w:lang w:val="af-ZA"/>
        </w:rPr>
        <w:t xml:space="preserve">1 </w:t>
      </w:r>
      <w:r w:rsidRPr="00A340ED">
        <w:rPr>
          <w:rFonts w:ascii="Sylfaen" w:hAnsi="Sylfaen" w:cs="Sylfaen"/>
          <w:sz w:val="20"/>
          <w:lang w:val="hy-AM"/>
        </w:rPr>
        <w:t>Որակավորման</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hy-AM"/>
        </w:rPr>
        <w:t>պ</w:t>
      </w:r>
      <w:r w:rsidRPr="00A340ED">
        <w:rPr>
          <w:rFonts w:ascii="Sylfaen" w:hAnsi="Sylfaen" w:cs="Sylfaen"/>
          <w:sz w:val="20"/>
          <w:lang w:val="ru-RU"/>
        </w:rPr>
        <w:t>այմանագրի</w:t>
      </w:r>
      <w:r w:rsidRPr="00A340ED">
        <w:rPr>
          <w:rFonts w:ascii="Arial Armenian" w:hAnsi="Arial Armenian" w:cs="Sylfaen"/>
          <w:sz w:val="20"/>
          <w:lang w:val="hy-AM"/>
        </w:rPr>
        <w:t xml:space="preserve"> </w:t>
      </w:r>
      <w:r w:rsidRPr="00A340ED">
        <w:rPr>
          <w:rFonts w:ascii="Sylfaen" w:hAnsi="Sylfaen" w:cs="Sylfaen"/>
          <w:sz w:val="20"/>
          <w:lang w:val="ru-RU"/>
        </w:rPr>
        <w:t>ապահովում</w:t>
      </w:r>
      <w:r w:rsidRPr="00A340ED">
        <w:rPr>
          <w:rFonts w:ascii="Sylfaen" w:hAnsi="Sylfaen" w:cs="Sylfaen"/>
          <w:sz w:val="20"/>
          <w:lang w:val="hy-AM"/>
        </w:rPr>
        <w:t>ները</w:t>
      </w:r>
      <w:r w:rsidRPr="00A340ED">
        <w:rPr>
          <w:rFonts w:ascii="Arial Armenian" w:hAnsi="Arial Armenian" w:cs="Sylfaen"/>
          <w:sz w:val="20"/>
          <w:lang w:val="af-ZA"/>
        </w:rPr>
        <w:t xml:space="preserve"> </w:t>
      </w:r>
      <w:r w:rsidRPr="00A340ED">
        <w:rPr>
          <w:rFonts w:ascii="Sylfaen" w:hAnsi="Sylfaen" w:cs="Sylfaen"/>
          <w:sz w:val="20"/>
          <w:lang w:val="ru-RU"/>
        </w:rPr>
        <w:t>ներկայացնելու</w:t>
      </w:r>
      <w:r w:rsidRPr="00A340ED">
        <w:rPr>
          <w:rFonts w:ascii="Arial Armenian" w:hAnsi="Arial Armenian" w:cs="Sylfaen"/>
          <w:sz w:val="20"/>
          <w:lang w:val="af-ZA"/>
        </w:rPr>
        <w:t xml:space="preserve"> </w:t>
      </w:r>
      <w:r w:rsidRPr="00A340ED">
        <w:rPr>
          <w:rFonts w:ascii="Sylfaen" w:hAnsi="Sylfaen" w:cs="Sylfaen"/>
          <w:sz w:val="20"/>
          <w:lang w:val="ru-RU"/>
        </w:rPr>
        <w:t>պահանջի</w:t>
      </w:r>
      <w:r w:rsidRPr="00A340ED">
        <w:rPr>
          <w:rFonts w:ascii="Arial Armenian" w:hAnsi="Arial Armenian" w:cs="Sylfaen"/>
          <w:sz w:val="20"/>
          <w:lang w:val="af-ZA"/>
        </w:rPr>
        <w:t xml:space="preserve"> </w:t>
      </w:r>
      <w:r w:rsidRPr="00A340ED">
        <w:rPr>
          <w:rFonts w:ascii="Sylfaen" w:hAnsi="Sylfaen" w:cs="Sylfaen"/>
          <w:sz w:val="20"/>
          <w:lang w:val="ru-RU"/>
        </w:rPr>
        <w:t>հիման</w:t>
      </w:r>
      <w:r w:rsidRPr="00A340ED">
        <w:rPr>
          <w:rFonts w:ascii="Arial Armenian" w:hAnsi="Arial Armenian" w:cs="Sylfaen"/>
          <w:sz w:val="20"/>
          <w:lang w:val="af-ZA"/>
        </w:rPr>
        <w:t xml:space="preserve"> </w:t>
      </w:r>
      <w:r w:rsidRPr="00A340ED">
        <w:rPr>
          <w:rFonts w:ascii="Sylfaen" w:hAnsi="Sylfaen" w:cs="Sylfaen"/>
          <w:sz w:val="20"/>
          <w:lang w:val="ru-RU"/>
        </w:rPr>
        <w:t>վրա</w:t>
      </w:r>
      <w:r w:rsidRPr="00A340ED">
        <w:rPr>
          <w:rFonts w:ascii="Arial Armenian" w:hAnsi="Arial Armenian" w:cs="Sylfaen"/>
          <w:sz w:val="20"/>
          <w:lang w:val="af-ZA"/>
        </w:rPr>
        <w:t xml:space="preserve">, </w:t>
      </w:r>
      <w:r w:rsidRPr="00A340ED">
        <w:rPr>
          <w:rFonts w:ascii="Sylfaen" w:hAnsi="Sylfaen" w:cs="Sylfaen"/>
          <w:sz w:val="20"/>
          <w:lang w:val="ru-RU"/>
        </w:rPr>
        <w:t>այն</w:t>
      </w:r>
      <w:r w:rsidRPr="00A340ED">
        <w:rPr>
          <w:rFonts w:ascii="Arial Armenian" w:hAnsi="Arial Armenian" w:cs="Sylfaen"/>
          <w:sz w:val="20"/>
          <w:lang w:val="af-ZA"/>
        </w:rPr>
        <w:t xml:space="preserve"> </w:t>
      </w:r>
      <w:r w:rsidRPr="00A340ED">
        <w:rPr>
          <w:rFonts w:ascii="Sylfaen" w:hAnsi="Sylfaen" w:cs="Sylfaen"/>
          <w:sz w:val="20"/>
          <w:lang w:val="ru-RU"/>
        </w:rPr>
        <w:t>ստանալու</w:t>
      </w:r>
      <w:r w:rsidRPr="00A340ED">
        <w:rPr>
          <w:rFonts w:ascii="Arial Armenian" w:hAnsi="Arial Armenian" w:cs="Sylfaen"/>
          <w:sz w:val="20"/>
          <w:lang w:val="af-ZA"/>
        </w:rPr>
        <w:t xml:space="preserve"> </w:t>
      </w:r>
      <w:r w:rsidRPr="00A340ED">
        <w:rPr>
          <w:rFonts w:ascii="Sylfaen" w:hAnsi="Sylfaen" w:cs="Sylfaen"/>
          <w:sz w:val="20"/>
          <w:lang w:val="ru-RU"/>
        </w:rPr>
        <w:t>օրվանից</w:t>
      </w:r>
      <w:r w:rsidRPr="00A340ED">
        <w:rPr>
          <w:rFonts w:ascii="Arial Armenian" w:hAnsi="Arial Armenian" w:cs="Sylfaen"/>
          <w:sz w:val="20"/>
          <w:lang w:val="af-ZA"/>
        </w:rPr>
        <w:t xml:space="preserve"> 10, </w:t>
      </w:r>
      <w:r w:rsidRPr="00A340ED">
        <w:rPr>
          <w:rFonts w:ascii="Sylfaen" w:hAnsi="Sylfaen" w:cs="Sylfaen"/>
          <w:sz w:val="20"/>
          <w:lang w:val="af-ZA"/>
        </w:rPr>
        <w:t>իսկ</w:t>
      </w:r>
      <w:r w:rsidRPr="00A340ED">
        <w:rPr>
          <w:rFonts w:ascii="Arial Armenian" w:hAnsi="Arial Armenian" w:cs="Sylfaen"/>
          <w:sz w:val="20"/>
          <w:lang w:val="af-ZA"/>
        </w:rPr>
        <w:t xml:space="preserve"> </w:t>
      </w:r>
      <w:r w:rsidRPr="00A340ED">
        <w:rPr>
          <w:rFonts w:ascii="Sylfaen" w:hAnsi="Sylfaen" w:cs="Sylfaen"/>
          <w:sz w:val="20"/>
          <w:lang w:val="af-ZA"/>
        </w:rPr>
        <w:t>կնքվելիք</w:t>
      </w:r>
      <w:r w:rsidRPr="00A340ED">
        <w:rPr>
          <w:rFonts w:ascii="Arial Armenian" w:hAnsi="Arial Armenian" w:cs="Sylfaen"/>
          <w:sz w:val="20"/>
          <w:lang w:val="af-ZA"/>
        </w:rPr>
        <w:t xml:space="preserve"> </w:t>
      </w:r>
      <w:r w:rsidRPr="00A340ED">
        <w:rPr>
          <w:rFonts w:ascii="Sylfaen" w:hAnsi="Sylfaen" w:cs="Sylfaen"/>
          <w:sz w:val="20"/>
          <w:lang w:val="af-ZA"/>
        </w:rPr>
        <w:t>պայմանագրով</w:t>
      </w:r>
      <w:r w:rsidRPr="00A340ED">
        <w:rPr>
          <w:rFonts w:ascii="Arial Armenian" w:hAnsi="Arial Armenian" w:cs="Sylfaen"/>
          <w:sz w:val="20"/>
          <w:lang w:val="af-ZA"/>
        </w:rPr>
        <w:t xml:space="preserve"> </w:t>
      </w:r>
      <w:r w:rsidRPr="00A340ED">
        <w:rPr>
          <w:rFonts w:ascii="Sylfaen" w:hAnsi="Sylfaen" w:cs="Sylfaen"/>
          <w:sz w:val="20"/>
          <w:lang w:val="af-ZA"/>
        </w:rPr>
        <w:t>կանխավճար</w:t>
      </w:r>
      <w:r w:rsidRPr="00A340ED">
        <w:rPr>
          <w:rFonts w:ascii="Arial Armenian" w:hAnsi="Arial Armenian" w:cs="Sylfaen"/>
          <w:sz w:val="20"/>
          <w:lang w:val="af-ZA"/>
        </w:rPr>
        <w:t xml:space="preserve"> </w:t>
      </w:r>
      <w:r w:rsidRPr="00A340ED">
        <w:rPr>
          <w:rFonts w:ascii="Sylfaen" w:hAnsi="Sylfaen" w:cs="Sylfaen"/>
          <w:sz w:val="20"/>
          <w:lang w:val="af-ZA"/>
        </w:rPr>
        <w:t>նախատեսված</w:t>
      </w:r>
      <w:r w:rsidRPr="00A340ED">
        <w:rPr>
          <w:rFonts w:ascii="Arial Armenian" w:hAnsi="Arial Armenian" w:cs="Sylfaen"/>
          <w:sz w:val="20"/>
          <w:lang w:val="af-ZA"/>
        </w:rPr>
        <w:t xml:space="preserve"> </w:t>
      </w:r>
      <w:r w:rsidRPr="00A340ED">
        <w:rPr>
          <w:rFonts w:ascii="Sylfaen" w:hAnsi="Sylfaen" w:cs="Sylfaen"/>
          <w:sz w:val="20"/>
          <w:lang w:val="af-ZA"/>
        </w:rPr>
        <w:t>լինելու</w:t>
      </w:r>
      <w:r w:rsidRPr="00A340ED">
        <w:rPr>
          <w:rFonts w:ascii="Arial Armenian" w:hAnsi="Arial Armenian" w:cs="Sylfaen"/>
          <w:sz w:val="20"/>
          <w:lang w:val="af-ZA"/>
        </w:rPr>
        <w:t xml:space="preserve"> </w:t>
      </w:r>
      <w:r w:rsidRPr="00A340ED">
        <w:rPr>
          <w:rFonts w:ascii="Sylfaen" w:hAnsi="Sylfaen" w:cs="Sylfaen"/>
          <w:sz w:val="20"/>
          <w:lang w:val="af-ZA"/>
        </w:rPr>
        <w:t>դեպքում</w:t>
      </w:r>
      <w:r w:rsidRPr="00A340ED">
        <w:rPr>
          <w:rFonts w:ascii="Arial Armenian" w:hAnsi="Arial Armenian" w:cs="Sylfaen"/>
          <w:sz w:val="20"/>
          <w:lang w:val="af-ZA"/>
        </w:rPr>
        <w:t xml:space="preserve">  15  </w:t>
      </w:r>
      <w:r w:rsidRPr="00A340ED">
        <w:rPr>
          <w:rFonts w:ascii="Sylfaen" w:hAnsi="Sylfaen" w:cs="Sylfaen"/>
          <w:sz w:val="20"/>
          <w:lang w:val="af-ZA"/>
        </w:rPr>
        <w:t>աշխատանքային</w:t>
      </w:r>
      <w:r w:rsidRPr="00A340ED">
        <w:rPr>
          <w:rFonts w:ascii="Arial Armenian" w:hAnsi="Arial Armenian" w:cs="Sylfaen"/>
          <w:sz w:val="20"/>
          <w:lang w:val="af-ZA"/>
        </w:rPr>
        <w:t xml:space="preserve"> </w:t>
      </w:r>
      <w:r w:rsidRPr="00A340ED">
        <w:rPr>
          <w:rFonts w:ascii="Sylfaen" w:hAnsi="Sylfaen" w:cs="Sylfaen"/>
          <w:sz w:val="20"/>
          <w:lang w:val="ru-RU"/>
        </w:rPr>
        <w:t>օրվա</w:t>
      </w:r>
      <w:r w:rsidRPr="00A340ED">
        <w:rPr>
          <w:rFonts w:ascii="Arial Armenian" w:hAnsi="Arial Armenian" w:cs="Sylfaen"/>
          <w:sz w:val="20"/>
          <w:lang w:val="af-ZA"/>
        </w:rPr>
        <w:t xml:space="preserve"> </w:t>
      </w:r>
      <w:r w:rsidRPr="00A340ED">
        <w:rPr>
          <w:rFonts w:ascii="Sylfaen" w:hAnsi="Sylfaen" w:cs="Sylfaen"/>
          <w:sz w:val="20"/>
          <w:lang w:val="ru-RU"/>
        </w:rPr>
        <w:t>ընթացքում</w:t>
      </w:r>
      <w:r w:rsidRPr="00A340ED">
        <w:rPr>
          <w:rFonts w:ascii="Arial Armenian" w:hAnsi="Arial Armenian" w:cs="Sylfaen"/>
          <w:sz w:val="20"/>
          <w:lang w:val="af-ZA"/>
        </w:rPr>
        <w:t xml:space="preserve">, </w:t>
      </w:r>
      <w:r w:rsidRPr="00A340ED">
        <w:rPr>
          <w:rFonts w:ascii="Sylfaen" w:hAnsi="Sylfaen" w:cs="Sylfaen"/>
          <w:sz w:val="20"/>
          <w:lang w:val="ru-RU"/>
        </w:rPr>
        <w:t>ընտրված</w:t>
      </w:r>
      <w:r w:rsidRPr="00A340ED">
        <w:rPr>
          <w:rFonts w:ascii="Arial Armenian" w:hAnsi="Arial Armenian" w:cs="Sylfaen"/>
          <w:sz w:val="20"/>
          <w:lang w:val="af-ZA"/>
        </w:rPr>
        <w:t xml:space="preserve"> </w:t>
      </w:r>
      <w:r w:rsidRPr="00A340ED">
        <w:rPr>
          <w:rFonts w:ascii="Sylfaen" w:hAnsi="Sylfaen" w:cs="Sylfaen"/>
          <w:sz w:val="20"/>
          <w:lang w:val="ru-RU"/>
        </w:rPr>
        <w:t>մասնակիցը</w:t>
      </w:r>
      <w:r w:rsidRPr="00A340ED">
        <w:rPr>
          <w:rFonts w:ascii="Arial Armenian" w:hAnsi="Arial Armenian" w:cs="Sylfaen"/>
          <w:sz w:val="20"/>
          <w:lang w:val="af-ZA"/>
        </w:rPr>
        <w:t xml:space="preserve"> </w:t>
      </w:r>
      <w:r w:rsidRPr="00A340ED">
        <w:rPr>
          <w:rFonts w:ascii="Sylfaen" w:hAnsi="Sylfaen" w:cs="Sylfaen"/>
          <w:sz w:val="20"/>
          <w:lang w:val="ru-RU"/>
        </w:rPr>
        <w:t>պարտավոր</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ներկայացնել</w:t>
      </w:r>
      <w:r w:rsidRPr="00A340ED">
        <w:rPr>
          <w:rFonts w:ascii="Arial Armenian" w:hAnsi="Arial Armenian" w:cs="Sylfaen"/>
          <w:sz w:val="20"/>
          <w:lang w:val="af-ZA"/>
        </w:rPr>
        <w:t xml:space="preserve"> </w:t>
      </w:r>
      <w:r w:rsidRPr="00A340ED">
        <w:rPr>
          <w:rFonts w:ascii="Sylfaen" w:hAnsi="Sylfaen" w:cs="Sylfaen"/>
          <w:sz w:val="20"/>
          <w:lang w:val="hy-AM"/>
        </w:rPr>
        <w:t>որակավորման</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ru-RU"/>
        </w:rPr>
        <w:t>պայմանագրի</w:t>
      </w:r>
      <w:r w:rsidRPr="00A340ED">
        <w:rPr>
          <w:rFonts w:ascii="Arial Armenian" w:hAnsi="Arial Armenian" w:cs="Sylfaen"/>
          <w:sz w:val="20"/>
          <w:lang w:val="hy-AM"/>
        </w:rPr>
        <w:t xml:space="preserve"> </w:t>
      </w:r>
      <w:r w:rsidRPr="00A340ED">
        <w:rPr>
          <w:rFonts w:ascii="Sylfaen" w:hAnsi="Sylfaen" w:cs="Sylfaen"/>
          <w:sz w:val="20"/>
          <w:lang w:val="ru-RU"/>
        </w:rPr>
        <w:t>ապահովում</w:t>
      </w:r>
      <w:r w:rsidRPr="00A340ED">
        <w:rPr>
          <w:rFonts w:ascii="Sylfaen" w:hAnsi="Sylfaen" w:cs="Sylfaen"/>
          <w:sz w:val="20"/>
          <w:lang w:val="hy-AM"/>
        </w:rPr>
        <w:t>ներ</w:t>
      </w:r>
      <w:r w:rsidRPr="00A340ED">
        <w:rPr>
          <w:rFonts w:ascii="Tahoma" w:hAnsi="Tahoma" w:cs="Tahoma"/>
          <w:sz w:val="20"/>
          <w:lang w:val="ru-RU"/>
        </w:rPr>
        <w:t>։</w:t>
      </w:r>
      <w:r w:rsidRPr="00A340ED">
        <w:rPr>
          <w:rFonts w:ascii="Arial Armenian" w:hAnsi="Arial Armenian" w:cs="Sylfaen"/>
          <w:sz w:val="20"/>
          <w:lang w:val="af-ZA"/>
        </w:rPr>
        <w:t xml:space="preserve"> </w:t>
      </w:r>
      <w:r w:rsidRPr="00A340ED">
        <w:rPr>
          <w:rFonts w:ascii="Sylfaen" w:hAnsi="Sylfaen" w:cs="Sylfaen"/>
          <w:sz w:val="20"/>
          <w:lang w:val="ru-RU"/>
        </w:rPr>
        <w:t>Ընտրված</w:t>
      </w:r>
      <w:r w:rsidRPr="00A340ED">
        <w:rPr>
          <w:rFonts w:ascii="Arial Armenian" w:hAnsi="Arial Armenian" w:cs="Sylfaen"/>
          <w:sz w:val="20"/>
          <w:lang w:val="af-ZA"/>
        </w:rPr>
        <w:t xml:space="preserve"> </w:t>
      </w:r>
      <w:r w:rsidRPr="00A340ED">
        <w:rPr>
          <w:rFonts w:ascii="Sylfaen" w:hAnsi="Sylfaen" w:cs="Sylfaen"/>
          <w:sz w:val="20"/>
          <w:lang w:val="ru-RU"/>
        </w:rPr>
        <w:t>մասնակցի</w:t>
      </w:r>
      <w:r w:rsidRPr="00A340ED">
        <w:rPr>
          <w:rFonts w:ascii="Arial Armenian" w:hAnsi="Arial Armenian" w:cs="Sylfaen"/>
          <w:sz w:val="20"/>
          <w:lang w:val="af-ZA"/>
        </w:rPr>
        <w:t xml:space="preserve"> </w:t>
      </w:r>
      <w:r w:rsidRPr="00A340ED">
        <w:rPr>
          <w:rFonts w:ascii="Sylfaen" w:hAnsi="Sylfaen" w:cs="Sylfaen"/>
          <w:sz w:val="20"/>
          <w:lang w:val="ru-RU"/>
        </w:rPr>
        <w:t>հետ</w:t>
      </w:r>
      <w:r w:rsidRPr="00A340ED">
        <w:rPr>
          <w:rFonts w:ascii="Arial Armenian" w:hAnsi="Arial Armenian" w:cs="Sylfaen"/>
          <w:sz w:val="20"/>
          <w:lang w:val="af-ZA"/>
        </w:rPr>
        <w:t xml:space="preserve"> </w:t>
      </w:r>
      <w:r w:rsidRPr="00A340ED">
        <w:rPr>
          <w:rFonts w:ascii="Sylfaen" w:hAnsi="Sylfaen" w:cs="Sylfaen"/>
          <w:sz w:val="20"/>
          <w:lang w:val="ru-RU"/>
        </w:rPr>
        <w:t>պայմանագիր</w:t>
      </w:r>
      <w:r w:rsidRPr="00A340ED">
        <w:rPr>
          <w:rFonts w:ascii="Arial Armenian" w:hAnsi="Arial Armenian" w:cs="Sylfaen"/>
          <w:sz w:val="20"/>
          <w:lang w:val="af-ZA"/>
        </w:rPr>
        <w:t xml:space="preserve"> </w:t>
      </w:r>
      <w:r w:rsidRPr="00A340ED">
        <w:rPr>
          <w:rFonts w:ascii="Sylfaen" w:hAnsi="Sylfaen" w:cs="Sylfaen"/>
          <w:sz w:val="20"/>
          <w:lang w:val="ru-RU"/>
        </w:rPr>
        <w:t>կնքվում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 xml:space="preserve"> </w:t>
      </w:r>
      <w:r w:rsidRPr="00A340ED">
        <w:rPr>
          <w:rFonts w:ascii="Sylfaen" w:hAnsi="Sylfaen" w:cs="Sylfaen"/>
          <w:sz w:val="20"/>
          <w:lang w:val="ru-RU"/>
        </w:rPr>
        <w:t>վերջինս</w:t>
      </w:r>
      <w:r w:rsidRPr="00A340ED">
        <w:rPr>
          <w:rFonts w:ascii="Arial Armenian" w:hAnsi="Arial Armenian" w:cs="Sylfaen"/>
          <w:sz w:val="20"/>
          <w:lang w:val="af-ZA"/>
        </w:rPr>
        <w:t xml:space="preserve"> </w:t>
      </w:r>
      <w:r w:rsidRPr="00A340ED">
        <w:rPr>
          <w:rFonts w:ascii="Sylfaen" w:hAnsi="Sylfaen" w:cs="Sylfaen"/>
          <w:sz w:val="20"/>
          <w:lang w:val="ru-RU"/>
        </w:rPr>
        <w:t>ներկայացնում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hy-AM"/>
        </w:rPr>
        <w:t>որակավորման</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ru-RU"/>
        </w:rPr>
        <w:t>պայմանագրի</w:t>
      </w:r>
      <w:r w:rsidRPr="00A340ED">
        <w:rPr>
          <w:rFonts w:ascii="Arial Armenian" w:hAnsi="Arial Armenian" w:cs="Sylfaen"/>
          <w:sz w:val="20"/>
          <w:lang w:val="hy-AM"/>
        </w:rPr>
        <w:t xml:space="preserve"> </w:t>
      </w:r>
      <w:r w:rsidRPr="00A340ED">
        <w:rPr>
          <w:rFonts w:ascii="Sylfaen" w:hAnsi="Sylfaen" w:cs="Sylfaen"/>
          <w:sz w:val="20"/>
          <w:lang w:val="ru-RU"/>
        </w:rPr>
        <w:t>ապահովում</w:t>
      </w:r>
      <w:r w:rsidRPr="00A340ED">
        <w:rPr>
          <w:rFonts w:ascii="Sylfaen" w:hAnsi="Sylfaen" w:cs="Sylfaen"/>
          <w:sz w:val="20"/>
          <w:lang w:val="hy-AM"/>
        </w:rPr>
        <w:t>ներ</w:t>
      </w:r>
      <w:r w:rsidRPr="00A340ED">
        <w:rPr>
          <w:rFonts w:ascii="Sylfaen" w:hAnsi="Sylfaen" w:cs="Sylfaen"/>
          <w:sz w:val="20"/>
        </w:rPr>
        <w:t>ը</w:t>
      </w:r>
      <w:r w:rsidRPr="00A340ED">
        <w:rPr>
          <w:rFonts w:ascii="Tahoma" w:hAnsi="Tahoma" w:cs="Tahoma"/>
          <w:sz w:val="20"/>
          <w:lang w:val="ru-RU"/>
        </w:rPr>
        <w:t>։</w:t>
      </w:r>
    </w:p>
    <w:p w:rsidR="0081576D" w:rsidRPr="00A340ED" w:rsidRDefault="0081576D" w:rsidP="0081576D">
      <w:pPr>
        <w:ind w:firstLine="567"/>
        <w:jc w:val="both"/>
        <w:rPr>
          <w:rFonts w:ascii="Arial Armenian" w:hAnsi="Arial Armenian" w:cs="Arial"/>
          <w:sz w:val="20"/>
          <w:lang w:val="hy-AM"/>
        </w:rPr>
      </w:pPr>
      <w:r w:rsidRPr="00A340ED">
        <w:rPr>
          <w:rFonts w:ascii="Sylfaen" w:hAnsi="Sylfaen" w:cs="Sylfaen"/>
          <w:sz w:val="20"/>
          <w:lang w:val="hy-AM"/>
        </w:rPr>
        <w:t>Որակավորման</w:t>
      </w:r>
      <w:r w:rsidRPr="00A340ED">
        <w:rPr>
          <w:rFonts w:ascii="Arial Armenian" w:hAnsi="Arial Armenian" w:cs="Arial"/>
          <w:sz w:val="20"/>
          <w:lang w:val="hy-AM"/>
        </w:rPr>
        <w:t xml:space="preserve"> </w:t>
      </w:r>
      <w:r w:rsidRPr="00A340ED">
        <w:rPr>
          <w:rFonts w:ascii="Sylfaen" w:hAnsi="Sylfaen" w:cs="Sylfaen"/>
          <w:sz w:val="20"/>
          <w:lang w:val="hy-AM"/>
        </w:rPr>
        <w:t>ապահովումը</w:t>
      </w:r>
      <w:r w:rsidRPr="00A340ED">
        <w:rPr>
          <w:rFonts w:ascii="Arial Armenian" w:hAnsi="Arial Armenian" w:cs="Arial"/>
          <w:sz w:val="20"/>
          <w:lang w:val="hy-AM"/>
        </w:rPr>
        <w:t xml:space="preserve"> </w:t>
      </w:r>
      <w:r w:rsidRPr="00A340ED">
        <w:rPr>
          <w:rFonts w:ascii="Sylfaen" w:hAnsi="Sylfaen" w:cs="Sylfaen"/>
          <w:sz w:val="20"/>
          <w:lang w:val="hy-AM"/>
        </w:rPr>
        <w:t>չի</w:t>
      </w:r>
      <w:r w:rsidRPr="00A340ED">
        <w:rPr>
          <w:rFonts w:ascii="Arial Armenian" w:hAnsi="Arial Armenian" w:cs="Arial"/>
          <w:sz w:val="20"/>
          <w:lang w:val="hy-AM"/>
        </w:rPr>
        <w:t xml:space="preserve"> </w:t>
      </w:r>
      <w:r w:rsidRPr="00A340ED">
        <w:rPr>
          <w:rFonts w:ascii="Sylfaen" w:hAnsi="Sylfaen" w:cs="Sylfaen"/>
          <w:sz w:val="20"/>
          <w:lang w:val="hy-AM"/>
        </w:rPr>
        <w:t>վերադարձվում</w:t>
      </w:r>
      <w:r w:rsidRPr="00A340ED">
        <w:rPr>
          <w:rFonts w:ascii="Arial Armenian" w:hAnsi="Arial Armenian" w:cs="Arial"/>
          <w:sz w:val="20"/>
          <w:lang w:val="hy-AM"/>
        </w:rPr>
        <w:t xml:space="preserve">, </w:t>
      </w:r>
      <w:r w:rsidRPr="00A340ED">
        <w:rPr>
          <w:rFonts w:ascii="Sylfaen" w:hAnsi="Sylfaen" w:cs="Sylfaen"/>
          <w:sz w:val="20"/>
          <w:lang w:val="hy-AM"/>
        </w:rPr>
        <w:t>եթե</w:t>
      </w:r>
      <w:r w:rsidRPr="00A340ED">
        <w:rPr>
          <w:rFonts w:ascii="Arial Armenian" w:hAnsi="Arial Armenian" w:cs="Arial"/>
          <w:sz w:val="20"/>
          <w:lang w:val="hy-AM"/>
        </w:rPr>
        <w:t xml:space="preserve"> </w:t>
      </w:r>
      <w:r w:rsidRPr="00A340ED">
        <w:rPr>
          <w:rFonts w:ascii="Sylfaen" w:hAnsi="Sylfaen" w:cs="Sylfaen"/>
          <w:sz w:val="20"/>
          <w:lang w:val="hy-AM"/>
        </w:rPr>
        <w:t>այն</w:t>
      </w:r>
      <w:r w:rsidRPr="00A340ED">
        <w:rPr>
          <w:rFonts w:ascii="Arial Armenian" w:hAnsi="Arial Armenian" w:cs="Arial"/>
          <w:sz w:val="20"/>
          <w:lang w:val="hy-AM"/>
        </w:rPr>
        <w:t xml:space="preserve"> </w:t>
      </w:r>
      <w:r w:rsidRPr="00A340ED">
        <w:rPr>
          <w:rFonts w:ascii="Sylfaen" w:hAnsi="Sylfaen" w:cs="Sylfaen"/>
          <w:sz w:val="20"/>
          <w:lang w:val="hy-AM"/>
        </w:rPr>
        <w:t>ներկայացրած</w:t>
      </w:r>
      <w:r w:rsidRPr="00A340ED">
        <w:rPr>
          <w:rFonts w:ascii="Arial Armenian" w:hAnsi="Arial Armenian" w:cs="Arial"/>
          <w:sz w:val="20"/>
          <w:lang w:val="hy-AM"/>
        </w:rPr>
        <w:t xml:space="preserve"> </w:t>
      </w:r>
      <w:r w:rsidRPr="00A340ED">
        <w:rPr>
          <w:rFonts w:ascii="Sylfaen" w:hAnsi="Sylfaen" w:cs="Sylfaen"/>
          <w:sz w:val="20"/>
          <w:lang w:val="hy-AM"/>
        </w:rPr>
        <w:t>անձը</w:t>
      </w:r>
      <w:r w:rsidRPr="00A340ED">
        <w:rPr>
          <w:rFonts w:ascii="Arial Armenian" w:hAnsi="Arial Armenian" w:cs="Arial"/>
          <w:sz w:val="20"/>
          <w:lang w:val="hy-AM"/>
        </w:rPr>
        <w:t xml:space="preserve"> </w:t>
      </w:r>
      <w:r w:rsidRPr="00A340ED">
        <w:rPr>
          <w:rFonts w:ascii="Sylfaen" w:hAnsi="Sylfaen" w:cs="Sylfaen"/>
          <w:sz w:val="20"/>
          <w:lang w:val="hy-AM"/>
        </w:rPr>
        <w:t>խախտում</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պայմանագրով</w:t>
      </w:r>
      <w:r w:rsidRPr="00A340ED">
        <w:rPr>
          <w:rFonts w:ascii="Arial Armenian" w:hAnsi="Arial Armenian" w:cs="Arial"/>
          <w:sz w:val="20"/>
          <w:lang w:val="hy-AM"/>
        </w:rPr>
        <w:t xml:space="preserve"> </w:t>
      </w:r>
      <w:r w:rsidRPr="00A340ED">
        <w:rPr>
          <w:rFonts w:ascii="Sylfaen" w:hAnsi="Sylfaen" w:cs="Sylfaen"/>
          <w:sz w:val="20"/>
          <w:lang w:val="hy-AM"/>
        </w:rPr>
        <w:t>նախատեսված</w:t>
      </w:r>
      <w:r w:rsidRPr="00A340ED">
        <w:rPr>
          <w:rFonts w:ascii="Arial Armenian" w:hAnsi="Arial Armenian" w:cs="Arial"/>
          <w:sz w:val="20"/>
          <w:lang w:val="hy-AM"/>
        </w:rPr>
        <w:t xml:space="preserve"> </w:t>
      </w:r>
      <w:r w:rsidRPr="00A340ED">
        <w:rPr>
          <w:rFonts w:ascii="Sylfaen" w:hAnsi="Sylfaen" w:cs="Sylfaen"/>
          <w:sz w:val="20"/>
          <w:lang w:val="hy-AM"/>
        </w:rPr>
        <w:t>պարտավորություն</w:t>
      </w:r>
      <w:r w:rsidRPr="00A340ED">
        <w:rPr>
          <w:rFonts w:ascii="Arial Armenian" w:hAnsi="Arial Armenian" w:cs="Arial"/>
          <w:sz w:val="20"/>
          <w:lang w:val="hy-AM"/>
        </w:rPr>
        <w:t xml:space="preserve">, </w:t>
      </w:r>
      <w:r w:rsidRPr="00A340ED">
        <w:rPr>
          <w:rFonts w:ascii="Sylfaen" w:hAnsi="Sylfaen" w:cs="Sylfaen"/>
          <w:sz w:val="20"/>
          <w:lang w:val="hy-AM"/>
        </w:rPr>
        <w:t>որը</w:t>
      </w:r>
      <w:r w:rsidRPr="00A340ED">
        <w:rPr>
          <w:rFonts w:ascii="Arial Armenian" w:hAnsi="Arial Armenian" w:cs="Arial"/>
          <w:sz w:val="20"/>
          <w:lang w:val="hy-AM"/>
        </w:rPr>
        <w:t xml:space="preserve"> </w:t>
      </w:r>
      <w:r w:rsidRPr="00A340ED">
        <w:rPr>
          <w:rFonts w:ascii="Sylfaen" w:hAnsi="Sylfaen" w:cs="Sylfaen"/>
          <w:sz w:val="20"/>
          <w:lang w:val="hy-AM"/>
        </w:rPr>
        <w:t>հանգեցնում</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պատվիրատուի</w:t>
      </w:r>
      <w:r w:rsidRPr="00A340ED">
        <w:rPr>
          <w:rFonts w:ascii="Arial Armenian" w:hAnsi="Arial Armenian" w:cs="Arial"/>
          <w:sz w:val="20"/>
          <w:lang w:val="hy-AM"/>
        </w:rPr>
        <w:t xml:space="preserve"> </w:t>
      </w:r>
      <w:r w:rsidRPr="00A340ED">
        <w:rPr>
          <w:rFonts w:ascii="Sylfaen" w:hAnsi="Sylfaen" w:cs="Sylfaen"/>
          <w:sz w:val="20"/>
          <w:lang w:val="hy-AM"/>
        </w:rPr>
        <w:t>կողմից</w:t>
      </w:r>
      <w:r w:rsidRPr="00A340ED">
        <w:rPr>
          <w:rFonts w:ascii="Arial Armenian" w:hAnsi="Arial Armenian" w:cs="Arial"/>
          <w:sz w:val="20"/>
          <w:lang w:val="hy-AM"/>
        </w:rPr>
        <w:t xml:space="preserve"> </w:t>
      </w:r>
      <w:r w:rsidRPr="00A340ED">
        <w:rPr>
          <w:rFonts w:ascii="Sylfaen" w:hAnsi="Sylfaen" w:cs="Sylfaen"/>
          <w:sz w:val="20"/>
          <w:lang w:val="hy-AM"/>
        </w:rPr>
        <w:t>պայմանագրի</w:t>
      </w:r>
      <w:r w:rsidRPr="00A340ED">
        <w:rPr>
          <w:rFonts w:ascii="Arial Armenian" w:hAnsi="Arial Armenian" w:cs="Arial"/>
          <w:sz w:val="20"/>
          <w:lang w:val="hy-AM"/>
        </w:rPr>
        <w:t xml:space="preserve"> </w:t>
      </w:r>
      <w:r w:rsidRPr="00A340ED">
        <w:rPr>
          <w:rFonts w:ascii="Sylfaen" w:hAnsi="Sylfaen" w:cs="Sylfaen"/>
          <w:sz w:val="20"/>
          <w:lang w:val="hy-AM"/>
        </w:rPr>
        <w:t>միակողմանի</w:t>
      </w:r>
      <w:r w:rsidRPr="00A340ED">
        <w:rPr>
          <w:rFonts w:ascii="Arial Armenian" w:hAnsi="Arial Armenian" w:cs="Arial"/>
          <w:sz w:val="20"/>
          <w:lang w:val="hy-AM"/>
        </w:rPr>
        <w:t xml:space="preserve"> </w:t>
      </w:r>
      <w:r w:rsidRPr="00A340ED">
        <w:rPr>
          <w:rFonts w:ascii="Sylfaen" w:hAnsi="Sylfaen" w:cs="Sylfaen"/>
          <w:sz w:val="20"/>
          <w:lang w:val="hy-AM"/>
        </w:rPr>
        <w:t>լուծմանը</w:t>
      </w:r>
      <w:r w:rsidRPr="00A340ED">
        <w:rPr>
          <w:rFonts w:ascii="Arial Armenian" w:hAnsi="Arial Armenian" w:cs="Arial"/>
          <w:sz w:val="20"/>
          <w:lang w:val="hy-AM"/>
        </w:rPr>
        <w:t>:</w:t>
      </w:r>
    </w:p>
    <w:p w:rsidR="0081576D" w:rsidRPr="00A340ED" w:rsidRDefault="0081576D" w:rsidP="0081576D">
      <w:pPr>
        <w:ind w:firstLine="567"/>
        <w:jc w:val="both"/>
        <w:rPr>
          <w:rFonts w:ascii="Arial Armenian" w:hAnsi="Arial Armenian" w:cs="Sylfaen"/>
          <w:sz w:val="20"/>
          <w:vertAlign w:val="superscript"/>
          <w:lang w:val="hy-AM"/>
        </w:rPr>
      </w:pPr>
      <w:r w:rsidRPr="00A340ED">
        <w:rPr>
          <w:rFonts w:ascii="Arial Armenian" w:hAnsi="Arial Armenian" w:cs="Sylfaen"/>
          <w:sz w:val="20"/>
          <w:lang w:val="hy-AM"/>
        </w:rPr>
        <w:t xml:space="preserve">10.3. </w:t>
      </w:r>
      <w:r w:rsidRPr="00A340ED">
        <w:rPr>
          <w:rFonts w:ascii="Sylfaen" w:hAnsi="Sylfaen" w:cs="Sylfaen"/>
          <w:sz w:val="20"/>
          <w:lang w:val="hy-AM"/>
        </w:rPr>
        <w:t>Պայմանագրի</w:t>
      </w:r>
      <w:r w:rsidRPr="00A340ED">
        <w:rPr>
          <w:rFonts w:ascii="Arial Armenian" w:hAnsi="Arial Armenian" w:cs="Sylfaen"/>
          <w:sz w:val="20"/>
          <w:lang w:val="af-ZA"/>
        </w:rPr>
        <w:t xml:space="preserve"> </w:t>
      </w:r>
      <w:r w:rsidRPr="00A340ED">
        <w:rPr>
          <w:rFonts w:ascii="Sylfaen" w:hAnsi="Sylfaen" w:cs="Sylfaen"/>
          <w:sz w:val="20"/>
          <w:lang w:val="hy-AM"/>
        </w:rPr>
        <w:t>ապահովման</w:t>
      </w:r>
      <w:r w:rsidRPr="00A340ED">
        <w:rPr>
          <w:rFonts w:ascii="Arial Armenian" w:hAnsi="Arial Armenian" w:cs="Sylfaen"/>
          <w:sz w:val="20"/>
          <w:lang w:val="af-ZA"/>
        </w:rPr>
        <w:t xml:space="preserve"> </w:t>
      </w:r>
      <w:r w:rsidRPr="00A340ED">
        <w:rPr>
          <w:rFonts w:ascii="Sylfaen" w:hAnsi="Sylfaen" w:cs="Sylfaen"/>
          <w:sz w:val="20"/>
          <w:lang w:val="hy-AM"/>
        </w:rPr>
        <w:t>չափը</w:t>
      </w:r>
      <w:r w:rsidRPr="00A340ED">
        <w:rPr>
          <w:rFonts w:ascii="Arial Armenian" w:hAnsi="Arial Armenian" w:cs="Sylfaen"/>
          <w:sz w:val="20"/>
          <w:lang w:val="af-ZA"/>
        </w:rPr>
        <w:t xml:space="preserve"> </w:t>
      </w:r>
      <w:r w:rsidRPr="00A340ED">
        <w:rPr>
          <w:rFonts w:ascii="Sylfaen" w:hAnsi="Sylfaen" w:cs="Sylfaen"/>
          <w:sz w:val="20"/>
          <w:lang w:val="hy-AM"/>
        </w:rPr>
        <w:t>կազմում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af-ZA"/>
        </w:rPr>
        <w:t>կնքվելիք</w:t>
      </w:r>
      <w:r w:rsidRPr="00A340ED">
        <w:rPr>
          <w:rFonts w:ascii="Arial Armenian" w:hAnsi="Arial Armenian" w:cs="Sylfaen"/>
          <w:sz w:val="20"/>
          <w:lang w:val="af-ZA"/>
        </w:rPr>
        <w:t xml:space="preserve"> </w:t>
      </w:r>
      <w:r w:rsidRPr="00A340ED">
        <w:rPr>
          <w:rFonts w:ascii="Sylfaen" w:hAnsi="Sylfaen" w:cs="Sylfaen"/>
          <w:sz w:val="20"/>
          <w:lang w:val="hy-AM"/>
        </w:rPr>
        <w:t>պայմանագրի</w:t>
      </w:r>
      <w:r w:rsidRPr="00A340ED">
        <w:rPr>
          <w:rFonts w:ascii="Arial Armenian" w:hAnsi="Arial Armenian" w:cs="Sylfaen"/>
          <w:sz w:val="20"/>
          <w:lang w:val="af-ZA"/>
        </w:rPr>
        <w:t xml:space="preserve"> </w:t>
      </w:r>
      <w:r w:rsidRPr="00A340ED">
        <w:rPr>
          <w:rFonts w:ascii="Sylfaen" w:hAnsi="Sylfaen" w:cs="Sylfaen"/>
          <w:sz w:val="20"/>
          <w:lang w:val="hy-AM"/>
        </w:rPr>
        <w:t>գնի</w:t>
      </w:r>
      <w:r w:rsidRPr="00A340ED">
        <w:rPr>
          <w:rFonts w:ascii="Arial Armenian" w:hAnsi="Arial Armenian" w:cs="Sylfaen"/>
          <w:sz w:val="20"/>
          <w:lang w:val="af-ZA"/>
        </w:rPr>
        <w:t xml:space="preserve"> 10  </w:t>
      </w:r>
      <w:r w:rsidRPr="00A340ED">
        <w:rPr>
          <w:rFonts w:ascii="Sylfaen" w:hAnsi="Sylfaen" w:cs="Sylfaen"/>
          <w:sz w:val="20"/>
          <w:lang w:val="hy-AM"/>
        </w:rPr>
        <w:t>տոկոսը</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ապահովումը</w:t>
      </w:r>
      <w:r w:rsidRPr="00A340ED">
        <w:rPr>
          <w:rFonts w:ascii="Arial Armenian" w:hAnsi="Arial Armenian" w:cs="Sylfaen"/>
          <w:sz w:val="20"/>
          <w:lang w:val="hy-AM"/>
        </w:rPr>
        <w:t xml:space="preserve"> </w:t>
      </w:r>
      <w:r w:rsidRPr="00A340ED">
        <w:rPr>
          <w:rFonts w:ascii="Sylfaen" w:hAnsi="Sylfaen" w:cs="Sylfaen"/>
          <w:sz w:val="20"/>
          <w:lang w:val="hy-AM"/>
        </w:rPr>
        <w:t>ներկայացվում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բանկային</w:t>
      </w:r>
      <w:r w:rsidRPr="00A340ED">
        <w:rPr>
          <w:rFonts w:ascii="Arial Armenian" w:hAnsi="Arial Armenian" w:cs="Sylfaen"/>
          <w:sz w:val="20"/>
          <w:lang w:val="hy-AM"/>
        </w:rPr>
        <w:t xml:space="preserve"> </w:t>
      </w:r>
      <w:r w:rsidRPr="00A340ED">
        <w:rPr>
          <w:rFonts w:ascii="Sylfaen" w:hAnsi="Sylfaen" w:cs="Sylfaen"/>
          <w:sz w:val="20"/>
          <w:lang w:val="hy-AM"/>
        </w:rPr>
        <w:t>երախիքի</w:t>
      </w:r>
      <w:r w:rsidRPr="00A340ED">
        <w:rPr>
          <w:rFonts w:ascii="Arial Armenian" w:hAnsi="Arial Armenian" w:cs="Sylfaen"/>
          <w:sz w:val="20"/>
          <w:lang w:val="hy-AM"/>
        </w:rPr>
        <w:t xml:space="preserve"> (</w:t>
      </w:r>
      <w:r w:rsidRPr="00A340ED">
        <w:rPr>
          <w:rFonts w:ascii="Sylfaen" w:hAnsi="Sylfaen" w:cs="Sylfaen"/>
          <w:sz w:val="20"/>
          <w:lang w:val="hy-AM"/>
        </w:rPr>
        <w:t>հավելված</w:t>
      </w:r>
      <w:r w:rsidRPr="00A340ED">
        <w:rPr>
          <w:rFonts w:ascii="Arial Armenian" w:hAnsi="Arial Armenian" w:cs="Sylfaen"/>
          <w:sz w:val="20"/>
          <w:lang w:val="hy-AM"/>
        </w:rPr>
        <w:t xml:space="preserve"> 5)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կանխիկ</w:t>
      </w:r>
      <w:r w:rsidRPr="00A340ED">
        <w:rPr>
          <w:rFonts w:ascii="Arial Armenian" w:hAnsi="Arial Armenian" w:cs="Sylfaen"/>
          <w:sz w:val="20"/>
          <w:lang w:val="hy-AM"/>
        </w:rPr>
        <w:t xml:space="preserve"> </w:t>
      </w:r>
      <w:r w:rsidRPr="00A340ED">
        <w:rPr>
          <w:rFonts w:ascii="Sylfaen" w:hAnsi="Sylfaen" w:cs="Sylfaen"/>
          <w:sz w:val="20"/>
          <w:lang w:val="hy-AM"/>
        </w:rPr>
        <w:t>փողի</w:t>
      </w:r>
      <w:r w:rsidRPr="00A340ED">
        <w:rPr>
          <w:rFonts w:ascii="Arial Armenian" w:hAnsi="Arial Armenian" w:cs="Sylfaen"/>
          <w:sz w:val="20"/>
          <w:lang w:val="hy-AM"/>
        </w:rPr>
        <w:t xml:space="preserve"> </w:t>
      </w:r>
      <w:r w:rsidRPr="00A340ED">
        <w:rPr>
          <w:rFonts w:ascii="Sylfaen" w:hAnsi="Sylfaen" w:cs="Sylfaen"/>
          <w:sz w:val="20"/>
          <w:lang w:val="hy-AM"/>
        </w:rPr>
        <w:t>ձևով</w:t>
      </w:r>
      <w:r w:rsidRPr="00A340ED">
        <w:rPr>
          <w:rFonts w:ascii="Arial Armenian" w:hAnsi="Arial Armenian" w:cs="Sylfaen"/>
          <w:sz w:val="20"/>
          <w:lang w:val="hy-AM"/>
        </w:rPr>
        <w:t>:</w:t>
      </w:r>
      <w:r w:rsidRPr="00A340ED">
        <w:rPr>
          <w:rFonts w:ascii="Arial Armenian" w:hAnsi="Arial Armenian" w:cs="Sylfaen"/>
          <w:sz w:val="20"/>
          <w:vertAlign w:val="superscript"/>
          <w:lang w:val="hy-AM"/>
        </w:rPr>
        <w:t>13</w:t>
      </w:r>
    </w:p>
    <w:p w:rsidR="0081576D" w:rsidRPr="00A340ED" w:rsidRDefault="0081576D" w:rsidP="0081576D">
      <w:pPr>
        <w:ind w:firstLine="567"/>
        <w:jc w:val="both"/>
        <w:rPr>
          <w:rFonts w:ascii="Arial Armenian" w:hAnsi="Arial Armenian" w:cs="Arial"/>
          <w:sz w:val="20"/>
          <w:lang w:val="hy-AM"/>
        </w:rPr>
      </w:pPr>
      <w:r w:rsidRPr="00A340ED">
        <w:rPr>
          <w:rFonts w:ascii="Sylfaen" w:hAnsi="Sylfaen" w:cs="Sylfaen"/>
          <w:sz w:val="20"/>
          <w:lang w:val="hy-AM"/>
        </w:rPr>
        <w:t>Եթե</w:t>
      </w:r>
      <w:r w:rsidRPr="00A340ED">
        <w:rPr>
          <w:rFonts w:ascii="Arial Armenian" w:hAnsi="Arial Armenian" w:cs="Arial"/>
          <w:sz w:val="20"/>
          <w:lang w:val="hy-AM"/>
        </w:rPr>
        <w:t xml:space="preserve"> </w:t>
      </w:r>
      <w:r w:rsidRPr="00A340ED">
        <w:rPr>
          <w:rFonts w:ascii="Sylfaen" w:hAnsi="Sylfaen" w:cs="Sylfaen"/>
          <w:sz w:val="20"/>
          <w:lang w:val="hy-AM"/>
        </w:rPr>
        <w:t>գնման</w:t>
      </w:r>
      <w:r w:rsidRPr="00A340ED">
        <w:rPr>
          <w:rFonts w:ascii="Arial Armenian" w:hAnsi="Arial Armenian" w:cs="Arial"/>
          <w:sz w:val="20"/>
          <w:lang w:val="hy-AM"/>
        </w:rPr>
        <w:t xml:space="preserve"> </w:t>
      </w:r>
      <w:r w:rsidRPr="00A340ED">
        <w:rPr>
          <w:rFonts w:ascii="Sylfaen" w:hAnsi="Sylfaen" w:cs="Sylfaen"/>
          <w:sz w:val="20"/>
          <w:lang w:val="hy-AM"/>
        </w:rPr>
        <w:t>ընթացակարգը</w:t>
      </w:r>
      <w:r w:rsidRPr="00A340ED">
        <w:rPr>
          <w:rFonts w:ascii="Arial Armenian" w:hAnsi="Arial Armenian" w:cs="Arial"/>
          <w:sz w:val="20"/>
          <w:lang w:val="hy-AM"/>
        </w:rPr>
        <w:t xml:space="preserve"> </w:t>
      </w:r>
      <w:r w:rsidRPr="00A340ED">
        <w:rPr>
          <w:rFonts w:ascii="Sylfaen" w:hAnsi="Sylfaen" w:cs="Sylfaen"/>
          <w:sz w:val="20"/>
          <w:lang w:val="hy-AM"/>
        </w:rPr>
        <w:t>կազմակերպված</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չափաբաժիններով</w:t>
      </w:r>
      <w:r w:rsidRPr="00A340ED">
        <w:rPr>
          <w:rFonts w:ascii="Arial Armenian" w:hAnsi="Arial Armenian" w:cs="Arial"/>
          <w:sz w:val="20"/>
          <w:lang w:val="hy-AM"/>
        </w:rPr>
        <w:t xml:space="preserve"> </w:t>
      </w:r>
      <w:r w:rsidRPr="00A340ED">
        <w:rPr>
          <w:rFonts w:ascii="Sylfaen" w:hAnsi="Sylfaen" w:cs="Sylfaen"/>
          <w:sz w:val="20"/>
          <w:lang w:val="hy-AM"/>
        </w:rPr>
        <w:t>և</w:t>
      </w:r>
      <w:r w:rsidRPr="00A340ED">
        <w:rPr>
          <w:rFonts w:ascii="Arial Armenian" w:hAnsi="Arial Armenian" w:cs="Arial"/>
          <w:sz w:val="20"/>
          <w:lang w:val="hy-AM"/>
        </w:rPr>
        <w:t xml:space="preserve"> </w:t>
      </w:r>
      <w:r w:rsidRPr="00A340ED">
        <w:rPr>
          <w:rFonts w:ascii="Sylfaen" w:hAnsi="Sylfaen" w:cs="Sylfaen"/>
          <w:sz w:val="20"/>
          <w:lang w:val="hy-AM"/>
        </w:rPr>
        <w:t>մասնակիցը</w:t>
      </w:r>
      <w:r w:rsidRPr="00A340ED">
        <w:rPr>
          <w:rFonts w:ascii="Arial Armenian" w:hAnsi="Arial Armenian" w:cs="Arial"/>
          <w:sz w:val="20"/>
          <w:lang w:val="hy-AM"/>
        </w:rPr>
        <w:t xml:space="preserve"> </w:t>
      </w:r>
      <w:r w:rsidRPr="00A340ED">
        <w:rPr>
          <w:rFonts w:ascii="Sylfaen" w:hAnsi="Sylfaen" w:cs="Sylfaen"/>
          <w:sz w:val="20"/>
          <w:lang w:val="hy-AM"/>
        </w:rPr>
        <w:t>ընտրված</w:t>
      </w:r>
      <w:r w:rsidRPr="00A340ED">
        <w:rPr>
          <w:rFonts w:ascii="Arial Armenian" w:hAnsi="Arial Armenian" w:cs="Arial"/>
          <w:sz w:val="20"/>
          <w:lang w:val="hy-AM"/>
        </w:rPr>
        <w:t xml:space="preserve"> </w:t>
      </w:r>
      <w:r w:rsidRPr="00A340ED">
        <w:rPr>
          <w:rFonts w:ascii="Sylfaen" w:hAnsi="Sylfaen" w:cs="Sylfaen"/>
          <w:sz w:val="20"/>
          <w:lang w:val="hy-AM"/>
        </w:rPr>
        <w:t>մասնակից</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ճանաչվում</w:t>
      </w:r>
      <w:r w:rsidRPr="00A340ED">
        <w:rPr>
          <w:rFonts w:ascii="Arial Armenian" w:hAnsi="Arial Armenian" w:cs="Arial"/>
          <w:sz w:val="20"/>
          <w:lang w:val="hy-AM"/>
        </w:rPr>
        <w:t xml:space="preserve"> </w:t>
      </w:r>
      <w:r w:rsidRPr="00A340ED">
        <w:rPr>
          <w:rFonts w:ascii="Sylfaen" w:hAnsi="Sylfaen" w:cs="Sylfaen"/>
          <w:sz w:val="20"/>
          <w:lang w:val="hy-AM"/>
        </w:rPr>
        <w:t>մեկից</w:t>
      </w:r>
      <w:r w:rsidRPr="00A340ED">
        <w:rPr>
          <w:rFonts w:ascii="Arial Armenian" w:hAnsi="Arial Armenian" w:cs="Arial"/>
          <w:sz w:val="20"/>
          <w:lang w:val="hy-AM"/>
        </w:rPr>
        <w:t xml:space="preserve"> </w:t>
      </w:r>
      <w:r w:rsidRPr="00A340ED">
        <w:rPr>
          <w:rFonts w:ascii="Sylfaen" w:hAnsi="Sylfaen" w:cs="Sylfaen"/>
          <w:sz w:val="20"/>
          <w:lang w:val="hy-AM"/>
        </w:rPr>
        <w:t>ավելի</w:t>
      </w:r>
      <w:r w:rsidRPr="00A340ED">
        <w:rPr>
          <w:rFonts w:ascii="Arial Armenian" w:hAnsi="Arial Armenian" w:cs="Arial"/>
          <w:sz w:val="20"/>
          <w:lang w:val="hy-AM"/>
        </w:rPr>
        <w:t xml:space="preserve"> </w:t>
      </w:r>
      <w:r w:rsidRPr="00A340ED">
        <w:rPr>
          <w:rFonts w:ascii="Sylfaen" w:hAnsi="Sylfaen" w:cs="Sylfaen"/>
          <w:sz w:val="20"/>
          <w:lang w:val="hy-AM"/>
        </w:rPr>
        <w:t>չափաբաժինների</w:t>
      </w:r>
      <w:r w:rsidRPr="00A340ED">
        <w:rPr>
          <w:rFonts w:ascii="Arial Armenian" w:hAnsi="Arial Armenian" w:cs="Arial"/>
          <w:sz w:val="20"/>
          <w:lang w:val="hy-AM"/>
        </w:rPr>
        <w:t xml:space="preserve"> </w:t>
      </w:r>
      <w:r w:rsidRPr="00A340ED">
        <w:rPr>
          <w:rFonts w:ascii="Sylfaen" w:hAnsi="Sylfaen" w:cs="Sylfaen"/>
          <w:sz w:val="20"/>
          <w:lang w:val="hy-AM"/>
        </w:rPr>
        <w:t>մասով</w:t>
      </w:r>
      <w:r w:rsidRPr="00A340ED">
        <w:rPr>
          <w:rFonts w:ascii="Arial Armenian" w:hAnsi="Arial Armenian" w:cs="Arial"/>
          <w:sz w:val="20"/>
          <w:lang w:val="hy-AM"/>
        </w:rPr>
        <w:t xml:space="preserve"> </w:t>
      </w:r>
      <w:r w:rsidRPr="00A340ED">
        <w:rPr>
          <w:rFonts w:ascii="Sylfaen" w:hAnsi="Sylfaen" w:cs="Sylfaen"/>
          <w:sz w:val="20"/>
          <w:lang w:val="hy-AM"/>
        </w:rPr>
        <w:t>ու</w:t>
      </w:r>
      <w:r w:rsidRPr="00A340ED">
        <w:rPr>
          <w:rFonts w:ascii="Arial Armenian" w:hAnsi="Arial Armenian" w:cs="Arial"/>
          <w:sz w:val="20"/>
          <w:lang w:val="hy-AM"/>
        </w:rPr>
        <w:t xml:space="preserve"> </w:t>
      </w:r>
      <w:r w:rsidRPr="00A340ED">
        <w:rPr>
          <w:rFonts w:ascii="Sylfaen" w:hAnsi="Sylfaen" w:cs="Sylfaen"/>
          <w:sz w:val="20"/>
          <w:lang w:val="hy-AM"/>
        </w:rPr>
        <w:t>վերջինիս</w:t>
      </w:r>
      <w:r w:rsidRPr="00A340ED">
        <w:rPr>
          <w:rFonts w:ascii="Arial Armenian" w:hAnsi="Arial Armenian" w:cs="Arial"/>
          <w:sz w:val="20"/>
          <w:lang w:val="hy-AM"/>
        </w:rPr>
        <w:t xml:space="preserve"> </w:t>
      </w:r>
      <w:r w:rsidRPr="00A340ED">
        <w:rPr>
          <w:rFonts w:ascii="Sylfaen" w:hAnsi="Sylfaen" w:cs="Sylfaen"/>
          <w:sz w:val="20"/>
          <w:lang w:val="hy-AM"/>
        </w:rPr>
        <w:t>հետ</w:t>
      </w:r>
      <w:r w:rsidRPr="00A340ED">
        <w:rPr>
          <w:rFonts w:ascii="Arial Armenian" w:hAnsi="Arial Armenian" w:cs="Arial"/>
          <w:sz w:val="20"/>
          <w:lang w:val="hy-AM"/>
        </w:rPr>
        <w:t xml:space="preserve"> </w:t>
      </w:r>
      <w:r w:rsidRPr="00A340ED">
        <w:rPr>
          <w:rFonts w:ascii="Sylfaen" w:hAnsi="Sylfaen" w:cs="Sylfaen"/>
          <w:sz w:val="20"/>
          <w:lang w:val="hy-AM"/>
        </w:rPr>
        <w:t>կնքվող</w:t>
      </w:r>
      <w:r w:rsidRPr="00A340ED">
        <w:rPr>
          <w:rFonts w:ascii="Arial Armenian" w:hAnsi="Arial Armenian" w:cs="Arial"/>
          <w:sz w:val="20"/>
          <w:lang w:val="hy-AM"/>
        </w:rPr>
        <w:t xml:space="preserve"> </w:t>
      </w:r>
      <w:r w:rsidRPr="00A340ED">
        <w:rPr>
          <w:rFonts w:ascii="Sylfaen" w:hAnsi="Sylfaen" w:cs="Sylfaen"/>
          <w:sz w:val="20"/>
          <w:lang w:val="hy-AM"/>
        </w:rPr>
        <w:t>պայմանագրի</w:t>
      </w:r>
      <w:r w:rsidRPr="00A340ED">
        <w:rPr>
          <w:rFonts w:ascii="Arial Armenian" w:hAnsi="Arial Armenian" w:cs="Arial"/>
          <w:sz w:val="20"/>
          <w:lang w:val="hy-AM"/>
        </w:rPr>
        <w:t xml:space="preserve"> </w:t>
      </w:r>
      <w:r w:rsidRPr="00A340ED">
        <w:rPr>
          <w:rFonts w:ascii="Sylfaen" w:hAnsi="Sylfaen" w:cs="Sylfaen"/>
          <w:sz w:val="20"/>
          <w:lang w:val="hy-AM"/>
        </w:rPr>
        <w:t>ընդհանուր</w:t>
      </w:r>
      <w:r w:rsidRPr="00A340ED">
        <w:rPr>
          <w:rFonts w:ascii="Arial Armenian" w:hAnsi="Arial Armenian" w:cs="Arial"/>
          <w:sz w:val="20"/>
          <w:lang w:val="hy-AM"/>
        </w:rPr>
        <w:t xml:space="preserve"> </w:t>
      </w:r>
      <w:r w:rsidRPr="00A340ED">
        <w:rPr>
          <w:rFonts w:ascii="Sylfaen" w:hAnsi="Sylfaen" w:cs="Sylfaen"/>
          <w:sz w:val="20"/>
          <w:lang w:val="hy-AM"/>
        </w:rPr>
        <w:t>գինը</w:t>
      </w:r>
      <w:r w:rsidRPr="00A340ED">
        <w:rPr>
          <w:rFonts w:ascii="Arial Armenian" w:hAnsi="Arial Armenian" w:cs="Arial"/>
          <w:sz w:val="20"/>
          <w:lang w:val="hy-AM"/>
        </w:rPr>
        <w:t xml:space="preserve"> </w:t>
      </w:r>
      <w:r w:rsidRPr="00A340ED">
        <w:rPr>
          <w:rFonts w:ascii="Sylfaen" w:hAnsi="Sylfaen" w:cs="Sylfaen"/>
          <w:sz w:val="20"/>
          <w:lang w:val="hy-AM"/>
        </w:rPr>
        <w:t>գերազանցում</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10 </w:t>
      </w:r>
      <w:r w:rsidRPr="00A340ED">
        <w:rPr>
          <w:rFonts w:ascii="Sylfaen" w:hAnsi="Sylfaen" w:cs="Sylfaen"/>
          <w:sz w:val="20"/>
          <w:lang w:val="hy-AM"/>
        </w:rPr>
        <w:t>մլն</w:t>
      </w:r>
      <w:r w:rsidRPr="00A340ED">
        <w:rPr>
          <w:rFonts w:ascii="Arial Armenian" w:hAnsi="Arial Armenian" w:cs="Arial"/>
          <w:sz w:val="20"/>
          <w:lang w:val="hy-AM"/>
        </w:rPr>
        <w:t xml:space="preserve">. </w:t>
      </w:r>
      <w:r w:rsidRPr="00A340ED">
        <w:rPr>
          <w:rFonts w:ascii="Sylfaen" w:hAnsi="Sylfaen" w:cs="Sylfaen"/>
          <w:sz w:val="20"/>
          <w:lang w:val="hy-AM"/>
        </w:rPr>
        <w:t>ՀՀ</w:t>
      </w:r>
      <w:r w:rsidRPr="00A340ED">
        <w:rPr>
          <w:rFonts w:ascii="Arial Armenian" w:hAnsi="Arial Armenian" w:cs="Arial"/>
          <w:sz w:val="20"/>
          <w:lang w:val="hy-AM"/>
        </w:rPr>
        <w:t xml:space="preserve"> </w:t>
      </w:r>
      <w:r w:rsidRPr="00A340ED">
        <w:rPr>
          <w:rFonts w:ascii="Sylfaen" w:hAnsi="Sylfaen" w:cs="Sylfaen"/>
          <w:sz w:val="20"/>
          <w:lang w:val="hy-AM"/>
        </w:rPr>
        <w:t>դրամը</w:t>
      </w:r>
      <w:r w:rsidRPr="00A340ED">
        <w:rPr>
          <w:rFonts w:ascii="Arial Armenian" w:hAnsi="Arial Armenian" w:cs="Arial"/>
          <w:sz w:val="20"/>
          <w:lang w:val="hy-AM"/>
        </w:rPr>
        <w:t xml:space="preserve">, </w:t>
      </w:r>
      <w:r w:rsidRPr="00A340ED">
        <w:rPr>
          <w:rFonts w:ascii="Sylfaen" w:hAnsi="Sylfaen" w:cs="Sylfaen"/>
          <w:sz w:val="20"/>
          <w:lang w:val="hy-AM"/>
        </w:rPr>
        <w:t>ապա</w:t>
      </w:r>
      <w:r w:rsidRPr="00A340ED">
        <w:rPr>
          <w:rFonts w:ascii="Arial Armenian" w:hAnsi="Arial Armenian" w:cs="Arial"/>
          <w:sz w:val="20"/>
          <w:lang w:val="hy-AM"/>
        </w:rPr>
        <w:t xml:space="preserve"> </w:t>
      </w:r>
      <w:r w:rsidRPr="00A340ED">
        <w:rPr>
          <w:rFonts w:ascii="Sylfaen" w:hAnsi="Sylfaen" w:cs="Sylfaen"/>
          <w:sz w:val="20"/>
          <w:lang w:val="hy-AM"/>
        </w:rPr>
        <w:t>պայմանագրի</w:t>
      </w:r>
      <w:r w:rsidRPr="00A340ED">
        <w:rPr>
          <w:rFonts w:ascii="Arial Armenian" w:hAnsi="Arial Armenian" w:cs="Arial"/>
          <w:sz w:val="20"/>
          <w:lang w:val="hy-AM"/>
        </w:rPr>
        <w:t xml:space="preserve"> </w:t>
      </w:r>
      <w:r w:rsidRPr="00A340ED">
        <w:rPr>
          <w:rFonts w:ascii="Sylfaen" w:hAnsi="Sylfaen" w:cs="Sylfaen"/>
          <w:sz w:val="20"/>
          <w:lang w:val="hy-AM"/>
        </w:rPr>
        <w:t>ապահովումը</w:t>
      </w:r>
      <w:r w:rsidRPr="00A340ED">
        <w:rPr>
          <w:rFonts w:ascii="Arial Armenian" w:hAnsi="Arial Armenian" w:cs="Arial"/>
          <w:sz w:val="20"/>
          <w:lang w:val="hy-AM"/>
        </w:rPr>
        <w:t xml:space="preserve"> </w:t>
      </w:r>
      <w:r w:rsidRPr="00A340ED">
        <w:rPr>
          <w:rFonts w:ascii="Sylfaen" w:hAnsi="Sylfaen" w:cs="Sylfaen"/>
          <w:sz w:val="20"/>
          <w:lang w:val="hy-AM"/>
        </w:rPr>
        <w:t>ներկայացվում</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բանկային</w:t>
      </w:r>
      <w:r w:rsidRPr="00A340ED">
        <w:rPr>
          <w:rFonts w:ascii="Arial Armenian" w:hAnsi="Arial Armenian" w:cs="Arial"/>
          <w:sz w:val="20"/>
          <w:lang w:val="hy-AM"/>
        </w:rPr>
        <w:t xml:space="preserve"> </w:t>
      </w:r>
      <w:r w:rsidRPr="00A340ED">
        <w:rPr>
          <w:rFonts w:ascii="Sylfaen" w:hAnsi="Sylfaen" w:cs="Sylfaen"/>
          <w:sz w:val="20"/>
          <w:lang w:val="hy-AM"/>
        </w:rPr>
        <w:t>երաշխիքի</w:t>
      </w:r>
      <w:r w:rsidRPr="00A340ED">
        <w:rPr>
          <w:rFonts w:ascii="Arial Armenian" w:hAnsi="Arial Armenian" w:cs="Arial"/>
          <w:sz w:val="20"/>
          <w:lang w:val="hy-AM"/>
        </w:rPr>
        <w:t xml:space="preserve"> </w:t>
      </w:r>
      <w:r w:rsidRPr="00A340ED">
        <w:rPr>
          <w:rFonts w:ascii="Sylfaen" w:hAnsi="Sylfaen" w:cs="Sylfaen"/>
          <w:sz w:val="20"/>
          <w:lang w:val="hy-AM"/>
        </w:rPr>
        <w:t>կամ</w:t>
      </w:r>
      <w:r w:rsidRPr="00A340ED">
        <w:rPr>
          <w:rFonts w:ascii="Arial Armenian" w:hAnsi="Arial Armenian" w:cs="Arial"/>
          <w:sz w:val="20"/>
          <w:lang w:val="hy-AM"/>
        </w:rPr>
        <w:t xml:space="preserve"> </w:t>
      </w:r>
      <w:r w:rsidRPr="00A340ED">
        <w:rPr>
          <w:rFonts w:ascii="Sylfaen" w:hAnsi="Sylfaen" w:cs="Sylfaen"/>
          <w:sz w:val="20"/>
          <w:lang w:val="hy-AM"/>
        </w:rPr>
        <w:t>կանխիկ</w:t>
      </w:r>
      <w:r w:rsidRPr="00A340ED">
        <w:rPr>
          <w:rFonts w:ascii="Arial Armenian" w:hAnsi="Arial Armenian" w:cs="Arial"/>
          <w:sz w:val="20"/>
          <w:lang w:val="hy-AM"/>
        </w:rPr>
        <w:t xml:space="preserve"> </w:t>
      </w:r>
      <w:r w:rsidRPr="00A340ED">
        <w:rPr>
          <w:rFonts w:ascii="Sylfaen" w:hAnsi="Sylfaen" w:cs="Sylfaen"/>
          <w:sz w:val="20"/>
          <w:lang w:val="hy-AM"/>
        </w:rPr>
        <w:t>փողի</w:t>
      </w:r>
      <w:r w:rsidRPr="00A340ED">
        <w:rPr>
          <w:rFonts w:ascii="Arial Armenian" w:hAnsi="Arial Armenian" w:cs="Arial"/>
          <w:sz w:val="20"/>
          <w:lang w:val="hy-AM"/>
        </w:rPr>
        <w:t xml:space="preserve"> </w:t>
      </w:r>
      <w:r w:rsidRPr="00A340ED">
        <w:rPr>
          <w:rFonts w:ascii="Sylfaen" w:hAnsi="Sylfaen" w:cs="Sylfaen"/>
          <w:sz w:val="20"/>
          <w:lang w:val="hy-AM"/>
        </w:rPr>
        <w:t>ձևով՝</w:t>
      </w:r>
      <w:r w:rsidRPr="00A340ED">
        <w:rPr>
          <w:rFonts w:ascii="Arial Armenian" w:hAnsi="Arial Armenian" w:cs="Arial"/>
          <w:sz w:val="20"/>
          <w:lang w:val="hy-AM"/>
        </w:rPr>
        <w:t xml:space="preserve"> </w:t>
      </w:r>
      <w:r w:rsidRPr="00A340ED">
        <w:rPr>
          <w:rFonts w:ascii="Sylfaen" w:hAnsi="Sylfaen" w:cs="Sylfaen"/>
          <w:sz w:val="20"/>
          <w:lang w:val="hy-AM"/>
        </w:rPr>
        <w:t>պայմանագրի</w:t>
      </w:r>
      <w:r w:rsidRPr="00A340ED">
        <w:rPr>
          <w:rFonts w:ascii="Arial Armenian" w:hAnsi="Arial Armenian" w:cs="Arial"/>
          <w:sz w:val="20"/>
          <w:lang w:val="hy-AM"/>
        </w:rPr>
        <w:t xml:space="preserve"> </w:t>
      </w:r>
      <w:r w:rsidRPr="00A340ED">
        <w:rPr>
          <w:rFonts w:ascii="Sylfaen" w:hAnsi="Sylfaen" w:cs="Sylfaen"/>
          <w:sz w:val="20"/>
          <w:lang w:val="hy-AM"/>
        </w:rPr>
        <w:t>ընդհանուր</w:t>
      </w:r>
      <w:r w:rsidRPr="00A340ED">
        <w:rPr>
          <w:rFonts w:ascii="Arial Armenian" w:hAnsi="Arial Armenian" w:cs="Arial"/>
          <w:sz w:val="20"/>
          <w:lang w:val="hy-AM"/>
        </w:rPr>
        <w:t xml:space="preserve"> </w:t>
      </w:r>
      <w:r w:rsidRPr="00A340ED">
        <w:rPr>
          <w:rFonts w:ascii="Sylfaen" w:hAnsi="Sylfaen" w:cs="Sylfaen"/>
          <w:sz w:val="20"/>
          <w:lang w:val="hy-AM"/>
        </w:rPr>
        <w:t>գնի</w:t>
      </w:r>
      <w:r w:rsidRPr="00A340ED">
        <w:rPr>
          <w:rFonts w:ascii="Arial Armenian" w:hAnsi="Arial Armenian" w:cs="Arial"/>
          <w:sz w:val="20"/>
          <w:lang w:val="hy-AM"/>
        </w:rPr>
        <w:t xml:space="preserve"> </w:t>
      </w:r>
      <w:r w:rsidRPr="00A340ED">
        <w:rPr>
          <w:rFonts w:ascii="Sylfaen" w:hAnsi="Sylfaen" w:cs="Sylfaen"/>
          <w:sz w:val="20"/>
          <w:lang w:val="hy-AM"/>
        </w:rPr>
        <w:t>չափով</w:t>
      </w:r>
      <w:r w:rsidRPr="00A340ED">
        <w:rPr>
          <w:rFonts w:ascii="Arial Armenian" w:hAnsi="Arial Armenian" w:cs="Arial"/>
          <w:sz w:val="20"/>
          <w:lang w:val="hy-AM"/>
        </w:rPr>
        <w:t>:</w:t>
      </w:r>
    </w:p>
    <w:p w:rsidR="0081576D" w:rsidRPr="00A340ED" w:rsidRDefault="0081576D" w:rsidP="0081576D">
      <w:pPr>
        <w:ind w:firstLine="567"/>
        <w:jc w:val="both"/>
        <w:rPr>
          <w:rFonts w:ascii="Arial Armenian" w:hAnsi="Arial Armenian"/>
          <w:sz w:val="20"/>
          <w:szCs w:val="20"/>
          <w:lang w:val="hy-AM"/>
        </w:rPr>
      </w:pP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ապահովումը</w:t>
      </w:r>
      <w:r w:rsidRPr="00A340ED">
        <w:rPr>
          <w:rFonts w:ascii="Arial Armenian" w:hAnsi="Arial Armenian" w:cs="Sylfaen"/>
          <w:sz w:val="20"/>
          <w:lang w:val="hy-AM"/>
        </w:rPr>
        <w:t xml:space="preserve"> </w:t>
      </w:r>
      <w:r w:rsidRPr="00A340ED">
        <w:rPr>
          <w:rFonts w:ascii="Sylfaen" w:hAnsi="Sylfaen" w:cs="Sylfaen"/>
          <w:sz w:val="20"/>
          <w:lang w:val="hy-AM"/>
        </w:rPr>
        <w:t>պետք</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վավեր</w:t>
      </w:r>
      <w:r w:rsidRPr="00A340ED">
        <w:rPr>
          <w:rFonts w:ascii="Arial Armenian" w:hAnsi="Arial Armenian" w:cs="Sylfaen"/>
          <w:sz w:val="20"/>
          <w:lang w:val="hy-AM"/>
        </w:rPr>
        <w:t xml:space="preserve"> </w:t>
      </w:r>
      <w:r w:rsidRPr="00A340ED">
        <w:rPr>
          <w:rFonts w:ascii="Sylfaen" w:hAnsi="Sylfaen" w:cs="Sylfaen"/>
          <w:sz w:val="20"/>
          <w:lang w:val="hy-AM"/>
        </w:rPr>
        <w:t>լինի</w:t>
      </w:r>
      <w:r w:rsidRPr="00A340ED">
        <w:rPr>
          <w:rFonts w:ascii="Arial Armenian" w:hAnsi="Arial Armenian" w:cs="Sylfaen"/>
          <w:sz w:val="20"/>
          <w:lang w:val="hy-AM"/>
        </w:rPr>
        <w:t xml:space="preserve"> </w:t>
      </w:r>
      <w:r w:rsidRPr="00A340ED">
        <w:rPr>
          <w:rFonts w:ascii="Sylfaen" w:hAnsi="Sylfaen" w:cs="Sylfaen"/>
          <w:sz w:val="20"/>
          <w:lang w:val="hy-AM"/>
        </w:rPr>
        <w:t>առնվազն</w:t>
      </w:r>
      <w:r w:rsidRPr="00A340ED">
        <w:rPr>
          <w:rFonts w:ascii="Arial Armenian" w:hAnsi="Arial Armenian" w:cs="Sylfaen"/>
          <w:sz w:val="20"/>
          <w:lang w:val="hy-AM"/>
        </w:rPr>
        <w:t xml:space="preserve"> </w:t>
      </w:r>
      <w:r w:rsidRPr="00A340ED">
        <w:rPr>
          <w:rFonts w:ascii="Sylfaen" w:hAnsi="Sylfaen" w:cs="Sylfaen"/>
          <w:sz w:val="20"/>
          <w:lang w:val="hy-AM"/>
        </w:rPr>
        <w:t>մինչև</w:t>
      </w:r>
      <w:r w:rsidRPr="00A340ED">
        <w:rPr>
          <w:rFonts w:ascii="Arial Armenian" w:hAnsi="Arial Armenian" w:cs="Sylfaen"/>
          <w:sz w:val="20"/>
          <w:lang w:val="hy-AM"/>
        </w:rPr>
        <w:t xml:space="preserve"> </w:t>
      </w:r>
      <w:r w:rsidRPr="00A340ED">
        <w:rPr>
          <w:rFonts w:ascii="Sylfaen" w:hAnsi="Sylfaen" w:cs="Sylfaen"/>
          <w:sz w:val="20"/>
          <w:lang w:val="hy-AM"/>
        </w:rPr>
        <w:t>կնքվելիք</w:t>
      </w:r>
      <w:r w:rsidRPr="00A340ED">
        <w:rPr>
          <w:rFonts w:ascii="Arial Armenian" w:hAnsi="Arial Armenian" w:cs="Sylfaen"/>
          <w:sz w:val="20"/>
          <w:lang w:val="hy-AM"/>
        </w:rPr>
        <w:t xml:space="preserve"> </w:t>
      </w: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սահմանվող</w:t>
      </w:r>
      <w:r w:rsidRPr="00A340ED">
        <w:rPr>
          <w:rFonts w:ascii="Arial Armenian" w:hAnsi="Arial Armenian" w:cs="Sylfaen"/>
          <w:sz w:val="20"/>
          <w:lang w:val="hy-AM"/>
        </w:rPr>
        <w:t xml:space="preserve"> </w:t>
      </w:r>
      <w:r w:rsidRPr="00A340ED">
        <w:rPr>
          <w:rFonts w:ascii="Sylfaen" w:hAnsi="Sylfaen" w:cs="Sylfaen"/>
          <w:sz w:val="20"/>
          <w:lang w:val="hy-AM"/>
        </w:rPr>
        <w:t>պարտավորությունների</w:t>
      </w:r>
      <w:r w:rsidRPr="00A340ED">
        <w:rPr>
          <w:rFonts w:ascii="Arial Armenian" w:hAnsi="Arial Armenian" w:cs="Sylfaen"/>
          <w:sz w:val="20"/>
          <w:lang w:val="hy-AM"/>
        </w:rPr>
        <w:t xml:space="preserve"> </w:t>
      </w:r>
      <w:r w:rsidRPr="00A340ED">
        <w:rPr>
          <w:rFonts w:ascii="Sylfaen" w:hAnsi="Sylfaen" w:cs="Sylfaen"/>
          <w:sz w:val="20"/>
          <w:lang w:val="hy-AM"/>
        </w:rPr>
        <w:t>ամբողջական</w:t>
      </w:r>
      <w:r w:rsidRPr="00A340ED">
        <w:rPr>
          <w:rFonts w:ascii="Arial Armenian" w:hAnsi="Arial Armenian" w:cs="Sylfaen"/>
          <w:sz w:val="20"/>
          <w:lang w:val="hy-AM"/>
        </w:rPr>
        <w:t xml:space="preserve"> </w:t>
      </w:r>
      <w:r w:rsidRPr="00A340ED">
        <w:rPr>
          <w:rFonts w:ascii="Sylfaen" w:hAnsi="Sylfaen" w:cs="Sylfaen"/>
          <w:sz w:val="20"/>
          <w:lang w:val="hy-AM"/>
        </w:rPr>
        <w:t>կատարման</w:t>
      </w:r>
      <w:r w:rsidRPr="00A340ED">
        <w:rPr>
          <w:rFonts w:ascii="Arial Armenian" w:hAnsi="Arial Armenian" w:cs="Sylfaen"/>
          <w:sz w:val="20"/>
          <w:lang w:val="hy-AM"/>
        </w:rPr>
        <w:t xml:space="preserve"> </w:t>
      </w:r>
      <w:r w:rsidRPr="00A340ED">
        <w:rPr>
          <w:rFonts w:ascii="Sylfaen" w:hAnsi="Sylfaen" w:cs="Sylfaen"/>
          <w:sz w:val="20"/>
          <w:lang w:val="hy-AM"/>
        </w:rPr>
        <w:t>վերջին</w:t>
      </w:r>
      <w:r w:rsidRPr="00A340ED">
        <w:rPr>
          <w:rFonts w:ascii="Arial Armenian" w:hAnsi="Arial Armenian" w:cs="Sylfaen"/>
          <w:sz w:val="20"/>
          <w:lang w:val="hy-AM"/>
        </w:rPr>
        <w:t xml:space="preserve"> </w:t>
      </w:r>
      <w:r w:rsidRPr="00A340ED">
        <w:rPr>
          <w:rFonts w:ascii="Sylfaen" w:hAnsi="Sylfaen" w:cs="Sylfaen"/>
          <w:sz w:val="20"/>
          <w:lang w:val="hy-AM"/>
        </w:rPr>
        <w:t>օրվան</w:t>
      </w:r>
      <w:r w:rsidRPr="00A340ED">
        <w:rPr>
          <w:rFonts w:ascii="Arial Armenian" w:hAnsi="Arial Armenian" w:cs="Sylfaen"/>
          <w:sz w:val="20"/>
          <w:lang w:val="hy-AM"/>
        </w:rPr>
        <w:t xml:space="preserve"> </w:t>
      </w:r>
      <w:r w:rsidRPr="00A340ED">
        <w:rPr>
          <w:rFonts w:ascii="Sylfaen" w:hAnsi="Sylfaen" w:cs="Sylfaen"/>
          <w:sz w:val="20"/>
          <w:lang w:val="hy-AM"/>
        </w:rPr>
        <w:t>հաջորդող</w:t>
      </w:r>
      <w:r w:rsidRPr="00A340ED">
        <w:rPr>
          <w:rFonts w:ascii="Arial Armenian" w:hAnsi="Arial Armenian" w:cs="Sylfaen"/>
          <w:sz w:val="20"/>
          <w:lang w:val="hy-AM"/>
        </w:rPr>
        <w:t xml:space="preserve"> 20-</w:t>
      </w:r>
      <w:r w:rsidRPr="00A340ED">
        <w:rPr>
          <w:rFonts w:ascii="Sylfaen" w:hAnsi="Sylfaen" w:cs="Sylfaen"/>
          <w:sz w:val="20"/>
          <w:lang w:val="hy-AM"/>
        </w:rPr>
        <w:t>րդ</w:t>
      </w:r>
      <w:r w:rsidRPr="00A340ED">
        <w:rPr>
          <w:rFonts w:ascii="Arial Armenian" w:hAnsi="Arial Armenian" w:cs="Sylfaen"/>
          <w:sz w:val="20"/>
          <w:lang w:val="hy-AM"/>
        </w:rPr>
        <w:t xml:space="preserve"> </w:t>
      </w:r>
      <w:r w:rsidRPr="00A340ED">
        <w:rPr>
          <w:rFonts w:ascii="Sylfaen" w:hAnsi="Sylfaen" w:cs="Sylfaen"/>
          <w:sz w:val="20"/>
          <w:lang w:val="hy-AM"/>
        </w:rPr>
        <w:t>աշխատանքային</w:t>
      </w:r>
      <w:r w:rsidRPr="00A340ED">
        <w:rPr>
          <w:rFonts w:ascii="Arial Armenian" w:hAnsi="Arial Armenian" w:cs="Sylfaen"/>
          <w:sz w:val="20"/>
          <w:lang w:val="hy-AM"/>
        </w:rPr>
        <w:t xml:space="preserve"> </w:t>
      </w:r>
      <w:r w:rsidRPr="00A340ED">
        <w:rPr>
          <w:rFonts w:ascii="Sylfaen" w:hAnsi="Sylfaen" w:cs="Sylfaen"/>
          <w:sz w:val="20"/>
          <w:lang w:val="hy-AM"/>
        </w:rPr>
        <w:t>օրը</w:t>
      </w:r>
      <w:r w:rsidRPr="00A340ED">
        <w:rPr>
          <w:rFonts w:ascii="Arial Armenian" w:hAnsi="Arial Armenian" w:cs="Sylfaen"/>
          <w:sz w:val="20"/>
          <w:lang w:val="hy-AM"/>
        </w:rPr>
        <w:t xml:space="preserve"> </w:t>
      </w:r>
      <w:r w:rsidRPr="00A340ED">
        <w:rPr>
          <w:rFonts w:ascii="Sylfaen" w:hAnsi="Sylfaen" w:cs="Sylfaen"/>
          <w:sz w:val="20"/>
          <w:lang w:val="hy-AM"/>
        </w:rPr>
        <w:t>ներառյալ</w:t>
      </w:r>
      <w:r w:rsidRPr="00A340ED">
        <w:rPr>
          <w:rFonts w:ascii="Arial Armenian" w:hAnsi="Arial Armenian" w:cs="Sylfaen"/>
          <w:sz w:val="20"/>
          <w:lang w:val="hy-AM"/>
        </w:rPr>
        <w:t>:</w:t>
      </w:r>
      <w:r w:rsidRPr="00A340ED">
        <w:rPr>
          <w:rFonts w:ascii="Arial Armenian" w:hAnsi="Arial Armenian"/>
          <w:sz w:val="20"/>
          <w:szCs w:val="20"/>
          <w:lang w:val="hy-AM"/>
        </w:rPr>
        <w:t xml:space="preserve"> </w:t>
      </w:r>
      <w:r w:rsidRPr="00A340ED">
        <w:rPr>
          <w:rFonts w:ascii="Sylfaen" w:hAnsi="Sylfaen" w:cs="Sylfaen"/>
          <w:sz w:val="20"/>
          <w:szCs w:val="20"/>
          <w:lang w:val="hy-AM"/>
        </w:rPr>
        <w:t>Պայմանագրի</w:t>
      </w:r>
      <w:r w:rsidRPr="00A340ED">
        <w:rPr>
          <w:rFonts w:ascii="Arial Armenian" w:hAnsi="Arial Armenian"/>
          <w:sz w:val="20"/>
          <w:szCs w:val="20"/>
          <w:lang w:val="hy-AM"/>
        </w:rPr>
        <w:t xml:space="preserve"> </w:t>
      </w:r>
      <w:r w:rsidRPr="00A340ED">
        <w:rPr>
          <w:rFonts w:ascii="Sylfaen" w:hAnsi="Sylfaen" w:cs="Sylfaen"/>
          <w:sz w:val="20"/>
          <w:szCs w:val="20"/>
          <w:lang w:val="hy-AM"/>
        </w:rPr>
        <w:t>ապահովումը</w:t>
      </w:r>
      <w:r w:rsidRPr="00A340ED">
        <w:rPr>
          <w:rFonts w:ascii="Arial Armenian" w:hAnsi="Arial Armenian"/>
          <w:sz w:val="20"/>
          <w:szCs w:val="20"/>
          <w:lang w:val="hy-AM"/>
        </w:rPr>
        <w:t xml:space="preserve"> </w:t>
      </w:r>
      <w:r w:rsidRPr="00A340ED">
        <w:rPr>
          <w:rFonts w:ascii="Sylfaen" w:hAnsi="Sylfaen" w:cs="Sylfaen"/>
          <w:sz w:val="20"/>
          <w:szCs w:val="20"/>
          <w:lang w:val="hy-AM"/>
        </w:rPr>
        <w:t>այն</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ներկայացրած</w:t>
      </w:r>
      <w:r w:rsidRPr="00A340ED">
        <w:rPr>
          <w:rFonts w:ascii="Arial Armenian" w:hAnsi="Arial Armenian"/>
          <w:sz w:val="20"/>
          <w:szCs w:val="20"/>
          <w:lang w:val="hy-AM"/>
        </w:rPr>
        <w:t xml:space="preserve"> </w:t>
      </w:r>
      <w:r w:rsidRPr="00A340ED">
        <w:rPr>
          <w:rFonts w:ascii="Sylfaen" w:hAnsi="Sylfaen" w:cs="Sylfaen"/>
          <w:sz w:val="20"/>
          <w:szCs w:val="20"/>
          <w:lang w:val="hy-AM"/>
        </w:rPr>
        <w:t>անձին</w:t>
      </w:r>
      <w:r w:rsidRPr="00A340ED">
        <w:rPr>
          <w:rFonts w:ascii="Arial Armenian" w:hAnsi="Arial Armenian"/>
          <w:sz w:val="20"/>
          <w:szCs w:val="20"/>
          <w:lang w:val="hy-AM"/>
        </w:rPr>
        <w:t xml:space="preserve"> </w:t>
      </w:r>
      <w:r w:rsidRPr="00A340ED">
        <w:rPr>
          <w:rFonts w:ascii="Sylfaen" w:hAnsi="Sylfaen" w:cs="Sylfaen"/>
          <w:sz w:val="20"/>
          <w:szCs w:val="20"/>
          <w:lang w:val="hy-AM"/>
        </w:rPr>
        <w:t>վերադարձվում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կնքված</w:t>
      </w:r>
      <w:r w:rsidRPr="00A340ED">
        <w:rPr>
          <w:rFonts w:ascii="Arial Armenian" w:hAnsi="Arial Armenian"/>
          <w:sz w:val="20"/>
          <w:szCs w:val="20"/>
          <w:lang w:val="hy-AM"/>
        </w:rPr>
        <w:t xml:space="preserve"> </w:t>
      </w:r>
      <w:r w:rsidRPr="00A340ED">
        <w:rPr>
          <w:rFonts w:ascii="Sylfaen" w:hAnsi="Sylfaen" w:cs="Sylfaen"/>
          <w:sz w:val="20"/>
          <w:szCs w:val="20"/>
          <w:lang w:val="hy-AM"/>
        </w:rPr>
        <w:t>պայմանագրով</w:t>
      </w:r>
      <w:r w:rsidRPr="00A340ED">
        <w:rPr>
          <w:rFonts w:ascii="Arial Armenian" w:hAnsi="Arial Armenian"/>
          <w:sz w:val="20"/>
          <w:szCs w:val="20"/>
          <w:lang w:val="hy-AM"/>
        </w:rPr>
        <w:t xml:space="preserve"> </w:t>
      </w:r>
      <w:r w:rsidRPr="00A340ED">
        <w:rPr>
          <w:rFonts w:ascii="Sylfaen" w:hAnsi="Sylfaen" w:cs="Sylfaen"/>
          <w:sz w:val="20"/>
          <w:szCs w:val="20"/>
          <w:lang w:val="hy-AM"/>
        </w:rPr>
        <w:t>ստանձնված</w:t>
      </w:r>
      <w:r w:rsidRPr="00A340ED">
        <w:rPr>
          <w:rFonts w:ascii="Arial Armenian" w:hAnsi="Arial Armenian"/>
          <w:sz w:val="20"/>
          <w:szCs w:val="20"/>
          <w:lang w:val="hy-AM"/>
        </w:rPr>
        <w:t xml:space="preserve"> </w:t>
      </w:r>
      <w:r w:rsidRPr="00A340ED">
        <w:rPr>
          <w:rFonts w:ascii="Sylfaen" w:hAnsi="Sylfaen" w:cs="Sylfaen"/>
          <w:sz w:val="20"/>
          <w:szCs w:val="20"/>
          <w:lang w:val="hy-AM"/>
        </w:rPr>
        <w:t>պարտավորությունների</w:t>
      </w:r>
      <w:r w:rsidRPr="00A340ED">
        <w:rPr>
          <w:rFonts w:ascii="Arial Armenian" w:hAnsi="Arial Armenian"/>
          <w:sz w:val="20"/>
          <w:szCs w:val="20"/>
          <w:lang w:val="hy-AM"/>
        </w:rPr>
        <w:t xml:space="preserve"> </w:t>
      </w:r>
      <w:r w:rsidRPr="00A340ED">
        <w:rPr>
          <w:rFonts w:ascii="Sylfaen" w:hAnsi="Sylfaen" w:cs="Sylfaen"/>
          <w:sz w:val="20"/>
          <w:szCs w:val="20"/>
          <w:lang w:val="hy-AM"/>
        </w:rPr>
        <w:t>ամբողջական</w:t>
      </w:r>
      <w:r w:rsidRPr="00A340ED">
        <w:rPr>
          <w:rFonts w:ascii="Arial Armenian" w:hAnsi="Arial Armenia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ամբողջական</w:t>
      </w:r>
      <w:r w:rsidRPr="00A340ED">
        <w:rPr>
          <w:rFonts w:ascii="Arial Armenian" w:hAnsi="Arial Armenian"/>
          <w:sz w:val="20"/>
          <w:szCs w:val="20"/>
          <w:lang w:val="hy-AM"/>
        </w:rPr>
        <w:t xml:space="preserve"> </w:t>
      </w:r>
      <w:r w:rsidRPr="00A340ED">
        <w:rPr>
          <w:rFonts w:ascii="Sylfaen" w:hAnsi="Sylfaen" w:cs="Sylfaen"/>
          <w:sz w:val="20"/>
          <w:szCs w:val="20"/>
          <w:lang w:val="hy-AM"/>
        </w:rPr>
        <w:t>պարտավորությունների</w:t>
      </w:r>
      <w:r w:rsidRPr="00A340ED">
        <w:rPr>
          <w:rFonts w:ascii="Arial Armenian" w:hAnsi="Arial Armenia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sz w:val="20"/>
          <w:szCs w:val="20"/>
          <w:lang w:val="hy-AM"/>
        </w:rPr>
        <w:t xml:space="preserve"> </w:t>
      </w:r>
      <w:r w:rsidRPr="00A340ED">
        <w:rPr>
          <w:rFonts w:ascii="Sylfaen" w:hAnsi="Sylfaen" w:cs="Sylfaen"/>
          <w:sz w:val="20"/>
          <w:szCs w:val="20"/>
          <w:lang w:val="hy-AM"/>
        </w:rPr>
        <w:t>ժամկետը</w:t>
      </w:r>
      <w:r w:rsidRPr="00A340ED">
        <w:rPr>
          <w:rFonts w:ascii="Arial Armenian" w:hAnsi="Arial Armenian"/>
          <w:sz w:val="20"/>
          <w:szCs w:val="20"/>
          <w:lang w:val="hy-AM"/>
        </w:rPr>
        <w:t xml:space="preserve"> </w:t>
      </w:r>
      <w:r w:rsidRPr="00A340ED">
        <w:rPr>
          <w:rFonts w:ascii="Sylfaen" w:hAnsi="Sylfaen" w:cs="Sylfaen"/>
          <w:sz w:val="20"/>
          <w:szCs w:val="20"/>
          <w:lang w:val="hy-AM"/>
        </w:rPr>
        <w:t>լրանալուն</w:t>
      </w:r>
      <w:r w:rsidRPr="00A340ED">
        <w:rPr>
          <w:rFonts w:ascii="Arial Armenian" w:hAnsi="Arial Armenian"/>
          <w:sz w:val="20"/>
          <w:szCs w:val="20"/>
          <w:lang w:val="hy-AM"/>
        </w:rPr>
        <w:t xml:space="preserve"> </w:t>
      </w:r>
      <w:r w:rsidRPr="00A340ED">
        <w:rPr>
          <w:rFonts w:ascii="Sylfaen" w:hAnsi="Sylfaen" w:cs="Sylfaen"/>
          <w:sz w:val="20"/>
          <w:szCs w:val="20"/>
          <w:lang w:val="hy-AM"/>
        </w:rPr>
        <w:t>հաջորդող</w:t>
      </w:r>
      <w:r w:rsidRPr="00A340ED">
        <w:rPr>
          <w:rFonts w:ascii="Arial Armenian" w:hAnsi="Arial Armenian"/>
          <w:sz w:val="20"/>
          <w:szCs w:val="20"/>
          <w:lang w:val="hy-AM"/>
        </w:rPr>
        <w:t xml:space="preserve"> 5 </w:t>
      </w:r>
      <w:r w:rsidRPr="00A340ED">
        <w:rPr>
          <w:rFonts w:ascii="Sylfaen" w:hAnsi="Sylfaen" w:cs="Sylfaen"/>
          <w:sz w:val="20"/>
          <w:szCs w:val="20"/>
          <w:lang w:val="hy-AM"/>
        </w:rPr>
        <w:t>աշխատանքային</w:t>
      </w:r>
      <w:r w:rsidRPr="00A340ED">
        <w:rPr>
          <w:rFonts w:ascii="Arial Armenian" w:hAnsi="Arial Armenian"/>
          <w:sz w:val="20"/>
          <w:szCs w:val="20"/>
          <w:lang w:val="hy-AM"/>
        </w:rPr>
        <w:t xml:space="preserve"> </w:t>
      </w:r>
      <w:r w:rsidRPr="00A340ED">
        <w:rPr>
          <w:rFonts w:ascii="Sylfaen" w:hAnsi="Sylfaen" w:cs="Sylfaen"/>
          <w:sz w:val="20"/>
          <w:szCs w:val="20"/>
          <w:lang w:val="hy-AM"/>
        </w:rPr>
        <w:t>օրվա</w:t>
      </w:r>
      <w:r w:rsidRPr="00A340ED">
        <w:rPr>
          <w:rFonts w:ascii="Arial Armenian" w:hAnsi="Arial Armenian"/>
          <w:sz w:val="20"/>
          <w:szCs w:val="20"/>
          <w:lang w:val="hy-AM"/>
        </w:rPr>
        <w:t xml:space="preserve"> </w:t>
      </w:r>
      <w:r w:rsidRPr="00A340ED">
        <w:rPr>
          <w:rFonts w:ascii="Sylfaen" w:hAnsi="Sylfaen" w:cs="Sylfaen"/>
          <w:sz w:val="20"/>
          <w:szCs w:val="20"/>
          <w:lang w:val="hy-AM"/>
        </w:rPr>
        <w:t>ընթացքում</w:t>
      </w:r>
      <w:r w:rsidRPr="00A340ED">
        <w:rPr>
          <w:rFonts w:ascii="Arial Armenian" w:hAnsi="Arial Armenian"/>
          <w:sz w:val="20"/>
          <w:szCs w:val="20"/>
          <w:lang w:val="hy-AM"/>
        </w:rPr>
        <w:t>:</w:t>
      </w:r>
    </w:p>
    <w:p w:rsidR="0081576D" w:rsidRPr="00A340ED" w:rsidRDefault="0081576D" w:rsidP="0081576D">
      <w:pPr>
        <w:ind w:firstLine="567"/>
        <w:jc w:val="both"/>
        <w:rPr>
          <w:rFonts w:ascii="Arial Armenian" w:hAnsi="Arial Armenian" w:cs="Arial"/>
          <w:sz w:val="20"/>
          <w:lang w:val="hy-AM"/>
        </w:rPr>
      </w:pPr>
      <w:r w:rsidRPr="00A340ED">
        <w:rPr>
          <w:rFonts w:ascii="Sylfaen" w:hAnsi="Sylfaen" w:cs="Sylfaen"/>
          <w:sz w:val="20"/>
          <w:szCs w:val="20"/>
          <w:lang w:val="hy-AM"/>
        </w:rPr>
        <w:t>Կանխիկ</w:t>
      </w:r>
      <w:r w:rsidRPr="00A340ED">
        <w:rPr>
          <w:rFonts w:ascii="Arial Armenian" w:hAnsi="Arial Armenian"/>
          <w:sz w:val="20"/>
          <w:szCs w:val="20"/>
          <w:lang w:val="af-ZA"/>
        </w:rPr>
        <w:t xml:space="preserve"> </w:t>
      </w:r>
      <w:r w:rsidRPr="00A340ED">
        <w:rPr>
          <w:rFonts w:ascii="Sylfaen" w:hAnsi="Sylfaen" w:cs="Sylfaen"/>
          <w:sz w:val="20"/>
          <w:szCs w:val="20"/>
          <w:lang w:val="hy-AM"/>
        </w:rPr>
        <w:t>փողի</w:t>
      </w:r>
      <w:r w:rsidRPr="00A340ED">
        <w:rPr>
          <w:rFonts w:ascii="Arial Armenian" w:hAnsi="Arial Armenian"/>
          <w:sz w:val="20"/>
          <w:szCs w:val="20"/>
          <w:lang w:val="af-ZA"/>
        </w:rPr>
        <w:t xml:space="preserve"> </w:t>
      </w:r>
      <w:r w:rsidRPr="00A340ED">
        <w:rPr>
          <w:rFonts w:ascii="Sylfaen" w:hAnsi="Sylfaen" w:cs="Sylfaen"/>
          <w:sz w:val="20"/>
          <w:szCs w:val="20"/>
          <w:lang w:val="hy-AM"/>
        </w:rPr>
        <w:t>ձևով</w:t>
      </w:r>
      <w:r w:rsidRPr="00A340ED">
        <w:rPr>
          <w:rFonts w:ascii="Arial Armenian" w:hAnsi="Arial Armenian"/>
          <w:sz w:val="20"/>
          <w:szCs w:val="20"/>
          <w:lang w:val="af-ZA"/>
        </w:rPr>
        <w:t xml:space="preserve"> </w:t>
      </w:r>
      <w:r w:rsidRPr="00A340ED">
        <w:rPr>
          <w:rFonts w:ascii="Sylfaen" w:hAnsi="Sylfaen" w:cs="Sylfaen"/>
          <w:sz w:val="20"/>
          <w:szCs w:val="20"/>
          <w:lang w:val="hy-AM"/>
        </w:rPr>
        <w:t>ներկայացված</w:t>
      </w:r>
      <w:r w:rsidRPr="00A340ED">
        <w:rPr>
          <w:rFonts w:ascii="Arial Armenian" w:hAnsi="Arial Armenian"/>
          <w:sz w:val="20"/>
          <w:szCs w:val="20"/>
          <w:lang w:val="af-ZA"/>
        </w:rPr>
        <w:t xml:space="preserve"> </w:t>
      </w:r>
      <w:r w:rsidRPr="00A340ED">
        <w:rPr>
          <w:rFonts w:ascii="Sylfaen" w:hAnsi="Sylfaen" w:cs="Sylfaen"/>
          <w:sz w:val="20"/>
          <w:lang w:val="hy-AM"/>
        </w:rPr>
        <w:t>պայմանագրի</w:t>
      </w:r>
      <w:r w:rsidRPr="00A340ED">
        <w:rPr>
          <w:rFonts w:ascii="Arial Armenian" w:hAnsi="Arial Armenian" w:cs="Arial"/>
          <w:sz w:val="20"/>
          <w:lang w:val="hy-AM"/>
        </w:rPr>
        <w:t xml:space="preserve"> </w:t>
      </w:r>
      <w:r w:rsidRPr="00A340ED">
        <w:rPr>
          <w:rFonts w:ascii="Sylfaen" w:hAnsi="Sylfaen" w:cs="Sylfaen"/>
          <w:sz w:val="20"/>
          <w:lang w:val="hy-AM"/>
        </w:rPr>
        <w:t>ապահովումը</w:t>
      </w:r>
      <w:r w:rsidRPr="00A340ED">
        <w:rPr>
          <w:rFonts w:ascii="Arial Armenian" w:hAnsi="Arial Armenian" w:cs="Arial"/>
          <w:sz w:val="20"/>
          <w:lang w:val="hy-AM"/>
        </w:rPr>
        <w:t xml:space="preserve"> </w:t>
      </w:r>
      <w:r w:rsidRPr="00A340ED">
        <w:rPr>
          <w:rFonts w:ascii="Sylfaen" w:hAnsi="Sylfaen" w:cs="Sylfaen"/>
          <w:sz w:val="20"/>
          <w:lang w:val="hy-AM"/>
        </w:rPr>
        <w:t>պետք</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փոխանցվի</w:t>
      </w:r>
      <w:r w:rsidRPr="00A340ED">
        <w:rPr>
          <w:rFonts w:ascii="Arial Armenian" w:hAnsi="Arial Armenian" w:cs="Arial"/>
          <w:sz w:val="20"/>
          <w:lang w:val="hy-AM"/>
        </w:rPr>
        <w:t xml:space="preserve"> </w:t>
      </w:r>
      <w:r w:rsidRPr="00A340ED">
        <w:rPr>
          <w:rFonts w:ascii="Sylfaen" w:hAnsi="Sylfaen" w:cs="Sylfaen"/>
          <w:sz w:val="20"/>
          <w:lang w:val="hy-AM"/>
        </w:rPr>
        <w:t>Կենտրոնական</w:t>
      </w:r>
      <w:r w:rsidRPr="00A340ED">
        <w:rPr>
          <w:rFonts w:ascii="Arial Armenian" w:hAnsi="Arial Armenian" w:cs="Arial"/>
          <w:sz w:val="20"/>
          <w:lang w:val="hy-AM"/>
        </w:rPr>
        <w:t xml:space="preserve"> </w:t>
      </w:r>
      <w:r w:rsidRPr="00A340ED">
        <w:rPr>
          <w:rFonts w:ascii="Sylfaen" w:hAnsi="Sylfaen" w:cs="Sylfaen"/>
          <w:sz w:val="20"/>
          <w:lang w:val="hy-AM"/>
        </w:rPr>
        <w:t>գանձապետարանում</w:t>
      </w:r>
      <w:r w:rsidRPr="00A340ED">
        <w:rPr>
          <w:rFonts w:ascii="Arial Armenian" w:hAnsi="Arial Armenian" w:cs="Arial"/>
          <w:sz w:val="20"/>
          <w:lang w:val="hy-AM"/>
        </w:rPr>
        <w:t xml:space="preserve"> </w:t>
      </w:r>
      <w:r w:rsidRPr="00A340ED">
        <w:rPr>
          <w:rFonts w:ascii="Sylfaen" w:hAnsi="Sylfaen" w:cs="Sylfaen"/>
          <w:sz w:val="20"/>
          <w:lang w:val="hy-AM"/>
        </w:rPr>
        <w:t>լիազորված</w:t>
      </w:r>
      <w:r w:rsidRPr="00A340ED">
        <w:rPr>
          <w:rFonts w:ascii="Arial Armenian" w:hAnsi="Arial Armenian" w:cs="Arial"/>
          <w:sz w:val="20"/>
          <w:lang w:val="hy-AM"/>
        </w:rPr>
        <w:t xml:space="preserve"> </w:t>
      </w:r>
      <w:r w:rsidRPr="00A340ED">
        <w:rPr>
          <w:rFonts w:ascii="Sylfaen" w:hAnsi="Sylfaen" w:cs="Sylfaen"/>
          <w:sz w:val="20"/>
          <w:lang w:val="hy-AM"/>
        </w:rPr>
        <w:t>մարմնի</w:t>
      </w:r>
      <w:r w:rsidRPr="00A340ED">
        <w:rPr>
          <w:rFonts w:ascii="Arial Armenian" w:hAnsi="Arial Armenian" w:cs="Arial"/>
          <w:sz w:val="20"/>
          <w:lang w:val="hy-AM"/>
        </w:rPr>
        <w:t xml:space="preserve"> </w:t>
      </w:r>
      <w:r w:rsidRPr="00A340ED">
        <w:rPr>
          <w:rFonts w:ascii="Sylfaen" w:hAnsi="Sylfaen" w:cs="Sylfaen"/>
          <w:sz w:val="20"/>
          <w:lang w:val="hy-AM"/>
        </w:rPr>
        <w:t>անվամբ</w:t>
      </w:r>
      <w:r w:rsidRPr="00A340ED">
        <w:rPr>
          <w:rFonts w:ascii="Arial Armenian" w:hAnsi="Arial Armenian" w:cs="Arial"/>
          <w:sz w:val="20"/>
          <w:lang w:val="hy-AM"/>
        </w:rPr>
        <w:t xml:space="preserve"> </w:t>
      </w:r>
      <w:r w:rsidRPr="00A340ED">
        <w:rPr>
          <w:rFonts w:ascii="Sylfaen" w:hAnsi="Sylfaen" w:cs="Sylfaen"/>
          <w:sz w:val="20"/>
          <w:lang w:val="hy-AM"/>
        </w:rPr>
        <w:t>բացված</w:t>
      </w:r>
      <w:r w:rsidRPr="00A340ED">
        <w:rPr>
          <w:rFonts w:ascii="Arial Armenian" w:hAnsi="Arial Armenian" w:cs="Arial"/>
          <w:sz w:val="20"/>
          <w:lang w:val="hy-AM"/>
        </w:rPr>
        <w:t xml:space="preserve"> </w:t>
      </w:r>
      <w:r w:rsidRPr="00A340ED">
        <w:rPr>
          <w:rFonts w:ascii="Arial Armenian" w:hAnsi="Arial Armenian" w:cs="Arial LatArm"/>
          <w:sz w:val="20"/>
          <w:lang w:val="hy-AM"/>
        </w:rPr>
        <w:t>«</w:t>
      </w:r>
      <w:r w:rsidRPr="00A340ED">
        <w:rPr>
          <w:rFonts w:ascii="Arial Armenian" w:hAnsi="Arial Armenian" w:cs="Arial"/>
          <w:sz w:val="20"/>
          <w:lang w:val="hy-AM"/>
        </w:rPr>
        <w:t>900008000664</w:t>
      </w:r>
      <w:r w:rsidR="00991798" w:rsidRPr="00A340ED">
        <w:rPr>
          <w:rFonts w:ascii="Arial Armenian" w:hAnsi="Arial Armenian" w:cs="Arial LatArm"/>
          <w:sz w:val="20"/>
          <w:lang w:val="hy-AM"/>
        </w:rPr>
        <w:t xml:space="preserve"> </w:t>
      </w:r>
      <w:r w:rsidRPr="00A340ED">
        <w:rPr>
          <w:rFonts w:ascii="Arial Armenian" w:hAnsi="Arial Armenian" w:cs="Arial"/>
          <w:sz w:val="20"/>
          <w:lang w:val="hy-AM"/>
        </w:rPr>
        <w:t xml:space="preserve"> </w:t>
      </w:r>
      <w:r w:rsidRPr="00A340ED">
        <w:rPr>
          <w:rFonts w:ascii="Sylfaen" w:hAnsi="Sylfaen" w:cs="Sylfaen"/>
          <w:sz w:val="20"/>
          <w:lang w:val="hy-AM"/>
        </w:rPr>
        <w:t>գանձապետական</w:t>
      </w:r>
      <w:r w:rsidRPr="00A340ED">
        <w:rPr>
          <w:rFonts w:ascii="Arial Armenian" w:hAnsi="Arial Armenian" w:cs="Arial"/>
          <w:sz w:val="20"/>
          <w:lang w:val="hy-AM"/>
        </w:rPr>
        <w:t xml:space="preserve"> </w:t>
      </w:r>
      <w:r w:rsidRPr="00A340ED">
        <w:rPr>
          <w:rFonts w:ascii="Sylfaen" w:hAnsi="Sylfaen" w:cs="Sylfaen"/>
          <w:sz w:val="20"/>
          <w:lang w:val="hy-AM"/>
        </w:rPr>
        <w:t>հաշվին</w:t>
      </w:r>
      <w:r w:rsidRPr="00A340ED">
        <w:rPr>
          <w:rFonts w:ascii="Arial Armenian" w:hAnsi="Arial Armenian" w:cs="Arial"/>
          <w:sz w:val="20"/>
          <w:lang w:val="hy-AM"/>
        </w:rPr>
        <w:t xml:space="preserve">.  </w:t>
      </w:r>
    </w:p>
    <w:p w:rsidR="0081576D" w:rsidRPr="00A340ED" w:rsidRDefault="0081576D" w:rsidP="0081576D">
      <w:pPr>
        <w:ind w:firstLine="567"/>
        <w:jc w:val="both"/>
        <w:rPr>
          <w:rFonts w:ascii="Arial Armenian" w:hAnsi="Arial Armenian" w:cs="Arial"/>
          <w:sz w:val="20"/>
          <w:lang w:val="hy-AM"/>
        </w:rPr>
      </w:pPr>
      <w:r w:rsidRPr="00A340ED">
        <w:rPr>
          <w:rFonts w:ascii="Arial Armenian" w:hAnsi="Arial Armenian" w:cs="Sylfaen"/>
          <w:sz w:val="20"/>
          <w:lang w:val="hy-AM"/>
        </w:rPr>
        <w:t xml:space="preserve">10.4 </w:t>
      </w:r>
      <w:r w:rsidRPr="00A340ED">
        <w:rPr>
          <w:rFonts w:ascii="Sylfaen" w:hAnsi="Sylfaen" w:cs="Sylfaen"/>
          <w:sz w:val="20"/>
          <w:lang w:val="hy-AM"/>
        </w:rPr>
        <w:t>Եթե</w:t>
      </w:r>
      <w:r w:rsidRPr="00A340ED">
        <w:rPr>
          <w:rFonts w:ascii="Arial Armenian" w:hAnsi="Arial Armenian" w:cs="Arial"/>
          <w:sz w:val="20"/>
          <w:lang w:val="hy-AM"/>
        </w:rPr>
        <w:t xml:space="preserve"> </w:t>
      </w:r>
      <w:r w:rsidRPr="00A340ED">
        <w:rPr>
          <w:rFonts w:ascii="Sylfaen" w:hAnsi="Sylfaen" w:cs="Sylfaen"/>
          <w:sz w:val="20"/>
          <w:lang w:val="hy-AM"/>
        </w:rPr>
        <w:t>գնման</w:t>
      </w:r>
      <w:r w:rsidRPr="00A340ED">
        <w:rPr>
          <w:rFonts w:ascii="Arial Armenian" w:hAnsi="Arial Armenian" w:cs="Arial"/>
          <w:sz w:val="20"/>
          <w:lang w:val="hy-AM"/>
        </w:rPr>
        <w:t xml:space="preserve"> </w:t>
      </w:r>
      <w:r w:rsidRPr="00A340ED">
        <w:rPr>
          <w:rFonts w:ascii="Sylfaen" w:hAnsi="Sylfaen" w:cs="Sylfaen"/>
          <w:sz w:val="20"/>
          <w:lang w:val="hy-AM"/>
        </w:rPr>
        <w:t>ընթացակարգը</w:t>
      </w:r>
      <w:r w:rsidRPr="00A340ED">
        <w:rPr>
          <w:rFonts w:ascii="Arial Armenian" w:hAnsi="Arial Armenian" w:cs="Arial"/>
          <w:sz w:val="20"/>
          <w:lang w:val="hy-AM"/>
        </w:rPr>
        <w:t xml:space="preserve"> </w:t>
      </w:r>
      <w:r w:rsidRPr="00A340ED">
        <w:rPr>
          <w:rFonts w:ascii="Sylfaen" w:hAnsi="Sylfaen" w:cs="Sylfaen"/>
          <w:sz w:val="20"/>
          <w:lang w:val="hy-AM"/>
        </w:rPr>
        <w:t>կազմակերպված</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Օրենքի</w:t>
      </w:r>
      <w:r w:rsidRPr="00A340ED">
        <w:rPr>
          <w:rFonts w:ascii="Arial Armenian" w:hAnsi="Arial Armenian" w:cs="Arial"/>
          <w:sz w:val="20"/>
          <w:lang w:val="hy-AM"/>
        </w:rPr>
        <w:t xml:space="preserve"> 15-</w:t>
      </w:r>
      <w:r w:rsidRPr="00A340ED">
        <w:rPr>
          <w:rFonts w:ascii="Sylfaen" w:hAnsi="Sylfaen" w:cs="Sylfaen"/>
          <w:sz w:val="20"/>
          <w:lang w:val="hy-AM"/>
        </w:rPr>
        <w:t>րդ</w:t>
      </w:r>
      <w:r w:rsidRPr="00A340ED">
        <w:rPr>
          <w:rFonts w:ascii="Arial Armenian" w:hAnsi="Arial Armenian" w:cs="Arial"/>
          <w:sz w:val="20"/>
          <w:lang w:val="hy-AM"/>
        </w:rPr>
        <w:t xml:space="preserve"> </w:t>
      </w:r>
      <w:r w:rsidRPr="00A340ED">
        <w:rPr>
          <w:rFonts w:ascii="Sylfaen" w:hAnsi="Sylfaen" w:cs="Sylfaen"/>
          <w:sz w:val="20"/>
          <w:lang w:val="hy-AM"/>
        </w:rPr>
        <w:t>հոդվածի</w:t>
      </w:r>
      <w:r w:rsidRPr="00A340ED">
        <w:rPr>
          <w:rFonts w:ascii="Arial Armenian" w:hAnsi="Arial Armenian" w:cs="Arial"/>
          <w:sz w:val="20"/>
          <w:lang w:val="hy-AM"/>
        </w:rPr>
        <w:t xml:space="preserve"> 6-</w:t>
      </w:r>
      <w:r w:rsidRPr="00A340ED">
        <w:rPr>
          <w:rFonts w:ascii="Sylfaen" w:hAnsi="Sylfaen" w:cs="Sylfaen"/>
          <w:sz w:val="20"/>
          <w:lang w:val="hy-AM"/>
        </w:rPr>
        <w:t>րդ</w:t>
      </w:r>
      <w:r w:rsidRPr="00A340ED">
        <w:rPr>
          <w:rFonts w:ascii="Arial Armenian" w:hAnsi="Arial Armenian" w:cs="Arial"/>
          <w:sz w:val="20"/>
          <w:lang w:val="hy-AM"/>
        </w:rPr>
        <w:t xml:space="preserve"> </w:t>
      </w:r>
      <w:r w:rsidRPr="00A340ED">
        <w:rPr>
          <w:rFonts w:ascii="Sylfaen" w:hAnsi="Sylfaen" w:cs="Sylfaen"/>
          <w:sz w:val="20"/>
          <w:lang w:val="hy-AM"/>
        </w:rPr>
        <w:t>մասի</w:t>
      </w:r>
      <w:r w:rsidRPr="00A340ED">
        <w:rPr>
          <w:rFonts w:ascii="Arial Armenian" w:hAnsi="Arial Armenian" w:cs="Arial"/>
          <w:sz w:val="20"/>
          <w:lang w:val="hy-AM"/>
        </w:rPr>
        <w:t xml:space="preserve"> </w:t>
      </w:r>
      <w:r w:rsidRPr="00A340ED">
        <w:rPr>
          <w:rFonts w:ascii="Sylfaen" w:hAnsi="Sylfaen" w:cs="Sylfaen"/>
          <w:sz w:val="20"/>
          <w:lang w:val="hy-AM"/>
        </w:rPr>
        <w:t>հիման</w:t>
      </w:r>
      <w:r w:rsidRPr="00A340ED">
        <w:rPr>
          <w:rFonts w:ascii="Arial Armenian" w:hAnsi="Arial Armenian" w:cs="Arial"/>
          <w:sz w:val="20"/>
          <w:lang w:val="hy-AM"/>
        </w:rPr>
        <w:t xml:space="preserve"> </w:t>
      </w:r>
      <w:r w:rsidRPr="00A340ED">
        <w:rPr>
          <w:rFonts w:ascii="Sylfaen" w:hAnsi="Sylfaen" w:cs="Sylfaen"/>
          <w:sz w:val="20"/>
          <w:lang w:val="hy-AM"/>
        </w:rPr>
        <w:t>վրա</w:t>
      </w:r>
      <w:r w:rsidRPr="00A340ED">
        <w:rPr>
          <w:rFonts w:ascii="Arial Armenian" w:hAnsi="Arial Armenian" w:cs="Arial"/>
          <w:sz w:val="20"/>
          <w:lang w:val="hy-AM"/>
        </w:rPr>
        <w:t xml:space="preserve"> </w:t>
      </w:r>
      <w:r w:rsidRPr="00A340ED">
        <w:rPr>
          <w:rFonts w:ascii="Sylfaen" w:hAnsi="Sylfaen" w:cs="Sylfaen"/>
          <w:sz w:val="20"/>
          <w:lang w:val="hy-AM"/>
        </w:rPr>
        <w:t>և</w:t>
      </w:r>
      <w:r w:rsidRPr="00A340ED">
        <w:rPr>
          <w:rFonts w:ascii="Arial Armenian" w:hAnsi="Arial Armenian" w:cs="Arial"/>
          <w:sz w:val="20"/>
          <w:lang w:val="hy-AM"/>
        </w:rPr>
        <w:t xml:space="preserve"> </w:t>
      </w:r>
      <w:r w:rsidRPr="00A340ED">
        <w:rPr>
          <w:rFonts w:ascii="Sylfaen" w:hAnsi="Sylfaen" w:cs="Sylfaen"/>
          <w:sz w:val="20"/>
          <w:lang w:val="hy-AM"/>
        </w:rPr>
        <w:t>պայմանագիրը</w:t>
      </w:r>
      <w:r w:rsidRPr="00A340ED">
        <w:rPr>
          <w:rFonts w:ascii="Arial Armenian" w:hAnsi="Arial Armenian" w:cs="Arial"/>
          <w:sz w:val="20"/>
          <w:lang w:val="hy-AM"/>
        </w:rPr>
        <w:t xml:space="preserve"> </w:t>
      </w:r>
      <w:r w:rsidRPr="00A340ED">
        <w:rPr>
          <w:rFonts w:ascii="Sylfaen" w:hAnsi="Sylfaen" w:cs="Sylfaen"/>
          <w:sz w:val="20"/>
          <w:lang w:val="hy-AM"/>
        </w:rPr>
        <w:t>կնքելու</w:t>
      </w:r>
      <w:r w:rsidRPr="00A340ED">
        <w:rPr>
          <w:rFonts w:ascii="Arial Armenian" w:hAnsi="Arial Armenian" w:cs="Arial"/>
          <w:sz w:val="20"/>
          <w:lang w:val="hy-AM"/>
        </w:rPr>
        <w:t xml:space="preserve"> </w:t>
      </w:r>
      <w:r w:rsidRPr="00A340ED">
        <w:rPr>
          <w:rFonts w:ascii="Sylfaen" w:hAnsi="Sylfaen" w:cs="Sylfaen"/>
          <w:sz w:val="20"/>
          <w:lang w:val="hy-AM"/>
        </w:rPr>
        <w:t>իրավասության</w:t>
      </w:r>
      <w:r w:rsidRPr="00A340ED">
        <w:rPr>
          <w:rFonts w:ascii="Arial Armenian" w:hAnsi="Arial Armenian" w:cs="Arial"/>
          <w:sz w:val="20"/>
          <w:lang w:val="hy-AM"/>
        </w:rPr>
        <w:t xml:space="preserve"> </w:t>
      </w:r>
      <w:r w:rsidRPr="00A340ED">
        <w:rPr>
          <w:rFonts w:ascii="Sylfaen" w:hAnsi="Sylfaen" w:cs="Sylfaen"/>
          <w:sz w:val="20"/>
          <w:lang w:val="hy-AM"/>
        </w:rPr>
        <w:t>առաջացման</w:t>
      </w:r>
      <w:r w:rsidRPr="00A340ED">
        <w:rPr>
          <w:rFonts w:ascii="Arial Armenian" w:hAnsi="Arial Armenian" w:cs="Arial"/>
          <w:sz w:val="20"/>
          <w:lang w:val="hy-AM"/>
        </w:rPr>
        <w:t xml:space="preserve"> </w:t>
      </w:r>
      <w:r w:rsidRPr="00A340ED">
        <w:rPr>
          <w:rFonts w:ascii="Sylfaen" w:hAnsi="Sylfaen" w:cs="Sylfaen"/>
          <w:sz w:val="20"/>
          <w:lang w:val="hy-AM"/>
        </w:rPr>
        <w:t>պահին</w:t>
      </w:r>
      <w:r w:rsidRPr="00A340ED">
        <w:rPr>
          <w:rFonts w:ascii="Arial Armenian" w:hAnsi="Arial Armenian" w:cs="Arial"/>
          <w:sz w:val="20"/>
          <w:lang w:val="hy-AM"/>
        </w:rPr>
        <w:t xml:space="preserve"> </w:t>
      </w:r>
      <w:r w:rsidRPr="00A340ED">
        <w:rPr>
          <w:rFonts w:ascii="Sylfaen" w:hAnsi="Sylfaen" w:cs="Sylfaen"/>
          <w:sz w:val="20"/>
          <w:lang w:val="hy-AM"/>
        </w:rPr>
        <w:t>նախատեսված</w:t>
      </w:r>
      <w:r w:rsidRPr="00A340ED">
        <w:rPr>
          <w:rFonts w:ascii="Arial Armenian" w:hAnsi="Arial Armenian" w:cs="Arial"/>
          <w:sz w:val="20"/>
          <w:lang w:val="hy-AM"/>
        </w:rPr>
        <w:t xml:space="preserve"> </w:t>
      </w:r>
      <w:r w:rsidRPr="00A340ED">
        <w:rPr>
          <w:rFonts w:ascii="Sylfaen" w:hAnsi="Sylfaen" w:cs="Sylfaen"/>
          <w:sz w:val="20"/>
          <w:lang w:val="hy-AM"/>
        </w:rPr>
        <w:t>չեն</w:t>
      </w:r>
      <w:r w:rsidRPr="00A340ED">
        <w:rPr>
          <w:rFonts w:ascii="Arial Armenian" w:hAnsi="Arial Armenian" w:cs="Arial"/>
          <w:sz w:val="20"/>
          <w:lang w:val="hy-AM"/>
        </w:rPr>
        <w:t xml:space="preserve"> </w:t>
      </w:r>
      <w:r w:rsidRPr="00A340ED">
        <w:rPr>
          <w:rFonts w:ascii="Sylfaen" w:hAnsi="Sylfaen" w:cs="Sylfaen"/>
          <w:sz w:val="20"/>
          <w:lang w:val="hy-AM"/>
        </w:rPr>
        <w:t>ֆինանսական</w:t>
      </w:r>
      <w:r w:rsidRPr="00A340ED">
        <w:rPr>
          <w:rFonts w:ascii="Arial Armenian" w:hAnsi="Arial Armenian" w:cs="Arial"/>
          <w:sz w:val="20"/>
          <w:lang w:val="hy-AM"/>
        </w:rPr>
        <w:t xml:space="preserve"> </w:t>
      </w:r>
      <w:r w:rsidRPr="00A340ED">
        <w:rPr>
          <w:rFonts w:ascii="Sylfaen" w:hAnsi="Sylfaen" w:cs="Sylfaen"/>
          <w:sz w:val="20"/>
          <w:lang w:val="hy-AM"/>
        </w:rPr>
        <w:t>միջոցներ</w:t>
      </w:r>
      <w:r w:rsidRPr="00A340ED">
        <w:rPr>
          <w:rFonts w:ascii="Arial Armenian" w:hAnsi="Arial Armenian" w:cs="Arial"/>
          <w:sz w:val="20"/>
          <w:lang w:val="hy-AM"/>
        </w:rPr>
        <w:t xml:space="preserve">, </w:t>
      </w:r>
      <w:r w:rsidRPr="00A340ED">
        <w:rPr>
          <w:rFonts w:ascii="Sylfaen" w:hAnsi="Sylfaen" w:cs="Sylfaen"/>
          <w:sz w:val="20"/>
          <w:lang w:val="hy-AM"/>
        </w:rPr>
        <w:t>ապա</w:t>
      </w:r>
      <w:r w:rsidRPr="00A340ED">
        <w:rPr>
          <w:rFonts w:ascii="Arial Armenian" w:hAnsi="Arial Armenian" w:cs="Arial"/>
          <w:sz w:val="20"/>
          <w:lang w:val="hy-AM"/>
        </w:rPr>
        <w:t xml:space="preserve"> </w:t>
      </w:r>
      <w:r w:rsidRPr="00A340ED">
        <w:rPr>
          <w:rFonts w:ascii="Sylfaen" w:hAnsi="Sylfaen" w:cs="Sylfaen"/>
          <w:sz w:val="20"/>
          <w:lang w:val="hy-AM"/>
        </w:rPr>
        <w:t>որակավորման</w:t>
      </w:r>
      <w:r w:rsidRPr="00A340ED">
        <w:rPr>
          <w:rFonts w:ascii="Arial Armenian" w:hAnsi="Arial Armenian" w:cs="Arial"/>
          <w:sz w:val="20"/>
          <w:lang w:val="hy-AM"/>
        </w:rPr>
        <w:t xml:space="preserve"> </w:t>
      </w:r>
      <w:r w:rsidRPr="00A340ED">
        <w:rPr>
          <w:rFonts w:ascii="Sylfaen" w:hAnsi="Sylfaen" w:cs="Sylfaen"/>
          <w:sz w:val="20"/>
          <w:lang w:val="hy-AM"/>
        </w:rPr>
        <w:t>և</w:t>
      </w:r>
      <w:r w:rsidRPr="00A340ED">
        <w:rPr>
          <w:rFonts w:ascii="Arial Armenian" w:hAnsi="Arial Armenian" w:cs="Arial"/>
          <w:sz w:val="20"/>
          <w:lang w:val="hy-AM"/>
        </w:rPr>
        <w:t xml:space="preserve"> </w:t>
      </w:r>
      <w:r w:rsidRPr="00A340ED">
        <w:rPr>
          <w:rFonts w:ascii="Sylfaen" w:hAnsi="Sylfaen" w:cs="Sylfaen"/>
          <w:sz w:val="20"/>
          <w:lang w:val="hy-AM"/>
        </w:rPr>
        <w:t>պայմանագրի</w:t>
      </w:r>
      <w:r w:rsidRPr="00A340ED">
        <w:rPr>
          <w:rFonts w:ascii="Arial Armenian" w:hAnsi="Arial Armenian" w:cs="Arial"/>
          <w:sz w:val="20"/>
          <w:lang w:val="hy-AM"/>
        </w:rPr>
        <w:t xml:space="preserve"> </w:t>
      </w:r>
      <w:r w:rsidRPr="00A340ED">
        <w:rPr>
          <w:rFonts w:ascii="Sylfaen" w:hAnsi="Sylfaen" w:cs="Sylfaen"/>
          <w:sz w:val="20"/>
          <w:lang w:val="hy-AM"/>
        </w:rPr>
        <w:t>ապահովումները</w:t>
      </w:r>
      <w:r w:rsidRPr="00A340ED">
        <w:rPr>
          <w:rFonts w:ascii="Arial Armenian" w:hAnsi="Arial Armenian" w:cs="Arial"/>
          <w:sz w:val="20"/>
          <w:lang w:val="hy-AM"/>
        </w:rPr>
        <w:t xml:space="preserve"> </w:t>
      </w:r>
      <w:r w:rsidRPr="00A340ED">
        <w:rPr>
          <w:rFonts w:ascii="Sylfaen" w:hAnsi="Sylfaen" w:cs="Sylfaen"/>
          <w:sz w:val="20"/>
          <w:lang w:val="hy-AM"/>
        </w:rPr>
        <w:t>ներկայացվում</w:t>
      </w:r>
      <w:r w:rsidRPr="00A340ED">
        <w:rPr>
          <w:rFonts w:ascii="Arial Armenian" w:hAnsi="Arial Armenian" w:cs="Arial"/>
          <w:sz w:val="20"/>
          <w:lang w:val="hy-AM"/>
        </w:rPr>
        <w:t xml:space="preserve"> </w:t>
      </w:r>
      <w:r w:rsidRPr="00A340ED">
        <w:rPr>
          <w:rFonts w:ascii="Sylfaen" w:hAnsi="Sylfaen" w:cs="Sylfaen"/>
          <w:sz w:val="20"/>
          <w:lang w:val="hy-AM"/>
        </w:rPr>
        <w:t>են</w:t>
      </w:r>
      <w:r w:rsidRPr="00A340ED">
        <w:rPr>
          <w:rFonts w:ascii="Arial Armenian" w:hAnsi="Arial Armenian" w:cs="Arial"/>
          <w:sz w:val="20"/>
          <w:lang w:val="hy-AM"/>
        </w:rPr>
        <w:t xml:space="preserve"> </w:t>
      </w:r>
      <w:r w:rsidRPr="00A340ED">
        <w:rPr>
          <w:rFonts w:ascii="Sylfaen" w:hAnsi="Sylfaen" w:cs="Sylfaen"/>
          <w:sz w:val="20"/>
          <w:lang w:val="hy-AM"/>
        </w:rPr>
        <w:t>միակողմանի</w:t>
      </w:r>
      <w:r w:rsidRPr="00A340ED">
        <w:rPr>
          <w:rFonts w:ascii="Arial Armenian" w:hAnsi="Arial Armenian" w:cs="Arial"/>
          <w:sz w:val="20"/>
          <w:lang w:val="hy-AM"/>
        </w:rPr>
        <w:t xml:space="preserve"> </w:t>
      </w:r>
      <w:r w:rsidRPr="00A340ED">
        <w:rPr>
          <w:rFonts w:ascii="Sylfaen" w:hAnsi="Sylfaen" w:cs="Sylfaen"/>
          <w:sz w:val="20"/>
          <w:lang w:val="hy-AM"/>
        </w:rPr>
        <w:t>հաստատված</w:t>
      </w:r>
      <w:r w:rsidRPr="00A340ED">
        <w:rPr>
          <w:rFonts w:ascii="Arial Armenian" w:hAnsi="Arial Armenian" w:cs="Arial"/>
          <w:sz w:val="20"/>
          <w:lang w:val="hy-AM"/>
        </w:rPr>
        <w:t xml:space="preserve"> </w:t>
      </w:r>
      <w:r w:rsidRPr="00A340ED">
        <w:rPr>
          <w:rFonts w:ascii="Sylfaen" w:hAnsi="Sylfaen" w:cs="Sylfaen"/>
          <w:sz w:val="20"/>
          <w:lang w:val="hy-AM"/>
        </w:rPr>
        <w:t>հայտարարության</w:t>
      </w:r>
      <w:r w:rsidRPr="00A340ED">
        <w:rPr>
          <w:rFonts w:ascii="Arial Armenian" w:hAnsi="Arial Armenian" w:cs="Arial"/>
          <w:sz w:val="20"/>
          <w:lang w:val="hy-AM"/>
        </w:rPr>
        <w:t xml:space="preserve">` </w:t>
      </w:r>
      <w:r w:rsidRPr="00A340ED">
        <w:rPr>
          <w:rFonts w:ascii="Sylfaen" w:hAnsi="Sylfaen" w:cs="Sylfaen"/>
          <w:sz w:val="20"/>
          <w:lang w:val="hy-AM"/>
        </w:rPr>
        <w:t>տուժանքի</w:t>
      </w:r>
      <w:r w:rsidRPr="00A340ED">
        <w:rPr>
          <w:rFonts w:ascii="Arial Armenian" w:hAnsi="Arial Armenian" w:cs="Arial"/>
          <w:sz w:val="20"/>
          <w:lang w:val="hy-AM"/>
        </w:rPr>
        <w:t xml:space="preserve"> </w:t>
      </w:r>
      <w:r w:rsidRPr="00A340ED">
        <w:rPr>
          <w:rFonts w:ascii="Sylfaen" w:hAnsi="Sylfaen" w:cs="Sylfaen"/>
          <w:sz w:val="20"/>
          <w:lang w:val="hy-AM"/>
        </w:rPr>
        <w:t>կամ</w:t>
      </w:r>
      <w:r w:rsidRPr="00A340ED">
        <w:rPr>
          <w:rFonts w:ascii="Arial Armenian" w:hAnsi="Arial Armenian" w:cs="Arial"/>
          <w:sz w:val="20"/>
          <w:lang w:val="hy-AM"/>
        </w:rPr>
        <w:t xml:space="preserve"> </w:t>
      </w:r>
      <w:r w:rsidRPr="00A340ED">
        <w:rPr>
          <w:rFonts w:ascii="Sylfaen" w:hAnsi="Sylfaen" w:cs="Sylfaen"/>
          <w:sz w:val="20"/>
          <w:lang w:val="hy-AM"/>
        </w:rPr>
        <w:t>կանխիկ</w:t>
      </w:r>
      <w:r w:rsidRPr="00A340ED">
        <w:rPr>
          <w:rFonts w:ascii="Arial Armenian" w:hAnsi="Arial Armenian" w:cs="Arial"/>
          <w:sz w:val="20"/>
          <w:lang w:val="hy-AM"/>
        </w:rPr>
        <w:t xml:space="preserve"> </w:t>
      </w:r>
      <w:r w:rsidRPr="00A340ED">
        <w:rPr>
          <w:rFonts w:ascii="Sylfaen" w:hAnsi="Sylfaen" w:cs="Sylfaen"/>
          <w:sz w:val="20"/>
          <w:lang w:val="hy-AM"/>
        </w:rPr>
        <w:t>փողի</w:t>
      </w:r>
      <w:r w:rsidRPr="00A340ED">
        <w:rPr>
          <w:rFonts w:ascii="Arial Armenian" w:hAnsi="Arial Armenian" w:cs="Arial"/>
          <w:sz w:val="20"/>
          <w:lang w:val="hy-AM"/>
        </w:rPr>
        <w:t xml:space="preserve"> </w:t>
      </w:r>
      <w:r w:rsidRPr="00A340ED">
        <w:rPr>
          <w:rFonts w:ascii="Sylfaen" w:hAnsi="Sylfaen" w:cs="Sylfaen"/>
          <w:sz w:val="20"/>
          <w:lang w:val="hy-AM"/>
        </w:rPr>
        <w:t>ձևով</w:t>
      </w:r>
      <w:r w:rsidRPr="00A340ED">
        <w:rPr>
          <w:rFonts w:ascii="Arial Armenian" w:hAnsi="Arial Armenian" w:cs="Arial"/>
          <w:sz w:val="20"/>
          <w:lang w:val="hy-AM"/>
        </w:rPr>
        <w:t xml:space="preserve">: </w:t>
      </w:r>
      <w:r w:rsidRPr="00A340ED">
        <w:rPr>
          <w:rFonts w:ascii="Sylfaen" w:hAnsi="Sylfaen" w:cs="Sylfaen"/>
          <w:sz w:val="20"/>
          <w:lang w:val="hy-AM"/>
        </w:rPr>
        <w:t>Եթե</w:t>
      </w:r>
      <w:r w:rsidRPr="00A340ED">
        <w:rPr>
          <w:rFonts w:ascii="Arial Armenian" w:hAnsi="Arial Armenian" w:cs="Arial"/>
          <w:sz w:val="20"/>
          <w:lang w:val="hy-AM"/>
        </w:rPr>
        <w:t xml:space="preserve"> </w:t>
      </w:r>
      <w:r w:rsidRPr="00A340ED">
        <w:rPr>
          <w:rFonts w:ascii="Sylfaen" w:hAnsi="Sylfaen" w:cs="Sylfaen"/>
          <w:sz w:val="20"/>
          <w:lang w:val="hy-AM"/>
        </w:rPr>
        <w:t>պայմանագիրը</w:t>
      </w:r>
      <w:r w:rsidRPr="00A340ED">
        <w:rPr>
          <w:rFonts w:ascii="Arial Armenian" w:hAnsi="Arial Armenian" w:cs="Arial"/>
          <w:sz w:val="20"/>
          <w:lang w:val="hy-AM"/>
        </w:rPr>
        <w:t xml:space="preserve"> </w:t>
      </w:r>
      <w:r w:rsidRPr="00A340ED">
        <w:rPr>
          <w:rFonts w:ascii="Sylfaen" w:hAnsi="Sylfaen" w:cs="Sylfaen"/>
          <w:sz w:val="20"/>
          <w:lang w:val="hy-AM"/>
        </w:rPr>
        <w:t>կնքելու</w:t>
      </w:r>
      <w:r w:rsidRPr="00A340ED">
        <w:rPr>
          <w:rFonts w:ascii="Arial Armenian" w:hAnsi="Arial Armenian" w:cs="Arial"/>
          <w:sz w:val="20"/>
          <w:lang w:val="hy-AM"/>
        </w:rPr>
        <w:t xml:space="preserve"> </w:t>
      </w:r>
      <w:r w:rsidRPr="00A340ED">
        <w:rPr>
          <w:rFonts w:ascii="Sylfaen" w:hAnsi="Sylfaen" w:cs="Sylfaen"/>
          <w:sz w:val="20"/>
          <w:lang w:val="hy-AM"/>
        </w:rPr>
        <w:t>իրավասության</w:t>
      </w:r>
      <w:r w:rsidRPr="00A340ED">
        <w:rPr>
          <w:rFonts w:ascii="Arial Armenian" w:hAnsi="Arial Armenian" w:cs="Arial"/>
          <w:sz w:val="20"/>
          <w:lang w:val="hy-AM"/>
        </w:rPr>
        <w:t xml:space="preserve"> </w:t>
      </w:r>
      <w:r w:rsidRPr="00A340ED">
        <w:rPr>
          <w:rFonts w:ascii="Sylfaen" w:hAnsi="Sylfaen" w:cs="Sylfaen"/>
          <w:sz w:val="20"/>
          <w:lang w:val="hy-AM"/>
        </w:rPr>
        <w:t>առաջացման</w:t>
      </w:r>
      <w:r w:rsidRPr="00A340ED">
        <w:rPr>
          <w:rFonts w:ascii="Arial Armenian" w:hAnsi="Arial Armenian" w:cs="Arial"/>
          <w:sz w:val="20"/>
          <w:lang w:val="hy-AM"/>
        </w:rPr>
        <w:t xml:space="preserve"> </w:t>
      </w:r>
      <w:r w:rsidRPr="00A340ED">
        <w:rPr>
          <w:rFonts w:ascii="Sylfaen" w:hAnsi="Sylfaen" w:cs="Sylfaen"/>
          <w:sz w:val="20"/>
          <w:lang w:val="hy-AM"/>
        </w:rPr>
        <w:t>պահին՝</w:t>
      </w:r>
    </w:p>
    <w:p w:rsidR="0081576D" w:rsidRPr="00A340ED" w:rsidRDefault="0081576D" w:rsidP="0081576D">
      <w:pPr>
        <w:ind w:firstLine="567"/>
        <w:jc w:val="both"/>
        <w:rPr>
          <w:rFonts w:ascii="Arial Armenian" w:hAnsi="Arial Armenian" w:cs="Arial"/>
          <w:sz w:val="20"/>
          <w:lang w:val="hy-AM"/>
        </w:rPr>
      </w:pPr>
      <w:r w:rsidRPr="00A340ED">
        <w:rPr>
          <w:rFonts w:ascii="Arial Armenian" w:hAnsi="Arial Armenian" w:cs="Arial"/>
          <w:sz w:val="20"/>
          <w:lang w:val="hy-AM"/>
        </w:rPr>
        <w:t xml:space="preserve">- </w:t>
      </w:r>
      <w:r w:rsidRPr="00A340ED">
        <w:rPr>
          <w:rFonts w:ascii="Sylfaen" w:hAnsi="Sylfaen" w:cs="Sylfaen"/>
          <w:sz w:val="20"/>
          <w:lang w:val="hy-AM"/>
        </w:rPr>
        <w:t>նախատեսված</w:t>
      </w:r>
      <w:r w:rsidRPr="00A340ED">
        <w:rPr>
          <w:rFonts w:ascii="Arial Armenian" w:hAnsi="Arial Armenian" w:cs="Arial"/>
          <w:sz w:val="20"/>
          <w:lang w:val="hy-AM"/>
        </w:rPr>
        <w:t xml:space="preserve"> </w:t>
      </w:r>
      <w:r w:rsidRPr="00A340ED">
        <w:rPr>
          <w:rFonts w:ascii="Sylfaen" w:hAnsi="Sylfaen" w:cs="Sylfaen"/>
          <w:sz w:val="20"/>
          <w:lang w:val="hy-AM"/>
        </w:rPr>
        <w:t>են</w:t>
      </w:r>
      <w:r w:rsidRPr="00A340ED">
        <w:rPr>
          <w:rFonts w:ascii="Arial Armenian" w:hAnsi="Arial Armenian" w:cs="Arial"/>
          <w:sz w:val="20"/>
          <w:lang w:val="hy-AM"/>
        </w:rPr>
        <w:t xml:space="preserve"> </w:t>
      </w:r>
      <w:r w:rsidRPr="00A340ED">
        <w:rPr>
          <w:rFonts w:ascii="Sylfaen" w:hAnsi="Sylfaen" w:cs="Sylfaen"/>
          <w:sz w:val="20"/>
          <w:lang w:val="hy-AM"/>
        </w:rPr>
        <w:t>ֆինանսական</w:t>
      </w:r>
      <w:r w:rsidRPr="00A340ED">
        <w:rPr>
          <w:rFonts w:ascii="Arial Armenian" w:hAnsi="Arial Armenian" w:cs="Arial"/>
          <w:sz w:val="20"/>
          <w:lang w:val="hy-AM"/>
        </w:rPr>
        <w:t xml:space="preserve"> </w:t>
      </w:r>
      <w:r w:rsidRPr="00A340ED">
        <w:rPr>
          <w:rFonts w:ascii="Sylfaen" w:hAnsi="Sylfaen" w:cs="Sylfaen"/>
          <w:sz w:val="20"/>
          <w:lang w:val="hy-AM"/>
        </w:rPr>
        <w:t>միջոցներ</w:t>
      </w:r>
      <w:r w:rsidRPr="00A340ED">
        <w:rPr>
          <w:rFonts w:ascii="Arial Armenian" w:hAnsi="Arial Armenian" w:cs="Arial"/>
          <w:sz w:val="20"/>
          <w:lang w:val="hy-AM"/>
        </w:rPr>
        <w:t xml:space="preserve">, </w:t>
      </w:r>
      <w:r w:rsidRPr="00A340ED">
        <w:rPr>
          <w:rFonts w:ascii="Sylfaen" w:hAnsi="Sylfaen" w:cs="Sylfaen"/>
          <w:sz w:val="20"/>
          <w:lang w:val="hy-AM"/>
        </w:rPr>
        <w:t>ապա</w:t>
      </w:r>
      <w:r w:rsidRPr="00A340ED">
        <w:rPr>
          <w:rFonts w:ascii="Arial Armenian" w:hAnsi="Arial Armenian" w:cs="Arial"/>
          <w:sz w:val="20"/>
          <w:lang w:val="hy-AM"/>
        </w:rPr>
        <w:t xml:space="preserve"> </w:t>
      </w:r>
      <w:r w:rsidRPr="00A340ED">
        <w:rPr>
          <w:rFonts w:ascii="Sylfaen" w:hAnsi="Sylfaen" w:cs="Sylfaen"/>
          <w:sz w:val="20"/>
          <w:lang w:val="hy-AM"/>
        </w:rPr>
        <w:t>որակավորման</w:t>
      </w:r>
      <w:r w:rsidRPr="00A340ED">
        <w:rPr>
          <w:rFonts w:ascii="Arial Armenian" w:hAnsi="Arial Armenian" w:cs="Arial"/>
          <w:sz w:val="20"/>
          <w:lang w:val="hy-AM"/>
        </w:rPr>
        <w:t xml:space="preserve"> </w:t>
      </w:r>
      <w:r w:rsidRPr="00A340ED">
        <w:rPr>
          <w:rFonts w:ascii="Sylfaen" w:hAnsi="Sylfaen" w:cs="Sylfaen"/>
          <w:sz w:val="20"/>
          <w:lang w:val="hy-AM"/>
        </w:rPr>
        <w:t>ապահովումը</w:t>
      </w:r>
      <w:r w:rsidRPr="00A340ED">
        <w:rPr>
          <w:rFonts w:ascii="Arial Armenian" w:hAnsi="Arial Armenian" w:cs="Arial"/>
          <w:sz w:val="20"/>
          <w:lang w:val="hy-AM"/>
        </w:rPr>
        <w:t xml:space="preserve"> </w:t>
      </w:r>
      <w:r w:rsidRPr="00A340ED">
        <w:rPr>
          <w:rFonts w:ascii="Sylfaen" w:hAnsi="Sylfaen" w:cs="Sylfaen"/>
          <w:sz w:val="20"/>
          <w:lang w:val="hy-AM"/>
        </w:rPr>
        <w:t>հատկացված</w:t>
      </w:r>
      <w:r w:rsidRPr="00A340ED">
        <w:rPr>
          <w:rFonts w:ascii="Arial Armenian" w:hAnsi="Arial Armenian" w:cs="Arial"/>
          <w:sz w:val="20"/>
          <w:lang w:val="hy-AM"/>
        </w:rPr>
        <w:t xml:space="preserve"> </w:t>
      </w:r>
      <w:r w:rsidRPr="00A340ED">
        <w:rPr>
          <w:rFonts w:ascii="Sylfaen" w:hAnsi="Sylfaen" w:cs="Sylfaen"/>
          <w:sz w:val="20"/>
          <w:lang w:val="hy-AM"/>
        </w:rPr>
        <w:t>ֆինանսական</w:t>
      </w:r>
      <w:r w:rsidRPr="00A340ED">
        <w:rPr>
          <w:rFonts w:ascii="Arial Armenian" w:hAnsi="Arial Armenian" w:cs="Arial"/>
          <w:sz w:val="20"/>
          <w:lang w:val="hy-AM"/>
        </w:rPr>
        <w:t xml:space="preserve"> </w:t>
      </w:r>
      <w:r w:rsidRPr="00A340ED">
        <w:rPr>
          <w:rFonts w:ascii="Sylfaen" w:hAnsi="Sylfaen" w:cs="Sylfaen"/>
          <w:sz w:val="20"/>
          <w:lang w:val="hy-AM"/>
        </w:rPr>
        <w:t>միջոցների</w:t>
      </w:r>
      <w:r w:rsidRPr="00A340ED">
        <w:rPr>
          <w:rFonts w:ascii="Arial Armenian" w:hAnsi="Arial Armenian" w:cs="Arial"/>
          <w:sz w:val="20"/>
          <w:lang w:val="hy-AM"/>
        </w:rPr>
        <w:t xml:space="preserve"> </w:t>
      </w:r>
      <w:r w:rsidRPr="00A340ED">
        <w:rPr>
          <w:rFonts w:ascii="Sylfaen" w:hAnsi="Sylfaen" w:cs="Sylfaen"/>
          <w:sz w:val="20"/>
          <w:lang w:val="hy-AM"/>
        </w:rPr>
        <w:t>մասով</w:t>
      </w:r>
      <w:r w:rsidRPr="00A340ED">
        <w:rPr>
          <w:rFonts w:ascii="Arial Armenian" w:hAnsi="Arial Armenian" w:cs="Arial"/>
          <w:sz w:val="20"/>
          <w:lang w:val="hy-AM"/>
        </w:rPr>
        <w:t xml:space="preserve"> </w:t>
      </w:r>
      <w:r w:rsidRPr="00A340ED">
        <w:rPr>
          <w:rFonts w:ascii="Sylfaen" w:hAnsi="Sylfaen" w:cs="Sylfaen"/>
          <w:sz w:val="20"/>
          <w:lang w:val="hy-AM"/>
        </w:rPr>
        <w:t>ներկայացվում</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բանկային</w:t>
      </w:r>
      <w:r w:rsidRPr="00A340ED">
        <w:rPr>
          <w:rFonts w:ascii="Arial Armenian" w:hAnsi="Arial Armenian" w:cs="Arial"/>
          <w:sz w:val="20"/>
          <w:lang w:val="hy-AM"/>
        </w:rPr>
        <w:t xml:space="preserve"> </w:t>
      </w:r>
      <w:r w:rsidRPr="00A340ED">
        <w:rPr>
          <w:rFonts w:ascii="Sylfaen" w:hAnsi="Sylfaen" w:cs="Sylfaen"/>
          <w:sz w:val="20"/>
          <w:lang w:val="hy-AM"/>
        </w:rPr>
        <w:t>երաշխիքի</w:t>
      </w:r>
      <w:r w:rsidRPr="00A340ED">
        <w:rPr>
          <w:rFonts w:ascii="Arial Armenian" w:hAnsi="Arial Armenian" w:cs="Arial"/>
          <w:sz w:val="20"/>
          <w:lang w:val="hy-AM"/>
        </w:rPr>
        <w:t xml:space="preserve"> </w:t>
      </w:r>
      <w:r w:rsidRPr="00A340ED">
        <w:rPr>
          <w:rFonts w:ascii="Sylfaen" w:hAnsi="Sylfaen" w:cs="Sylfaen"/>
          <w:sz w:val="20"/>
          <w:lang w:val="hy-AM"/>
        </w:rPr>
        <w:t>կամ</w:t>
      </w:r>
      <w:r w:rsidRPr="00A340ED">
        <w:rPr>
          <w:rFonts w:ascii="Arial Armenian" w:hAnsi="Arial Armenian" w:cs="Arial"/>
          <w:sz w:val="20"/>
          <w:lang w:val="hy-AM"/>
        </w:rPr>
        <w:t xml:space="preserve"> </w:t>
      </w:r>
      <w:r w:rsidRPr="00A340ED">
        <w:rPr>
          <w:rFonts w:ascii="Sylfaen" w:hAnsi="Sylfaen" w:cs="Sylfaen"/>
          <w:sz w:val="20"/>
          <w:lang w:val="hy-AM"/>
        </w:rPr>
        <w:t>կանխիկ</w:t>
      </w:r>
      <w:r w:rsidRPr="00A340ED">
        <w:rPr>
          <w:rFonts w:ascii="Arial Armenian" w:hAnsi="Arial Armenian" w:cs="Arial"/>
          <w:sz w:val="20"/>
          <w:lang w:val="hy-AM"/>
        </w:rPr>
        <w:t xml:space="preserve"> </w:t>
      </w:r>
      <w:r w:rsidRPr="00A340ED">
        <w:rPr>
          <w:rFonts w:ascii="Sylfaen" w:hAnsi="Sylfaen" w:cs="Sylfaen"/>
          <w:sz w:val="20"/>
          <w:lang w:val="hy-AM"/>
        </w:rPr>
        <w:t>փողի</w:t>
      </w:r>
      <w:r w:rsidRPr="00A340ED">
        <w:rPr>
          <w:rFonts w:ascii="Arial Armenian" w:hAnsi="Arial Armenian" w:cs="Arial"/>
          <w:sz w:val="20"/>
          <w:lang w:val="hy-AM"/>
        </w:rPr>
        <w:t xml:space="preserve"> </w:t>
      </w:r>
      <w:r w:rsidRPr="00A340ED">
        <w:rPr>
          <w:rFonts w:ascii="Sylfaen" w:hAnsi="Sylfaen" w:cs="Sylfaen"/>
          <w:sz w:val="20"/>
          <w:lang w:val="hy-AM"/>
        </w:rPr>
        <w:t>ձևով</w:t>
      </w:r>
      <w:r w:rsidRPr="00A340ED">
        <w:rPr>
          <w:rFonts w:ascii="Arial Armenian" w:hAnsi="Arial Armenian" w:cs="Arial"/>
          <w:sz w:val="20"/>
          <w:lang w:val="hy-AM"/>
        </w:rPr>
        <w:t xml:space="preserve">, </w:t>
      </w:r>
      <w:r w:rsidRPr="00A340ED">
        <w:rPr>
          <w:rFonts w:ascii="Sylfaen" w:hAnsi="Sylfaen" w:cs="Sylfaen"/>
          <w:sz w:val="20"/>
          <w:lang w:val="hy-AM"/>
        </w:rPr>
        <w:t>իսկ</w:t>
      </w:r>
      <w:r w:rsidRPr="00A340ED">
        <w:rPr>
          <w:rFonts w:ascii="Arial Armenian" w:hAnsi="Arial Armenian" w:cs="Arial"/>
          <w:sz w:val="20"/>
          <w:lang w:val="hy-AM"/>
        </w:rPr>
        <w:t xml:space="preserve"> </w:t>
      </w:r>
      <w:r w:rsidRPr="00A340ED">
        <w:rPr>
          <w:rFonts w:ascii="Sylfaen" w:hAnsi="Sylfaen" w:cs="Sylfaen"/>
          <w:sz w:val="20"/>
          <w:lang w:val="hy-AM"/>
        </w:rPr>
        <w:t>հետագայում</w:t>
      </w:r>
      <w:r w:rsidRPr="00A340ED">
        <w:rPr>
          <w:rFonts w:ascii="Arial Armenian" w:hAnsi="Arial Armenian" w:cs="Arial"/>
          <w:sz w:val="20"/>
          <w:lang w:val="hy-AM"/>
        </w:rPr>
        <w:t xml:space="preserve"> </w:t>
      </w:r>
      <w:r w:rsidRPr="00A340ED">
        <w:rPr>
          <w:rFonts w:ascii="Sylfaen" w:hAnsi="Sylfaen" w:cs="Sylfaen"/>
          <w:sz w:val="20"/>
          <w:lang w:val="hy-AM"/>
        </w:rPr>
        <w:t>պահանջվող</w:t>
      </w:r>
      <w:r w:rsidRPr="00A340ED">
        <w:rPr>
          <w:rFonts w:ascii="Arial Armenian" w:hAnsi="Arial Armenian" w:cs="Arial"/>
          <w:sz w:val="20"/>
          <w:lang w:val="hy-AM"/>
        </w:rPr>
        <w:t xml:space="preserve"> </w:t>
      </w:r>
      <w:r w:rsidRPr="00A340ED">
        <w:rPr>
          <w:rFonts w:ascii="Sylfaen" w:hAnsi="Sylfaen" w:cs="Sylfaen"/>
          <w:sz w:val="20"/>
          <w:lang w:val="hy-AM"/>
        </w:rPr>
        <w:t>ֆինանսական</w:t>
      </w:r>
      <w:r w:rsidRPr="00A340ED">
        <w:rPr>
          <w:rFonts w:ascii="Arial Armenian" w:hAnsi="Arial Armenian" w:cs="Arial"/>
          <w:sz w:val="20"/>
          <w:lang w:val="hy-AM"/>
        </w:rPr>
        <w:t xml:space="preserve"> </w:t>
      </w:r>
      <w:r w:rsidRPr="00A340ED">
        <w:rPr>
          <w:rFonts w:ascii="Sylfaen" w:hAnsi="Sylfaen" w:cs="Sylfaen"/>
          <w:sz w:val="20"/>
          <w:lang w:val="hy-AM"/>
        </w:rPr>
        <w:t>միջոցների</w:t>
      </w:r>
      <w:r w:rsidRPr="00A340ED">
        <w:rPr>
          <w:rFonts w:ascii="Arial Armenian" w:hAnsi="Arial Armenian" w:cs="Arial"/>
          <w:sz w:val="20"/>
          <w:lang w:val="hy-AM"/>
        </w:rPr>
        <w:t xml:space="preserve"> </w:t>
      </w:r>
      <w:r w:rsidRPr="00A340ED">
        <w:rPr>
          <w:rFonts w:ascii="Sylfaen" w:hAnsi="Sylfaen" w:cs="Sylfaen"/>
          <w:sz w:val="20"/>
          <w:lang w:val="hy-AM"/>
        </w:rPr>
        <w:t>մասով՝</w:t>
      </w:r>
      <w:r w:rsidRPr="00A340ED">
        <w:rPr>
          <w:rFonts w:ascii="Arial Armenian" w:hAnsi="Arial Armenian" w:cs="Arial"/>
          <w:sz w:val="20"/>
          <w:lang w:val="hy-AM"/>
        </w:rPr>
        <w:t xml:space="preserve"> </w:t>
      </w:r>
      <w:r w:rsidRPr="00A340ED">
        <w:rPr>
          <w:rFonts w:ascii="Sylfaen" w:hAnsi="Sylfaen" w:cs="Sylfaen"/>
          <w:sz w:val="20"/>
          <w:lang w:val="hy-AM"/>
        </w:rPr>
        <w:t>միակողմանի</w:t>
      </w:r>
      <w:r w:rsidRPr="00A340ED">
        <w:rPr>
          <w:rFonts w:ascii="Arial Armenian" w:hAnsi="Arial Armenian" w:cs="Arial"/>
          <w:sz w:val="20"/>
          <w:lang w:val="hy-AM"/>
        </w:rPr>
        <w:t xml:space="preserve"> </w:t>
      </w:r>
      <w:r w:rsidRPr="00A340ED">
        <w:rPr>
          <w:rFonts w:ascii="Sylfaen" w:hAnsi="Sylfaen" w:cs="Sylfaen"/>
          <w:sz w:val="20"/>
          <w:lang w:val="hy-AM"/>
        </w:rPr>
        <w:t>հաստատված</w:t>
      </w:r>
      <w:r w:rsidRPr="00A340ED">
        <w:rPr>
          <w:rFonts w:ascii="Arial Armenian" w:hAnsi="Arial Armenian" w:cs="Arial"/>
          <w:sz w:val="20"/>
          <w:lang w:val="hy-AM"/>
        </w:rPr>
        <w:t xml:space="preserve"> </w:t>
      </w:r>
      <w:r w:rsidRPr="00A340ED">
        <w:rPr>
          <w:rFonts w:ascii="Sylfaen" w:hAnsi="Sylfaen" w:cs="Sylfaen"/>
          <w:sz w:val="20"/>
          <w:lang w:val="hy-AM"/>
        </w:rPr>
        <w:t>հայտարարության</w:t>
      </w:r>
      <w:r w:rsidRPr="00A340ED">
        <w:rPr>
          <w:rFonts w:ascii="Arial Armenian" w:hAnsi="Arial Armenian" w:cs="Arial"/>
          <w:sz w:val="20"/>
          <w:lang w:val="hy-AM"/>
        </w:rPr>
        <w:t xml:space="preserve">` </w:t>
      </w:r>
      <w:r w:rsidRPr="00A340ED">
        <w:rPr>
          <w:rFonts w:ascii="Sylfaen" w:hAnsi="Sylfaen" w:cs="Sylfaen"/>
          <w:sz w:val="20"/>
          <w:lang w:val="hy-AM"/>
        </w:rPr>
        <w:t>տուժանքի</w:t>
      </w:r>
      <w:r w:rsidRPr="00A340ED">
        <w:rPr>
          <w:rFonts w:ascii="Arial Armenian" w:hAnsi="Arial Armenian" w:cs="Arial"/>
          <w:sz w:val="20"/>
          <w:lang w:val="hy-AM"/>
        </w:rPr>
        <w:t xml:space="preserve"> </w:t>
      </w:r>
      <w:r w:rsidRPr="00A340ED">
        <w:rPr>
          <w:rFonts w:ascii="Sylfaen" w:hAnsi="Sylfaen" w:cs="Sylfaen"/>
          <w:sz w:val="20"/>
          <w:lang w:val="hy-AM"/>
        </w:rPr>
        <w:t>կամ</w:t>
      </w:r>
      <w:r w:rsidRPr="00A340ED">
        <w:rPr>
          <w:rFonts w:ascii="Arial Armenian" w:hAnsi="Arial Armenian" w:cs="Arial"/>
          <w:sz w:val="20"/>
          <w:lang w:val="hy-AM"/>
        </w:rPr>
        <w:t xml:space="preserve"> </w:t>
      </w:r>
      <w:r w:rsidRPr="00A340ED">
        <w:rPr>
          <w:rFonts w:ascii="Sylfaen" w:hAnsi="Sylfaen" w:cs="Sylfaen"/>
          <w:sz w:val="20"/>
          <w:lang w:val="hy-AM"/>
        </w:rPr>
        <w:t>կանխիկ</w:t>
      </w:r>
      <w:r w:rsidRPr="00A340ED">
        <w:rPr>
          <w:rFonts w:ascii="Arial Armenian" w:hAnsi="Arial Armenian" w:cs="Arial"/>
          <w:sz w:val="20"/>
          <w:lang w:val="hy-AM"/>
        </w:rPr>
        <w:t xml:space="preserve"> </w:t>
      </w:r>
      <w:r w:rsidRPr="00A340ED">
        <w:rPr>
          <w:rFonts w:ascii="Sylfaen" w:hAnsi="Sylfaen" w:cs="Sylfaen"/>
          <w:sz w:val="20"/>
          <w:lang w:val="hy-AM"/>
        </w:rPr>
        <w:t>փողի</w:t>
      </w:r>
      <w:r w:rsidRPr="00A340ED">
        <w:rPr>
          <w:rFonts w:ascii="Arial Armenian" w:hAnsi="Arial Armenian" w:cs="Arial"/>
          <w:sz w:val="20"/>
          <w:lang w:val="hy-AM"/>
        </w:rPr>
        <w:t xml:space="preserve"> </w:t>
      </w:r>
      <w:r w:rsidRPr="00A340ED">
        <w:rPr>
          <w:rFonts w:ascii="Sylfaen" w:hAnsi="Sylfaen" w:cs="Sylfaen"/>
          <w:sz w:val="20"/>
          <w:lang w:val="hy-AM"/>
        </w:rPr>
        <w:t>ձևով</w:t>
      </w:r>
      <w:r w:rsidRPr="00A340ED">
        <w:rPr>
          <w:rFonts w:ascii="Arial Armenian" w:hAnsi="Arial Armenian" w:cs="Arial"/>
          <w:sz w:val="20"/>
          <w:lang w:val="hy-AM"/>
        </w:rPr>
        <w:t xml:space="preserve">: </w:t>
      </w:r>
    </w:p>
    <w:p w:rsidR="0081576D" w:rsidRPr="00A340ED" w:rsidRDefault="0081576D" w:rsidP="0081576D">
      <w:pPr>
        <w:shd w:val="clear" w:color="auto" w:fill="FFFFFF"/>
        <w:ind w:firstLine="375"/>
        <w:jc w:val="both"/>
        <w:rPr>
          <w:rFonts w:ascii="Arial Armenian" w:hAnsi="Arial Armenian" w:cs="Arial"/>
          <w:sz w:val="20"/>
          <w:lang w:val="hy-AM"/>
        </w:rPr>
      </w:pPr>
      <w:r w:rsidRPr="00A340ED">
        <w:rPr>
          <w:rFonts w:ascii="Arial Armenian" w:hAnsi="Arial Armenian" w:cs="Arial"/>
          <w:sz w:val="20"/>
          <w:lang w:val="hy-AM"/>
        </w:rPr>
        <w:t xml:space="preserve">- </w:t>
      </w:r>
      <w:r w:rsidRPr="00A340ED">
        <w:rPr>
          <w:rFonts w:ascii="Sylfaen" w:hAnsi="Sylfaen" w:cs="Sylfaen"/>
          <w:sz w:val="20"/>
          <w:lang w:val="hy-AM"/>
        </w:rPr>
        <w:t>նախատեսված</w:t>
      </w:r>
      <w:r w:rsidRPr="00A340ED">
        <w:rPr>
          <w:rFonts w:ascii="Arial Armenian" w:hAnsi="Arial Armenian" w:cs="Arial"/>
          <w:sz w:val="20"/>
          <w:lang w:val="hy-AM"/>
        </w:rPr>
        <w:t xml:space="preserve"> </w:t>
      </w:r>
      <w:r w:rsidRPr="00A340ED">
        <w:rPr>
          <w:rFonts w:ascii="Sylfaen" w:hAnsi="Sylfaen" w:cs="Sylfaen"/>
          <w:sz w:val="20"/>
          <w:lang w:val="hy-AM"/>
        </w:rPr>
        <w:t>ֆինանսական</w:t>
      </w:r>
      <w:r w:rsidRPr="00A340ED">
        <w:rPr>
          <w:rFonts w:ascii="Arial Armenian" w:hAnsi="Arial Armenian" w:cs="Arial"/>
          <w:sz w:val="20"/>
          <w:lang w:val="hy-AM"/>
        </w:rPr>
        <w:t xml:space="preserve"> </w:t>
      </w:r>
      <w:r w:rsidRPr="00A340ED">
        <w:rPr>
          <w:rFonts w:ascii="Sylfaen" w:hAnsi="Sylfaen" w:cs="Sylfaen"/>
          <w:sz w:val="20"/>
          <w:lang w:val="hy-AM"/>
        </w:rPr>
        <w:t>միջոցները</w:t>
      </w:r>
      <w:r w:rsidRPr="00A340ED">
        <w:rPr>
          <w:rFonts w:ascii="Arial Armenian" w:hAnsi="Arial Armenian" w:cs="Arial"/>
          <w:sz w:val="20"/>
          <w:lang w:val="hy-AM"/>
        </w:rPr>
        <w:t xml:space="preserve"> </w:t>
      </w:r>
      <w:r w:rsidRPr="00A340ED">
        <w:rPr>
          <w:rFonts w:ascii="Sylfaen" w:hAnsi="Sylfaen" w:cs="Sylfaen"/>
          <w:sz w:val="20"/>
          <w:lang w:val="hy-AM"/>
        </w:rPr>
        <w:t>գերազանցում</w:t>
      </w:r>
      <w:r w:rsidRPr="00A340ED">
        <w:rPr>
          <w:rFonts w:ascii="Arial Armenian" w:hAnsi="Arial Armenian" w:cs="Arial"/>
          <w:sz w:val="20"/>
          <w:lang w:val="hy-AM"/>
        </w:rPr>
        <w:t xml:space="preserve"> </w:t>
      </w:r>
      <w:r w:rsidRPr="00A340ED">
        <w:rPr>
          <w:rFonts w:ascii="Sylfaen" w:hAnsi="Sylfaen" w:cs="Sylfaen"/>
          <w:sz w:val="20"/>
          <w:lang w:val="hy-AM"/>
        </w:rPr>
        <w:t>են</w:t>
      </w:r>
      <w:r w:rsidRPr="00A340ED">
        <w:rPr>
          <w:rFonts w:ascii="Arial Armenian" w:hAnsi="Arial Armenian" w:cs="Arial"/>
          <w:sz w:val="20"/>
          <w:lang w:val="hy-AM"/>
        </w:rPr>
        <w:t xml:space="preserve"> 10 </w:t>
      </w:r>
      <w:r w:rsidRPr="00A340ED">
        <w:rPr>
          <w:rFonts w:ascii="Sylfaen" w:hAnsi="Sylfaen" w:cs="Sylfaen"/>
          <w:sz w:val="20"/>
          <w:lang w:val="hy-AM"/>
        </w:rPr>
        <w:t>մլն</w:t>
      </w:r>
      <w:r w:rsidRPr="00A340ED">
        <w:rPr>
          <w:rFonts w:ascii="Arial Armenian" w:hAnsi="Arial Armenian" w:cs="Arial"/>
          <w:sz w:val="20"/>
          <w:lang w:val="hy-AM"/>
        </w:rPr>
        <w:t xml:space="preserve">. </w:t>
      </w:r>
      <w:r w:rsidRPr="00A340ED">
        <w:rPr>
          <w:rFonts w:ascii="Sylfaen" w:hAnsi="Sylfaen" w:cs="Sylfaen"/>
          <w:sz w:val="20"/>
          <w:lang w:val="hy-AM"/>
        </w:rPr>
        <w:t>ՀՀ</w:t>
      </w:r>
      <w:r w:rsidRPr="00A340ED">
        <w:rPr>
          <w:rFonts w:ascii="Arial Armenian" w:hAnsi="Arial Armenian" w:cs="Arial"/>
          <w:sz w:val="20"/>
          <w:lang w:val="hy-AM"/>
        </w:rPr>
        <w:t xml:space="preserve"> </w:t>
      </w:r>
      <w:r w:rsidRPr="00A340ED">
        <w:rPr>
          <w:rFonts w:ascii="Sylfaen" w:hAnsi="Sylfaen" w:cs="Sylfaen"/>
          <w:sz w:val="20"/>
          <w:lang w:val="hy-AM"/>
        </w:rPr>
        <w:t>դրամը</w:t>
      </w:r>
      <w:r w:rsidRPr="00A340ED">
        <w:rPr>
          <w:rFonts w:ascii="Arial Armenian" w:hAnsi="Arial Armenian" w:cs="Arial"/>
          <w:sz w:val="20"/>
          <w:lang w:val="hy-AM"/>
        </w:rPr>
        <w:t xml:space="preserve">, </w:t>
      </w:r>
      <w:r w:rsidRPr="00A340ED">
        <w:rPr>
          <w:rFonts w:ascii="Sylfaen" w:hAnsi="Sylfaen" w:cs="Sylfaen"/>
          <w:sz w:val="20"/>
          <w:lang w:val="hy-AM"/>
        </w:rPr>
        <w:t>սակայն</w:t>
      </w:r>
      <w:r w:rsidRPr="00A340ED">
        <w:rPr>
          <w:rFonts w:ascii="Arial Armenian" w:hAnsi="Arial Armenian" w:cs="Arial"/>
          <w:sz w:val="20"/>
          <w:lang w:val="hy-AM"/>
        </w:rPr>
        <w:t xml:space="preserve"> </w:t>
      </w:r>
      <w:r w:rsidRPr="00A340ED">
        <w:rPr>
          <w:rFonts w:ascii="Sylfaen" w:hAnsi="Sylfaen" w:cs="Sylfaen"/>
          <w:sz w:val="20"/>
          <w:lang w:val="hy-AM"/>
        </w:rPr>
        <w:t>պայմանագրի</w:t>
      </w:r>
      <w:r w:rsidRPr="00A340ED">
        <w:rPr>
          <w:rFonts w:ascii="Arial Armenian" w:hAnsi="Arial Armenian" w:cs="Arial"/>
          <w:sz w:val="20"/>
          <w:lang w:val="hy-AM"/>
        </w:rPr>
        <w:t xml:space="preserve"> </w:t>
      </w:r>
      <w:r w:rsidRPr="00A340ED">
        <w:rPr>
          <w:rFonts w:ascii="Sylfaen" w:hAnsi="Sylfaen" w:cs="Sylfaen"/>
          <w:sz w:val="20"/>
          <w:lang w:val="hy-AM"/>
        </w:rPr>
        <w:t>ամբողջական</w:t>
      </w:r>
      <w:r w:rsidRPr="00A340ED">
        <w:rPr>
          <w:rFonts w:ascii="Arial Armenian" w:hAnsi="Arial Armenian" w:cs="Arial"/>
          <w:sz w:val="20"/>
          <w:lang w:val="hy-AM"/>
        </w:rPr>
        <w:t xml:space="preserve"> </w:t>
      </w:r>
      <w:r w:rsidRPr="00A340ED">
        <w:rPr>
          <w:rFonts w:ascii="Sylfaen" w:hAnsi="Sylfaen" w:cs="Sylfaen"/>
          <w:sz w:val="20"/>
          <w:lang w:val="hy-AM"/>
        </w:rPr>
        <w:t>կատարման</w:t>
      </w:r>
      <w:r w:rsidRPr="00A340ED">
        <w:rPr>
          <w:rFonts w:ascii="Arial Armenian" w:hAnsi="Arial Armenian" w:cs="Arial"/>
          <w:sz w:val="20"/>
          <w:lang w:val="hy-AM"/>
        </w:rPr>
        <w:t xml:space="preserve"> </w:t>
      </w:r>
      <w:r w:rsidRPr="00A340ED">
        <w:rPr>
          <w:rFonts w:ascii="Sylfaen" w:hAnsi="Sylfaen" w:cs="Sylfaen"/>
          <w:sz w:val="20"/>
          <w:lang w:val="hy-AM"/>
        </w:rPr>
        <w:t>համար</w:t>
      </w:r>
      <w:r w:rsidRPr="00A340ED">
        <w:rPr>
          <w:rFonts w:ascii="Arial Armenian" w:hAnsi="Arial Armenian" w:cs="Arial"/>
          <w:sz w:val="20"/>
          <w:lang w:val="hy-AM"/>
        </w:rPr>
        <w:t xml:space="preserve"> </w:t>
      </w:r>
      <w:r w:rsidRPr="00A340ED">
        <w:rPr>
          <w:rFonts w:ascii="Sylfaen" w:hAnsi="Sylfaen" w:cs="Sylfaen"/>
          <w:sz w:val="20"/>
          <w:lang w:val="hy-AM"/>
        </w:rPr>
        <w:t>հետագայում</w:t>
      </w:r>
      <w:r w:rsidRPr="00A340ED">
        <w:rPr>
          <w:rFonts w:ascii="Arial Armenian" w:hAnsi="Arial Armenian" w:cs="Arial"/>
          <w:sz w:val="20"/>
          <w:lang w:val="hy-AM"/>
        </w:rPr>
        <w:t xml:space="preserve"> </w:t>
      </w:r>
      <w:r w:rsidRPr="00A340ED">
        <w:rPr>
          <w:rFonts w:ascii="Sylfaen" w:hAnsi="Sylfaen" w:cs="Sylfaen"/>
          <w:sz w:val="20"/>
          <w:lang w:val="hy-AM"/>
        </w:rPr>
        <w:t>ևս</w:t>
      </w:r>
      <w:r w:rsidRPr="00A340ED">
        <w:rPr>
          <w:rFonts w:ascii="Arial Armenian" w:hAnsi="Arial Armenian" w:cs="Arial"/>
          <w:sz w:val="20"/>
          <w:lang w:val="hy-AM"/>
        </w:rPr>
        <w:t xml:space="preserve"> </w:t>
      </w:r>
      <w:r w:rsidRPr="00A340ED">
        <w:rPr>
          <w:rFonts w:ascii="Sylfaen" w:hAnsi="Sylfaen" w:cs="Sylfaen"/>
          <w:sz w:val="20"/>
          <w:lang w:val="hy-AM"/>
        </w:rPr>
        <w:t>պահանւջվում</w:t>
      </w:r>
      <w:r w:rsidRPr="00A340ED">
        <w:rPr>
          <w:rFonts w:ascii="Arial Armenian" w:hAnsi="Arial Armenian" w:cs="Arial"/>
          <w:sz w:val="20"/>
          <w:lang w:val="hy-AM"/>
        </w:rPr>
        <w:t xml:space="preserve"> </w:t>
      </w:r>
      <w:r w:rsidRPr="00A340ED">
        <w:rPr>
          <w:rFonts w:ascii="Sylfaen" w:hAnsi="Sylfaen" w:cs="Sylfaen"/>
          <w:sz w:val="20"/>
          <w:lang w:val="hy-AM"/>
        </w:rPr>
        <w:t>են</w:t>
      </w:r>
      <w:r w:rsidRPr="00A340ED">
        <w:rPr>
          <w:rFonts w:ascii="Arial Armenian" w:hAnsi="Arial Armenian" w:cs="Arial"/>
          <w:sz w:val="20"/>
          <w:lang w:val="hy-AM"/>
        </w:rPr>
        <w:t xml:space="preserve"> </w:t>
      </w:r>
      <w:r w:rsidRPr="00A340ED">
        <w:rPr>
          <w:rFonts w:ascii="Sylfaen" w:hAnsi="Sylfaen" w:cs="Sylfaen"/>
          <w:sz w:val="20"/>
          <w:lang w:val="hy-AM"/>
        </w:rPr>
        <w:t>ֆինանսական</w:t>
      </w:r>
      <w:r w:rsidRPr="00A340ED">
        <w:rPr>
          <w:rFonts w:ascii="Arial Armenian" w:hAnsi="Arial Armenian" w:cs="Arial"/>
          <w:sz w:val="20"/>
          <w:lang w:val="hy-AM"/>
        </w:rPr>
        <w:t xml:space="preserve"> </w:t>
      </w:r>
      <w:r w:rsidRPr="00A340ED">
        <w:rPr>
          <w:rFonts w:ascii="Sylfaen" w:hAnsi="Sylfaen" w:cs="Sylfaen"/>
          <w:sz w:val="20"/>
          <w:lang w:val="hy-AM"/>
        </w:rPr>
        <w:t>միջոցներ</w:t>
      </w:r>
      <w:r w:rsidRPr="00A340ED">
        <w:rPr>
          <w:rFonts w:ascii="Arial Armenian" w:hAnsi="Arial Armenian" w:cs="Arial"/>
          <w:sz w:val="20"/>
          <w:lang w:val="hy-AM"/>
        </w:rPr>
        <w:t xml:space="preserve">, </w:t>
      </w:r>
      <w:r w:rsidRPr="00A340ED">
        <w:rPr>
          <w:rFonts w:ascii="Sylfaen" w:hAnsi="Sylfaen" w:cs="Sylfaen"/>
          <w:sz w:val="20"/>
          <w:lang w:val="hy-AM"/>
        </w:rPr>
        <w:t>ապա</w:t>
      </w:r>
      <w:r w:rsidRPr="00A340ED">
        <w:rPr>
          <w:rFonts w:ascii="Arial Armenian" w:hAnsi="Arial Armenian" w:cs="Arial"/>
          <w:sz w:val="20"/>
          <w:lang w:val="hy-AM"/>
        </w:rPr>
        <w:t xml:space="preserve"> </w:t>
      </w:r>
      <w:r w:rsidRPr="00A340ED">
        <w:rPr>
          <w:rFonts w:ascii="Sylfaen" w:hAnsi="Sylfaen" w:cs="Sylfaen"/>
          <w:sz w:val="20"/>
          <w:lang w:val="hy-AM"/>
        </w:rPr>
        <w:t>պայմանագրի</w:t>
      </w:r>
      <w:r w:rsidRPr="00A340ED">
        <w:rPr>
          <w:rFonts w:ascii="Arial Armenian" w:hAnsi="Arial Armenian" w:cs="Arial"/>
          <w:sz w:val="20"/>
          <w:lang w:val="hy-AM"/>
        </w:rPr>
        <w:t xml:space="preserve"> </w:t>
      </w:r>
      <w:r w:rsidRPr="00A340ED">
        <w:rPr>
          <w:rFonts w:ascii="Sylfaen" w:hAnsi="Sylfaen" w:cs="Sylfaen"/>
          <w:sz w:val="20"/>
          <w:lang w:val="hy-AM"/>
        </w:rPr>
        <w:t>ապահովումը</w:t>
      </w:r>
      <w:r w:rsidRPr="00A340ED">
        <w:rPr>
          <w:rFonts w:ascii="Arial Armenian" w:hAnsi="Arial Armenian" w:cs="Arial"/>
          <w:sz w:val="20"/>
          <w:lang w:val="hy-AM"/>
        </w:rPr>
        <w:t xml:space="preserve">, </w:t>
      </w:r>
      <w:r w:rsidRPr="00A340ED">
        <w:rPr>
          <w:rFonts w:ascii="Sylfaen" w:hAnsi="Sylfaen" w:cs="Sylfaen"/>
          <w:sz w:val="20"/>
          <w:lang w:val="hy-AM"/>
        </w:rPr>
        <w:t>հատկացված</w:t>
      </w:r>
      <w:r w:rsidRPr="00A340ED">
        <w:rPr>
          <w:rFonts w:ascii="Arial Armenian" w:hAnsi="Arial Armenian" w:cs="Arial"/>
          <w:sz w:val="20"/>
          <w:lang w:val="hy-AM"/>
        </w:rPr>
        <w:t xml:space="preserve"> </w:t>
      </w:r>
      <w:r w:rsidRPr="00A340ED">
        <w:rPr>
          <w:rFonts w:ascii="Sylfaen" w:hAnsi="Sylfaen" w:cs="Sylfaen"/>
          <w:sz w:val="20"/>
          <w:lang w:val="hy-AM"/>
        </w:rPr>
        <w:t>ֆինանսական</w:t>
      </w:r>
      <w:r w:rsidRPr="00A340ED">
        <w:rPr>
          <w:rFonts w:ascii="Arial Armenian" w:hAnsi="Arial Armenian" w:cs="Arial"/>
          <w:sz w:val="20"/>
          <w:lang w:val="hy-AM"/>
        </w:rPr>
        <w:t xml:space="preserve"> </w:t>
      </w:r>
      <w:r w:rsidRPr="00A340ED">
        <w:rPr>
          <w:rFonts w:ascii="Sylfaen" w:hAnsi="Sylfaen" w:cs="Sylfaen"/>
          <w:sz w:val="20"/>
          <w:lang w:val="hy-AM"/>
        </w:rPr>
        <w:t>միջոցների</w:t>
      </w:r>
      <w:r w:rsidRPr="00A340ED">
        <w:rPr>
          <w:rFonts w:ascii="Arial Armenian" w:hAnsi="Arial Armenian" w:cs="Arial"/>
          <w:sz w:val="20"/>
          <w:lang w:val="hy-AM"/>
        </w:rPr>
        <w:t xml:space="preserve"> </w:t>
      </w:r>
      <w:r w:rsidRPr="00A340ED">
        <w:rPr>
          <w:rFonts w:ascii="Sylfaen" w:hAnsi="Sylfaen" w:cs="Sylfaen"/>
          <w:sz w:val="20"/>
          <w:lang w:val="hy-AM"/>
        </w:rPr>
        <w:t>մասով</w:t>
      </w:r>
      <w:r w:rsidRPr="00A340ED">
        <w:rPr>
          <w:rFonts w:ascii="Arial Armenian" w:hAnsi="Arial Armenian" w:cs="Arial"/>
          <w:sz w:val="20"/>
          <w:lang w:val="hy-AM"/>
        </w:rPr>
        <w:t xml:space="preserve">, </w:t>
      </w:r>
      <w:r w:rsidRPr="00A340ED">
        <w:rPr>
          <w:rFonts w:ascii="Sylfaen" w:hAnsi="Sylfaen" w:cs="Sylfaen"/>
          <w:sz w:val="20"/>
          <w:lang w:val="hy-AM"/>
        </w:rPr>
        <w:t>ներկայացվում</w:t>
      </w:r>
      <w:r w:rsidRPr="00A340ED">
        <w:rPr>
          <w:rFonts w:ascii="Arial Armenian" w:hAnsi="Arial Armenian" w:cs="Arial"/>
          <w:sz w:val="20"/>
          <w:lang w:val="hy-AM"/>
        </w:rPr>
        <w:t xml:space="preserve"> </w:t>
      </w:r>
      <w:r w:rsidRPr="00A340ED">
        <w:rPr>
          <w:rFonts w:ascii="Sylfaen" w:hAnsi="Sylfaen" w:cs="Sylfaen"/>
          <w:sz w:val="20"/>
          <w:lang w:val="hy-AM"/>
        </w:rPr>
        <w:t>է</w:t>
      </w:r>
      <w:r w:rsidRPr="00A340ED">
        <w:rPr>
          <w:rFonts w:ascii="Arial Armenian" w:hAnsi="Arial Armenian" w:cs="Arial"/>
          <w:sz w:val="20"/>
          <w:lang w:val="hy-AM"/>
        </w:rPr>
        <w:t xml:space="preserve"> </w:t>
      </w:r>
      <w:r w:rsidRPr="00A340ED">
        <w:rPr>
          <w:rFonts w:ascii="Sylfaen" w:hAnsi="Sylfaen" w:cs="Sylfaen"/>
          <w:sz w:val="20"/>
          <w:lang w:val="hy-AM"/>
        </w:rPr>
        <w:t>բանկային</w:t>
      </w:r>
      <w:r w:rsidRPr="00A340ED">
        <w:rPr>
          <w:rFonts w:ascii="Arial Armenian" w:hAnsi="Arial Armenian" w:cs="Arial"/>
          <w:sz w:val="20"/>
          <w:lang w:val="hy-AM"/>
        </w:rPr>
        <w:t xml:space="preserve"> </w:t>
      </w:r>
      <w:r w:rsidRPr="00A340ED">
        <w:rPr>
          <w:rFonts w:ascii="Sylfaen" w:hAnsi="Sylfaen" w:cs="Sylfaen"/>
          <w:sz w:val="20"/>
          <w:lang w:val="hy-AM"/>
        </w:rPr>
        <w:t>երաշխիքի</w:t>
      </w:r>
      <w:r w:rsidRPr="00A340ED">
        <w:rPr>
          <w:rFonts w:ascii="Arial Armenian" w:hAnsi="Arial Armenian" w:cs="Arial"/>
          <w:sz w:val="20"/>
          <w:lang w:val="hy-AM"/>
        </w:rPr>
        <w:t xml:space="preserve"> </w:t>
      </w:r>
      <w:r w:rsidRPr="00A340ED">
        <w:rPr>
          <w:rFonts w:ascii="Sylfaen" w:hAnsi="Sylfaen" w:cs="Sylfaen"/>
          <w:sz w:val="20"/>
          <w:lang w:val="hy-AM"/>
        </w:rPr>
        <w:t>կամ</w:t>
      </w:r>
      <w:r w:rsidRPr="00A340ED">
        <w:rPr>
          <w:rFonts w:ascii="Arial Armenian" w:hAnsi="Arial Armenian" w:cs="Arial"/>
          <w:sz w:val="20"/>
          <w:lang w:val="hy-AM"/>
        </w:rPr>
        <w:t xml:space="preserve"> </w:t>
      </w:r>
      <w:r w:rsidRPr="00A340ED">
        <w:rPr>
          <w:rFonts w:ascii="Sylfaen" w:hAnsi="Sylfaen" w:cs="Sylfaen"/>
          <w:sz w:val="20"/>
          <w:lang w:val="hy-AM"/>
        </w:rPr>
        <w:t>կանխիկ</w:t>
      </w:r>
      <w:r w:rsidRPr="00A340ED">
        <w:rPr>
          <w:rFonts w:ascii="Arial Armenian" w:hAnsi="Arial Armenian" w:cs="Arial"/>
          <w:sz w:val="20"/>
          <w:lang w:val="hy-AM"/>
        </w:rPr>
        <w:t xml:space="preserve"> </w:t>
      </w:r>
      <w:r w:rsidRPr="00A340ED">
        <w:rPr>
          <w:rFonts w:ascii="Sylfaen" w:hAnsi="Sylfaen" w:cs="Sylfaen"/>
          <w:sz w:val="20"/>
          <w:lang w:val="hy-AM"/>
        </w:rPr>
        <w:t>փողի</w:t>
      </w:r>
      <w:r w:rsidRPr="00A340ED">
        <w:rPr>
          <w:rFonts w:ascii="Arial Armenian" w:hAnsi="Arial Armenian" w:cs="Arial"/>
          <w:sz w:val="20"/>
          <w:lang w:val="hy-AM"/>
        </w:rPr>
        <w:t xml:space="preserve">, </w:t>
      </w:r>
      <w:r w:rsidRPr="00A340ED">
        <w:rPr>
          <w:rFonts w:ascii="Sylfaen" w:hAnsi="Sylfaen" w:cs="Sylfaen"/>
          <w:sz w:val="20"/>
          <w:lang w:val="hy-AM"/>
        </w:rPr>
        <w:t>իսկ</w:t>
      </w:r>
      <w:r w:rsidRPr="00A340ED">
        <w:rPr>
          <w:rFonts w:ascii="Arial Armenian" w:hAnsi="Arial Armenian" w:cs="Arial"/>
          <w:sz w:val="20"/>
          <w:lang w:val="hy-AM"/>
        </w:rPr>
        <w:t xml:space="preserve"> </w:t>
      </w:r>
      <w:r w:rsidRPr="00A340ED">
        <w:rPr>
          <w:rFonts w:ascii="Sylfaen" w:hAnsi="Sylfaen" w:cs="Sylfaen"/>
          <w:sz w:val="20"/>
          <w:lang w:val="hy-AM"/>
        </w:rPr>
        <w:t>պահանջվող</w:t>
      </w:r>
      <w:r w:rsidRPr="00A340ED">
        <w:rPr>
          <w:rFonts w:ascii="Arial Armenian" w:hAnsi="Arial Armenian" w:cs="Arial"/>
          <w:sz w:val="20"/>
          <w:lang w:val="hy-AM"/>
        </w:rPr>
        <w:t xml:space="preserve"> </w:t>
      </w:r>
      <w:r w:rsidRPr="00A340ED">
        <w:rPr>
          <w:rFonts w:ascii="Sylfaen" w:hAnsi="Sylfaen" w:cs="Sylfaen"/>
          <w:sz w:val="20"/>
          <w:lang w:val="hy-AM"/>
        </w:rPr>
        <w:t>ֆինանսական</w:t>
      </w:r>
      <w:r w:rsidRPr="00A340ED">
        <w:rPr>
          <w:rFonts w:ascii="Arial Armenian" w:hAnsi="Arial Armenian" w:cs="Arial"/>
          <w:sz w:val="20"/>
          <w:lang w:val="hy-AM"/>
        </w:rPr>
        <w:t xml:space="preserve"> </w:t>
      </w:r>
      <w:r w:rsidRPr="00A340ED">
        <w:rPr>
          <w:rFonts w:ascii="Sylfaen" w:hAnsi="Sylfaen" w:cs="Sylfaen"/>
          <w:sz w:val="20"/>
          <w:lang w:val="hy-AM"/>
        </w:rPr>
        <w:t>միջոցների</w:t>
      </w:r>
      <w:r w:rsidRPr="00A340ED">
        <w:rPr>
          <w:rFonts w:ascii="Arial Armenian" w:hAnsi="Arial Armenian" w:cs="Arial"/>
          <w:sz w:val="20"/>
          <w:lang w:val="hy-AM"/>
        </w:rPr>
        <w:t xml:space="preserve"> </w:t>
      </w:r>
      <w:r w:rsidRPr="00A340ED">
        <w:rPr>
          <w:rFonts w:ascii="Sylfaen" w:hAnsi="Sylfaen" w:cs="Sylfaen"/>
          <w:sz w:val="20"/>
          <w:lang w:val="hy-AM"/>
        </w:rPr>
        <w:t>մասով՝</w:t>
      </w:r>
      <w:r w:rsidRPr="00A340ED">
        <w:rPr>
          <w:rFonts w:ascii="Arial Armenian" w:hAnsi="Arial Armenian" w:cs="Arial"/>
          <w:sz w:val="20"/>
          <w:lang w:val="hy-AM"/>
        </w:rPr>
        <w:t xml:space="preserve"> </w:t>
      </w:r>
      <w:r w:rsidRPr="00A340ED">
        <w:rPr>
          <w:rFonts w:ascii="Sylfaen" w:hAnsi="Sylfaen" w:cs="Sylfaen"/>
          <w:sz w:val="20"/>
          <w:lang w:val="hy-AM"/>
        </w:rPr>
        <w:t>միակողմանի</w:t>
      </w:r>
      <w:r w:rsidRPr="00A340ED">
        <w:rPr>
          <w:rFonts w:ascii="Arial Armenian" w:hAnsi="Arial Armenian" w:cs="Arial"/>
          <w:sz w:val="20"/>
          <w:lang w:val="hy-AM"/>
        </w:rPr>
        <w:t xml:space="preserve"> </w:t>
      </w:r>
      <w:r w:rsidRPr="00A340ED">
        <w:rPr>
          <w:rFonts w:ascii="Sylfaen" w:hAnsi="Sylfaen" w:cs="Sylfaen"/>
          <w:sz w:val="20"/>
          <w:lang w:val="hy-AM"/>
        </w:rPr>
        <w:t>հաստատված</w:t>
      </w:r>
      <w:r w:rsidRPr="00A340ED">
        <w:rPr>
          <w:rFonts w:ascii="Arial Armenian" w:hAnsi="Arial Armenian" w:cs="Arial"/>
          <w:sz w:val="20"/>
          <w:lang w:val="hy-AM"/>
        </w:rPr>
        <w:t xml:space="preserve"> </w:t>
      </w:r>
      <w:r w:rsidRPr="00A340ED">
        <w:rPr>
          <w:rFonts w:ascii="Sylfaen" w:hAnsi="Sylfaen" w:cs="Sylfaen"/>
          <w:sz w:val="20"/>
          <w:lang w:val="hy-AM"/>
        </w:rPr>
        <w:t>հայտարարության՝</w:t>
      </w:r>
      <w:r w:rsidRPr="00A340ED">
        <w:rPr>
          <w:rFonts w:ascii="Arial Armenian" w:hAnsi="Arial Armenian" w:cs="Arial"/>
          <w:sz w:val="20"/>
          <w:lang w:val="hy-AM"/>
        </w:rPr>
        <w:t xml:space="preserve"> </w:t>
      </w:r>
      <w:r w:rsidRPr="00A340ED">
        <w:rPr>
          <w:rFonts w:ascii="Sylfaen" w:hAnsi="Sylfaen" w:cs="Sylfaen"/>
          <w:sz w:val="20"/>
          <w:lang w:val="hy-AM"/>
        </w:rPr>
        <w:t>տուժանքի</w:t>
      </w:r>
      <w:r w:rsidRPr="00A340ED">
        <w:rPr>
          <w:rFonts w:ascii="Arial Armenian" w:hAnsi="Arial Armenian" w:cs="Arial"/>
          <w:sz w:val="20"/>
          <w:lang w:val="hy-AM"/>
        </w:rPr>
        <w:t xml:space="preserve"> </w:t>
      </w:r>
      <w:r w:rsidRPr="00A340ED">
        <w:rPr>
          <w:rFonts w:ascii="Sylfaen" w:hAnsi="Sylfaen" w:cs="Sylfaen"/>
          <w:sz w:val="20"/>
          <w:lang w:val="hy-AM"/>
        </w:rPr>
        <w:t>կամ</w:t>
      </w:r>
      <w:r w:rsidRPr="00A340ED">
        <w:rPr>
          <w:rFonts w:ascii="Arial Armenian" w:hAnsi="Arial Armenian" w:cs="Arial"/>
          <w:sz w:val="20"/>
          <w:lang w:val="hy-AM"/>
        </w:rPr>
        <w:t xml:space="preserve"> </w:t>
      </w:r>
      <w:r w:rsidRPr="00A340ED">
        <w:rPr>
          <w:rFonts w:ascii="Sylfaen" w:hAnsi="Sylfaen" w:cs="Sylfaen"/>
          <w:sz w:val="20"/>
          <w:lang w:val="hy-AM"/>
        </w:rPr>
        <w:t>կանխիկ</w:t>
      </w:r>
      <w:r w:rsidRPr="00A340ED">
        <w:rPr>
          <w:rFonts w:ascii="Arial Armenian" w:hAnsi="Arial Armenian" w:cs="Arial"/>
          <w:sz w:val="20"/>
          <w:lang w:val="hy-AM"/>
        </w:rPr>
        <w:t xml:space="preserve"> </w:t>
      </w:r>
      <w:r w:rsidRPr="00A340ED">
        <w:rPr>
          <w:rFonts w:ascii="Sylfaen" w:hAnsi="Sylfaen" w:cs="Sylfaen"/>
          <w:sz w:val="20"/>
          <w:lang w:val="hy-AM"/>
        </w:rPr>
        <w:t>փողի</w:t>
      </w:r>
      <w:r w:rsidRPr="00A340ED">
        <w:rPr>
          <w:rFonts w:ascii="Arial Armenian" w:hAnsi="Arial Armenian" w:cs="Arial"/>
          <w:sz w:val="20"/>
          <w:lang w:val="hy-AM"/>
        </w:rPr>
        <w:t xml:space="preserve"> </w:t>
      </w:r>
      <w:r w:rsidRPr="00A340ED">
        <w:rPr>
          <w:rFonts w:ascii="Sylfaen" w:hAnsi="Sylfaen" w:cs="Sylfaen"/>
          <w:sz w:val="20"/>
          <w:lang w:val="hy-AM"/>
        </w:rPr>
        <w:t>ձևով</w:t>
      </w:r>
      <w:r w:rsidRPr="00A340ED">
        <w:rPr>
          <w:rFonts w:ascii="Arial Armenian" w:hAnsi="Arial Armenian" w:cs="Arial"/>
          <w:sz w:val="20"/>
          <w:lang w:val="hy-AM"/>
        </w:rPr>
        <w:t xml:space="preserve">: </w:t>
      </w:r>
    </w:p>
    <w:p w:rsidR="0081576D" w:rsidRPr="00A340ED" w:rsidRDefault="0081576D" w:rsidP="0081576D">
      <w:pPr>
        <w:ind w:firstLine="567"/>
        <w:jc w:val="both"/>
        <w:rPr>
          <w:rFonts w:ascii="Arial Armenian" w:hAnsi="Arial Armenian" w:cs="Sylfaen"/>
          <w:i/>
          <w:sz w:val="20"/>
          <w:lang w:val="af-ZA"/>
        </w:rPr>
      </w:pPr>
      <w:r w:rsidRPr="00A340ED">
        <w:rPr>
          <w:rFonts w:ascii="Arial Armenian" w:hAnsi="Arial Armenian" w:cs="Sylfaen"/>
          <w:sz w:val="20"/>
          <w:lang w:val="hy-AM"/>
        </w:rPr>
        <w:t>10</w:t>
      </w:r>
      <w:r w:rsidRPr="00A340ED">
        <w:rPr>
          <w:rFonts w:ascii="Arial Armenian" w:hAnsi="Arial Armenian" w:cs="Sylfaen"/>
          <w:sz w:val="20"/>
          <w:lang w:val="af-ZA"/>
        </w:rPr>
        <w:t xml:space="preserve">.5 </w:t>
      </w:r>
      <w:r w:rsidRPr="00A340ED">
        <w:rPr>
          <w:rFonts w:ascii="Sylfaen" w:hAnsi="Sylfaen" w:cs="Sylfaen"/>
          <w:sz w:val="20"/>
          <w:lang w:val="hy-AM"/>
        </w:rPr>
        <w:t>Պայմանագրով</w:t>
      </w:r>
      <w:r w:rsidRPr="00A340ED">
        <w:rPr>
          <w:rFonts w:ascii="Arial Armenian" w:hAnsi="Arial Armenian" w:cs="Sylfaen"/>
          <w:sz w:val="20"/>
          <w:lang w:val="af-ZA"/>
        </w:rPr>
        <w:t xml:space="preserve"> </w:t>
      </w:r>
      <w:r w:rsidRPr="00A340ED">
        <w:rPr>
          <w:rFonts w:ascii="Sylfaen" w:hAnsi="Sylfaen" w:cs="Sylfaen"/>
          <w:sz w:val="20"/>
          <w:lang w:val="af-ZA"/>
        </w:rPr>
        <w:t>պ</w:t>
      </w:r>
      <w:r w:rsidRPr="00A340ED">
        <w:rPr>
          <w:rFonts w:ascii="Sylfaen" w:hAnsi="Sylfaen" w:cs="Sylfaen"/>
          <w:sz w:val="20"/>
          <w:lang w:val="hy-AM"/>
        </w:rPr>
        <w:t>ատվիրատուի</w:t>
      </w:r>
      <w:r w:rsidRPr="00A340ED">
        <w:rPr>
          <w:rFonts w:ascii="Arial Armenian" w:hAnsi="Arial Armenian" w:cs="Sylfaen"/>
          <w:sz w:val="20"/>
          <w:lang w:val="af-ZA"/>
        </w:rPr>
        <w:t xml:space="preserve"> </w:t>
      </w:r>
      <w:r w:rsidRPr="00A340ED">
        <w:rPr>
          <w:rFonts w:ascii="Sylfaen" w:hAnsi="Sylfaen" w:cs="Sylfaen"/>
          <w:sz w:val="20"/>
          <w:lang w:val="hy-AM"/>
        </w:rPr>
        <w:t>կողմից</w:t>
      </w:r>
      <w:r w:rsidRPr="00A340ED">
        <w:rPr>
          <w:rFonts w:ascii="Arial Armenian" w:hAnsi="Arial Armenian" w:cs="Sylfaen"/>
          <w:sz w:val="20"/>
          <w:lang w:val="af-ZA"/>
        </w:rPr>
        <w:t xml:space="preserve"> </w:t>
      </w:r>
      <w:r w:rsidRPr="00A340ED">
        <w:rPr>
          <w:rFonts w:ascii="Sylfaen" w:hAnsi="Sylfaen" w:cs="Sylfaen"/>
          <w:sz w:val="20"/>
          <w:lang w:val="hy-AM"/>
        </w:rPr>
        <w:t>կանխավճար</w:t>
      </w:r>
      <w:r w:rsidRPr="00A340ED">
        <w:rPr>
          <w:rFonts w:ascii="Arial Armenian" w:hAnsi="Arial Armenian" w:cs="Sylfaen"/>
          <w:sz w:val="20"/>
          <w:lang w:val="af-ZA"/>
        </w:rPr>
        <w:t xml:space="preserve"> </w:t>
      </w:r>
      <w:r w:rsidRPr="00A340ED">
        <w:rPr>
          <w:rFonts w:ascii="Sylfaen" w:hAnsi="Sylfaen" w:cs="Sylfaen"/>
          <w:sz w:val="20"/>
          <w:lang w:val="hy-AM"/>
        </w:rPr>
        <w:t>հատկացվելու</w:t>
      </w:r>
      <w:r w:rsidRPr="00A340ED">
        <w:rPr>
          <w:rFonts w:ascii="Arial Armenian" w:hAnsi="Arial Armenian" w:cs="Sylfaen"/>
          <w:sz w:val="20"/>
          <w:lang w:val="af-ZA"/>
        </w:rPr>
        <w:t xml:space="preserve"> </w:t>
      </w:r>
      <w:r w:rsidRPr="00A340ED">
        <w:rPr>
          <w:rFonts w:ascii="Sylfaen" w:hAnsi="Sylfaen" w:cs="Sylfaen"/>
          <w:sz w:val="20"/>
          <w:lang w:val="hy-AM"/>
        </w:rPr>
        <w:t>պայման</w:t>
      </w:r>
      <w:r w:rsidRPr="00A340ED">
        <w:rPr>
          <w:rFonts w:ascii="Arial Armenian" w:hAnsi="Arial Armenian" w:cs="Sylfaen"/>
          <w:sz w:val="20"/>
          <w:lang w:val="af-ZA"/>
        </w:rPr>
        <w:t xml:space="preserve"> </w:t>
      </w:r>
      <w:r w:rsidRPr="00A340ED">
        <w:rPr>
          <w:rFonts w:ascii="Sylfaen" w:hAnsi="Sylfaen" w:cs="Sylfaen"/>
          <w:sz w:val="20"/>
          <w:lang w:val="hy-AM"/>
        </w:rPr>
        <w:t>նախատեսվելու</w:t>
      </w:r>
      <w:r w:rsidRPr="00A340ED">
        <w:rPr>
          <w:rFonts w:ascii="Arial Armenian" w:hAnsi="Arial Armenian" w:cs="Sylfaen"/>
          <w:sz w:val="20"/>
          <w:lang w:val="af-ZA"/>
        </w:rPr>
        <w:t xml:space="preserve"> </w:t>
      </w:r>
      <w:r w:rsidRPr="00A340ED">
        <w:rPr>
          <w:rFonts w:ascii="Sylfaen" w:hAnsi="Sylfaen" w:cs="Sylfaen"/>
          <w:sz w:val="20"/>
          <w:lang w:val="hy-AM"/>
        </w:rPr>
        <w:t>դեպքում</w:t>
      </w:r>
      <w:r w:rsidRPr="00A340ED">
        <w:rPr>
          <w:rFonts w:ascii="Arial Armenian" w:hAnsi="Arial Armenian" w:cs="Sylfaen"/>
          <w:sz w:val="20"/>
          <w:lang w:val="af-ZA"/>
        </w:rPr>
        <w:t xml:space="preserve"> </w:t>
      </w:r>
      <w:r w:rsidRPr="00A340ED">
        <w:rPr>
          <w:rFonts w:ascii="Sylfaen" w:hAnsi="Sylfaen" w:cs="Sylfaen"/>
          <w:sz w:val="20"/>
          <w:lang w:val="hy-AM"/>
        </w:rPr>
        <w:t>ընտրված</w:t>
      </w:r>
      <w:r w:rsidRPr="00A340ED">
        <w:rPr>
          <w:rFonts w:ascii="Arial Armenian" w:hAnsi="Arial Armenian" w:cs="Sylfaen"/>
          <w:sz w:val="20"/>
          <w:lang w:val="af-ZA"/>
        </w:rPr>
        <w:t xml:space="preserve"> </w:t>
      </w:r>
      <w:r w:rsidRPr="00A340ED">
        <w:rPr>
          <w:rFonts w:ascii="Sylfaen" w:hAnsi="Sylfaen" w:cs="Sylfaen"/>
          <w:sz w:val="20"/>
          <w:lang w:val="hy-AM"/>
        </w:rPr>
        <w:t>մասնակիցը</w:t>
      </w:r>
      <w:r w:rsidRPr="00A340ED">
        <w:rPr>
          <w:rFonts w:ascii="Arial Armenian" w:hAnsi="Arial Armenian" w:cs="Sylfaen"/>
          <w:sz w:val="20"/>
          <w:lang w:val="af-ZA"/>
        </w:rPr>
        <w:t xml:space="preserve"> </w:t>
      </w:r>
      <w:r w:rsidRPr="00A340ED">
        <w:rPr>
          <w:rFonts w:ascii="Sylfaen" w:hAnsi="Sylfaen" w:cs="Sylfaen"/>
          <w:sz w:val="20"/>
          <w:lang w:val="af-ZA"/>
        </w:rPr>
        <w:t>պ</w:t>
      </w:r>
      <w:r w:rsidRPr="00A340ED">
        <w:rPr>
          <w:rFonts w:ascii="Sylfaen" w:hAnsi="Sylfaen" w:cs="Sylfaen"/>
          <w:sz w:val="20"/>
          <w:lang w:val="hy-AM"/>
        </w:rPr>
        <w:t>ատվիրատուին</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lang w:val="hy-AM"/>
        </w:rPr>
        <w:t>ներկայացնում</w:t>
      </w:r>
      <w:r w:rsidRPr="00A340ED">
        <w:rPr>
          <w:rFonts w:ascii="Arial Armenian" w:hAnsi="Arial Armenian" w:cs="Sylfaen"/>
          <w:sz w:val="20"/>
          <w:lang w:val="af-ZA"/>
        </w:rPr>
        <w:t xml:space="preserve"> </w:t>
      </w:r>
      <w:r w:rsidRPr="00A340ED">
        <w:rPr>
          <w:rFonts w:ascii="Sylfaen" w:hAnsi="Sylfaen" w:cs="Sylfaen"/>
          <w:sz w:val="20"/>
          <w:lang w:val="af-ZA"/>
        </w:rPr>
        <w:t>նաև</w:t>
      </w:r>
      <w:r w:rsidRPr="00A340ED">
        <w:rPr>
          <w:rFonts w:ascii="Arial Armenian" w:hAnsi="Arial Armenian" w:cs="Sylfaen"/>
          <w:sz w:val="20"/>
          <w:lang w:val="af-ZA"/>
        </w:rPr>
        <w:t xml:space="preserve"> </w:t>
      </w:r>
      <w:r w:rsidRPr="00A340ED">
        <w:rPr>
          <w:rFonts w:ascii="Sylfaen" w:hAnsi="Sylfaen" w:cs="Sylfaen"/>
          <w:sz w:val="20"/>
          <w:lang w:val="hy-AM"/>
        </w:rPr>
        <w:t>կանխավճարի</w:t>
      </w:r>
      <w:r w:rsidRPr="00A340ED">
        <w:rPr>
          <w:rFonts w:ascii="Arial Armenian" w:hAnsi="Arial Armenian" w:cs="Sylfaen"/>
          <w:sz w:val="20"/>
          <w:lang w:val="af-ZA"/>
        </w:rPr>
        <w:t xml:space="preserve"> </w:t>
      </w:r>
      <w:r w:rsidRPr="00A340ED">
        <w:rPr>
          <w:rFonts w:ascii="Sylfaen" w:hAnsi="Sylfaen" w:cs="Sylfaen"/>
          <w:sz w:val="20"/>
          <w:lang w:val="hy-AM"/>
        </w:rPr>
        <w:t>ապահովում</w:t>
      </w:r>
      <w:r w:rsidRPr="00A340ED">
        <w:rPr>
          <w:rFonts w:ascii="Arial Armenian" w:hAnsi="Arial Armenian" w:cs="Sylfaen"/>
          <w:sz w:val="20"/>
          <w:lang w:val="af-ZA"/>
        </w:rPr>
        <w:t xml:space="preserve">` </w:t>
      </w:r>
      <w:r w:rsidRPr="00A340ED">
        <w:rPr>
          <w:rFonts w:ascii="Sylfaen" w:hAnsi="Sylfaen" w:cs="Sylfaen"/>
          <w:sz w:val="20"/>
          <w:lang w:val="hy-AM"/>
        </w:rPr>
        <w:t>կանխավճարի</w:t>
      </w:r>
      <w:r w:rsidRPr="00A340ED">
        <w:rPr>
          <w:rFonts w:ascii="Arial Armenian" w:hAnsi="Arial Armenian" w:cs="Sylfaen"/>
          <w:sz w:val="20"/>
          <w:lang w:val="af-ZA"/>
        </w:rPr>
        <w:t xml:space="preserve"> </w:t>
      </w:r>
      <w:r w:rsidRPr="00A340ED">
        <w:rPr>
          <w:rFonts w:ascii="Sylfaen" w:hAnsi="Sylfaen" w:cs="Sylfaen"/>
          <w:sz w:val="20"/>
          <w:lang w:val="hy-AM"/>
        </w:rPr>
        <w:t>չափով</w:t>
      </w:r>
      <w:r w:rsidRPr="00A340ED">
        <w:rPr>
          <w:rFonts w:ascii="Arial Armenian" w:hAnsi="Arial Armenian" w:cs="Sylfaen"/>
          <w:sz w:val="20"/>
          <w:lang w:val="af-ZA"/>
        </w:rPr>
        <w:t xml:space="preserve">, </w:t>
      </w:r>
      <w:r w:rsidRPr="00A340ED">
        <w:rPr>
          <w:rFonts w:ascii="Sylfaen" w:hAnsi="Sylfaen" w:cs="Sylfaen"/>
          <w:sz w:val="20"/>
          <w:lang w:val="af-ZA"/>
        </w:rPr>
        <w:t>բանկային</w:t>
      </w:r>
      <w:r w:rsidRPr="00A340ED">
        <w:rPr>
          <w:rFonts w:ascii="Arial Armenian" w:hAnsi="Arial Armenian" w:cs="Sylfaen"/>
          <w:sz w:val="20"/>
          <w:lang w:val="af-ZA"/>
        </w:rPr>
        <w:t xml:space="preserve"> </w:t>
      </w:r>
      <w:r w:rsidRPr="00A340ED">
        <w:rPr>
          <w:rFonts w:ascii="Sylfaen" w:hAnsi="Sylfaen" w:cs="Sylfaen"/>
          <w:sz w:val="20"/>
          <w:lang w:val="hy-AM"/>
        </w:rPr>
        <w:t>երաշխիքի</w:t>
      </w:r>
      <w:r w:rsidRPr="00A340ED">
        <w:rPr>
          <w:rFonts w:ascii="Arial Armenian" w:hAnsi="Arial Armenian" w:cs="Sylfaen"/>
          <w:sz w:val="20"/>
          <w:lang w:val="af-ZA"/>
        </w:rPr>
        <w:t xml:space="preserve"> </w:t>
      </w:r>
      <w:r w:rsidRPr="00A340ED">
        <w:rPr>
          <w:rFonts w:ascii="Sylfaen" w:hAnsi="Sylfaen" w:cs="Sylfaen"/>
          <w:sz w:val="20"/>
          <w:lang w:val="hy-AM"/>
        </w:rPr>
        <w:t>ձևով</w:t>
      </w:r>
      <w:r w:rsidRPr="00A340ED">
        <w:rPr>
          <w:rFonts w:ascii="Arial Armenian" w:hAnsi="Arial Armenian" w:cs="Sylfaen"/>
          <w:sz w:val="20"/>
          <w:lang w:val="hy-AM"/>
        </w:rPr>
        <w:t>:</w:t>
      </w:r>
      <w:r w:rsidRPr="00A340ED">
        <w:rPr>
          <w:rFonts w:ascii="Arial Armenian" w:hAnsi="Arial Armenian" w:cs="Sylfaen"/>
          <w:i/>
          <w:sz w:val="20"/>
          <w:lang w:val="af-ZA"/>
        </w:rPr>
        <w:t xml:space="preserve"> </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10.6 </w:t>
      </w:r>
      <w:r w:rsidRPr="00A340ED">
        <w:rPr>
          <w:rFonts w:ascii="Sylfaen" w:hAnsi="Sylfaen" w:cs="Sylfaen"/>
          <w:sz w:val="20"/>
          <w:lang w:val="af-ZA"/>
        </w:rPr>
        <w:t>Եթե</w:t>
      </w:r>
      <w:r w:rsidRPr="00A340ED">
        <w:rPr>
          <w:rFonts w:ascii="Arial Armenian" w:hAnsi="Arial Armenian" w:cs="Sylfaen"/>
          <w:sz w:val="20"/>
          <w:lang w:val="af-ZA"/>
        </w:rPr>
        <w:t xml:space="preserve"> </w:t>
      </w:r>
      <w:r w:rsidRPr="00A340ED">
        <w:rPr>
          <w:rFonts w:ascii="Sylfaen" w:hAnsi="Sylfaen" w:cs="Sylfaen"/>
          <w:sz w:val="20"/>
          <w:lang w:val="af-ZA"/>
        </w:rPr>
        <w:t>չափաբաժիններով</w:t>
      </w:r>
      <w:r w:rsidRPr="00A340ED">
        <w:rPr>
          <w:rFonts w:ascii="Arial Armenian" w:hAnsi="Arial Armenian" w:cs="Sylfaen"/>
          <w:sz w:val="20"/>
          <w:lang w:val="af-ZA"/>
        </w:rPr>
        <w:t xml:space="preserve"> </w:t>
      </w:r>
      <w:r w:rsidRPr="00A340ED">
        <w:rPr>
          <w:rFonts w:ascii="Sylfaen" w:hAnsi="Sylfaen" w:cs="Sylfaen"/>
          <w:sz w:val="20"/>
          <w:lang w:val="af-ZA"/>
        </w:rPr>
        <w:t>կազմակերպված</w:t>
      </w:r>
      <w:r w:rsidRPr="00A340ED">
        <w:rPr>
          <w:rFonts w:ascii="Arial Armenian" w:hAnsi="Arial Armenian" w:cs="Sylfaen"/>
          <w:sz w:val="20"/>
          <w:lang w:val="af-ZA"/>
        </w:rPr>
        <w:t xml:space="preserve"> </w:t>
      </w:r>
      <w:r w:rsidRPr="00A340ED">
        <w:rPr>
          <w:rFonts w:ascii="Sylfaen" w:hAnsi="Sylfaen" w:cs="Sylfaen"/>
          <w:sz w:val="20"/>
          <w:lang w:val="af-ZA"/>
        </w:rPr>
        <w:t>գնման</w:t>
      </w:r>
      <w:r w:rsidRPr="00A340ED">
        <w:rPr>
          <w:rFonts w:ascii="Arial Armenian" w:hAnsi="Arial Armenian" w:cs="Sylfaen"/>
          <w:sz w:val="20"/>
          <w:lang w:val="af-ZA"/>
        </w:rPr>
        <w:t xml:space="preserve"> </w:t>
      </w:r>
      <w:r w:rsidRPr="00A340ED">
        <w:rPr>
          <w:rFonts w:ascii="Sylfaen" w:hAnsi="Sylfaen" w:cs="Sylfaen"/>
          <w:sz w:val="20"/>
          <w:lang w:val="af-ZA"/>
        </w:rPr>
        <w:t>ընթացակարգի</w:t>
      </w:r>
      <w:r w:rsidRPr="00A340ED">
        <w:rPr>
          <w:rFonts w:ascii="Arial Armenian" w:hAnsi="Arial Armenian" w:cs="Sylfaen"/>
          <w:sz w:val="20"/>
          <w:lang w:val="af-ZA"/>
        </w:rPr>
        <w:t xml:space="preserve"> </w:t>
      </w:r>
      <w:r w:rsidRPr="00A340ED">
        <w:rPr>
          <w:rFonts w:ascii="Sylfaen" w:hAnsi="Sylfaen" w:cs="Sylfaen"/>
          <w:sz w:val="20"/>
          <w:lang w:val="af-ZA"/>
        </w:rPr>
        <w:t>շրջանակում</w:t>
      </w:r>
      <w:r w:rsidRPr="00A340ED">
        <w:rPr>
          <w:rFonts w:ascii="Arial Armenian" w:hAnsi="Arial Armenian" w:cs="Sylfaen"/>
          <w:sz w:val="20"/>
          <w:lang w:val="af-ZA"/>
        </w:rPr>
        <w:t xml:space="preserve"> </w:t>
      </w:r>
      <w:r w:rsidRPr="00A340ED">
        <w:rPr>
          <w:rFonts w:ascii="Sylfaen" w:hAnsi="Sylfaen" w:cs="Sylfaen"/>
          <w:sz w:val="20"/>
          <w:lang w:val="af-ZA"/>
        </w:rPr>
        <w:t>կնքված</w:t>
      </w:r>
      <w:r w:rsidRPr="00A340ED">
        <w:rPr>
          <w:rFonts w:ascii="Arial Armenian" w:hAnsi="Arial Armenian" w:cs="Sylfaen"/>
          <w:sz w:val="20"/>
          <w:lang w:val="af-ZA"/>
        </w:rPr>
        <w:t xml:space="preserve"> </w:t>
      </w:r>
      <w:r w:rsidRPr="00A340ED">
        <w:rPr>
          <w:rFonts w:ascii="Sylfaen" w:hAnsi="Sylfaen" w:cs="Sylfaen"/>
          <w:sz w:val="20"/>
          <w:lang w:val="af-ZA"/>
        </w:rPr>
        <w:t>պայմանագիրը</w:t>
      </w:r>
      <w:r w:rsidRPr="00A340ED">
        <w:rPr>
          <w:rFonts w:ascii="Arial Armenian" w:hAnsi="Arial Armenian" w:cs="Sylfaen"/>
          <w:sz w:val="20"/>
          <w:lang w:val="af-ZA"/>
        </w:rPr>
        <w:t xml:space="preserve"> </w:t>
      </w:r>
      <w:r w:rsidRPr="00A340ED">
        <w:rPr>
          <w:rFonts w:ascii="Sylfaen" w:hAnsi="Sylfaen" w:cs="Sylfaen"/>
          <w:sz w:val="20"/>
          <w:lang w:val="af-ZA"/>
        </w:rPr>
        <w:t>չկատարելու</w:t>
      </w:r>
      <w:r w:rsidRPr="00A340ED">
        <w:rPr>
          <w:rFonts w:ascii="Arial Armenian" w:hAnsi="Arial Armenian" w:cs="Sylfaen"/>
          <w:sz w:val="20"/>
          <w:lang w:val="af-ZA"/>
        </w:rPr>
        <w:t xml:space="preserve"> </w:t>
      </w:r>
      <w:r w:rsidRPr="00A340ED">
        <w:rPr>
          <w:rFonts w:ascii="Sylfaen" w:hAnsi="Sylfaen" w:cs="Sylfaen"/>
          <w:sz w:val="20"/>
          <w:lang w:val="af-ZA"/>
        </w:rPr>
        <w:t>կամ</w:t>
      </w:r>
      <w:r w:rsidRPr="00A340ED">
        <w:rPr>
          <w:rFonts w:ascii="Arial Armenian" w:hAnsi="Arial Armenian" w:cs="Sylfaen"/>
          <w:sz w:val="20"/>
          <w:lang w:val="af-ZA"/>
        </w:rPr>
        <w:t xml:space="preserve"> </w:t>
      </w:r>
      <w:r w:rsidRPr="00A340ED">
        <w:rPr>
          <w:rFonts w:ascii="Sylfaen" w:hAnsi="Sylfaen" w:cs="Sylfaen"/>
          <w:sz w:val="20"/>
          <w:lang w:val="af-ZA"/>
        </w:rPr>
        <w:t>ոչ</w:t>
      </w:r>
      <w:r w:rsidRPr="00A340ED">
        <w:rPr>
          <w:rFonts w:ascii="Arial Armenian" w:hAnsi="Arial Armenian" w:cs="Sylfaen"/>
          <w:sz w:val="20"/>
          <w:lang w:val="af-ZA"/>
        </w:rPr>
        <w:t xml:space="preserve"> </w:t>
      </w:r>
      <w:r w:rsidRPr="00A340ED">
        <w:rPr>
          <w:rFonts w:ascii="Sylfaen" w:hAnsi="Sylfaen" w:cs="Sylfaen"/>
          <w:sz w:val="20"/>
          <w:lang w:val="af-ZA"/>
        </w:rPr>
        <w:t>պատշաճ</w:t>
      </w:r>
      <w:r w:rsidRPr="00A340ED">
        <w:rPr>
          <w:rFonts w:ascii="Arial Armenian" w:hAnsi="Arial Armenian" w:cs="Sylfaen"/>
          <w:sz w:val="20"/>
          <w:lang w:val="af-ZA"/>
        </w:rPr>
        <w:t xml:space="preserve"> </w:t>
      </w:r>
      <w:r w:rsidRPr="00A340ED">
        <w:rPr>
          <w:rFonts w:ascii="Sylfaen" w:hAnsi="Sylfaen" w:cs="Sylfaen"/>
          <w:sz w:val="20"/>
          <w:lang w:val="af-ZA"/>
        </w:rPr>
        <w:t>կատարելու</w:t>
      </w:r>
      <w:r w:rsidRPr="00A340ED">
        <w:rPr>
          <w:rFonts w:ascii="Arial Armenian" w:hAnsi="Arial Armenian" w:cs="Sylfaen"/>
          <w:sz w:val="20"/>
          <w:lang w:val="af-ZA"/>
        </w:rPr>
        <w:t xml:space="preserve"> </w:t>
      </w:r>
      <w:r w:rsidRPr="00A340ED">
        <w:rPr>
          <w:rFonts w:ascii="Sylfaen" w:hAnsi="Sylfaen" w:cs="Sylfaen"/>
          <w:sz w:val="20"/>
          <w:lang w:val="af-ZA"/>
        </w:rPr>
        <w:t>հետևանքով</w:t>
      </w:r>
      <w:r w:rsidRPr="00A340ED">
        <w:rPr>
          <w:rFonts w:ascii="Arial Armenian" w:hAnsi="Arial Armenian" w:cs="Sylfaen"/>
          <w:sz w:val="20"/>
          <w:lang w:val="af-ZA"/>
        </w:rPr>
        <w:t xml:space="preserve"> </w:t>
      </w:r>
      <w:r w:rsidRPr="00A340ED">
        <w:rPr>
          <w:rFonts w:ascii="Sylfaen" w:hAnsi="Sylfaen" w:cs="Sylfaen"/>
          <w:sz w:val="20"/>
          <w:lang w:val="af-ZA"/>
        </w:rPr>
        <w:t>որևէ</w:t>
      </w:r>
      <w:r w:rsidRPr="00A340ED">
        <w:rPr>
          <w:rFonts w:ascii="Arial Armenian" w:hAnsi="Arial Armenian" w:cs="Sylfaen"/>
          <w:sz w:val="20"/>
          <w:lang w:val="af-ZA"/>
        </w:rPr>
        <w:t xml:space="preserve"> </w:t>
      </w:r>
      <w:r w:rsidRPr="00A340ED">
        <w:rPr>
          <w:rFonts w:ascii="Sylfaen" w:hAnsi="Sylfaen" w:cs="Sylfaen"/>
          <w:sz w:val="20"/>
          <w:lang w:val="af-ZA"/>
        </w:rPr>
        <w:t>չափաբաժնի</w:t>
      </w:r>
      <w:r w:rsidRPr="00A340ED">
        <w:rPr>
          <w:rFonts w:ascii="Arial Armenian" w:hAnsi="Arial Armenian" w:cs="Sylfaen"/>
          <w:sz w:val="20"/>
          <w:lang w:val="af-ZA"/>
        </w:rPr>
        <w:t xml:space="preserve"> </w:t>
      </w:r>
      <w:r w:rsidRPr="00A340ED">
        <w:rPr>
          <w:rFonts w:ascii="Sylfaen" w:hAnsi="Sylfaen" w:cs="Sylfaen"/>
          <w:sz w:val="20"/>
          <w:lang w:val="af-ZA"/>
        </w:rPr>
        <w:t>մասով</w:t>
      </w:r>
      <w:r w:rsidRPr="00A340ED">
        <w:rPr>
          <w:rFonts w:ascii="Arial Armenian" w:hAnsi="Arial Armenian" w:cs="Sylfaen"/>
          <w:sz w:val="20"/>
          <w:lang w:val="af-ZA"/>
        </w:rPr>
        <w:t xml:space="preserve"> </w:t>
      </w:r>
      <w:r w:rsidRPr="00A340ED">
        <w:rPr>
          <w:rFonts w:ascii="Sylfaen" w:hAnsi="Sylfaen" w:cs="Sylfaen"/>
          <w:sz w:val="20"/>
          <w:lang w:val="af-ZA"/>
        </w:rPr>
        <w:t>լուծվում</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 xml:space="preserve">, </w:t>
      </w:r>
      <w:r w:rsidRPr="00A340ED">
        <w:rPr>
          <w:rFonts w:ascii="Sylfaen" w:hAnsi="Sylfaen" w:cs="Sylfaen"/>
          <w:sz w:val="20"/>
          <w:lang w:val="af-ZA"/>
        </w:rPr>
        <w:t>ապա</w:t>
      </w:r>
      <w:r w:rsidRPr="00A340ED">
        <w:rPr>
          <w:rFonts w:ascii="Arial Armenian" w:hAnsi="Arial Armenian" w:cs="Sylfaen"/>
          <w:sz w:val="20"/>
          <w:lang w:val="af-ZA"/>
        </w:rPr>
        <w:t xml:space="preserve"> </w:t>
      </w:r>
      <w:r w:rsidRPr="00A340ED">
        <w:rPr>
          <w:rFonts w:ascii="Sylfaen" w:hAnsi="Sylfaen" w:cs="Sylfaen"/>
          <w:sz w:val="20"/>
          <w:lang w:val="af-ZA"/>
        </w:rPr>
        <w:t>որակավորման</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պայմանագրի</w:t>
      </w:r>
      <w:r w:rsidRPr="00A340ED">
        <w:rPr>
          <w:rFonts w:ascii="Arial Armenian" w:hAnsi="Arial Armenian" w:cs="Sylfaen"/>
          <w:sz w:val="20"/>
          <w:lang w:val="af-ZA"/>
        </w:rPr>
        <w:t xml:space="preserve"> </w:t>
      </w:r>
      <w:r w:rsidRPr="00A340ED">
        <w:rPr>
          <w:rFonts w:ascii="Sylfaen" w:hAnsi="Sylfaen" w:cs="Sylfaen"/>
          <w:sz w:val="20"/>
          <w:lang w:val="af-ZA"/>
        </w:rPr>
        <w:t>ապահովումները</w:t>
      </w:r>
      <w:r w:rsidRPr="00A340ED">
        <w:rPr>
          <w:rFonts w:ascii="Arial Armenian" w:hAnsi="Arial Armenian" w:cs="Sylfaen"/>
          <w:sz w:val="20"/>
          <w:lang w:val="af-ZA"/>
        </w:rPr>
        <w:t xml:space="preserve"> </w:t>
      </w:r>
      <w:r w:rsidRPr="00A340ED">
        <w:rPr>
          <w:rFonts w:ascii="Sylfaen" w:hAnsi="Sylfaen" w:cs="Sylfaen"/>
          <w:sz w:val="20"/>
          <w:lang w:val="af-ZA"/>
        </w:rPr>
        <w:t>վճարվում</w:t>
      </w:r>
      <w:r w:rsidRPr="00A340ED">
        <w:rPr>
          <w:rFonts w:ascii="Arial Armenian" w:hAnsi="Arial Armenian" w:cs="Sylfaen"/>
          <w:sz w:val="20"/>
          <w:lang w:val="af-ZA"/>
        </w:rPr>
        <w:t xml:space="preserve"> </w:t>
      </w:r>
      <w:r w:rsidRPr="00A340ED">
        <w:rPr>
          <w:rFonts w:ascii="Sylfaen" w:hAnsi="Sylfaen" w:cs="Sylfaen"/>
          <w:sz w:val="20"/>
          <w:lang w:val="af-ZA"/>
        </w:rPr>
        <w:t>են</w:t>
      </w:r>
      <w:r w:rsidRPr="00A340ED">
        <w:rPr>
          <w:rFonts w:ascii="Arial Armenian" w:hAnsi="Arial Armenian" w:cs="Sylfaen"/>
          <w:sz w:val="20"/>
          <w:lang w:val="af-ZA"/>
        </w:rPr>
        <w:t xml:space="preserve"> </w:t>
      </w:r>
      <w:r w:rsidRPr="00A340ED">
        <w:rPr>
          <w:rFonts w:ascii="Sylfaen" w:hAnsi="Sylfaen" w:cs="Sylfaen"/>
          <w:sz w:val="20"/>
          <w:lang w:val="af-ZA"/>
        </w:rPr>
        <w:t>միայն</w:t>
      </w:r>
      <w:r w:rsidRPr="00A340ED">
        <w:rPr>
          <w:rFonts w:ascii="Arial Armenian" w:hAnsi="Arial Armenian" w:cs="Sylfaen"/>
          <w:sz w:val="20"/>
          <w:lang w:val="af-ZA"/>
        </w:rPr>
        <w:t xml:space="preserve"> </w:t>
      </w:r>
      <w:r w:rsidRPr="00A340ED">
        <w:rPr>
          <w:rFonts w:ascii="Sylfaen" w:hAnsi="Sylfaen" w:cs="Sylfaen"/>
          <w:sz w:val="20"/>
          <w:lang w:val="af-ZA"/>
        </w:rPr>
        <w:t>այդ</w:t>
      </w:r>
      <w:r w:rsidRPr="00A340ED">
        <w:rPr>
          <w:rFonts w:ascii="Arial Armenian" w:hAnsi="Arial Armenian" w:cs="Sylfaen"/>
          <w:sz w:val="20"/>
          <w:lang w:val="af-ZA"/>
        </w:rPr>
        <w:t xml:space="preserve"> </w:t>
      </w:r>
      <w:r w:rsidRPr="00A340ED">
        <w:rPr>
          <w:rFonts w:ascii="Sylfaen" w:hAnsi="Sylfaen" w:cs="Sylfaen"/>
          <w:sz w:val="20"/>
          <w:lang w:val="af-ZA"/>
        </w:rPr>
        <w:t>չափաբաժնի</w:t>
      </w:r>
      <w:r w:rsidRPr="00A340ED">
        <w:rPr>
          <w:rFonts w:ascii="Arial Armenian" w:hAnsi="Arial Armenian" w:cs="Sylfaen"/>
          <w:sz w:val="20"/>
          <w:lang w:val="af-ZA"/>
        </w:rPr>
        <w:t xml:space="preserve"> </w:t>
      </w:r>
      <w:r w:rsidRPr="00A340ED">
        <w:rPr>
          <w:rFonts w:ascii="Sylfaen" w:hAnsi="Sylfaen" w:cs="Sylfaen"/>
          <w:sz w:val="20"/>
          <w:lang w:val="af-ZA"/>
        </w:rPr>
        <w:t>նկատմամբ</w:t>
      </w:r>
      <w:r w:rsidRPr="00A340ED">
        <w:rPr>
          <w:rFonts w:ascii="Arial Armenian" w:hAnsi="Arial Armenian" w:cs="Sylfaen"/>
          <w:sz w:val="20"/>
          <w:lang w:val="af-ZA"/>
        </w:rPr>
        <w:t xml:space="preserve"> </w:t>
      </w:r>
      <w:r w:rsidRPr="00A340ED">
        <w:rPr>
          <w:rFonts w:ascii="Sylfaen" w:hAnsi="Sylfaen" w:cs="Sylfaen"/>
          <w:sz w:val="20"/>
          <w:lang w:val="af-ZA"/>
        </w:rPr>
        <w:t>հաշվարկված</w:t>
      </w:r>
      <w:r w:rsidRPr="00A340ED">
        <w:rPr>
          <w:rFonts w:ascii="Arial Armenian" w:hAnsi="Arial Armenian" w:cs="Sylfaen"/>
          <w:sz w:val="20"/>
          <w:lang w:val="af-ZA"/>
        </w:rPr>
        <w:t xml:space="preserve"> </w:t>
      </w:r>
      <w:r w:rsidRPr="00A340ED">
        <w:rPr>
          <w:rFonts w:ascii="Sylfaen" w:hAnsi="Sylfaen" w:cs="Sylfaen"/>
          <w:sz w:val="20"/>
          <w:lang w:val="af-ZA"/>
        </w:rPr>
        <w:t>գումարի</w:t>
      </w:r>
      <w:r w:rsidRPr="00A340ED">
        <w:rPr>
          <w:rFonts w:ascii="Arial Armenian" w:hAnsi="Arial Armenian" w:cs="Sylfaen"/>
          <w:sz w:val="20"/>
          <w:lang w:val="af-ZA"/>
        </w:rPr>
        <w:t xml:space="preserve"> </w:t>
      </w:r>
      <w:r w:rsidRPr="00A340ED">
        <w:rPr>
          <w:rFonts w:ascii="Sylfaen" w:hAnsi="Sylfaen" w:cs="Sylfaen"/>
          <w:sz w:val="20"/>
          <w:lang w:val="af-ZA"/>
        </w:rPr>
        <w:t>չափով</w:t>
      </w:r>
      <w:r w:rsidRPr="00A340ED">
        <w:rPr>
          <w:rFonts w:ascii="Arial Armenian" w:hAnsi="Arial Armenian" w:cs="Sylfaen"/>
          <w:sz w:val="20"/>
          <w:lang w:val="af-ZA"/>
        </w:rPr>
        <w:t xml:space="preserve">: </w:t>
      </w:r>
    </w:p>
    <w:p w:rsidR="0081576D" w:rsidRPr="00A340ED" w:rsidRDefault="0081576D" w:rsidP="0081576D">
      <w:pPr>
        <w:jc w:val="center"/>
        <w:rPr>
          <w:rFonts w:ascii="Arial Armenian" w:hAnsi="Arial Armenian"/>
          <w:b/>
          <w:szCs w:val="22"/>
          <w:lang w:val="af-ZA"/>
        </w:rPr>
      </w:pPr>
    </w:p>
    <w:p w:rsidR="0081576D" w:rsidRPr="00A340ED" w:rsidRDefault="0081576D" w:rsidP="0081576D">
      <w:pPr>
        <w:jc w:val="center"/>
        <w:rPr>
          <w:rFonts w:ascii="Arial Armenian" w:hAnsi="Arial Armenian" w:cs="Arial"/>
          <w:b/>
          <w:sz w:val="20"/>
          <w:lang w:val="af-ZA"/>
        </w:rPr>
      </w:pPr>
      <w:r w:rsidRPr="00A340ED">
        <w:rPr>
          <w:rFonts w:ascii="Arial Armenian" w:hAnsi="Arial Armenian"/>
          <w:b/>
          <w:sz w:val="20"/>
          <w:lang w:val="af-ZA"/>
        </w:rPr>
        <w:t xml:space="preserve">11. </w:t>
      </w:r>
      <w:r w:rsidRPr="00A340ED">
        <w:rPr>
          <w:rFonts w:ascii="Sylfaen" w:hAnsi="Sylfaen" w:cs="Sylfaen"/>
          <w:b/>
          <w:sz w:val="20"/>
          <w:lang w:val="af-ZA"/>
        </w:rPr>
        <w:t>ԸՆԹԱՑԱԿԱՐԳԸ</w:t>
      </w:r>
      <w:r w:rsidRPr="00A340ED">
        <w:rPr>
          <w:rFonts w:ascii="Arial Armenian" w:hAnsi="Arial Armenian" w:cs="Arial"/>
          <w:b/>
          <w:sz w:val="20"/>
          <w:lang w:val="af-ZA"/>
        </w:rPr>
        <w:t xml:space="preserve"> </w:t>
      </w:r>
      <w:r w:rsidRPr="00A340ED">
        <w:rPr>
          <w:rFonts w:ascii="Sylfaen" w:hAnsi="Sylfaen" w:cs="Sylfaen"/>
          <w:b/>
          <w:sz w:val="20"/>
          <w:lang w:val="af-ZA"/>
        </w:rPr>
        <w:t>ՉԿԱՅԱՑԱԾ</w:t>
      </w:r>
      <w:r w:rsidRPr="00A340ED">
        <w:rPr>
          <w:rFonts w:ascii="Arial Armenian" w:hAnsi="Arial Armenian" w:cs="Arial"/>
          <w:b/>
          <w:sz w:val="20"/>
          <w:lang w:val="af-ZA"/>
        </w:rPr>
        <w:t xml:space="preserve"> </w:t>
      </w:r>
      <w:r w:rsidRPr="00A340ED">
        <w:rPr>
          <w:rFonts w:ascii="Sylfaen" w:hAnsi="Sylfaen" w:cs="Sylfaen"/>
          <w:b/>
          <w:sz w:val="20"/>
          <w:lang w:val="af-ZA"/>
        </w:rPr>
        <w:t>ՀԱՅՏԱՐԱՐԵԼԸ</w:t>
      </w:r>
    </w:p>
    <w:p w:rsidR="0081576D" w:rsidRPr="00A340ED" w:rsidRDefault="0081576D" w:rsidP="0081576D">
      <w:pPr>
        <w:jc w:val="center"/>
        <w:rPr>
          <w:rFonts w:ascii="Arial Armenian" w:hAnsi="Arial Armenian"/>
          <w:b/>
          <w:sz w:val="20"/>
          <w:lang w:val="af-ZA"/>
        </w:rPr>
      </w:pP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sz w:val="20"/>
          <w:lang w:val="af-ZA"/>
        </w:rPr>
        <w:lastRenderedPageBreak/>
        <w:t>11.</w:t>
      </w:r>
      <w:r w:rsidRPr="00A340ED">
        <w:rPr>
          <w:rFonts w:ascii="Arial Armenian" w:hAnsi="Arial Armenian" w:cs="Sylfaen"/>
          <w:sz w:val="20"/>
          <w:lang w:val="af-ZA"/>
        </w:rPr>
        <w:t xml:space="preserve">1 </w:t>
      </w:r>
      <w:r w:rsidRPr="00A340ED">
        <w:rPr>
          <w:rFonts w:ascii="Sylfaen" w:hAnsi="Sylfaen" w:cs="Sylfaen"/>
          <w:sz w:val="20"/>
          <w:lang w:val="ru-RU"/>
        </w:rPr>
        <w:t>Օրենքի</w:t>
      </w:r>
      <w:r w:rsidRPr="00A340ED">
        <w:rPr>
          <w:rFonts w:ascii="Arial Armenian" w:hAnsi="Arial Armenian" w:cs="Sylfaen"/>
          <w:sz w:val="20"/>
          <w:lang w:val="af-ZA"/>
        </w:rPr>
        <w:t xml:space="preserve"> 37-</w:t>
      </w:r>
      <w:r w:rsidRPr="00A340ED">
        <w:rPr>
          <w:rFonts w:ascii="Sylfaen" w:hAnsi="Sylfaen" w:cs="Sylfaen"/>
          <w:sz w:val="20"/>
          <w:lang w:val="ru-RU"/>
        </w:rPr>
        <w:t>րդ</w:t>
      </w:r>
      <w:r w:rsidRPr="00A340ED">
        <w:rPr>
          <w:rFonts w:ascii="Arial Armenian" w:hAnsi="Arial Armenian" w:cs="Sylfaen"/>
          <w:sz w:val="20"/>
          <w:lang w:val="af-ZA"/>
        </w:rPr>
        <w:t xml:space="preserve"> </w:t>
      </w:r>
      <w:r w:rsidRPr="00A340ED">
        <w:rPr>
          <w:rFonts w:ascii="Sylfaen" w:hAnsi="Sylfaen" w:cs="Sylfaen"/>
          <w:sz w:val="20"/>
          <w:lang w:val="ru-RU"/>
        </w:rPr>
        <w:t>հոդվածի</w:t>
      </w:r>
      <w:r w:rsidRPr="00A340ED">
        <w:rPr>
          <w:rFonts w:ascii="Arial Armenian" w:hAnsi="Arial Armenian" w:cs="Sylfaen"/>
          <w:sz w:val="20"/>
          <w:lang w:val="af-ZA"/>
        </w:rPr>
        <w:t xml:space="preserve"> </w:t>
      </w:r>
      <w:r w:rsidRPr="00A340ED">
        <w:rPr>
          <w:rFonts w:ascii="Sylfaen" w:hAnsi="Sylfaen" w:cs="Sylfaen"/>
          <w:sz w:val="20"/>
          <w:lang w:val="ru-RU"/>
        </w:rPr>
        <w:t>համաձայն</w:t>
      </w:r>
      <w:r w:rsidRPr="00A340ED">
        <w:rPr>
          <w:rFonts w:ascii="Arial Armenian" w:hAnsi="Arial Armenian" w:cs="Sylfaen"/>
          <w:sz w:val="20"/>
          <w:lang w:val="af-ZA"/>
        </w:rPr>
        <w:t xml:space="preserve">` </w:t>
      </w:r>
      <w:r w:rsidRPr="00A340ED">
        <w:rPr>
          <w:rFonts w:ascii="Sylfaen" w:hAnsi="Sylfaen" w:cs="Sylfaen"/>
          <w:sz w:val="20"/>
          <w:lang w:val="ru-RU"/>
        </w:rPr>
        <w:t>հանձնաժողովը</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ընթացակարգը</w:t>
      </w:r>
      <w:r w:rsidRPr="00A340ED">
        <w:rPr>
          <w:rFonts w:ascii="Arial Armenian" w:hAnsi="Arial Armenian" w:cs="Sylfaen"/>
          <w:sz w:val="20"/>
          <w:lang w:val="af-ZA"/>
        </w:rPr>
        <w:t xml:space="preserve"> </w:t>
      </w:r>
      <w:r w:rsidRPr="00A340ED">
        <w:rPr>
          <w:rFonts w:ascii="Sylfaen" w:hAnsi="Sylfaen" w:cs="Sylfaen"/>
          <w:sz w:val="20"/>
          <w:lang w:val="ru-RU"/>
        </w:rPr>
        <w:t>չկայացած</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հայտարարում</w:t>
      </w:r>
      <w:r w:rsidRPr="00A340ED">
        <w:rPr>
          <w:rFonts w:ascii="Arial Armenian" w:hAnsi="Arial Armenian" w:cs="Sylfaen"/>
          <w:sz w:val="20"/>
          <w:lang w:val="af-ZA"/>
        </w:rPr>
        <w:t xml:space="preserve">, </w:t>
      </w:r>
      <w:r w:rsidRPr="00A340ED">
        <w:rPr>
          <w:rFonts w:ascii="Sylfaen" w:hAnsi="Sylfaen" w:cs="Sylfaen"/>
          <w:sz w:val="20"/>
          <w:lang w:val="ru-RU"/>
        </w:rPr>
        <w:t>եթե</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1) </w:t>
      </w:r>
      <w:r w:rsidRPr="00A340ED">
        <w:rPr>
          <w:rFonts w:ascii="Sylfaen" w:hAnsi="Sylfaen" w:cs="Sylfaen"/>
          <w:sz w:val="20"/>
          <w:lang w:val="ru-RU"/>
        </w:rPr>
        <w:t>հայտերից</w:t>
      </w:r>
      <w:r w:rsidRPr="00A340ED">
        <w:rPr>
          <w:rFonts w:ascii="Arial Armenian" w:hAnsi="Arial Armenian" w:cs="Sylfaen"/>
          <w:sz w:val="20"/>
          <w:lang w:val="af-ZA"/>
        </w:rPr>
        <w:t xml:space="preserve"> </w:t>
      </w:r>
      <w:r w:rsidRPr="00A340ED">
        <w:rPr>
          <w:rFonts w:ascii="Sylfaen" w:hAnsi="Sylfaen" w:cs="Sylfaen"/>
          <w:sz w:val="20"/>
          <w:lang w:val="ru-RU"/>
        </w:rPr>
        <w:t>ոչ</w:t>
      </w:r>
      <w:r w:rsidRPr="00A340ED">
        <w:rPr>
          <w:rFonts w:ascii="Arial Armenian" w:hAnsi="Arial Armenian" w:cs="Sylfaen"/>
          <w:sz w:val="20"/>
          <w:lang w:val="af-ZA"/>
        </w:rPr>
        <w:t xml:space="preserve"> </w:t>
      </w:r>
      <w:r w:rsidRPr="00A340ED">
        <w:rPr>
          <w:rFonts w:ascii="Sylfaen" w:hAnsi="Sylfaen" w:cs="Sylfaen"/>
          <w:sz w:val="20"/>
          <w:lang w:val="ru-RU"/>
        </w:rPr>
        <w:t>մեկը</w:t>
      </w:r>
      <w:r w:rsidRPr="00A340ED">
        <w:rPr>
          <w:rFonts w:ascii="Arial Armenian" w:hAnsi="Arial Armenian" w:cs="Sylfaen"/>
          <w:sz w:val="20"/>
          <w:lang w:val="af-ZA"/>
        </w:rPr>
        <w:t xml:space="preserve"> </w:t>
      </w:r>
      <w:r w:rsidRPr="00A340ED">
        <w:rPr>
          <w:rFonts w:ascii="Sylfaen" w:hAnsi="Sylfaen" w:cs="Sylfaen"/>
          <w:sz w:val="20"/>
          <w:lang w:val="ru-RU"/>
        </w:rPr>
        <w:t>չի</w:t>
      </w:r>
      <w:r w:rsidRPr="00A340ED">
        <w:rPr>
          <w:rFonts w:ascii="Arial Armenian" w:hAnsi="Arial Armenian" w:cs="Sylfaen"/>
          <w:sz w:val="20"/>
          <w:lang w:val="af-ZA"/>
        </w:rPr>
        <w:t xml:space="preserve"> </w:t>
      </w:r>
      <w:r w:rsidRPr="00A340ED">
        <w:rPr>
          <w:rFonts w:ascii="Sylfaen" w:hAnsi="Sylfaen" w:cs="Sylfaen"/>
          <w:sz w:val="20"/>
          <w:lang w:val="ru-RU"/>
        </w:rPr>
        <w:t>համապատասխանում</w:t>
      </w:r>
      <w:r w:rsidRPr="00A340ED">
        <w:rPr>
          <w:rFonts w:ascii="Arial Armenian" w:hAnsi="Arial Armenian" w:cs="Sylfaen"/>
          <w:sz w:val="20"/>
          <w:lang w:val="af-ZA"/>
        </w:rPr>
        <w:t xml:space="preserve"> </w:t>
      </w:r>
      <w:r w:rsidRPr="00A340ED">
        <w:rPr>
          <w:rFonts w:ascii="Sylfaen" w:hAnsi="Sylfaen" w:cs="Sylfaen"/>
          <w:sz w:val="20"/>
          <w:lang w:val="ru-RU"/>
        </w:rPr>
        <w:t>հրավերի</w:t>
      </w:r>
      <w:r w:rsidRPr="00A340ED">
        <w:rPr>
          <w:rFonts w:ascii="Arial Armenian" w:hAnsi="Arial Armenian" w:cs="Sylfaen"/>
          <w:sz w:val="20"/>
          <w:lang w:val="af-ZA"/>
        </w:rPr>
        <w:t xml:space="preserve"> </w:t>
      </w:r>
      <w:r w:rsidRPr="00A340ED">
        <w:rPr>
          <w:rFonts w:ascii="Sylfaen" w:hAnsi="Sylfaen" w:cs="Sylfaen"/>
          <w:sz w:val="20"/>
          <w:lang w:val="ru-RU"/>
        </w:rPr>
        <w:t>պայմաններին</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color w:val="FFFFFF"/>
          <w:sz w:val="20"/>
          <w:lang w:val="hy-AM"/>
        </w:rPr>
      </w:pPr>
      <w:r w:rsidRPr="00A340ED">
        <w:rPr>
          <w:rFonts w:ascii="Arial Armenian" w:hAnsi="Arial Armenian" w:cs="Sylfaen"/>
          <w:sz w:val="20"/>
          <w:lang w:val="af-ZA"/>
        </w:rPr>
        <w:t xml:space="preserve">2) </w:t>
      </w:r>
      <w:r w:rsidRPr="00A340ED">
        <w:rPr>
          <w:rFonts w:ascii="Sylfaen" w:hAnsi="Sylfaen" w:cs="Sylfaen"/>
          <w:sz w:val="20"/>
          <w:lang w:val="ru-RU"/>
        </w:rPr>
        <w:t>դադարում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գոյություն</w:t>
      </w:r>
      <w:r w:rsidRPr="00A340ED">
        <w:rPr>
          <w:rFonts w:ascii="Arial Armenian" w:hAnsi="Arial Armenian" w:cs="Sylfaen"/>
          <w:sz w:val="20"/>
          <w:lang w:val="af-ZA"/>
        </w:rPr>
        <w:t xml:space="preserve"> </w:t>
      </w:r>
      <w:r w:rsidRPr="00A340ED">
        <w:rPr>
          <w:rFonts w:ascii="Sylfaen" w:hAnsi="Sylfaen" w:cs="Sylfaen"/>
          <w:sz w:val="20"/>
          <w:lang w:val="ru-RU"/>
        </w:rPr>
        <w:t>ունենալ</w:t>
      </w:r>
      <w:r w:rsidRPr="00A340ED">
        <w:rPr>
          <w:rFonts w:ascii="Arial Armenian" w:hAnsi="Arial Armenian" w:cs="Sylfaen"/>
          <w:sz w:val="20"/>
          <w:lang w:val="af-ZA"/>
        </w:rPr>
        <w:t xml:space="preserve"> </w:t>
      </w:r>
      <w:r w:rsidRPr="00A340ED">
        <w:rPr>
          <w:rFonts w:ascii="Sylfaen" w:hAnsi="Sylfaen" w:cs="Sylfaen"/>
          <w:sz w:val="20"/>
          <w:lang w:val="ru-RU"/>
        </w:rPr>
        <w:t>գնման</w:t>
      </w:r>
      <w:r w:rsidRPr="00A340ED">
        <w:rPr>
          <w:rFonts w:ascii="Arial Armenian" w:hAnsi="Arial Armenian" w:cs="Sylfaen"/>
          <w:sz w:val="20"/>
          <w:lang w:val="af-ZA"/>
        </w:rPr>
        <w:t xml:space="preserve"> </w:t>
      </w:r>
      <w:r w:rsidRPr="00A340ED">
        <w:rPr>
          <w:rFonts w:ascii="Sylfaen" w:hAnsi="Sylfaen" w:cs="Sylfaen"/>
          <w:sz w:val="20"/>
          <w:lang w:val="ru-RU"/>
        </w:rPr>
        <w:t>պահանջը</w:t>
      </w:r>
      <w:r w:rsidRPr="00A340ED">
        <w:rPr>
          <w:rFonts w:ascii="Arial Armenian" w:hAnsi="Arial Armenian" w:cs="Sylfaen"/>
          <w:sz w:val="20"/>
          <w:lang w:val="hy-AM"/>
        </w:rPr>
        <w:t xml:space="preserve">: </w:t>
      </w:r>
      <w:r w:rsidRPr="00A340ED">
        <w:rPr>
          <w:rFonts w:ascii="Sylfaen" w:hAnsi="Sylfaen" w:cs="Sylfaen"/>
          <w:sz w:val="20"/>
          <w:lang w:val="hy-AM"/>
        </w:rPr>
        <w:t>Ընդ</w:t>
      </w:r>
      <w:r w:rsidRPr="00A340ED">
        <w:rPr>
          <w:rFonts w:ascii="Arial Armenian" w:hAnsi="Arial Armenian" w:cs="Sylfaen"/>
          <w:sz w:val="20"/>
          <w:lang w:val="hy-AM"/>
        </w:rPr>
        <w:t xml:space="preserve"> </w:t>
      </w:r>
      <w:r w:rsidRPr="00A340ED">
        <w:rPr>
          <w:rFonts w:ascii="Sylfaen" w:hAnsi="Sylfaen" w:cs="Sylfaen"/>
          <w:sz w:val="20"/>
          <w:lang w:val="hy-AM"/>
        </w:rPr>
        <w:t>որում</w:t>
      </w:r>
      <w:r w:rsidRPr="00A340ED">
        <w:rPr>
          <w:rFonts w:ascii="Arial Armenian" w:hAnsi="Arial Armenian" w:cs="Sylfaen"/>
          <w:sz w:val="20"/>
          <w:lang w:val="hy-AM"/>
        </w:rPr>
        <w:t xml:space="preserve"> </w:t>
      </w:r>
      <w:r w:rsidRPr="00A340ED">
        <w:rPr>
          <w:rFonts w:ascii="Sylfaen" w:hAnsi="Sylfaen" w:cs="Sylfaen"/>
          <w:sz w:val="20"/>
          <w:lang w:val="hy-AM"/>
        </w:rPr>
        <w:t>պ</w:t>
      </w:r>
      <w:r w:rsidRPr="00A340ED">
        <w:rPr>
          <w:rFonts w:ascii="Sylfaen" w:hAnsi="Sylfaen" w:cs="Sylfaen"/>
          <w:sz w:val="20"/>
          <w:lang w:val="ru-RU"/>
        </w:rPr>
        <w:t>ետության</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համայնքների</w:t>
      </w:r>
      <w:r w:rsidRPr="00A340ED">
        <w:rPr>
          <w:rFonts w:ascii="Arial Armenian" w:hAnsi="Arial Armenian" w:cs="Sylfaen"/>
          <w:sz w:val="20"/>
          <w:lang w:val="af-ZA"/>
        </w:rPr>
        <w:t xml:space="preserve"> </w:t>
      </w:r>
      <w:r w:rsidRPr="00A340ED">
        <w:rPr>
          <w:rFonts w:ascii="Sylfaen" w:hAnsi="Sylfaen" w:cs="Sylfaen"/>
          <w:sz w:val="20"/>
          <w:lang w:val="ru-RU"/>
        </w:rPr>
        <w:t>կարիքների</w:t>
      </w:r>
      <w:r w:rsidRPr="00A340ED">
        <w:rPr>
          <w:rFonts w:ascii="Arial Armenian" w:hAnsi="Arial Armenian" w:cs="Sylfaen"/>
          <w:sz w:val="20"/>
          <w:lang w:val="af-ZA"/>
        </w:rPr>
        <w:t xml:space="preserve"> </w:t>
      </w:r>
      <w:r w:rsidRPr="00A340ED">
        <w:rPr>
          <w:rFonts w:ascii="Sylfaen" w:hAnsi="Sylfaen" w:cs="Sylfaen"/>
          <w:sz w:val="20"/>
          <w:lang w:val="ru-RU"/>
        </w:rPr>
        <w:t>համար</w:t>
      </w:r>
      <w:r w:rsidRPr="00A340ED">
        <w:rPr>
          <w:rFonts w:ascii="Arial Armenian" w:hAnsi="Arial Armenian" w:cs="Sylfaen"/>
          <w:sz w:val="20"/>
          <w:lang w:val="af-ZA"/>
        </w:rPr>
        <w:t xml:space="preserve"> </w:t>
      </w:r>
      <w:r w:rsidRPr="00A340ED">
        <w:rPr>
          <w:rFonts w:ascii="Sylfaen" w:hAnsi="Sylfaen" w:cs="Sylfaen"/>
          <w:sz w:val="20"/>
          <w:lang w:val="ru-RU"/>
        </w:rPr>
        <w:t>կազմակերպված</w:t>
      </w:r>
      <w:r w:rsidRPr="00A340ED">
        <w:rPr>
          <w:rFonts w:ascii="Arial Armenian" w:hAnsi="Arial Armenian" w:cs="Sylfaen"/>
          <w:sz w:val="20"/>
          <w:lang w:val="af-ZA"/>
        </w:rPr>
        <w:t xml:space="preserve"> </w:t>
      </w:r>
      <w:r w:rsidRPr="00A340ED">
        <w:rPr>
          <w:rFonts w:ascii="Sylfaen" w:hAnsi="Sylfaen" w:cs="Sylfaen"/>
          <w:sz w:val="20"/>
          <w:lang w:val="ru-RU"/>
        </w:rPr>
        <w:t>գնման</w:t>
      </w:r>
      <w:r w:rsidRPr="00A340ED">
        <w:rPr>
          <w:rFonts w:ascii="Arial Armenian" w:hAnsi="Arial Armenian" w:cs="Sylfaen"/>
          <w:sz w:val="20"/>
          <w:lang w:val="af-ZA"/>
        </w:rPr>
        <w:t xml:space="preserve"> </w:t>
      </w:r>
      <w:r w:rsidRPr="00A340ED">
        <w:rPr>
          <w:rFonts w:ascii="Sylfaen" w:hAnsi="Sylfaen" w:cs="Sylfaen"/>
          <w:sz w:val="20"/>
          <w:lang w:val="ru-RU"/>
        </w:rPr>
        <w:t>ընթացակարգը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ամբողջությամբ</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մասնակի</w:t>
      </w:r>
      <w:r w:rsidRPr="00A340ED">
        <w:rPr>
          <w:rFonts w:ascii="Arial Armenian" w:hAnsi="Arial Armenian" w:cs="Sylfaen"/>
          <w:sz w:val="20"/>
          <w:lang w:val="af-ZA"/>
        </w:rPr>
        <w:t xml:space="preserve"> </w:t>
      </w:r>
      <w:r w:rsidRPr="00A340ED">
        <w:rPr>
          <w:rFonts w:ascii="Sylfaen" w:hAnsi="Sylfaen" w:cs="Sylfaen"/>
          <w:sz w:val="20"/>
          <w:lang w:val="ru-RU"/>
        </w:rPr>
        <w:t>չկայացած</w:t>
      </w:r>
      <w:r w:rsidRPr="00A340ED">
        <w:rPr>
          <w:rFonts w:ascii="Arial Armenian" w:hAnsi="Arial Armenian" w:cs="Sylfaen"/>
          <w:sz w:val="20"/>
          <w:lang w:val="af-ZA"/>
        </w:rPr>
        <w:t xml:space="preserve"> </w:t>
      </w:r>
      <w:r w:rsidRPr="00A340ED">
        <w:rPr>
          <w:rFonts w:ascii="Sylfaen" w:hAnsi="Sylfaen" w:cs="Sylfaen"/>
          <w:sz w:val="20"/>
          <w:lang w:val="ru-RU"/>
        </w:rPr>
        <w:t>հայտարարվել</w:t>
      </w:r>
      <w:r w:rsidRPr="00A340ED">
        <w:rPr>
          <w:rFonts w:ascii="Arial Armenian" w:hAnsi="Arial Armenian" w:cs="Sylfaen"/>
          <w:sz w:val="20"/>
          <w:lang w:val="af-ZA"/>
        </w:rPr>
        <w:t xml:space="preserve"> </w:t>
      </w:r>
      <w:r w:rsidRPr="00A340ED">
        <w:rPr>
          <w:rFonts w:ascii="Sylfaen" w:hAnsi="Sylfaen" w:cs="Sylfaen"/>
          <w:sz w:val="20"/>
          <w:lang w:val="ru-RU"/>
        </w:rPr>
        <w:t>համապատասխանաբար</w:t>
      </w:r>
      <w:r w:rsidRPr="00A340ED">
        <w:rPr>
          <w:rFonts w:ascii="Arial Armenian" w:hAnsi="Arial Armenian" w:cs="Sylfaen"/>
          <w:sz w:val="20"/>
          <w:lang w:val="af-ZA"/>
        </w:rPr>
        <w:t xml:space="preserve"> </w:t>
      </w:r>
      <w:r w:rsidRPr="00A340ED">
        <w:rPr>
          <w:rFonts w:ascii="Sylfaen" w:hAnsi="Sylfaen" w:cs="Sylfaen"/>
          <w:sz w:val="20"/>
          <w:lang w:val="ru-RU"/>
        </w:rPr>
        <w:t>Հայաստանի</w:t>
      </w:r>
      <w:r w:rsidRPr="00A340ED">
        <w:rPr>
          <w:rFonts w:ascii="Arial Armenian" w:hAnsi="Arial Armenian" w:cs="Sylfaen"/>
          <w:sz w:val="20"/>
          <w:lang w:val="af-ZA"/>
        </w:rPr>
        <w:t xml:space="preserve"> </w:t>
      </w:r>
      <w:r w:rsidRPr="00A340ED">
        <w:rPr>
          <w:rFonts w:ascii="Sylfaen" w:hAnsi="Sylfaen" w:cs="Sylfaen"/>
          <w:sz w:val="20"/>
          <w:lang w:val="ru-RU"/>
        </w:rPr>
        <w:t>Հանրապետության</w:t>
      </w:r>
      <w:r w:rsidRPr="00A340ED">
        <w:rPr>
          <w:rFonts w:ascii="Arial Armenian" w:hAnsi="Arial Armenian" w:cs="Sylfaen"/>
          <w:sz w:val="20"/>
          <w:lang w:val="af-ZA"/>
        </w:rPr>
        <w:t xml:space="preserve"> </w:t>
      </w:r>
      <w:r w:rsidRPr="00A340ED">
        <w:rPr>
          <w:rFonts w:ascii="Sylfaen" w:hAnsi="Sylfaen" w:cs="Sylfaen"/>
          <w:sz w:val="20"/>
          <w:lang w:val="ru-RU"/>
        </w:rPr>
        <w:t>կառավարության</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համայնքի</w:t>
      </w:r>
      <w:r w:rsidRPr="00A340ED">
        <w:rPr>
          <w:rFonts w:ascii="Arial Armenian" w:hAnsi="Arial Armenian" w:cs="Sylfaen"/>
          <w:sz w:val="20"/>
          <w:lang w:val="af-ZA"/>
        </w:rPr>
        <w:t xml:space="preserve"> </w:t>
      </w:r>
      <w:r w:rsidRPr="00A340ED">
        <w:rPr>
          <w:rFonts w:ascii="Sylfaen" w:hAnsi="Sylfaen" w:cs="Sylfaen"/>
          <w:sz w:val="20"/>
          <w:lang w:val="ru-RU"/>
        </w:rPr>
        <w:t>ավագանու</w:t>
      </w:r>
      <w:r w:rsidRPr="00A340ED">
        <w:rPr>
          <w:rFonts w:ascii="Arial Armenian" w:hAnsi="Arial Armenian" w:cs="Sylfaen"/>
          <w:sz w:val="20"/>
          <w:lang w:val="af-ZA"/>
        </w:rPr>
        <w:t xml:space="preserve">, </w:t>
      </w:r>
      <w:r w:rsidRPr="00A340ED">
        <w:rPr>
          <w:rFonts w:ascii="Sylfaen" w:hAnsi="Sylfaen" w:cs="Sylfaen"/>
          <w:sz w:val="20"/>
          <w:lang w:val="ru-RU"/>
        </w:rPr>
        <w:t>այլ</w:t>
      </w:r>
      <w:r w:rsidRPr="00A340ED">
        <w:rPr>
          <w:rFonts w:ascii="Arial Armenian" w:hAnsi="Arial Armenian" w:cs="Sylfaen"/>
          <w:sz w:val="20"/>
          <w:lang w:val="af-ZA"/>
        </w:rPr>
        <w:t xml:space="preserve"> </w:t>
      </w:r>
      <w:r w:rsidRPr="00A340ED">
        <w:rPr>
          <w:rFonts w:ascii="Sylfaen" w:hAnsi="Sylfaen" w:cs="Sylfaen"/>
          <w:sz w:val="20"/>
          <w:lang w:val="ru-RU"/>
        </w:rPr>
        <w:t>պատվիրատուների</w:t>
      </w:r>
      <w:r w:rsidRPr="00A340ED">
        <w:rPr>
          <w:rFonts w:ascii="Arial Armenian" w:hAnsi="Arial Armenian" w:cs="Sylfaen"/>
          <w:sz w:val="20"/>
          <w:lang w:val="af-ZA"/>
        </w:rPr>
        <w:t xml:space="preserve"> </w:t>
      </w:r>
      <w:r w:rsidRPr="00A340ED">
        <w:rPr>
          <w:rFonts w:ascii="Sylfaen" w:hAnsi="Sylfaen" w:cs="Sylfaen"/>
          <w:sz w:val="20"/>
          <w:lang w:val="ru-RU"/>
        </w:rPr>
        <w:t>դեպքում</w:t>
      </w:r>
      <w:r w:rsidRPr="00A340ED">
        <w:rPr>
          <w:rFonts w:ascii="Arial Armenian" w:hAnsi="Arial Armenian" w:cs="Sylfaen"/>
          <w:sz w:val="20"/>
          <w:lang w:val="af-ZA"/>
        </w:rPr>
        <w:t xml:space="preserve">` </w:t>
      </w:r>
      <w:r w:rsidRPr="00A340ED">
        <w:rPr>
          <w:rFonts w:ascii="Sylfaen" w:hAnsi="Sylfaen" w:cs="Sylfaen"/>
          <w:sz w:val="20"/>
          <w:lang w:val="ru-RU"/>
        </w:rPr>
        <w:t>ընդհանուր</w:t>
      </w:r>
      <w:r w:rsidRPr="00A340ED">
        <w:rPr>
          <w:rFonts w:ascii="Arial Armenian" w:hAnsi="Arial Armenian" w:cs="Sylfaen"/>
          <w:sz w:val="20"/>
          <w:lang w:val="af-ZA"/>
        </w:rPr>
        <w:t xml:space="preserve"> </w:t>
      </w:r>
      <w:r w:rsidRPr="00A340ED">
        <w:rPr>
          <w:rFonts w:ascii="Sylfaen" w:hAnsi="Sylfaen" w:cs="Sylfaen"/>
          <w:sz w:val="20"/>
          <w:lang w:val="ru-RU"/>
        </w:rPr>
        <w:t>կառավարումն</w:t>
      </w:r>
      <w:r w:rsidRPr="00A340ED">
        <w:rPr>
          <w:rFonts w:ascii="Arial Armenian" w:hAnsi="Arial Armenian" w:cs="Sylfaen"/>
          <w:sz w:val="20"/>
          <w:lang w:val="af-ZA"/>
        </w:rPr>
        <w:t xml:space="preserve"> </w:t>
      </w:r>
      <w:r w:rsidRPr="00A340ED">
        <w:rPr>
          <w:rFonts w:ascii="Sylfaen" w:hAnsi="Sylfaen" w:cs="Sylfaen"/>
          <w:sz w:val="20"/>
          <w:lang w:val="ru-RU"/>
        </w:rPr>
        <w:t>իրականացնող</w:t>
      </w:r>
      <w:r w:rsidRPr="00A340ED">
        <w:rPr>
          <w:rFonts w:ascii="Arial Armenian" w:hAnsi="Arial Armenian" w:cs="Sylfaen"/>
          <w:sz w:val="20"/>
          <w:lang w:val="af-ZA"/>
        </w:rPr>
        <w:t xml:space="preserve"> </w:t>
      </w:r>
      <w:r w:rsidRPr="00A340ED">
        <w:rPr>
          <w:rFonts w:ascii="Sylfaen" w:hAnsi="Sylfaen" w:cs="Sylfaen"/>
          <w:sz w:val="20"/>
          <w:lang w:val="ru-RU"/>
        </w:rPr>
        <w:t>լիազորված</w:t>
      </w:r>
      <w:r w:rsidRPr="00A340ED">
        <w:rPr>
          <w:rFonts w:ascii="Arial Armenian" w:hAnsi="Arial Armenian" w:cs="Sylfaen"/>
          <w:sz w:val="20"/>
          <w:lang w:val="af-ZA"/>
        </w:rPr>
        <w:t xml:space="preserve"> </w:t>
      </w:r>
      <w:r w:rsidRPr="00A340ED">
        <w:rPr>
          <w:rFonts w:ascii="Sylfaen" w:hAnsi="Sylfaen" w:cs="Sylfaen"/>
          <w:sz w:val="20"/>
          <w:lang w:val="ru-RU"/>
        </w:rPr>
        <w:t>մարմնի</w:t>
      </w:r>
      <w:r w:rsidRPr="00A340ED">
        <w:rPr>
          <w:rFonts w:ascii="Arial Armenian" w:hAnsi="Arial Armenian" w:cs="Sylfaen"/>
          <w:sz w:val="20"/>
          <w:lang w:val="af-ZA"/>
        </w:rPr>
        <w:t xml:space="preserve"> </w:t>
      </w:r>
      <w:r w:rsidRPr="00A340ED">
        <w:rPr>
          <w:rFonts w:ascii="Sylfaen" w:hAnsi="Sylfaen" w:cs="Sylfaen"/>
          <w:sz w:val="20"/>
          <w:lang w:val="ru-RU"/>
        </w:rPr>
        <w:t>ղեկավարի</w:t>
      </w:r>
      <w:r w:rsidRPr="00A340ED">
        <w:rPr>
          <w:rFonts w:ascii="Arial Armenian" w:hAnsi="Arial Armenian" w:cs="Sylfaen"/>
          <w:sz w:val="20"/>
          <w:lang w:val="af-ZA"/>
        </w:rPr>
        <w:t xml:space="preserve">, </w:t>
      </w:r>
      <w:r w:rsidRPr="00A340ED">
        <w:rPr>
          <w:rFonts w:ascii="Sylfaen" w:hAnsi="Sylfaen" w:cs="Sylfaen"/>
          <w:sz w:val="20"/>
        </w:rPr>
        <w:t>իսկ</w:t>
      </w:r>
      <w:r w:rsidRPr="00A340ED">
        <w:rPr>
          <w:rFonts w:ascii="Arial Armenian" w:hAnsi="Arial Armenian" w:cs="Sylfaen"/>
          <w:sz w:val="20"/>
          <w:lang w:val="af-ZA"/>
        </w:rPr>
        <w:t xml:space="preserve"> </w:t>
      </w:r>
      <w:r w:rsidRPr="00A340ED">
        <w:rPr>
          <w:rFonts w:ascii="Sylfaen" w:hAnsi="Sylfaen" w:cs="Sylfaen"/>
          <w:sz w:val="20"/>
        </w:rPr>
        <w:t>հիմնադրամների</w:t>
      </w:r>
      <w:r w:rsidRPr="00A340ED">
        <w:rPr>
          <w:rFonts w:ascii="Arial Armenian" w:hAnsi="Arial Armenian" w:cs="Sylfaen"/>
          <w:sz w:val="20"/>
          <w:lang w:val="af-ZA"/>
        </w:rPr>
        <w:t xml:space="preserve"> </w:t>
      </w:r>
      <w:r w:rsidRPr="00A340ED">
        <w:rPr>
          <w:rFonts w:ascii="Sylfaen" w:hAnsi="Sylfaen" w:cs="Sylfaen"/>
          <w:sz w:val="20"/>
        </w:rPr>
        <w:t>դեպքում</w:t>
      </w:r>
      <w:r w:rsidRPr="00A340ED">
        <w:rPr>
          <w:rFonts w:ascii="Arial Armenian" w:hAnsi="Arial Armenian" w:cs="Sylfaen"/>
          <w:sz w:val="20"/>
          <w:lang w:val="af-ZA"/>
        </w:rPr>
        <w:t xml:space="preserve"> </w:t>
      </w:r>
      <w:r w:rsidRPr="00A340ED">
        <w:rPr>
          <w:rFonts w:ascii="Sylfaen" w:hAnsi="Sylfaen" w:cs="Sylfaen"/>
          <w:sz w:val="20"/>
        </w:rPr>
        <w:t>հոգաբարձուների</w:t>
      </w:r>
      <w:r w:rsidRPr="00A340ED">
        <w:rPr>
          <w:rFonts w:ascii="Arial Armenian" w:hAnsi="Arial Armenian" w:cs="Sylfaen"/>
          <w:sz w:val="20"/>
          <w:lang w:val="af-ZA"/>
        </w:rPr>
        <w:t xml:space="preserve"> </w:t>
      </w:r>
      <w:r w:rsidRPr="00A340ED">
        <w:rPr>
          <w:rFonts w:ascii="Sylfaen" w:hAnsi="Sylfaen" w:cs="Sylfaen"/>
          <w:sz w:val="20"/>
        </w:rPr>
        <w:t>խորհրդի</w:t>
      </w:r>
      <w:r w:rsidRPr="00A340ED">
        <w:rPr>
          <w:rFonts w:ascii="Arial Armenian" w:hAnsi="Arial Armenian" w:cs="Sylfaen"/>
          <w:sz w:val="20"/>
          <w:lang w:val="af-ZA"/>
        </w:rPr>
        <w:t xml:space="preserve"> </w:t>
      </w:r>
      <w:r w:rsidRPr="00A340ED">
        <w:rPr>
          <w:rFonts w:ascii="Sylfaen" w:hAnsi="Sylfaen" w:cs="Sylfaen"/>
          <w:sz w:val="20"/>
        </w:rPr>
        <w:t>որոշման</w:t>
      </w:r>
      <w:r w:rsidRPr="00A340ED">
        <w:rPr>
          <w:rFonts w:ascii="Arial Armenian" w:hAnsi="Arial Armenian" w:cs="Sylfaen"/>
          <w:sz w:val="20"/>
          <w:lang w:val="af-ZA"/>
        </w:rPr>
        <w:t xml:space="preserve"> </w:t>
      </w:r>
      <w:r w:rsidRPr="00A340ED">
        <w:rPr>
          <w:rFonts w:ascii="Sylfaen" w:hAnsi="Sylfaen" w:cs="Sylfaen"/>
          <w:sz w:val="20"/>
        </w:rPr>
        <w:t>հիման</w:t>
      </w:r>
      <w:r w:rsidRPr="00A340ED">
        <w:rPr>
          <w:rFonts w:ascii="Arial Armenian" w:hAnsi="Arial Armenian" w:cs="Sylfaen"/>
          <w:sz w:val="20"/>
          <w:lang w:val="af-ZA"/>
        </w:rPr>
        <w:t xml:space="preserve"> </w:t>
      </w:r>
      <w:r w:rsidRPr="00A340ED">
        <w:rPr>
          <w:rFonts w:ascii="Sylfaen" w:hAnsi="Sylfaen" w:cs="Sylfaen"/>
          <w:sz w:val="20"/>
        </w:rPr>
        <w:t>վրա</w:t>
      </w:r>
      <w:r w:rsidRPr="00A340ED">
        <w:rPr>
          <w:rFonts w:ascii="Arial Armenian" w:hAnsi="Arial Armenian" w:cs="Sylfaen"/>
          <w:sz w:val="20"/>
          <w:lang w:val="af-ZA"/>
        </w:rPr>
        <w:t>:</w:t>
      </w:r>
      <w:r w:rsidRPr="00A340ED">
        <w:rPr>
          <w:rFonts w:ascii="Arial Armenian" w:hAnsi="Arial Armenian" w:cs="Sylfaen"/>
          <w:sz w:val="20"/>
          <w:vertAlign w:val="superscript"/>
          <w:lang w:val="af-ZA"/>
        </w:rPr>
        <w:t>14</w:t>
      </w:r>
      <w:r w:rsidRPr="00A340ED">
        <w:rPr>
          <w:rFonts w:ascii="Arial Armenian" w:hAnsi="Arial Armenian" w:cs="Sylfaen"/>
          <w:sz w:val="20"/>
          <w:lang w:val="af-ZA"/>
        </w:rPr>
        <w:t xml:space="preserve"> </w:t>
      </w:r>
      <w:r w:rsidRPr="00A340ED">
        <w:rPr>
          <w:rFonts w:ascii="Arial Armenian" w:hAnsi="Arial Armenian" w:cs="Sylfaen"/>
          <w:color w:val="FFFFFF"/>
          <w:sz w:val="20"/>
          <w:lang w:val="af-ZA"/>
        </w:rPr>
        <w:t xml:space="preserve">  </w:t>
      </w:r>
      <w:r w:rsidRPr="00A340ED">
        <w:rPr>
          <w:rFonts w:ascii="Arial Armenian" w:hAnsi="Arial Armenian" w:cs="Sylfaen"/>
          <w:color w:val="FFFFFF"/>
          <w:sz w:val="20"/>
          <w:vertAlign w:val="superscript"/>
        </w:rPr>
        <w:footnoteReference w:id="1"/>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3) </w:t>
      </w:r>
      <w:r w:rsidRPr="00A340ED">
        <w:rPr>
          <w:rFonts w:ascii="Sylfaen" w:hAnsi="Sylfaen" w:cs="Sylfaen"/>
          <w:sz w:val="20"/>
          <w:lang w:val="hy-AM"/>
        </w:rPr>
        <w:t>ոչ</w:t>
      </w:r>
      <w:r w:rsidRPr="00A340ED">
        <w:rPr>
          <w:rFonts w:ascii="Arial Armenian" w:hAnsi="Arial Armenian" w:cs="Sylfaen"/>
          <w:sz w:val="20"/>
          <w:lang w:val="af-ZA"/>
        </w:rPr>
        <w:t xml:space="preserve"> </w:t>
      </w:r>
      <w:r w:rsidRPr="00A340ED">
        <w:rPr>
          <w:rFonts w:ascii="Sylfaen" w:hAnsi="Sylfaen" w:cs="Sylfaen"/>
          <w:sz w:val="20"/>
          <w:lang w:val="hy-AM"/>
        </w:rPr>
        <w:t>մի</w:t>
      </w:r>
      <w:r w:rsidRPr="00A340ED">
        <w:rPr>
          <w:rFonts w:ascii="Arial Armenian" w:hAnsi="Arial Armenian" w:cs="Sylfaen"/>
          <w:sz w:val="20"/>
          <w:lang w:val="af-ZA"/>
        </w:rPr>
        <w:t xml:space="preserve"> </w:t>
      </w:r>
      <w:r w:rsidRPr="00A340ED">
        <w:rPr>
          <w:rFonts w:ascii="Sylfaen" w:hAnsi="Sylfaen" w:cs="Sylfaen"/>
          <w:sz w:val="20"/>
          <w:lang w:val="hy-AM"/>
        </w:rPr>
        <w:t>հայտ</w:t>
      </w:r>
      <w:r w:rsidRPr="00A340ED">
        <w:rPr>
          <w:rFonts w:ascii="Arial Armenian" w:hAnsi="Arial Armenian" w:cs="Sylfaen"/>
          <w:sz w:val="20"/>
          <w:lang w:val="af-ZA"/>
        </w:rPr>
        <w:t xml:space="preserve"> </w:t>
      </w:r>
      <w:r w:rsidRPr="00A340ED">
        <w:rPr>
          <w:rFonts w:ascii="Sylfaen" w:hAnsi="Sylfaen" w:cs="Sylfaen"/>
          <w:sz w:val="20"/>
          <w:lang w:val="hy-AM"/>
        </w:rPr>
        <w:t>չի</w:t>
      </w:r>
      <w:r w:rsidRPr="00A340ED">
        <w:rPr>
          <w:rFonts w:ascii="Arial Armenian" w:hAnsi="Arial Armenian" w:cs="Sylfaen"/>
          <w:sz w:val="20"/>
          <w:lang w:val="af-ZA"/>
        </w:rPr>
        <w:t xml:space="preserve"> </w:t>
      </w:r>
      <w:r w:rsidRPr="00A340ED">
        <w:rPr>
          <w:rFonts w:ascii="Sylfaen" w:hAnsi="Sylfaen" w:cs="Sylfaen"/>
          <w:sz w:val="20"/>
          <w:lang w:val="hy-AM"/>
        </w:rPr>
        <w:t>ներկայացվել</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4) </w:t>
      </w:r>
      <w:r w:rsidRPr="00A340ED">
        <w:rPr>
          <w:rFonts w:ascii="Sylfaen" w:hAnsi="Sylfaen" w:cs="Sylfaen"/>
          <w:sz w:val="20"/>
          <w:lang w:val="ru-RU"/>
        </w:rPr>
        <w:t>պայմանագիր</w:t>
      </w:r>
      <w:r w:rsidRPr="00A340ED">
        <w:rPr>
          <w:rFonts w:ascii="Arial Armenian" w:hAnsi="Arial Armenian" w:cs="Sylfaen"/>
          <w:sz w:val="20"/>
          <w:lang w:val="af-ZA"/>
        </w:rPr>
        <w:t xml:space="preserve"> </w:t>
      </w:r>
      <w:r w:rsidRPr="00A340ED">
        <w:rPr>
          <w:rFonts w:ascii="Sylfaen" w:hAnsi="Sylfaen" w:cs="Sylfaen"/>
          <w:sz w:val="20"/>
          <w:lang w:val="ru-RU"/>
        </w:rPr>
        <w:t>չի</w:t>
      </w:r>
      <w:r w:rsidRPr="00A340ED">
        <w:rPr>
          <w:rFonts w:ascii="Arial Armenian" w:hAnsi="Arial Armenian" w:cs="Sylfaen"/>
          <w:sz w:val="20"/>
          <w:lang w:val="af-ZA"/>
        </w:rPr>
        <w:t xml:space="preserve"> </w:t>
      </w:r>
      <w:r w:rsidRPr="00A340ED">
        <w:rPr>
          <w:rFonts w:ascii="Sylfaen" w:hAnsi="Sylfaen" w:cs="Sylfaen"/>
          <w:sz w:val="20"/>
          <w:lang w:val="ru-RU"/>
        </w:rPr>
        <w:t>կնքվում։</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11.2 </w:t>
      </w:r>
      <w:r w:rsidRPr="00A340ED">
        <w:rPr>
          <w:rFonts w:ascii="Sylfaen" w:hAnsi="Sylfaen" w:cs="Sylfaen"/>
          <w:sz w:val="20"/>
          <w:lang w:val="af-ZA"/>
        </w:rPr>
        <w:t>Գ</w:t>
      </w:r>
      <w:r w:rsidRPr="00A340ED">
        <w:rPr>
          <w:rFonts w:ascii="Sylfaen" w:hAnsi="Sylfaen" w:cs="Sylfaen"/>
          <w:sz w:val="20"/>
          <w:lang w:val="ru-RU"/>
        </w:rPr>
        <w:t>նման</w:t>
      </w:r>
      <w:r w:rsidRPr="00A340ED">
        <w:rPr>
          <w:rFonts w:ascii="Arial Armenian" w:hAnsi="Arial Armenian" w:cs="Sylfaen"/>
          <w:sz w:val="20"/>
          <w:lang w:val="af-ZA"/>
        </w:rPr>
        <w:t xml:space="preserve"> </w:t>
      </w:r>
      <w:r w:rsidRPr="00A340ED">
        <w:rPr>
          <w:rFonts w:ascii="Sylfaen" w:hAnsi="Sylfaen" w:cs="Sylfaen"/>
          <w:sz w:val="20"/>
          <w:lang w:val="ru-RU"/>
        </w:rPr>
        <w:t>ընթացակարգը</w:t>
      </w:r>
      <w:r w:rsidRPr="00A340ED">
        <w:rPr>
          <w:rFonts w:ascii="Arial Armenian" w:hAnsi="Arial Armenian" w:cs="Sylfaen"/>
          <w:sz w:val="20"/>
          <w:lang w:val="af-ZA"/>
        </w:rPr>
        <w:t xml:space="preserve"> </w:t>
      </w:r>
      <w:r w:rsidRPr="00A340ED">
        <w:rPr>
          <w:rFonts w:ascii="Sylfaen" w:hAnsi="Sylfaen" w:cs="Sylfaen"/>
          <w:sz w:val="20"/>
          <w:lang w:val="ru-RU"/>
        </w:rPr>
        <w:t>չկայացած</w:t>
      </w:r>
      <w:r w:rsidRPr="00A340ED">
        <w:rPr>
          <w:rFonts w:ascii="Arial Armenian" w:hAnsi="Arial Armenian" w:cs="Sylfaen"/>
          <w:sz w:val="20"/>
          <w:lang w:val="af-ZA"/>
        </w:rPr>
        <w:t xml:space="preserve"> </w:t>
      </w:r>
      <w:r w:rsidRPr="00A340ED">
        <w:rPr>
          <w:rFonts w:ascii="Sylfaen" w:hAnsi="Sylfaen" w:cs="Sylfaen"/>
          <w:sz w:val="20"/>
          <w:lang w:val="ru-RU"/>
        </w:rPr>
        <w:t>հայտարարվելու</w:t>
      </w:r>
      <w:r w:rsidRPr="00A340ED">
        <w:rPr>
          <w:rFonts w:ascii="Sylfaen" w:hAnsi="Sylfaen" w:cs="Sylfaen"/>
          <w:sz w:val="20"/>
        </w:rPr>
        <w:t>ն</w:t>
      </w:r>
      <w:r w:rsidRPr="00A340ED">
        <w:rPr>
          <w:rFonts w:ascii="Arial Armenian" w:hAnsi="Arial Armenian" w:cs="Sylfaen"/>
          <w:sz w:val="20"/>
          <w:lang w:val="af-ZA"/>
        </w:rPr>
        <w:t xml:space="preserve"> </w:t>
      </w:r>
      <w:r w:rsidRPr="00A340ED">
        <w:rPr>
          <w:rFonts w:ascii="Sylfaen" w:hAnsi="Sylfaen" w:cs="Sylfaen"/>
          <w:sz w:val="20"/>
        </w:rPr>
        <w:t>հաջորդող</w:t>
      </w:r>
      <w:r w:rsidRPr="00A340ED">
        <w:rPr>
          <w:rFonts w:ascii="Arial Armenian" w:hAnsi="Arial Armenian" w:cs="Sylfaen"/>
          <w:sz w:val="20"/>
          <w:lang w:val="af-ZA"/>
        </w:rPr>
        <w:t xml:space="preserve"> </w:t>
      </w:r>
      <w:r w:rsidRPr="00A340ED">
        <w:rPr>
          <w:rFonts w:ascii="Sylfaen" w:hAnsi="Sylfaen" w:cs="Sylfaen"/>
          <w:sz w:val="20"/>
        </w:rPr>
        <w:t>աշխատանքային</w:t>
      </w:r>
      <w:r w:rsidRPr="00A340ED">
        <w:rPr>
          <w:rFonts w:ascii="Arial Armenian" w:hAnsi="Arial Armenian" w:cs="Sylfaen"/>
          <w:sz w:val="20"/>
          <w:lang w:val="af-ZA"/>
        </w:rPr>
        <w:t xml:space="preserve"> </w:t>
      </w:r>
      <w:r w:rsidRPr="00A340ED">
        <w:rPr>
          <w:rFonts w:ascii="Sylfaen" w:hAnsi="Sylfaen" w:cs="Sylfaen"/>
          <w:sz w:val="20"/>
          <w:lang w:val="ru-RU"/>
        </w:rPr>
        <w:t>օրվա</w:t>
      </w:r>
      <w:r w:rsidRPr="00A340ED">
        <w:rPr>
          <w:rFonts w:ascii="Arial Armenian" w:hAnsi="Arial Armenian" w:cs="Sylfaen"/>
          <w:sz w:val="20"/>
          <w:lang w:val="af-ZA"/>
        </w:rPr>
        <w:t xml:space="preserve"> </w:t>
      </w:r>
      <w:r w:rsidRPr="00A340ED">
        <w:rPr>
          <w:rFonts w:ascii="Sylfaen" w:hAnsi="Sylfaen" w:cs="Sylfaen"/>
          <w:sz w:val="20"/>
          <w:lang w:val="ru-RU"/>
        </w:rPr>
        <w:t>ընթացքում</w:t>
      </w:r>
      <w:r w:rsidRPr="00A340ED">
        <w:rPr>
          <w:rFonts w:ascii="Arial Armenian" w:hAnsi="Arial Armenian" w:cs="Sylfaen"/>
          <w:sz w:val="20"/>
          <w:lang w:val="af-ZA"/>
        </w:rPr>
        <w:t xml:space="preserve">, </w:t>
      </w:r>
      <w:r w:rsidRPr="00A340ED">
        <w:rPr>
          <w:rFonts w:ascii="Sylfaen" w:hAnsi="Sylfaen" w:cs="Sylfaen"/>
          <w:sz w:val="20"/>
          <w:lang w:val="af-ZA"/>
        </w:rPr>
        <w:t>պ</w:t>
      </w:r>
      <w:r w:rsidRPr="00A340ED">
        <w:rPr>
          <w:rFonts w:ascii="Sylfaen" w:hAnsi="Sylfaen" w:cs="Sylfaen"/>
          <w:sz w:val="20"/>
          <w:lang w:val="ru-RU"/>
        </w:rPr>
        <w:t>ատվիրատուն</w:t>
      </w:r>
      <w:r w:rsidRPr="00A340ED">
        <w:rPr>
          <w:rFonts w:ascii="Arial Armenian" w:hAnsi="Arial Armenian" w:cs="Sylfaen"/>
          <w:sz w:val="20"/>
          <w:lang w:val="af-ZA"/>
        </w:rPr>
        <w:t xml:space="preserve"> </w:t>
      </w:r>
      <w:r w:rsidRPr="00A340ED">
        <w:rPr>
          <w:rFonts w:ascii="Sylfaen" w:hAnsi="Sylfaen" w:cs="Sylfaen"/>
          <w:sz w:val="20"/>
          <w:lang w:val="af-ZA"/>
        </w:rPr>
        <w:t>տեղեկագրում</w:t>
      </w:r>
      <w:r w:rsidRPr="00A340ED">
        <w:rPr>
          <w:rFonts w:ascii="Arial Armenian" w:hAnsi="Arial Armenian" w:cs="Sylfaen"/>
          <w:sz w:val="20"/>
          <w:lang w:val="af-ZA"/>
        </w:rPr>
        <w:t xml:space="preserve"> </w:t>
      </w:r>
      <w:r w:rsidRPr="00A340ED">
        <w:rPr>
          <w:rFonts w:ascii="Sylfaen" w:hAnsi="Sylfaen" w:cs="Sylfaen"/>
          <w:sz w:val="20"/>
          <w:lang w:val="af-ZA"/>
        </w:rPr>
        <w:t>հրապարակում</w:t>
      </w:r>
      <w:r w:rsidRPr="00A340ED">
        <w:rPr>
          <w:rFonts w:ascii="Arial Armenian" w:hAnsi="Arial Armenian" w:cs="Sylfaen"/>
          <w:sz w:val="20"/>
          <w:lang w:val="af-ZA"/>
        </w:rPr>
        <w:t xml:space="preserve"> </w:t>
      </w:r>
      <w:r w:rsidRPr="00A340ED">
        <w:rPr>
          <w:rFonts w:ascii="Sylfaen" w:hAnsi="Sylfaen" w:cs="Sylfaen"/>
          <w:sz w:val="20"/>
          <w:lang w:val="af-ZA"/>
        </w:rPr>
        <w:t>է</w:t>
      </w:r>
      <w:r w:rsidRPr="00A340ED">
        <w:rPr>
          <w:rFonts w:ascii="Arial Armenian" w:hAnsi="Arial Armenian" w:cs="Sylfaen"/>
          <w:sz w:val="20"/>
          <w:lang w:val="af-ZA"/>
        </w:rPr>
        <w:t xml:space="preserve"> </w:t>
      </w:r>
      <w:r w:rsidRPr="00A340ED">
        <w:rPr>
          <w:rFonts w:ascii="Sylfaen" w:hAnsi="Sylfaen" w:cs="Sylfaen"/>
          <w:sz w:val="20"/>
          <w:lang w:val="ru-RU"/>
        </w:rPr>
        <w:t>հայտարարություն</w:t>
      </w:r>
      <w:r w:rsidRPr="00A340ED">
        <w:rPr>
          <w:rFonts w:ascii="Arial Armenian" w:hAnsi="Arial Armenian" w:cs="Sylfaen"/>
          <w:sz w:val="20"/>
          <w:lang w:val="af-ZA"/>
        </w:rPr>
        <w:t xml:space="preserve">, </w:t>
      </w:r>
      <w:r w:rsidRPr="00A340ED">
        <w:rPr>
          <w:rFonts w:ascii="Sylfaen" w:hAnsi="Sylfaen" w:cs="Sylfaen"/>
          <w:sz w:val="20"/>
          <w:lang w:val="ru-RU"/>
        </w:rPr>
        <w:t>որում</w:t>
      </w:r>
      <w:r w:rsidRPr="00A340ED">
        <w:rPr>
          <w:rFonts w:ascii="Arial Armenian" w:hAnsi="Arial Armenian" w:cs="Sylfaen"/>
          <w:sz w:val="20"/>
          <w:lang w:val="af-ZA"/>
        </w:rPr>
        <w:t xml:space="preserve"> </w:t>
      </w:r>
      <w:r w:rsidRPr="00A340ED">
        <w:rPr>
          <w:rFonts w:ascii="Sylfaen" w:hAnsi="Sylfaen" w:cs="Sylfaen"/>
          <w:sz w:val="20"/>
          <w:lang w:val="ru-RU"/>
        </w:rPr>
        <w:t>նշվում</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գնման</w:t>
      </w:r>
      <w:r w:rsidRPr="00A340ED">
        <w:rPr>
          <w:rFonts w:ascii="Arial Armenian" w:hAnsi="Arial Armenian" w:cs="Sylfaen"/>
          <w:sz w:val="20"/>
          <w:lang w:val="af-ZA"/>
        </w:rPr>
        <w:t xml:space="preserve"> </w:t>
      </w:r>
      <w:r w:rsidRPr="00A340ED">
        <w:rPr>
          <w:rFonts w:ascii="Sylfaen" w:hAnsi="Sylfaen" w:cs="Sylfaen"/>
          <w:sz w:val="20"/>
          <w:lang w:val="ru-RU"/>
        </w:rPr>
        <w:t>ընթացակարգը</w:t>
      </w:r>
      <w:r w:rsidRPr="00A340ED">
        <w:rPr>
          <w:rFonts w:ascii="Arial Armenian" w:hAnsi="Arial Armenian" w:cs="Sylfaen"/>
          <w:sz w:val="20"/>
          <w:lang w:val="af-ZA"/>
        </w:rPr>
        <w:t xml:space="preserve"> </w:t>
      </w:r>
      <w:r w:rsidRPr="00A340ED">
        <w:rPr>
          <w:rFonts w:ascii="Sylfaen" w:hAnsi="Sylfaen" w:cs="Sylfaen"/>
          <w:sz w:val="20"/>
          <w:lang w:val="ru-RU"/>
        </w:rPr>
        <w:t>չկայացած</w:t>
      </w:r>
      <w:r w:rsidRPr="00A340ED">
        <w:rPr>
          <w:rFonts w:ascii="Arial Armenian" w:hAnsi="Arial Armenian" w:cs="Sylfaen"/>
          <w:sz w:val="20"/>
          <w:lang w:val="af-ZA"/>
        </w:rPr>
        <w:t xml:space="preserve"> </w:t>
      </w:r>
      <w:r w:rsidRPr="00A340ED">
        <w:rPr>
          <w:rFonts w:ascii="Sylfaen" w:hAnsi="Sylfaen" w:cs="Sylfaen"/>
          <w:sz w:val="20"/>
          <w:lang w:val="ru-RU"/>
        </w:rPr>
        <w:t>հայտարարվելու</w:t>
      </w:r>
      <w:r w:rsidRPr="00A340ED">
        <w:rPr>
          <w:rFonts w:ascii="Arial Armenian" w:hAnsi="Arial Armenian" w:cs="Sylfaen"/>
          <w:sz w:val="20"/>
          <w:lang w:val="af-ZA"/>
        </w:rPr>
        <w:t xml:space="preserve"> </w:t>
      </w:r>
      <w:r w:rsidRPr="00A340ED">
        <w:rPr>
          <w:rFonts w:ascii="Sylfaen" w:hAnsi="Sylfaen" w:cs="Sylfaen"/>
          <w:sz w:val="20"/>
          <w:lang w:val="ru-RU"/>
        </w:rPr>
        <w:t>հիմնավորումը։</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cs="Sylfaen"/>
          <w:sz w:val="20"/>
          <w:lang w:val="af-ZA"/>
        </w:rPr>
      </w:pPr>
    </w:p>
    <w:p w:rsidR="0081576D" w:rsidRPr="00A340ED" w:rsidRDefault="0081576D" w:rsidP="0081576D">
      <w:pPr>
        <w:ind w:firstLine="720"/>
        <w:jc w:val="both"/>
        <w:rPr>
          <w:rFonts w:ascii="Arial Armenian" w:hAnsi="Arial Armenian"/>
          <w:sz w:val="18"/>
          <w:szCs w:val="18"/>
          <w:u w:val="single"/>
          <w:lang w:val="af-ZA"/>
        </w:rPr>
      </w:pPr>
    </w:p>
    <w:p w:rsidR="0081576D" w:rsidRPr="00A340ED" w:rsidRDefault="0081576D" w:rsidP="0081576D">
      <w:pPr>
        <w:jc w:val="center"/>
        <w:rPr>
          <w:rFonts w:ascii="Arial Armenian" w:hAnsi="Arial Armenian"/>
          <w:b/>
          <w:sz w:val="20"/>
          <w:lang w:val="af-ZA"/>
        </w:rPr>
      </w:pPr>
      <w:r w:rsidRPr="00A340ED">
        <w:rPr>
          <w:rFonts w:ascii="Arial Armenian" w:hAnsi="Arial Armenian"/>
          <w:b/>
          <w:sz w:val="20"/>
          <w:lang w:val="af-ZA"/>
        </w:rPr>
        <w:t xml:space="preserve">12. </w:t>
      </w:r>
      <w:r w:rsidRPr="00A340ED">
        <w:rPr>
          <w:rFonts w:ascii="Sylfaen" w:hAnsi="Sylfaen" w:cs="Sylfaen"/>
          <w:b/>
          <w:sz w:val="20"/>
          <w:lang w:val="af-ZA"/>
        </w:rPr>
        <w:t>ԳՆՄԱՆ</w:t>
      </w:r>
      <w:r w:rsidRPr="00A340ED">
        <w:rPr>
          <w:rFonts w:ascii="Arial Armenian" w:hAnsi="Arial Armenian"/>
          <w:b/>
          <w:sz w:val="20"/>
          <w:lang w:val="af-ZA"/>
        </w:rPr>
        <w:t xml:space="preserve"> </w:t>
      </w:r>
      <w:r w:rsidRPr="00A340ED">
        <w:rPr>
          <w:rFonts w:ascii="Sylfaen" w:hAnsi="Sylfaen" w:cs="Sylfaen"/>
          <w:b/>
          <w:sz w:val="20"/>
          <w:lang w:val="af-ZA"/>
        </w:rPr>
        <w:t>ԳՈՐԾԸՆԹԱՑԻ</w:t>
      </w:r>
      <w:r w:rsidRPr="00A340ED">
        <w:rPr>
          <w:rFonts w:ascii="Arial Armenian" w:hAnsi="Arial Armenian"/>
          <w:b/>
          <w:sz w:val="20"/>
          <w:lang w:val="af-ZA"/>
        </w:rPr>
        <w:t xml:space="preserve"> </w:t>
      </w:r>
      <w:r w:rsidRPr="00A340ED">
        <w:rPr>
          <w:rFonts w:ascii="Sylfaen" w:hAnsi="Sylfaen" w:cs="Sylfaen"/>
          <w:b/>
          <w:sz w:val="20"/>
          <w:lang w:val="af-ZA"/>
        </w:rPr>
        <w:t>ՀԵՏ</w:t>
      </w:r>
      <w:r w:rsidRPr="00A340ED">
        <w:rPr>
          <w:rFonts w:ascii="Arial Armenian" w:hAnsi="Arial Armenian"/>
          <w:b/>
          <w:sz w:val="20"/>
          <w:lang w:val="af-ZA"/>
        </w:rPr>
        <w:t xml:space="preserve"> </w:t>
      </w:r>
      <w:r w:rsidRPr="00A340ED">
        <w:rPr>
          <w:rFonts w:ascii="Sylfaen" w:hAnsi="Sylfaen" w:cs="Sylfaen"/>
          <w:b/>
          <w:sz w:val="20"/>
          <w:lang w:val="af-ZA"/>
        </w:rPr>
        <w:t>ԿԱՊՎԱԾ</w:t>
      </w:r>
      <w:r w:rsidRPr="00A340ED">
        <w:rPr>
          <w:rFonts w:ascii="Arial Armenian" w:hAnsi="Arial Armenian"/>
          <w:b/>
          <w:sz w:val="20"/>
          <w:lang w:val="af-ZA"/>
        </w:rPr>
        <w:t xml:space="preserve"> </w:t>
      </w:r>
      <w:r w:rsidRPr="00A340ED">
        <w:rPr>
          <w:rFonts w:ascii="Sylfaen" w:hAnsi="Sylfaen" w:cs="Sylfaen"/>
          <w:b/>
          <w:sz w:val="20"/>
          <w:lang w:val="af-ZA"/>
        </w:rPr>
        <w:t>ԳՈՐԾՈՂՈՒԹՅՈՒՆՆԵՐԸ</w:t>
      </w:r>
      <w:r w:rsidRPr="00A340ED">
        <w:rPr>
          <w:rFonts w:ascii="Arial Armenian" w:hAnsi="Arial Armenian"/>
          <w:b/>
          <w:sz w:val="20"/>
          <w:lang w:val="af-ZA"/>
        </w:rPr>
        <w:t xml:space="preserve"> </w:t>
      </w:r>
      <w:r w:rsidRPr="00A340ED">
        <w:rPr>
          <w:rFonts w:ascii="Sylfaen" w:hAnsi="Sylfaen" w:cs="Sylfaen"/>
          <w:b/>
          <w:sz w:val="20"/>
          <w:lang w:val="af-ZA"/>
        </w:rPr>
        <w:t>ԵՎ</w:t>
      </w:r>
      <w:r w:rsidRPr="00A340ED">
        <w:rPr>
          <w:rFonts w:ascii="Arial Armenian" w:hAnsi="Arial Armenian"/>
          <w:b/>
          <w:sz w:val="20"/>
          <w:lang w:val="af-ZA"/>
        </w:rPr>
        <w:t xml:space="preserve"> (</w:t>
      </w:r>
      <w:r w:rsidRPr="00A340ED">
        <w:rPr>
          <w:rFonts w:ascii="Sylfaen" w:hAnsi="Sylfaen" w:cs="Sylfaen"/>
          <w:b/>
          <w:sz w:val="20"/>
          <w:lang w:val="af-ZA"/>
        </w:rPr>
        <w:t>ԿԱՄ</w:t>
      </w:r>
      <w:r w:rsidRPr="00A340ED">
        <w:rPr>
          <w:rFonts w:ascii="Arial Armenian" w:hAnsi="Arial Armenian"/>
          <w:b/>
          <w:sz w:val="20"/>
          <w:lang w:val="af-ZA"/>
        </w:rPr>
        <w:t xml:space="preserve">) </w:t>
      </w:r>
    </w:p>
    <w:p w:rsidR="0081576D" w:rsidRPr="00A340ED" w:rsidRDefault="0081576D" w:rsidP="0081576D">
      <w:pPr>
        <w:jc w:val="center"/>
        <w:rPr>
          <w:rFonts w:ascii="Arial Armenian" w:hAnsi="Arial Armenian"/>
          <w:b/>
          <w:sz w:val="20"/>
          <w:lang w:val="af-ZA"/>
        </w:rPr>
      </w:pPr>
      <w:r w:rsidRPr="00A340ED">
        <w:rPr>
          <w:rFonts w:ascii="Sylfaen" w:hAnsi="Sylfaen" w:cs="Sylfaen"/>
          <w:b/>
          <w:sz w:val="20"/>
          <w:lang w:val="af-ZA"/>
        </w:rPr>
        <w:t>ԸՆԴՈՒՆՎԱԾ</w:t>
      </w:r>
      <w:r w:rsidRPr="00A340ED">
        <w:rPr>
          <w:rFonts w:ascii="Arial Armenian" w:hAnsi="Arial Armenian"/>
          <w:b/>
          <w:sz w:val="20"/>
          <w:lang w:val="af-ZA"/>
        </w:rPr>
        <w:t xml:space="preserve"> </w:t>
      </w:r>
      <w:r w:rsidRPr="00A340ED">
        <w:rPr>
          <w:rFonts w:ascii="Sylfaen" w:hAnsi="Sylfaen" w:cs="Sylfaen"/>
          <w:b/>
          <w:sz w:val="20"/>
          <w:lang w:val="af-ZA"/>
        </w:rPr>
        <w:t>ՈՐՈՇՈՒՄՆԵՐԸ</w:t>
      </w:r>
      <w:r w:rsidRPr="00A340ED">
        <w:rPr>
          <w:rFonts w:ascii="Arial Armenian" w:hAnsi="Arial Armenian"/>
          <w:b/>
          <w:sz w:val="20"/>
          <w:lang w:val="af-ZA"/>
        </w:rPr>
        <w:t xml:space="preserve"> </w:t>
      </w:r>
      <w:r w:rsidRPr="00A340ED">
        <w:rPr>
          <w:rFonts w:ascii="Sylfaen" w:hAnsi="Sylfaen" w:cs="Sylfaen"/>
          <w:b/>
          <w:sz w:val="20"/>
          <w:lang w:val="af-ZA"/>
        </w:rPr>
        <w:t>ԲՈՂՈՔԱՐԿԵԼՈՒ</w:t>
      </w:r>
      <w:r w:rsidRPr="00A340ED">
        <w:rPr>
          <w:rFonts w:ascii="Arial Armenian" w:hAnsi="Arial Armenian"/>
          <w:b/>
          <w:sz w:val="20"/>
          <w:lang w:val="af-ZA"/>
        </w:rPr>
        <w:t xml:space="preserve"> </w:t>
      </w:r>
      <w:r w:rsidRPr="00A340ED">
        <w:rPr>
          <w:rFonts w:ascii="Sylfaen" w:hAnsi="Sylfaen" w:cs="Sylfaen"/>
          <w:b/>
          <w:sz w:val="20"/>
          <w:lang w:val="af-ZA"/>
        </w:rPr>
        <w:t>ՄԱՍՆԱԿՑԻ</w:t>
      </w:r>
      <w:r w:rsidRPr="00A340ED">
        <w:rPr>
          <w:rFonts w:ascii="Arial Armenian" w:hAnsi="Arial Armenian"/>
          <w:b/>
          <w:sz w:val="20"/>
          <w:lang w:val="af-ZA"/>
        </w:rPr>
        <w:t xml:space="preserve"> </w:t>
      </w:r>
    </w:p>
    <w:p w:rsidR="0081576D" w:rsidRPr="00A340ED" w:rsidRDefault="0081576D" w:rsidP="0081576D">
      <w:pPr>
        <w:jc w:val="center"/>
        <w:rPr>
          <w:rFonts w:ascii="Arial Armenian" w:hAnsi="Arial Armenian"/>
          <w:b/>
          <w:sz w:val="20"/>
          <w:lang w:val="af-ZA"/>
        </w:rPr>
      </w:pPr>
      <w:r w:rsidRPr="00A340ED">
        <w:rPr>
          <w:rFonts w:ascii="Sylfaen" w:hAnsi="Sylfaen" w:cs="Sylfaen"/>
          <w:b/>
          <w:sz w:val="20"/>
          <w:lang w:val="af-ZA"/>
        </w:rPr>
        <w:t>ԻՐԱՎՈՒՆՔԸ</w:t>
      </w:r>
      <w:r w:rsidRPr="00A340ED">
        <w:rPr>
          <w:rFonts w:ascii="Arial Armenian" w:hAnsi="Arial Armenian"/>
          <w:b/>
          <w:sz w:val="20"/>
          <w:lang w:val="af-ZA"/>
        </w:rPr>
        <w:t xml:space="preserve"> </w:t>
      </w:r>
      <w:r w:rsidRPr="00A340ED">
        <w:rPr>
          <w:rFonts w:ascii="Sylfaen" w:hAnsi="Sylfaen" w:cs="Sylfaen"/>
          <w:b/>
          <w:sz w:val="20"/>
          <w:lang w:val="af-ZA"/>
        </w:rPr>
        <w:t>ԵՎ</w:t>
      </w:r>
      <w:r w:rsidRPr="00A340ED">
        <w:rPr>
          <w:rFonts w:ascii="Arial Armenian" w:hAnsi="Arial Armenian"/>
          <w:b/>
          <w:sz w:val="20"/>
          <w:lang w:val="af-ZA"/>
        </w:rPr>
        <w:t xml:space="preserve"> </w:t>
      </w:r>
      <w:r w:rsidRPr="00A340ED">
        <w:rPr>
          <w:rFonts w:ascii="Sylfaen" w:hAnsi="Sylfaen" w:cs="Sylfaen"/>
          <w:b/>
          <w:sz w:val="20"/>
          <w:lang w:val="af-ZA"/>
        </w:rPr>
        <w:t>ԿԱՐԳԸ</w:t>
      </w:r>
    </w:p>
    <w:p w:rsidR="0081576D" w:rsidRPr="00A340ED" w:rsidRDefault="0081576D" w:rsidP="0081576D">
      <w:pPr>
        <w:jc w:val="center"/>
        <w:rPr>
          <w:rFonts w:ascii="Arial Armenian" w:hAnsi="Arial Armenian"/>
          <w:b/>
          <w:sz w:val="20"/>
          <w:lang w:val="af-ZA"/>
        </w:rPr>
      </w:pP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12.1</w:t>
      </w:r>
      <w:r w:rsidRPr="00A340ED">
        <w:rPr>
          <w:rFonts w:ascii="Arial Armenian" w:hAnsi="Arial Armenian"/>
          <w:sz w:val="20"/>
          <w:szCs w:val="20"/>
          <w:lang w:val="af-ZA"/>
        </w:rPr>
        <w:t xml:space="preserve">  </w:t>
      </w:r>
      <w:r w:rsidRPr="00A340ED">
        <w:rPr>
          <w:rFonts w:ascii="Sylfaen" w:hAnsi="Sylfaen" w:cs="Sylfaen"/>
          <w:sz w:val="20"/>
          <w:szCs w:val="20"/>
          <w:lang w:val="ru-RU"/>
        </w:rPr>
        <w:t>Յուրաքանչյուր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իրավունք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ունի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բողոքարկելու</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պ</w:t>
      </w:r>
      <w:r w:rsidRPr="00A340ED">
        <w:rPr>
          <w:rFonts w:ascii="Sylfaen" w:hAnsi="Sylfaen" w:cs="Sylfaen"/>
          <w:sz w:val="20"/>
          <w:szCs w:val="20"/>
          <w:lang w:val="ru-RU"/>
        </w:rPr>
        <w:t>ատվիրատուի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հանձնաժողովի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գործողությունները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անգործությունը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որոշումները։</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12.2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թվում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rPr>
        <w:t>քննման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հարաբերությունները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վարչական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հարաբերություններ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չեն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դրանք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կարգավորվում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Հայաստանի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Հանարապետության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քաղաքացիաիրավական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հարաբերությունները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կարգավորող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օրենսդրությամբ։</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12.3  </w:t>
      </w:r>
      <w:r w:rsidRPr="00A340ED">
        <w:rPr>
          <w:rFonts w:ascii="Sylfaen" w:hAnsi="Sylfaen" w:cs="Sylfaen"/>
          <w:sz w:val="20"/>
          <w:szCs w:val="20"/>
          <w:lang w:val="ru-RU"/>
        </w:rPr>
        <w:t>Յուրաքանչյուր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իրավունք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ունի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Օրենքի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համաձայն</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 </w:t>
      </w:r>
      <w:r w:rsidRPr="00A340ED">
        <w:rPr>
          <w:rFonts w:ascii="Sylfaen" w:hAnsi="Sylfaen" w:cs="Sylfaen"/>
          <w:sz w:val="20"/>
          <w:szCs w:val="20"/>
          <w:lang w:val="ru-RU"/>
        </w:rPr>
        <w:t>նախքան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պայմանագրի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կնքումը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բողոքարկելու</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պ</w:t>
      </w:r>
      <w:r w:rsidRPr="00A340ED">
        <w:rPr>
          <w:rFonts w:ascii="Sylfaen" w:hAnsi="Sylfaen" w:cs="Sylfaen"/>
          <w:sz w:val="20"/>
          <w:szCs w:val="20"/>
          <w:lang w:val="ru-RU"/>
        </w:rPr>
        <w:t>ատվիրատուի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հանձնաժողովի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գործողությունները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անգործությունը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bookmarkStart w:id="8" w:name="_Hlk9264573"/>
      <w:r w:rsidRPr="00A340ED">
        <w:rPr>
          <w:rFonts w:ascii="Sylfaen" w:hAnsi="Sylfaen" w:cs="Sylfaen"/>
          <w:sz w:val="20"/>
          <w:szCs w:val="20"/>
          <w:lang w:val="af-ZA"/>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գործունեության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կարգը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հաստատված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է</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ՀՀ</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ֆինանսների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նախարարի</w:t>
      </w:r>
      <w:r w:rsidRPr="00A340ED">
        <w:rPr>
          <w:rFonts w:ascii="Arial Armenian" w:hAnsi="Arial Armenian" w:cs="Sylfaen"/>
          <w:sz w:val="20"/>
          <w:szCs w:val="20"/>
          <w:lang w:val="af-ZA"/>
        </w:rPr>
        <w:t xml:space="preserve"> 2018 </w:t>
      </w:r>
      <w:r w:rsidRPr="00A340ED">
        <w:rPr>
          <w:rFonts w:ascii="Sylfaen" w:hAnsi="Sylfaen" w:cs="Sylfaen"/>
          <w:sz w:val="20"/>
          <w:szCs w:val="20"/>
          <w:lang w:val="af-ZA"/>
        </w:rPr>
        <w:t>թվականի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դեկտեմբերի</w:t>
      </w:r>
      <w:r w:rsidRPr="00A340ED">
        <w:rPr>
          <w:rFonts w:ascii="Arial Armenian" w:hAnsi="Arial Armenian" w:cs="Sylfaen"/>
          <w:sz w:val="20"/>
          <w:szCs w:val="20"/>
          <w:lang w:val="af-ZA"/>
        </w:rPr>
        <w:t xml:space="preserve"> 6-</w:t>
      </w:r>
      <w:r w:rsidRPr="00A340ED">
        <w:rPr>
          <w:rFonts w:ascii="Sylfaen" w:hAnsi="Sylfaen" w:cs="Sylfaen"/>
          <w:sz w:val="20"/>
          <w:szCs w:val="20"/>
          <w:lang w:val="af-ZA"/>
        </w:rPr>
        <w:t>ի</w:t>
      </w:r>
      <w:r w:rsidRPr="00A340ED">
        <w:rPr>
          <w:rFonts w:ascii="Arial Armenian" w:hAnsi="Arial Armenian" w:cs="Sylfaen"/>
          <w:sz w:val="20"/>
          <w:szCs w:val="20"/>
          <w:lang w:val="af-ZA"/>
        </w:rPr>
        <w:t xml:space="preserve"> N 600-</w:t>
      </w:r>
      <w:r w:rsidRPr="00A340ED">
        <w:rPr>
          <w:rFonts w:ascii="Sylfaen" w:hAnsi="Sylfaen" w:cs="Sylfaen"/>
          <w:sz w:val="20"/>
          <w:szCs w:val="20"/>
          <w:lang w:val="af-ZA"/>
        </w:rPr>
        <w:t>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հրամանով</w:t>
      </w:r>
      <w:r w:rsidRPr="00A340ED">
        <w:rPr>
          <w:rFonts w:ascii="Arial Armenian" w:hAnsi="Arial Armenian" w:cs="Sylfaen"/>
          <w:sz w:val="20"/>
          <w:szCs w:val="20"/>
          <w:lang w:val="af-ZA"/>
        </w:rPr>
        <w:t>.</w:t>
      </w:r>
    </w:p>
    <w:bookmarkEnd w:id="8"/>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2) </w:t>
      </w:r>
      <w:r w:rsidRPr="00A340ED">
        <w:rPr>
          <w:rFonts w:ascii="Sylfaen" w:hAnsi="Sylfaen" w:cs="Sylfaen"/>
          <w:sz w:val="20"/>
          <w:szCs w:val="20"/>
          <w:lang w:val="ru-RU"/>
        </w:rPr>
        <w:t>դատական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կարգով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պ</w:t>
      </w:r>
      <w:r w:rsidRPr="00A340ED">
        <w:rPr>
          <w:rFonts w:ascii="Sylfaen" w:hAnsi="Sylfaen" w:cs="Sylfaen"/>
          <w:sz w:val="20"/>
          <w:szCs w:val="20"/>
          <w:lang w:val="ru-RU"/>
        </w:rPr>
        <w:t>ատվիրատուի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հանձնաժողովի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գործողությունները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անգործությունը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որոշումները։</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12.4  </w:t>
      </w:r>
      <w:r w:rsidRPr="00A340ED">
        <w:rPr>
          <w:rFonts w:ascii="Sylfaen" w:hAnsi="Sylfaen" w:cs="Sylfaen"/>
          <w:sz w:val="20"/>
          <w:szCs w:val="20"/>
          <w:lang w:val="ru-RU"/>
        </w:rPr>
        <w:t>Եթե</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 </w:t>
      </w:r>
      <w:r w:rsidRPr="00A340ED">
        <w:rPr>
          <w:rFonts w:ascii="Sylfaen" w:hAnsi="Sylfaen" w:cs="Sylfaen"/>
          <w:sz w:val="20"/>
          <w:szCs w:val="20"/>
          <w:lang w:val="ru-RU"/>
        </w:rPr>
        <w:t>պայմանագիր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կնքելու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ապա</w:t>
      </w:r>
      <w:r w:rsidRPr="00A340ED">
        <w:rPr>
          <w:rFonts w:ascii="Arial Armenian" w:hAnsi="Arial Armenian" w:cs="Sylfaen"/>
          <w:sz w:val="20"/>
          <w:szCs w:val="20"/>
          <w:lang w:val="af-ZA"/>
        </w:rPr>
        <w:t xml:space="preserve"> </w:t>
      </w:r>
      <w:r w:rsidRPr="00A340ED">
        <w:rPr>
          <w:rFonts w:ascii="Sylfaen" w:hAnsi="Sylfaen" w:cs="Sylfaen"/>
          <w:sz w:val="20"/>
          <w:szCs w:val="20"/>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w:t>
      </w:r>
      <w:r w:rsidRPr="00A340ED">
        <w:rPr>
          <w:rFonts w:ascii="Sylfaen" w:hAnsi="Sylfaen" w:cs="Sylfaen"/>
          <w:sz w:val="20"/>
          <w:szCs w:val="20"/>
        </w:rPr>
        <w:t>ն</w:t>
      </w:r>
      <w:r w:rsidRPr="00A340ED">
        <w:rPr>
          <w:rFonts w:ascii="Sylfaen" w:hAnsi="Sylfaen" w:cs="Sylfaen"/>
          <w:sz w:val="20"/>
          <w:szCs w:val="20"/>
          <w:lang w:val="ru-RU"/>
        </w:rPr>
        <w:t>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սույն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հրավերի</w:t>
      </w:r>
      <w:r w:rsidRPr="00A340ED">
        <w:rPr>
          <w:rFonts w:ascii="Arial Armenian" w:hAnsi="Arial Armenian" w:cs="Sylfaen"/>
          <w:sz w:val="20"/>
          <w:szCs w:val="20"/>
          <w:lang w:val="af-ZA"/>
        </w:rPr>
        <w:t xml:space="preserve"> 1-</w:t>
      </w:r>
      <w:r w:rsidRPr="00A340ED">
        <w:rPr>
          <w:rFonts w:ascii="Sylfaen" w:hAnsi="Sylfaen" w:cs="Sylfaen"/>
          <w:sz w:val="20"/>
          <w:szCs w:val="20"/>
        </w:rPr>
        <w:t>ին</w:t>
      </w:r>
      <w:r w:rsidRPr="00A340ED">
        <w:rPr>
          <w:rFonts w:ascii="Arial Armenian" w:hAnsi="Arial Armenian" w:cs="Sylfaen"/>
          <w:sz w:val="20"/>
          <w:szCs w:val="20"/>
          <w:lang w:val="af-ZA"/>
        </w:rPr>
        <w:t xml:space="preserve"> </w:t>
      </w:r>
      <w:r w:rsidRPr="00A340ED">
        <w:rPr>
          <w:rFonts w:ascii="Sylfaen" w:hAnsi="Sylfaen" w:cs="Sylfaen"/>
          <w:sz w:val="20"/>
          <w:szCs w:val="20"/>
        </w:rPr>
        <w:t>մասի</w:t>
      </w:r>
      <w:r w:rsidRPr="00A340ED">
        <w:rPr>
          <w:rFonts w:ascii="Arial Armenian" w:hAnsi="Arial Armenian" w:cs="Sylfaen"/>
          <w:sz w:val="20"/>
          <w:szCs w:val="20"/>
          <w:lang w:val="af-ZA"/>
        </w:rPr>
        <w:t xml:space="preserve"> 8.28-</w:t>
      </w:r>
      <w:r w:rsidRPr="00A340ED">
        <w:rPr>
          <w:rFonts w:ascii="Sylfaen" w:hAnsi="Sylfaen" w:cs="Sylfaen"/>
          <w:sz w:val="20"/>
          <w:szCs w:val="20"/>
          <w:lang w:val="ru-RU"/>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կետով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նախատեսված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անգործության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ժամանակահատվածում</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2) </w:t>
      </w:r>
      <w:r w:rsidRPr="00A340ED">
        <w:rPr>
          <w:rFonts w:ascii="Sylfaen" w:hAnsi="Sylfaen" w:cs="Sylfaen"/>
          <w:sz w:val="20"/>
          <w:szCs w:val="20"/>
          <w:lang w:val="ru-RU"/>
        </w:rPr>
        <w:t>գնման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առարկայի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բնութագրերը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հրավերի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պահանջները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ապա</w:t>
      </w:r>
      <w:r w:rsidRPr="00A340ED">
        <w:rPr>
          <w:rFonts w:ascii="Arial Armenian" w:hAnsi="Arial Armenian" w:cs="Sylfaen"/>
          <w:sz w:val="20"/>
          <w:szCs w:val="20"/>
          <w:lang w:val="af-ZA"/>
        </w:rPr>
        <w:t xml:space="preserve"> </w:t>
      </w:r>
      <w:r w:rsidRPr="00A340ED">
        <w:rPr>
          <w:rFonts w:ascii="Sylfaen" w:hAnsi="Sylfaen" w:cs="Sylfaen"/>
          <w:sz w:val="20"/>
          <w:szCs w:val="20"/>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w:t>
      </w:r>
      <w:r w:rsidRPr="00A340ED">
        <w:rPr>
          <w:rFonts w:ascii="Sylfaen" w:hAnsi="Sylfaen" w:cs="Sylfaen"/>
          <w:sz w:val="20"/>
          <w:szCs w:val="20"/>
        </w:rPr>
        <w:t>ն</w:t>
      </w:r>
      <w:r w:rsidRPr="00A340ED">
        <w:rPr>
          <w:rFonts w:ascii="Sylfaen" w:hAnsi="Sylfaen" w:cs="Sylfaen"/>
          <w:sz w:val="20"/>
          <w:szCs w:val="20"/>
          <w:lang w:val="ru-RU"/>
        </w:rPr>
        <w:t>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մինչև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հայտերի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վերջնաժամկետը</w:t>
      </w:r>
      <w:r w:rsidRPr="00A340ED">
        <w:rPr>
          <w:rFonts w:ascii="Arial Armenian" w:hAnsi="Arial Armenian" w:cs="Sylfaen"/>
          <w:sz w:val="20"/>
          <w:szCs w:val="20"/>
          <w:lang w:val="af-ZA"/>
        </w:rPr>
        <w:t xml:space="preserve"> </w:t>
      </w:r>
      <w:r w:rsidRPr="00A340ED">
        <w:rPr>
          <w:rFonts w:ascii="Sylfaen" w:hAnsi="Sylfaen" w:cs="Sylfaen"/>
          <w:sz w:val="20"/>
          <w:szCs w:val="20"/>
        </w:rPr>
        <w:t>լրանալը</w:t>
      </w:r>
      <w:r w:rsidRPr="00A340ED">
        <w:rPr>
          <w:rFonts w:ascii="Arial Armenian" w:hAnsi="Arial Armenian" w:cs="Sylfaen"/>
          <w:sz w:val="20"/>
          <w:szCs w:val="20"/>
          <w:lang w:val="af-ZA"/>
        </w:rPr>
        <w:t xml:space="preserve">:  </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12.5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գրավոր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ստորագրված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դրանում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ներառելով</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անվանումը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անունը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ազգանունը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հաստատող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փաստաթղթի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պատճենը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հասցեն</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2) </w:t>
      </w:r>
      <w:r w:rsidRPr="00A340ED">
        <w:rPr>
          <w:rFonts w:ascii="Sylfaen" w:hAnsi="Sylfaen" w:cs="Sylfaen"/>
          <w:sz w:val="20"/>
          <w:szCs w:val="20"/>
          <w:lang w:val="af-ZA"/>
        </w:rPr>
        <w:t>պ</w:t>
      </w:r>
      <w:r w:rsidRPr="00A340ED">
        <w:rPr>
          <w:rFonts w:ascii="Sylfaen" w:hAnsi="Sylfaen" w:cs="Sylfaen"/>
          <w:sz w:val="20"/>
          <w:szCs w:val="20"/>
          <w:lang w:val="ru-RU"/>
        </w:rPr>
        <w:t>ատվիրատուի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անվանումը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հասցեն</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3) </w:t>
      </w:r>
      <w:r w:rsidRPr="00A340ED">
        <w:rPr>
          <w:rFonts w:ascii="Sylfaen" w:hAnsi="Sylfaen" w:cs="Sylfaen"/>
          <w:sz w:val="20"/>
          <w:szCs w:val="20"/>
          <w:lang w:val="ru-RU"/>
        </w:rPr>
        <w:t>բողոքարկվող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ընթացակարգի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ծածկագիրը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առարկան</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4) </w:t>
      </w:r>
      <w:r w:rsidRPr="00A340ED">
        <w:rPr>
          <w:rFonts w:ascii="Sylfaen" w:hAnsi="Sylfaen" w:cs="Sylfaen"/>
          <w:sz w:val="20"/>
          <w:szCs w:val="20"/>
          <w:lang w:val="ru-RU"/>
        </w:rPr>
        <w:t>վեճի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առարկան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պահանջը</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5)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փաստացի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իրավական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հիմքերը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ապացույցները</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eastAsia="ru-RU"/>
        </w:rPr>
      </w:pPr>
      <w:r w:rsidRPr="00A340ED">
        <w:rPr>
          <w:rFonts w:ascii="Arial Armenian" w:hAnsi="Arial Armenian" w:cs="Sylfaen"/>
          <w:sz w:val="20"/>
          <w:szCs w:val="20"/>
          <w:lang w:val="af-ZA"/>
        </w:rPr>
        <w:t xml:space="preserve">6) </w:t>
      </w:r>
      <w:r w:rsidRPr="00A340ED">
        <w:rPr>
          <w:rFonts w:ascii="Sylfaen" w:hAnsi="Sylfaen" w:cs="Sylfaen"/>
          <w:sz w:val="20"/>
          <w:szCs w:val="20"/>
          <w:lang w:val="ru-RU"/>
        </w:rPr>
        <w:t>բողոքարկման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վճարը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կատարած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լինելը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հիմնավորող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փաստաթղթի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պատճենը</w:t>
      </w:r>
      <w:r w:rsidRPr="00A340ED">
        <w:rPr>
          <w:rFonts w:ascii="Arial Armenian" w:hAnsi="Arial Armenian" w:cs="Sylfaen"/>
          <w:sz w:val="20"/>
          <w:szCs w:val="20"/>
          <w:lang w:val="af-ZA"/>
        </w:rPr>
        <w:t xml:space="preserve">: </w:t>
      </w:r>
      <w:r w:rsidRPr="00A340ED">
        <w:rPr>
          <w:rFonts w:ascii="Sylfaen" w:hAnsi="Sylfaen" w:cs="Sylfaen"/>
          <w:sz w:val="20"/>
          <w:szCs w:val="20"/>
        </w:rPr>
        <w:t>Ը</w:t>
      </w:r>
      <w:r w:rsidRPr="00A340ED">
        <w:rPr>
          <w:rFonts w:ascii="Sylfaen" w:hAnsi="Sylfaen" w:cs="Sylfaen"/>
          <w:sz w:val="20"/>
          <w:szCs w:val="20"/>
          <w:lang w:val="ru-RU"/>
        </w:rPr>
        <w:t>նդ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վճարի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չափը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կազմում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30 </w:t>
      </w:r>
      <w:r w:rsidRPr="00A340ED">
        <w:rPr>
          <w:rFonts w:ascii="Sylfaen" w:hAnsi="Sylfaen" w:cs="Sylfaen"/>
          <w:sz w:val="20"/>
          <w:szCs w:val="20"/>
          <w:lang w:val="ru-RU"/>
        </w:rPr>
        <w:t>հազար</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ՀՀ</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դրամ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վճարվում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ՀՀ</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պետական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բյուջե</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նպատակով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լիազորված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մարմնի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անվամբ</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բացված</w:t>
      </w:r>
      <w:r w:rsidRPr="00A340ED">
        <w:rPr>
          <w:rFonts w:ascii="Arial Armenian" w:hAnsi="Arial Armenian" w:cs="Sylfaen"/>
          <w:sz w:val="20"/>
          <w:szCs w:val="20"/>
          <w:lang w:val="af-ZA"/>
        </w:rPr>
        <w:t xml:space="preserve"> </w:t>
      </w:r>
      <w:r w:rsidRPr="00A340ED">
        <w:rPr>
          <w:rFonts w:ascii="Arial Armenian" w:hAnsi="Arial Armenian"/>
          <w:sz w:val="20"/>
          <w:szCs w:val="20"/>
          <w:lang w:val="af-ZA"/>
        </w:rPr>
        <w:t>«</w:t>
      </w:r>
      <w:r w:rsidRPr="00A340ED">
        <w:rPr>
          <w:rFonts w:ascii="Arial Armenian" w:hAnsi="Arial Armenian" w:cs="Sylfaen"/>
          <w:sz w:val="20"/>
          <w:szCs w:val="20"/>
          <w:lang w:val="af-ZA"/>
        </w:rPr>
        <w:t>900008000482</w:t>
      </w:r>
      <w:r w:rsidR="00991798" w:rsidRPr="00A340ED">
        <w:rPr>
          <w:rFonts w:ascii="Arial Armenian" w:hAnsi="Arial Armenian"/>
          <w:sz w:val="20"/>
          <w:szCs w:val="20"/>
          <w:lang w:val="af-ZA"/>
        </w:rPr>
        <w:t xml:space="preserve"> </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գանձապետական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հաշվին</w:t>
      </w:r>
      <w:r w:rsidRPr="00A340ED">
        <w:rPr>
          <w:rFonts w:ascii="Arial Armenian" w:hAnsi="Arial Armenian" w:cs="Sylfaen"/>
          <w:sz w:val="20"/>
          <w:szCs w:val="20"/>
          <w:lang w:val="af-ZA"/>
        </w:rPr>
        <w:t>:</w:t>
      </w:r>
      <w:r w:rsidRPr="00A340ED">
        <w:rPr>
          <w:rFonts w:ascii="Arial Armenian" w:hAnsi="Arial Armenian" w:cs="Sylfaen"/>
          <w:sz w:val="20"/>
          <w:szCs w:val="20"/>
          <w:lang w:val="af-ZA" w:eastAsia="ru-RU"/>
        </w:rPr>
        <w:t xml:space="preserve"> </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7) </w:t>
      </w:r>
      <w:r w:rsidRPr="00A340ED">
        <w:rPr>
          <w:rFonts w:ascii="Sylfaen" w:hAnsi="Sylfaen" w:cs="Sylfaen"/>
          <w:sz w:val="20"/>
          <w:szCs w:val="20"/>
          <w:lang w:val="ru-RU"/>
        </w:rPr>
        <w:t>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բանկի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անվանումը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հաշվեհամարը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որի</w:t>
      </w:r>
      <w:r w:rsidRPr="00A340ED">
        <w:rPr>
          <w:rFonts w:ascii="Sylfaen" w:hAnsi="Sylfaen" w:cs="Sylfaen"/>
          <w:sz w:val="20"/>
          <w:szCs w:val="20"/>
        </w:rPr>
        <w:t>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բավարարվելու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դեպքում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պետք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փոխանցվի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վճարը</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8) </w:t>
      </w:r>
      <w:r w:rsidRPr="00A340ED">
        <w:rPr>
          <w:rFonts w:ascii="Sylfaen" w:hAnsi="Sylfaen" w:cs="Sylfaen"/>
          <w:sz w:val="20"/>
          <w:szCs w:val="20"/>
          <w:lang w:val="ru-RU"/>
        </w:rPr>
        <w:t>այլ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անհրաժեշտ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տեղեկություններ։</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12.6 </w:t>
      </w:r>
      <w:r w:rsidRPr="00A340ED">
        <w:rPr>
          <w:rFonts w:ascii="Sylfaen" w:hAnsi="Sylfaen" w:cs="Sylfaen"/>
          <w:sz w:val="20"/>
          <w:szCs w:val="20"/>
          <w:lang w:val="af-ZA"/>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ներկայացվում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է</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Հայաստանի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Հանրապետություն</w:t>
      </w:r>
      <w:r w:rsidRPr="00A340ED">
        <w:rPr>
          <w:rFonts w:ascii="Arial Armenian" w:hAnsi="Arial Armenian" w:cs="Sylfaen"/>
          <w:sz w:val="20"/>
          <w:szCs w:val="20"/>
          <w:lang w:val="af-ZA"/>
        </w:rPr>
        <w:t xml:space="preserve">, 0010, </w:t>
      </w:r>
      <w:r w:rsidRPr="00A340ED">
        <w:rPr>
          <w:rFonts w:ascii="Sylfaen" w:hAnsi="Sylfaen" w:cs="Sylfaen"/>
          <w:sz w:val="20"/>
          <w:szCs w:val="20"/>
          <w:lang w:val="af-ZA"/>
        </w:rPr>
        <w:t>ք</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Երևան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Մելիք</w:t>
      </w:r>
      <w:r w:rsidRPr="00A340ED">
        <w:rPr>
          <w:rFonts w:ascii="Arial Armenian" w:hAnsi="Arial Armenian" w:cs="Sylfaen"/>
          <w:sz w:val="20"/>
          <w:szCs w:val="20"/>
          <w:lang w:val="af-ZA"/>
        </w:rPr>
        <w:t>-</w:t>
      </w:r>
      <w:r w:rsidRPr="00A340ED">
        <w:rPr>
          <w:rFonts w:ascii="Sylfaen" w:hAnsi="Sylfaen" w:cs="Sylfaen"/>
          <w:sz w:val="20"/>
          <w:szCs w:val="20"/>
          <w:lang w:val="af-ZA"/>
        </w:rPr>
        <w:t>Ադամյան</w:t>
      </w:r>
      <w:r w:rsidRPr="00A340ED">
        <w:rPr>
          <w:rFonts w:ascii="Arial Armenian" w:hAnsi="Arial Armenian" w:cs="Sylfaen"/>
          <w:sz w:val="20"/>
          <w:szCs w:val="20"/>
          <w:lang w:val="af-ZA"/>
        </w:rPr>
        <w:t xml:space="preserve"> 1 </w:t>
      </w:r>
      <w:r w:rsidRPr="00A340ED">
        <w:rPr>
          <w:rFonts w:ascii="Sylfaen" w:hAnsi="Sylfaen" w:cs="Sylfaen"/>
          <w:sz w:val="20"/>
          <w:szCs w:val="20"/>
          <w:lang w:val="af-ZA"/>
        </w:rPr>
        <w:t>հասցեով</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դրա</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բնօրինակից</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արտատպված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սկանավորված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տաբերակը</w:t>
      </w:r>
      <w:r w:rsidRPr="00A340ED">
        <w:rPr>
          <w:rFonts w:ascii="Arial Armenian" w:hAnsi="Arial Armenian" w:cs="Sylfaen"/>
          <w:sz w:val="20"/>
          <w:szCs w:val="20"/>
          <w:lang w:val="af-ZA"/>
        </w:rPr>
        <w:t xml:space="preserve"> secretariat@minfin.am </w:t>
      </w:r>
      <w:r w:rsidRPr="00A340ED">
        <w:rPr>
          <w:rFonts w:ascii="Sylfaen" w:hAnsi="Sylfaen" w:cs="Sylfaen"/>
          <w:sz w:val="20"/>
          <w:szCs w:val="20"/>
          <w:lang w:val="af-ZA"/>
        </w:rPr>
        <w:t>հասցեով</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էլեկտրոնային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փոստին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ուղարկելու</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միջոցով</w:t>
      </w:r>
      <w:r w:rsidRPr="00A340ED">
        <w:rPr>
          <w:rFonts w:ascii="Arial Armenian" w:hAnsi="Arial Armenian" w:cs="Sylfaen"/>
          <w:sz w:val="20"/>
          <w:szCs w:val="20"/>
          <w:lang w:val="af-ZA"/>
        </w:rPr>
        <w:t>:</w:t>
      </w:r>
      <w:r w:rsidRPr="00A340ED">
        <w:rPr>
          <w:rFonts w:ascii="Arial Armenian" w:hAnsi="Arial Armenian" w:cs="Calibri"/>
          <w:sz w:val="20"/>
          <w:szCs w:val="20"/>
          <w:lang w:val="af-ZA"/>
        </w:rPr>
        <w:t> </w:t>
      </w:r>
      <w:r w:rsidRPr="00A340ED">
        <w:rPr>
          <w:rFonts w:ascii="Arial Armenian" w:hAnsi="Arial Armenian" w:cs="Sylfaen"/>
          <w:sz w:val="20"/>
          <w:szCs w:val="20"/>
          <w:lang w:val="af-ZA"/>
        </w:rPr>
        <w:t xml:space="preserve">  12.7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թվում</w:t>
      </w:r>
      <w:r w:rsidRPr="00A340ED">
        <w:rPr>
          <w:rFonts w:ascii="Sylfaen" w:hAnsi="Sylfaen" w:cs="Sylfaen"/>
          <w:sz w:val="20"/>
          <w:szCs w:val="20"/>
        </w:rPr>
        <w:t>՝</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մասնակի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բավարարվելու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մասին</w:t>
      </w:r>
      <w:r w:rsidRPr="00A340ED">
        <w:rPr>
          <w:rFonts w:ascii="Arial Armenian" w:hAnsi="Arial Armenian" w:cs="Sylfaen"/>
          <w:sz w:val="20"/>
          <w:szCs w:val="20"/>
          <w:lang w:val="af-ZA"/>
        </w:rPr>
        <w:t xml:space="preserve"> </w:t>
      </w:r>
      <w:r w:rsidRPr="00A340ED">
        <w:rPr>
          <w:rFonts w:ascii="Sylfaen" w:hAnsi="Sylfaen" w:cs="Sylfaen"/>
          <w:sz w:val="20"/>
          <w:szCs w:val="20"/>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rPr>
        <w:t>քննող</w:t>
      </w:r>
      <w:r w:rsidRPr="00A340ED">
        <w:rPr>
          <w:rFonts w:ascii="Arial Armenian" w:hAnsi="Arial Armenian" w:cs="Sylfaen"/>
          <w:sz w:val="20"/>
          <w:szCs w:val="20"/>
          <w:lang w:val="af-ZA"/>
        </w:rPr>
        <w:t xml:space="preserve"> </w:t>
      </w:r>
      <w:r w:rsidRPr="00A340ED">
        <w:rPr>
          <w:rFonts w:ascii="Sylfaen" w:hAnsi="Sylfaen" w:cs="Sylfaen"/>
          <w:sz w:val="20"/>
          <w:szCs w:val="20"/>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կողմից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տեղեկագրում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հրապարակվելուն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հաջորդող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տվյալ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կայացրած</w:t>
      </w:r>
      <w:r w:rsidRPr="00A340ED">
        <w:rPr>
          <w:rFonts w:ascii="Arial Armenian" w:hAnsi="Arial Armenian" w:cs="Sylfaen"/>
          <w:sz w:val="20"/>
          <w:szCs w:val="20"/>
          <w:lang w:val="af-ZA"/>
        </w:rPr>
        <w:t xml:space="preserve"> </w:t>
      </w:r>
      <w:r w:rsidRPr="00A340ED">
        <w:rPr>
          <w:rFonts w:ascii="Sylfaen" w:hAnsi="Sylfaen" w:cs="Sylfaen"/>
          <w:sz w:val="20"/>
          <w:szCs w:val="20"/>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rPr>
        <w:t>քննող</w:t>
      </w:r>
      <w:r w:rsidRPr="00A340ED">
        <w:rPr>
          <w:rFonts w:ascii="Arial Armenian" w:hAnsi="Arial Armenian" w:cs="Sylfaen"/>
          <w:sz w:val="20"/>
          <w:szCs w:val="20"/>
          <w:lang w:val="af-ZA"/>
        </w:rPr>
        <w:t xml:space="preserve"> </w:t>
      </w:r>
      <w:r w:rsidRPr="00A340ED">
        <w:rPr>
          <w:rFonts w:ascii="Sylfaen" w:hAnsi="Sylfaen" w:cs="Sylfaen"/>
          <w:sz w:val="20"/>
          <w:szCs w:val="20"/>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գրավոր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լիազորված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մարմնին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տրամադրում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վճարը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կատարած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լինելը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հավաստող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փաստաթղթի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պատճենը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բանկի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անվանումը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հաշվեհամարը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պետք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փոխանցվի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վերադարձվող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գումարը</w:t>
      </w:r>
      <w:r w:rsidRPr="00A340ED">
        <w:rPr>
          <w:rFonts w:ascii="Arial Armenian" w:hAnsi="Arial Armenian" w:cs="Sylfaen"/>
          <w:sz w:val="20"/>
          <w:szCs w:val="20"/>
          <w:lang w:val="af-ZA"/>
        </w:rPr>
        <w:t xml:space="preserve">: </w:t>
      </w:r>
      <w:r w:rsidRPr="00A340ED">
        <w:rPr>
          <w:rFonts w:ascii="Sylfaen" w:hAnsi="Sylfaen" w:cs="Sylfaen"/>
          <w:sz w:val="20"/>
          <w:szCs w:val="20"/>
        </w:rPr>
        <w:t>Լ</w:t>
      </w:r>
      <w:r w:rsidRPr="00A340ED">
        <w:rPr>
          <w:rFonts w:ascii="Sylfaen" w:hAnsi="Sylfaen" w:cs="Sylfaen"/>
          <w:sz w:val="20"/>
          <w:szCs w:val="20"/>
          <w:lang w:val="ru-RU"/>
        </w:rPr>
        <w:t>իազորված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մարմինը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սույն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կետում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նշված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փաստաթղթի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պատճենը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ստանալու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lastRenderedPageBreak/>
        <w:t>հաջորդող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հինգ</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վճարը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փոխանցում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վճարած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բանկային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հաշվին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փոխանցելու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միջոցով</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12.8 </w:t>
      </w:r>
      <w:bookmarkStart w:id="9" w:name="_Hlk9264773"/>
      <w:r w:rsidRPr="00A340ED">
        <w:rPr>
          <w:rFonts w:ascii="Sylfaen" w:hAnsi="Sylfaen" w:cs="Sylfaen"/>
          <w:sz w:val="20"/>
          <w:szCs w:val="20"/>
          <w:lang w:val="af-ZA"/>
        </w:rPr>
        <w:t>Եթե</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չի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բավարարում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Օրենքի</w:t>
      </w:r>
      <w:r w:rsidRPr="00A340ED">
        <w:rPr>
          <w:rFonts w:ascii="Arial Armenian" w:hAnsi="Arial Armenian" w:cs="Sylfaen"/>
          <w:sz w:val="20"/>
          <w:szCs w:val="20"/>
          <w:lang w:val="af-ZA"/>
        </w:rPr>
        <w:t xml:space="preserve"> 50-</w:t>
      </w:r>
      <w:r w:rsidRPr="00A340ED">
        <w:rPr>
          <w:rFonts w:ascii="Sylfaen" w:hAnsi="Sylfaen" w:cs="Sylfaen"/>
          <w:sz w:val="20"/>
          <w:szCs w:val="20"/>
          <w:lang w:val="af-ZA"/>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հոդվածով</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սահմանված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պահանջներին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ապա</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այն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ստանալուն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հաջորդող</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երկու</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օրվա</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ընթացքում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անձն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այդ</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մասին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գրությամբ</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տեղեկացնում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է</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ներկայացրած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նրան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տալով</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երկու</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օր</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ժամկետ</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արձանագրված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թերությունները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վերացնելու</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համար</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Գրությունը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ելքագրվելու</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օրը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դրա</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բնօրինակից</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արտատպված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սկանավորված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տարբերակը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ուղարկում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է</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նաև</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բողոքում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նշված</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էլեկտրոնային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փոստի</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հասցեին</w:t>
      </w:r>
      <w:r w:rsidRPr="00A340ED">
        <w:rPr>
          <w:rFonts w:ascii="Arial Armenian" w:hAnsi="Arial Armenian" w:cs="Sylfaen"/>
          <w:sz w:val="20"/>
          <w:szCs w:val="20"/>
          <w:lang w:val="af-ZA"/>
        </w:rPr>
        <w:t xml:space="preserve">: </w:t>
      </w:r>
      <w:bookmarkEnd w:id="9"/>
      <w:r w:rsidRPr="00A340ED">
        <w:rPr>
          <w:rFonts w:ascii="Sylfaen" w:hAnsi="Sylfaen" w:cs="Sylfaen"/>
          <w:sz w:val="20"/>
          <w:szCs w:val="20"/>
          <w:lang w:val="ru-RU"/>
        </w:rPr>
        <w:t>Ընդ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եթե</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սույն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հրավերի</w:t>
      </w:r>
      <w:r w:rsidRPr="00A340ED">
        <w:rPr>
          <w:rFonts w:ascii="Arial Armenian" w:hAnsi="Arial Armenian" w:cs="Sylfaen"/>
          <w:sz w:val="20"/>
          <w:szCs w:val="20"/>
          <w:lang w:val="af-ZA"/>
        </w:rPr>
        <w:t xml:space="preserve"> 1-</w:t>
      </w:r>
      <w:r w:rsidRPr="00A340ED">
        <w:rPr>
          <w:rFonts w:ascii="Sylfaen" w:hAnsi="Sylfaen" w:cs="Sylfaen"/>
          <w:sz w:val="20"/>
          <w:szCs w:val="20"/>
        </w:rPr>
        <w:t>ին</w:t>
      </w:r>
      <w:r w:rsidRPr="00A340ED">
        <w:rPr>
          <w:rFonts w:ascii="Arial Armenian" w:hAnsi="Arial Armenian" w:cs="Sylfaen"/>
          <w:sz w:val="20"/>
          <w:szCs w:val="20"/>
          <w:lang w:val="af-ZA"/>
        </w:rPr>
        <w:t xml:space="preserve"> </w:t>
      </w:r>
      <w:r w:rsidRPr="00A340ED">
        <w:rPr>
          <w:rFonts w:ascii="Sylfaen" w:hAnsi="Sylfaen" w:cs="Sylfaen"/>
          <w:sz w:val="20"/>
          <w:szCs w:val="20"/>
        </w:rPr>
        <w:t>մասի</w:t>
      </w:r>
      <w:r w:rsidRPr="00A340ED">
        <w:rPr>
          <w:rFonts w:ascii="Arial Armenian" w:hAnsi="Arial Armenian" w:cs="Sylfaen"/>
          <w:sz w:val="20"/>
          <w:szCs w:val="20"/>
          <w:lang w:val="af-ZA"/>
        </w:rPr>
        <w:t xml:space="preserve"> 12.4 </w:t>
      </w:r>
      <w:r w:rsidRPr="00A340ED">
        <w:rPr>
          <w:rFonts w:ascii="Sylfaen" w:hAnsi="Sylfaen" w:cs="Sylfaen"/>
          <w:sz w:val="20"/>
          <w:szCs w:val="20"/>
          <w:lang w:val="ru-RU"/>
        </w:rPr>
        <w:t>կետի</w:t>
      </w:r>
      <w:r w:rsidRPr="00A340ED">
        <w:rPr>
          <w:rFonts w:ascii="Arial Armenian" w:hAnsi="Arial Armenian" w:cs="Sylfaen"/>
          <w:sz w:val="20"/>
          <w:szCs w:val="20"/>
          <w:lang w:val="af-ZA"/>
        </w:rPr>
        <w:t xml:space="preserve"> 2-</w:t>
      </w:r>
      <w:r w:rsidRPr="00A340ED">
        <w:rPr>
          <w:rFonts w:ascii="Sylfaen" w:hAnsi="Sylfaen" w:cs="Sylfaen"/>
          <w:sz w:val="20"/>
          <w:szCs w:val="20"/>
          <w:lang w:val="ru-RU"/>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ենթակետով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սահմանված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ժամկետում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չի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բավարարել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Օրենքի</w:t>
      </w:r>
      <w:r w:rsidRPr="00A340ED">
        <w:rPr>
          <w:rFonts w:ascii="Arial Armenian" w:hAnsi="Arial Armenian" w:cs="Sylfaen"/>
          <w:sz w:val="20"/>
          <w:szCs w:val="20"/>
          <w:lang w:val="af-ZA"/>
        </w:rPr>
        <w:t xml:space="preserve"> 50-</w:t>
      </w:r>
      <w:r w:rsidRPr="00A340ED">
        <w:rPr>
          <w:rFonts w:ascii="Sylfaen" w:hAnsi="Sylfaen" w:cs="Sylfaen"/>
          <w:sz w:val="20"/>
          <w:szCs w:val="20"/>
          <w:lang w:val="ru-RU"/>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հոդվածի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պահանջները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ապա</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սույն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կետով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սահմանված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ժամկետում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շտկված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համարվում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սահմանված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ժամկետում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ներկայացված</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12.9</w:t>
      </w:r>
      <w:bookmarkStart w:id="10" w:name="_Hlk9264833"/>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վարույթ</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ընդունելու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մեկ</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դրա</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վերաբերյալ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հայտարարությունը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հրապարակում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տեղեկագրում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հայտարարության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մեջ</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նշվում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նպատակով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հրավիրվող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նիստերին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առցանց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հետևելու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համացանցային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հղումը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համարվում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վարույթ</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ընդունված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արձանագրված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թերությունների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վերացման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վերաբերյալ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սույն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հրավերի</w:t>
      </w:r>
      <w:r w:rsidRPr="00A340ED">
        <w:rPr>
          <w:rFonts w:ascii="Arial Armenian" w:hAnsi="Arial Armenian" w:cs="Sylfaen"/>
          <w:sz w:val="20"/>
          <w:szCs w:val="20"/>
          <w:lang w:val="af-ZA"/>
        </w:rPr>
        <w:t xml:space="preserve"> 12.8 </w:t>
      </w:r>
      <w:r w:rsidRPr="00A340ED">
        <w:rPr>
          <w:rFonts w:ascii="Sylfaen" w:hAnsi="Sylfaen" w:cs="Sylfaen"/>
          <w:sz w:val="20"/>
          <w:szCs w:val="20"/>
          <w:lang w:val="ru-RU"/>
        </w:rPr>
        <w:t>կետով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նախատեսված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ժամկետը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լրանալու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իսկ</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թերությունները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վերացված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դեպքում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տրամադրվելու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օրվանից</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12.10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վարույթ</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ընդունվելու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երկու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գրությամբ</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դիմում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պատվիրատուին՝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վերաբերյալ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գրավոր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դիրքորոշում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ինչպես</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նաև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անհրաժեշտ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գրությամբ</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նշված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փաստաթղթերը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պահանջով՝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կցելով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պատճենը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փաստաթղթերը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առկայության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դեպքում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վերաբերյալ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պատվիրատուի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դիրքորոշումը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պահանջված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փաստաթղթեր</w:t>
      </w:r>
      <w:r w:rsidRPr="00A340ED">
        <w:rPr>
          <w:rFonts w:ascii="Sylfaen" w:hAnsi="Sylfaen" w:cs="Sylfaen"/>
          <w:sz w:val="20"/>
          <w:szCs w:val="20"/>
        </w:rPr>
        <w:t>ը</w:t>
      </w:r>
      <w:r w:rsidRPr="00A340ED">
        <w:rPr>
          <w:rFonts w:ascii="Arial Armenian" w:hAnsi="Arial Armenian" w:cs="Sylfaen"/>
          <w:sz w:val="20"/>
          <w:szCs w:val="20"/>
          <w:lang w:val="af-ZA"/>
        </w:rPr>
        <w:t xml:space="preserve"> </w:t>
      </w:r>
      <w:r w:rsidRPr="00A340ED">
        <w:rPr>
          <w:rFonts w:ascii="Sylfaen" w:hAnsi="Sylfaen" w:cs="Sylfaen"/>
          <w:sz w:val="20"/>
          <w:szCs w:val="20"/>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rPr>
        <w:t>հետ</w:t>
      </w:r>
      <w:r w:rsidRPr="00A340ED">
        <w:rPr>
          <w:rFonts w:ascii="Arial Armenian" w:hAnsi="Arial Armenian" w:cs="Sylfaen"/>
          <w:sz w:val="20"/>
          <w:szCs w:val="20"/>
          <w:lang w:val="af-ZA"/>
        </w:rPr>
        <w:t xml:space="preserve"> </w:t>
      </w:r>
      <w:r w:rsidRPr="00A340ED">
        <w:rPr>
          <w:rFonts w:ascii="Sylfaen" w:hAnsi="Sylfaen" w:cs="Sylfaen"/>
          <w:sz w:val="20"/>
          <w:szCs w:val="20"/>
        </w:rPr>
        <w:t>կապված</w:t>
      </w:r>
      <w:r w:rsidRPr="00A340ED">
        <w:rPr>
          <w:rFonts w:ascii="Arial Armenian" w:hAnsi="Arial Armenian" w:cs="Sylfaen"/>
          <w:sz w:val="20"/>
          <w:szCs w:val="20"/>
          <w:lang w:val="af-ZA"/>
        </w:rPr>
        <w:t xml:space="preserve"> </w:t>
      </w:r>
      <w:r w:rsidRPr="00A340ED">
        <w:rPr>
          <w:rFonts w:ascii="Sylfaen" w:hAnsi="Sylfaen" w:cs="Sylfaen"/>
          <w:sz w:val="20"/>
          <w:szCs w:val="20"/>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rPr>
        <w:t>քննող</w:t>
      </w:r>
      <w:r w:rsidRPr="00A340ED">
        <w:rPr>
          <w:rFonts w:ascii="Arial Armenian" w:hAnsi="Arial Armenian" w:cs="Sylfaen"/>
          <w:sz w:val="20"/>
          <w:szCs w:val="20"/>
          <w:lang w:val="af-ZA"/>
        </w:rPr>
        <w:t xml:space="preserve"> </w:t>
      </w:r>
      <w:r w:rsidRPr="00A340ED">
        <w:rPr>
          <w:rFonts w:ascii="Sylfaen" w:hAnsi="Sylfaen" w:cs="Sylfaen"/>
          <w:sz w:val="20"/>
          <w:szCs w:val="20"/>
        </w:rPr>
        <w:t>ա</w:t>
      </w:r>
      <w:r w:rsidRPr="00A340ED">
        <w:rPr>
          <w:rFonts w:ascii="Sylfaen" w:hAnsi="Sylfaen" w:cs="Sylfaen"/>
          <w:sz w:val="20"/>
          <w:szCs w:val="20"/>
          <w:lang w:val="ru-RU"/>
        </w:rPr>
        <w:t>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գրավոր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դրանց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բնօրինակից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արտատպված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սկանավորված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ձևով</w:t>
      </w:r>
      <w:r w:rsidRPr="00A340ED">
        <w:rPr>
          <w:rFonts w:ascii="Sylfaen" w:hAnsi="Sylfaen" w:cs="Sylfaen"/>
          <w:sz w:val="20"/>
          <w:szCs w:val="20"/>
        </w:rPr>
        <w:t>՝</w:t>
      </w:r>
      <w:r w:rsidRPr="00A340ED">
        <w:rPr>
          <w:rFonts w:ascii="Arial Armenian" w:hAnsi="Arial Armenian" w:cs="Sylfaen"/>
          <w:sz w:val="20"/>
          <w:szCs w:val="20"/>
          <w:lang w:val="af-ZA"/>
        </w:rPr>
        <w:t xml:space="preserve"> </w:t>
      </w:r>
      <w:r w:rsidRPr="00A340ED">
        <w:rPr>
          <w:rFonts w:ascii="Sylfaen" w:hAnsi="Sylfaen" w:cs="Sylfaen"/>
          <w:sz w:val="20"/>
          <w:szCs w:val="20"/>
        </w:rPr>
        <w:t>սույն</w:t>
      </w:r>
      <w:r w:rsidRPr="00A340ED">
        <w:rPr>
          <w:rFonts w:ascii="Arial Armenian" w:hAnsi="Arial Armenian" w:cs="Sylfaen"/>
          <w:sz w:val="20"/>
          <w:szCs w:val="20"/>
          <w:lang w:val="af-ZA"/>
        </w:rPr>
        <w:t xml:space="preserve"> </w:t>
      </w:r>
      <w:r w:rsidRPr="00A340ED">
        <w:rPr>
          <w:rFonts w:ascii="Sylfaen" w:hAnsi="Sylfaen" w:cs="Sylfaen"/>
          <w:sz w:val="20"/>
          <w:szCs w:val="20"/>
        </w:rPr>
        <w:t>հրավերի</w:t>
      </w:r>
      <w:r w:rsidRPr="00A340ED">
        <w:rPr>
          <w:rFonts w:ascii="Arial Armenian" w:hAnsi="Arial Armenian" w:cs="Sylfaen"/>
          <w:sz w:val="20"/>
          <w:szCs w:val="20"/>
          <w:lang w:val="af-ZA"/>
        </w:rPr>
        <w:t xml:space="preserve"> 12.5 </w:t>
      </w:r>
      <w:r w:rsidRPr="00A340ED">
        <w:rPr>
          <w:rFonts w:ascii="Sylfaen" w:hAnsi="Sylfaen" w:cs="Sylfaen"/>
          <w:sz w:val="20"/>
          <w:szCs w:val="20"/>
        </w:rPr>
        <w:t>կետում</w:t>
      </w:r>
      <w:r w:rsidRPr="00A340ED">
        <w:rPr>
          <w:rFonts w:ascii="Arial Armenian" w:hAnsi="Arial Armenian" w:cs="Sylfaen"/>
          <w:sz w:val="20"/>
          <w:szCs w:val="20"/>
          <w:lang w:val="af-ZA"/>
        </w:rPr>
        <w:t xml:space="preserve"> </w:t>
      </w:r>
      <w:r w:rsidRPr="00A340ED">
        <w:rPr>
          <w:rFonts w:ascii="Sylfaen" w:hAnsi="Sylfaen" w:cs="Sylfaen"/>
          <w:sz w:val="20"/>
          <w:szCs w:val="20"/>
        </w:rPr>
        <w:t>նշված</w:t>
      </w:r>
      <w:r w:rsidRPr="00A340ED">
        <w:rPr>
          <w:rFonts w:ascii="Arial Armenian" w:hAnsi="Arial Armenian" w:cs="Sylfaen"/>
          <w:sz w:val="20"/>
          <w:szCs w:val="20"/>
          <w:lang w:val="af-ZA"/>
        </w:rPr>
        <w:t xml:space="preserve"> </w:t>
      </w:r>
      <w:r w:rsidRPr="00A340ED">
        <w:rPr>
          <w:rFonts w:ascii="Sylfaen" w:hAnsi="Sylfaen" w:cs="Sylfaen"/>
          <w:sz w:val="20"/>
          <w:szCs w:val="20"/>
        </w:rPr>
        <w:t>էլեկտրոնային</w:t>
      </w:r>
      <w:r w:rsidRPr="00A340ED">
        <w:rPr>
          <w:rFonts w:ascii="Arial Armenian" w:hAnsi="Arial Armenian" w:cs="Sylfaen"/>
          <w:sz w:val="20"/>
          <w:szCs w:val="20"/>
          <w:lang w:val="af-ZA"/>
        </w:rPr>
        <w:t xml:space="preserve"> </w:t>
      </w:r>
      <w:r w:rsidRPr="00A340ED">
        <w:rPr>
          <w:rFonts w:ascii="Sylfaen" w:hAnsi="Sylfaen" w:cs="Sylfaen"/>
          <w:sz w:val="20"/>
          <w:szCs w:val="20"/>
        </w:rPr>
        <w:t>փոստին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ուղարկվելու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միջոցով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Սույն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կետում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նշված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փաստաթղթերը</w:t>
      </w:r>
      <w:r w:rsidRPr="00A340ED">
        <w:rPr>
          <w:rFonts w:ascii="Arial Armenian" w:hAnsi="Arial Armenian" w:cs="Sylfaen"/>
          <w:sz w:val="20"/>
          <w:szCs w:val="20"/>
          <w:lang w:val="af-ZA"/>
        </w:rPr>
        <w:t xml:space="preserve"> </w:t>
      </w:r>
      <w:r w:rsidRPr="00A340ED">
        <w:rPr>
          <w:rFonts w:ascii="Sylfaen" w:hAnsi="Sylfaen" w:cs="Sylfaen"/>
          <w:sz w:val="20"/>
          <w:szCs w:val="20"/>
        </w:rPr>
        <w:t>պ</w:t>
      </w:r>
      <w:r w:rsidRPr="00A340ED">
        <w:rPr>
          <w:rFonts w:ascii="Sylfaen" w:hAnsi="Sylfaen" w:cs="Sylfaen"/>
          <w:sz w:val="20"/>
          <w:szCs w:val="20"/>
          <w:lang w:val="ru-RU"/>
        </w:rPr>
        <w:t>ատվիրատուն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ներկայացնում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պահանջ</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ստանալու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հաշված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երկու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ընթացքում</w:t>
      </w:r>
      <w:r w:rsidRPr="00A340ED">
        <w:rPr>
          <w:rFonts w:ascii="Arial Armenian" w:hAnsi="Arial Armenian" w:cs="Sylfaen"/>
          <w:sz w:val="20"/>
          <w:szCs w:val="20"/>
          <w:lang w:val="af-ZA"/>
        </w:rPr>
        <w:t>:</w:t>
      </w:r>
    </w:p>
    <w:bookmarkEnd w:id="10"/>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12.11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վերաբերյալ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այնպիսի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ընթացակարգով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համաձայն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պ</w:t>
      </w:r>
      <w:r w:rsidRPr="00A340ED">
        <w:rPr>
          <w:rFonts w:ascii="Sylfaen" w:hAnsi="Sylfaen" w:cs="Sylfaen"/>
          <w:sz w:val="20"/>
          <w:szCs w:val="20"/>
          <w:lang w:val="ru-RU"/>
        </w:rPr>
        <w:t>ատվիրատուն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ներգրավված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բոլոր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կողմերն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իրավունք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ունենան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լինելու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նպատակով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հրավիրված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նիստերին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իրենց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տեսակետները։</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12.12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քննությունն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իրականացվում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վարույթն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ընդունվելու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ոչ</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ուշ</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քսան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օրացուցային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Նշված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ժամկետը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երկարաձգվել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մեկ</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անգամ՝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մինչև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տասն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w:t>
      </w:r>
      <w:r w:rsidRPr="00A340ED">
        <w:rPr>
          <w:rFonts w:ascii="Sylfaen" w:hAnsi="Sylfaen" w:cs="Sylfaen"/>
          <w:sz w:val="20"/>
          <w:szCs w:val="20"/>
        </w:rPr>
        <w:t>ա</w:t>
      </w:r>
      <w:r w:rsidRPr="00A340ED">
        <w:rPr>
          <w:rFonts w:ascii="Sylfaen" w:hAnsi="Sylfaen" w:cs="Sylfaen"/>
          <w:sz w:val="20"/>
          <w:szCs w:val="20"/>
          <w:lang w:val="ru-RU"/>
        </w:rPr>
        <w:t>ցուցային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օրով՝</w:t>
      </w:r>
      <w:r w:rsidRPr="00A340ED">
        <w:rPr>
          <w:rFonts w:ascii="Arial Armenian" w:hAnsi="Arial Armenian" w:cs="Sylfaen"/>
          <w:sz w:val="20"/>
          <w:szCs w:val="20"/>
          <w:lang w:val="af-ZA"/>
        </w:rPr>
        <w:t xml:space="preserve"> </w:t>
      </w:r>
      <w:r w:rsidRPr="00A340ED">
        <w:rPr>
          <w:rFonts w:ascii="Sylfaen" w:hAnsi="Sylfaen" w:cs="Sylfaen"/>
          <w:sz w:val="20"/>
          <w:szCs w:val="20"/>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rPr>
        <w:t>հետ</w:t>
      </w:r>
      <w:r w:rsidRPr="00A340ED">
        <w:rPr>
          <w:rFonts w:ascii="Arial Armenian" w:hAnsi="Arial Armenian" w:cs="Sylfaen"/>
          <w:sz w:val="20"/>
          <w:szCs w:val="20"/>
          <w:lang w:val="af-ZA"/>
        </w:rPr>
        <w:t xml:space="preserve"> </w:t>
      </w:r>
      <w:r w:rsidRPr="00A340ED">
        <w:rPr>
          <w:rFonts w:ascii="Sylfaen" w:hAnsi="Sylfaen" w:cs="Sylfaen"/>
          <w:sz w:val="20"/>
          <w:szCs w:val="20"/>
        </w:rPr>
        <w:t>կապված</w:t>
      </w:r>
      <w:r w:rsidRPr="00A340ED">
        <w:rPr>
          <w:rFonts w:ascii="Arial Armenian" w:hAnsi="Arial Armenian" w:cs="Sylfaen"/>
          <w:sz w:val="20"/>
          <w:szCs w:val="20"/>
          <w:lang w:val="af-ZA"/>
        </w:rPr>
        <w:t xml:space="preserve"> </w:t>
      </w:r>
      <w:r w:rsidRPr="00A340ED">
        <w:rPr>
          <w:rFonts w:ascii="Sylfaen" w:hAnsi="Sylfaen" w:cs="Sylfaen"/>
          <w:sz w:val="20"/>
          <w:szCs w:val="20"/>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rPr>
        <w:t>քննող</w:t>
      </w:r>
      <w:r w:rsidRPr="00A340ED">
        <w:rPr>
          <w:rFonts w:ascii="Arial Armenian" w:hAnsi="Arial Armenian" w:cs="Sylfaen"/>
          <w:sz w:val="20"/>
          <w:szCs w:val="20"/>
          <w:lang w:val="af-ZA"/>
        </w:rPr>
        <w:t xml:space="preserve"> </w:t>
      </w:r>
      <w:r w:rsidRPr="00A340ED">
        <w:rPr>
          <w:rFonts w:ascii="Sylfaen" w:hAnsi="Sylfaen" w:cs="Sylfaen"/>
          <w:sz w:val="20"/>
          <w:szCs w:val="20"/>
        </w:rPr>
        <w:t>ա</w:t>
      </w:r>
      <w:r w:rsidRPr="00A340ED">
        <w:rPr>
          <w:rFonts w:ascii="Sylfaen" w:hAnsi="Sylfaen" w:cs="Sylfaen"/>
          <w:sz w:val="20"/>
          <w:szCs w:val="20"/>
          <w:lang w:val="ru-RU"/>
        </w:rPr>
        <w:t>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պատճառաբանված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միջանկյալ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որոշմամբ</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միջանկյալ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օրը</w:t>
      </w:r>
      <w:r w:rsidRPr="00A340ED">
        <w:rPr>
          <w:rFonts w:ascii="Arial Armenian" w:hAnsi="Arial Armenian" w:cs="Sylfaen"/>
          <w:sz w:val="20"/>
          <w:szCs w:val="20"/>
          <w:lang w:val="af-ZA"/>
        </w:rPr>
        <w:t xml:space="preserve"> </w:t>
      </w:r>
      <w:r w:rsidRPr="00A340ED">
        <w:rPr>
          <w:rFonts w:ascii="Sylfaen" w:hAnsi="Sylfaen" w:cs="Sylfaen"/>
          <w:sz w:val="20"/>
          <w:szCs w:val="20"/>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rPr>
        <w:t>հետ</w:t>
      </w:r>
      <w:r w:rsidRPr="00A340ED">
        <w:rPr>
          <w:rFonts w:ascii="Arial Armenian" w:hAnsi="Arial Armenian" w:cs="Sylfaen"/>
          <w:sz w:val="20"/>
          <w:szCs w:val="20"/>
          <w:lang w:val="af-ZA"/>
        </w:rPr>
        <w:t xml:space="preserve"> </w:t>
      </w:r>
      <w:r w:rsidRPr="00A340ED">
        <w:rPr>
          <w:rFonts w:ascii="Sylfaen" w:hAnsi="Sylfaen" w:cs="Sylfaen"/>
          <w:sz w:val="20"/>
          <w:szCs w:val="20"/>
        </w:rPr>
        <w:t>կապված</w:t>
      </w:r>
      <w:r w:rsidRPr="00A340ED">
        <w:rPr>
          <w:rFonts w:ascii="Arial Armenian" w:hAnsi="Arial Armenian" w:cs="Sylfaen"/>
          <w:sz w:val="20"/>
          <w:szCs w:val="20"/>
          <w:lang w:val="af-ZA"/>
        </w:rPr>
        <w:t xml:space="preserve"> </w:t>
      </w:r>
      <w:r w:rsidRPr="00A340ED">
        <w:rPr>
          <w:rFonts w:ascii="Sylfaen" w:hAnsi="Sylfaen" w:cs="Sylfaen"/>
          <w:sz w:val="20"/>
          <w:szCs w:val="20"/>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rPr>
        <w:t>քննող</w:t>
      </w:r>
      <w:r w:rsidRPr="00A340ED">
        <w:rPr>
          <w:rFonts w:ascii="Arial Armenian" w:hAnsi="Arial Armenian" w:cs="Sylfaen"/>
          <w:sz w:val="20"/>
          <w:szCs w:val="20"/>
          <w:lang w:val="af-ZA"/>
        </w:rPr>
        <w:t xml:space="preserve"> </w:t>
      </w:r>
      <w:r w:rsidRPr="00A340ED">
        <w:rPr>
          <w:rFonts w:ascii="Sylfaen" w:hAnsi="Sylfaen" w:cs="Sylfaen"/>
          <w:sz w:val="20"/>
          <w:szCs w:val="20"/>
        </w:rPr>
        <w:t>ա</w:t>
      </w:r>
      <w:r w:rsidRPr="00A340ED">
        <w:rPr>
          <w:rFonts w:ascii="Sylfaen" w:hAnsi="Sylfaen" w:cs="Sylfaen"/>
          <w:sz w:val="20"/>
          <w:szCs w:val="20"/>
          <w:lang w:val="ru-RU"/>
        </w:rPr>
        <w:t>նձն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ապահովում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դրա</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մասին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համապատասխան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հայտարարության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հրապարակումը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տեղեկագրում</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իրավապարտադիր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փոփոխվել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վերացվել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թվում՝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մասնակի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դատարանի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կողմից</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12.13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w:t>
      </w:r>
    </w:p>
    <w:p w:rsidR="0081576D" w:rsidRPr="00A340ED" w:rsidRDefault="0081576D" w:rsidP="0081576D">
      <w:pPr>
        <w:ind w:firstLine="720"/>
        <w:jc w:val="both"/>
        <w:rPr>
          <w:rFonts w:ascii="Arial Armenian" w:hAnsi="Arial Armenian" w:cs="Sylfaen"/>
          <w:sz w:val="20"/>
          <w:szCs w:val="20"/>
          <w:lang w:val="af-ZA"/>
        </w:rPr>
      </w:pPr>
      <w:r w:rsidRPr="00A340ED">
        <w:rPr>
          <w:rFonts w:ascii="Arial Armenian" w:hAnsi="Arial Armenian" w:cs="Sylfaen"/>
          <w:sz w:val="20"/>
          <w:szCs w:val="20"/>
          <w:lang w:val="af-ZA"/>
        </w:rPr>
        <w:t xml:space="preserve">1) </w:t>
      </w:r>
      <w:r w:rsidRPr="00A340ED">
        <w:rPr>
          <w:rFonts w:ascii="Sylfaen" w:hAnsi="Sylfaen" w:cs="Sylfaen"/>
          <w:sz w:val="20"/>
          <w:szCs w:val="20"/>
        </w:rPr>
        <w:t>իրավունք</w:t>
      </w:r>
      <w:r w:rsidRPr="00A340ED">
        <w:rPr>
          <w:rFonts w:ascii="Arial Armenian" w:hAnsi="Arial Armenian" w:cs="Sylfaen"/>
          <w:sz w:val="20"/>
          <w:szCs w:val="20"/>
          <w:lang w:val="af-ZA"/>
        </w:rPr>
        <w:t xml:space="preserve"> </w:t>
      </w:r>
      <w:r w:rsidRPr="00A340ED">
        <w:rPr>
          <w:rFonts w:ascii="Sylfaen" w:hAnsi="Sylfaen" w:cs="Sylfaen"/>
          <w:sz w:val="20"/>
          <w:szCs w:val="20"/>
        </w:rPr>
        <w:t>ունի</w:t>
      </w:r>
      <w:r w:rsidRPr="00A340ED" w:rsidDel="00B90C4B">
        <w:rPr>
          <w:rFonts w:ascii="Arial Armenian" w:hAnsi="Arial Armenian" w:cs="Sylfaen"/>
          <w:sz w:val="20"/>
          <w:szCs w:val="20"/>
          <w:lang w:val="af-ZA"/>
        </w:rPr>
        <w:t xml:space="preserve"> </w:t>
      </w:r>
      <w:r w:rsidRPr="00A340ED">
        <w:rPr>
          <w:rFonts w:ascii="Sylfaen" w:hAnsi="Sylfaen" w:cs="Sylfaen"/>
          <w:sz w:val="20"/>
          <w:szCs w:val="20"/>
        </w:rPr>
        <w:t>պատվիրատուի</w:t>
      </w:r>
      <w:r w:rsidRPr="00A340ED">
        <w:rPr>
          <w:rFonts w:ascii="Arial Armenian" w:hAnsi="Arial Armenian" w:cs="Sylfaen"/>
          <w:sz w:val="20"/>
          <w:szCs w:val="20"/>
          <w:lang w:val="af-ZA"/>
        </w:rPr>
        <w:t xml:space="preserve"> </w:t>
      </w:r>
      <w:r w:rsidRPr="00A340ED">
        <w:rPr>
          <w:rFonts w:ascii="Sylfaen" w:hAnsi="Sylfaen" w:cs="Sylfaen"/>
          <w:sz w:val="20"/>
          <w:szCs w:val="20"/>
        </w:rPr>
        <w:t>և</w:t>
      </w:r>
      <w:r w:rsidRPr="00A340ED">
        <w:rPr>
          <w:rFonts w:ascii="Arial Armenian" w:hAnsi="Arial Armenian" w:cs="Sylfaen"/>
          <w:sz w:val="20"/>
          <w:szCs w:val="20"/>
          <w:lang w:val="af-ZA"/>
        </w:rPr>
        <w:t xml:space="preserve"> </w:t>
      </w:r>
      <w:r w:rsidRPr="00A340ED">
        <w:rPr>
          <w:rFonts w:ascii="Sylfaen" w:hAnsi="Sylfaen" w:cs="Sylfaen"/>
          <w:sz w:val="20"/>
          <w:szCs w:val="20"/>
        </w:rPr>
        <w:t>հանձնաժողովի</w:t>
      </w:r>
      <w:r w:rsidRPr="00A340ED">
        <w:rPr>
          <w:rFonts w:ascii="Arial Armenian" w:hAnsi="Arial Armenian" w:cs="Sylfaen"/>
          <w:sz w:val="20"/>
          <w:szCs w:val="20"/>
          <w:lang w:val="af-ZA"/>
        </w:rPr>
        <w:t xml:space="preserve"> </w:t>
      </w:r>
      <w:r w:rsidRPr="00A340ED">
        <w:rPr>
          <w:rFonts w:ascii="Sylfaen" w:hAnsi="Sylfaen" w:cs="Sylfaen"/>
          <w:sz w:val="20"/>
          <w:szCs w:val="20"/>
        </w:rPr>
        <w:t>գործողությունների</w:t>
      </w:r>
      <w:r w:rsidRPr="00A340ED">
        <w:rPr>
          <w:rFonts w:ascii="Arial Armenian" w:hAnsi="Arial Armenian" w:cs="Sylfaen"/>
          <w:sz w:val="20"/>
          <w:szCs w:val="20"/>
          <w:lang w:val="af-ZA"/>
        </w:rPr>
        <w:t xml:space="preserve"> </w:t>
      </w:r>
      <w:r w:rsidRPr="00A340ED">
        <w:rPr>
          <w:rFonts w:ascii="Sylfaen" w:hAnsi="Sylfaen" w:cs="Sylfaen"/>
          <w:sz w:val="20"/>
          <w:szCs w:val="20"/>
        </w:rPr>
        <w:t>կամ</w:t>
      </w:r>
      <w:r w:rsidRPr="00A340ED">
        <w:rPr>
          <w:rFonts w:ascii="Arial Armenian" w:hAnsi="Arial Armenian" w:cs="Sylfaen"/>
          <w:sz w:val="20"/>
          <w:szCs w:val="20"/>
          <w:lang w:val="af-ZA"/>
        </w:rPr>
        <w:t xml:space="preserve"> </w:t>
      </w:r>
      <w:r w:rsidRPr="00A340ED">
        <w:rPr>
          <w:rFonts w:ascii="Sylfaen" w:hAnsi="Sylfaen" w:cs="Sylfaen"/>
          <w:sz w:val="20"/>
          <w:szCs w:val="20"/>
        </w:rPr>
        <w:t>անգործության</w:t>
      </w:r>
      <w:r w:rsidRPr="00A340ED">
        <w:rPr>
          <w:rFonts w:ascii="Arial Armenian" w:hAnsi="Arial Armenian" w:cs="Sylfaen"/>
          <w:sz w:val="20"/>
          <w:szCs w:val="20"/>
          <w:lang w:val="af-ZA"/>
        </w:rPr>
        <w:t xml:space="preserve"> </w:t>
      </w:r>
      <w:r w:rsidRPr="00A340ED">
        <w:rPr>
          <w:rFonts w:ascii="Sylfaen" w:hAnsi="Sylfaen" w:cs="Sylfaen"/>
          <w:sz w:val="20"/>
          <w:szCs w:val="20"/>
        </w:rPr>
        <w:t>վերաբերյալ</w:t>
      </w:r>
      <w:r w:rsidRPr="00A340ED">
        <w:rPr>
          <w:rFonts w:ascii="Arial Armenian" w:hAnsi="Arial Armenian" w:cs="Sylfaen"/>
          <w:sz w:val="20"/>
          <w:szCs w:val="20"/>
          <w:lang w:val="af-ZA"/>
        </w:rPr>
        <w:t xml:space="preserve"> </w:t>
      </w:r>
      <w:r w:rsidRPr="00A340ED">
        <w:rPr>
          <w:rFonts w:ascii="Sylfaen" w:hAnsi="Sylfaen" w:cs="Sylfaen"/>
          <w:sz w:val="20"/>
          <w:szCs w:val="20"/>
        </w:rPr>
        <w:t>ընդունելու</w:t>
      </w:r>
      <w:r w:rsidRPr="00A340ED">
        <w:rPr>
          <w:rFonts w:ascii="Arial Armenian" w:hAnsi="Arial Armenian" w:cs="Sylfaen"/>
          <w:sz w:val="20"/>
          <w:szCs w:val="20"/>
          <w:lang w:val="af-ZA"/>
        </w:rPr>
        <w:t xml:space="preserve"> </w:t>
      </w:r>
      <w:r w:rsidRPr="00A340ED">
        <w:rPr>
          <w:rFonts w:ascii="Sylfaen" w:hAnsi="Sylfaen" w:cs="Sylfaen"/>
          <w:sz w:val="20"/>
          <w:szCs w:val="20"/>
        </w:rPr>
        <w:t>հետևյալ</w:t>
      </w:r>
      <w:r w:rsidRPr="00A340ED">
        <w:rPr>
          <w:rFonts w:ascii="Arial Armenian" w:hAnsi="Arial Armenian" w:cs="Sylfaen"/>
          <w:sz w:val="20"/>
          <w:szCs w:val="20"/>
          <w:lang w:val="af-ZA"/>
        </w:rPr>
        <w:t xml:space="preserve"> </w:t>
      </w:r>
      <w:r w:rsidRPr="00A340ED">
        <w:rPr>
          <w:rFonts w:ascii="Sylfaen" w:hAnsi="Sylfaen" w:cs="Sylfaen"/>
          <w:sz w:val="20"/>
          <w:szCs w:val="20"/>
        </w:rPr>
        <w:t>որոշումները</w:t>
      </w:r>
      <w:r w:rsidRPr="00A340ED">
        <w:rPr>
          <w:rFonts w:ascii="Arial Armenian" w:hAnsi="Arial Armenian" w:cs="Sylfaen"/>
          <w:sz w:val="20"/>
          <w:szCs w:val="20"/>
          <w:lang w:val="af-ZA"/>
        </w:rPr>
        <w:t>.</w:t>
      </w:r>
    </w:p>
    <w:p w:rsidR="0081576D" w:rsidRPr="00A340ED" w:rsidRDefault="0081576D" w:rsidP="0081576D">
      <w:pPr>
        <w:ind w:firstLine="720"/>
        <w:jc w:val="both"/>
        <w:rPr>
          <w:rFonts w:ascii="Arial Armenian" w:hAnsi="Arial Armenian" w:cs="Sylfaen"/>
          <w:sz w:val="20"/>
          <w:szCs w:val="20"/>
          <w:lang w:val="af-ZA"/>
        </w:rPr>
      </w:pPr>
      <w:r w:rsidRPr="00A340ED">
        <w:rPr>
          <w:rFonts w:ascii="Sylfaen" w:hAnsi="Sylfaen" w:cs="Sylfaen"/>
          <w:sz w:val="20"/>
          <w:szCs w:val="20"/>
        </w:rPr>
        <w:t>ա</w:t>
      </w:r>
      <w:r w:rsidRPr="00A340ED">
        <w:rPr>
          <w:rFonts w:ascii="Arial Armenian" w:hAnsi="Arial Armenian" w:cs="Sylfaen"/>
          <w:sz w:val="20"/>
          <w:szCs w:val="20"/>
          <w:lang w:val="af-ZA"/>
        </w:rPr>
        <w:t xml:space="preserve">. </w:t>
      </w:r>
      <w:r w:rsidRPr="00A340ED">
        <w:rPr>
          <w:rFonts w:ascii="Sylfaen" w:hAnsi="Sylfaen" w:cs="Sylfaen"/>
          <w:sz w:val="20"/>
          <w:szCs w:val="20"/>
        </w:rPr>
        <w:t>արգելելու</w:t>
      </w:r>
      <w:r w:rsidRPr="00A340ED">
        <w:rPr>
          <w:rFonts w:ascii="Arial Armenian" w:hAnsi="Arial Armenian" w:cs="Sylfaen"/>
          <w:sz w:val="20"/>
          <w:szCs w:val="20"/>
          <w:lang w:val="af-ZA"/>
        </w:rPr>
        <w:t xml:space="preserve"> </w:t>
      </w:r>
      <w:r w:rsidRPr="00A340ED">
        <w:rPr>
          <w:rFonts w:ascii="Sylfaen" w:hAnsi="Sylfaen" w:cs="Sylfaen"/>
          <w:sz w:val="20"/>
          <w:szCs w:val="20"/>
        </w:rPr>
        <w:t>կատարել</w:t>
      </w:r>
      <w:r w:rsidRPr="00A340ED">
        <w:rPr>
          <w:rFonts w:ascii="Arial Armenian" w:hAnsi="Arial Armenian" w:cs="Sylfaen"/>
          <w:sz w:val="20"/>
          <w:szCs w:val="20"/>
          <w:lang w:val="af-ZA"/>
        </w:rPr>
        <w:t xml:space="preserve"> </w:t>
      </w:r>
      <w:r w:rsidRPr="00A340ED">
        <w:rPr>
          <w:rFonts w:ascii="Sylfaen" w:hAnsi="Sylfaen" w:cs="Sylfaen"/>
          <w:sz w:val="20"/>
          <w:szCs w:val="20"/>
        </w:rPr>
        <w:t>որոշակի</w:t>
      </w:r>
      <w:r w:rsidRPr="00A340ED">
        <w:rPr>
          <w:rFonts w:ascii="Arial Armenian" w:hAnsi="Arial Armenian" w:cs="Sylfaen"/>
          <w:sz w:val="20"/>
          <w:szCs w:val="20"/>
          <w:lang w:val="af-ZA"/>
        </w:rPr>
        <w:t xml:space="preserve"> </w:t>
      </w:r>
      <w:r w:rsidRPr="00A340ED">
        <w:rPr>
          <w:rFonts w:ascii="Sylfaen" w:hAnsi="Sylfaen" w:cs="Sylfaen"/>
          <w:sz w:val="20"/>
          <w:szCs w:val="20"/>
        </w:rPr>
        <w:t>գործողություններ</w:t>
      </w:r>
      <w:r w:rsidRPr="00A340ED">
        <w:rPr>
          <w:rFonts w:ascii="Arial Armenian" w:hAnsi="Arial Armenian" w:cs="Sylfaen"/>
          <w:sz w:val="20"/>
          <w:szCs w:val="20"/>
          <w:lang w:val="af-ZA"/>
        </w:rPr>
        <w:t xml:space="preserve"> </w:t>
      </w:r>
      <w:r w:rsidRPr="00A340ED">
        <w:rPr>
          <w:rFonts w:ascii="Sylfaen" w:hAnsi="Sylfaen" w:cs="Sylfaen"/>
          <w:sz w:val="20"/>
          <w:szCs w:val="20"/>
        </w:rPr>
        <w:t>և</w:t>
      </w:r>
      <w:r w:rsidRPr="00A340ED">
        <w:rPr>
          <w:rFonts w:ascii="Arial Armenian" w:hAnsi="Arial Armenian" w:cs="Sylfaen"/>
          <w:sz w:val="20"/>
          <w:szCs w:val="20"/>
          <w:lang w:val="af-ZA"/>
        </w:rPr>
        <w:t xml:space="preserve"> </w:t>
      </w:r>
      <w:r w:rsidRPr="00A340ED">
        <w:rPr>
          <w:rFonts w:ascii="Sylfaen" w:hAnsi="Sylfaen" w:cs="Sylfaen"/>
          <w:sz w:val="20"/>
          <w:szCs w:val="20"/>
        </w:rPr>
        <w:t>ընդունել</w:t>
      </w:r>
      <w:r w:rsidRPr="00A340ED">
        <w:rPr>
          <w:rFonts w:ascii="Arial Armenian" w:hAnsi="Arial Armenian" w:cs="Sylfaen"/>
          <w:sz w:val="20"/>
          <w:szCs w:val="20"/>
          <w:lang w:val="af-ZA"/>
        </w:rPr>
        <w:t xml:space="preserve"> </w:t>
      </w:r>
      <w:r w:rsidRPr="00A340ED">
        <w:rPr>
          <w:rFonts w:ascii="Sylfaen" w:hAnsi="Sylfaen" w:cs="Sylfaen"/>
          <w:sz w:val="20"/>
          <w:szCs w:val="20"/>
        </w:rPr>
        <w:t>որոշումներ</w:t>
      </w:r>
      <w:r w:rsidRPr="00A340ED">
        <w:rPr>
          <w:rFonts w:ascii="Arial Armenian" w:hAnsi="Arial Armenian" w:cs="Sylfaen"/>
          <w:sz w:val="20"/>
          <w:szCs w:val="20"/>
          <w:lang w:val="af-ZA"/>
        </w:rPr>
        <w:t>,</w:t>
      </w:r>
    </w:p>
    <w:p w:rsidR="0081576D" w:rsidRPr="00A340ED" w:rsidRDefault="0081576D" w:rsidP="0081576D">
      <w:pPr>
        <w:ind w:firstLine="720"/>
        <w:jc w:val="both"/>
        <w:rPr>
          <w:rFonts w:ascii="Arial Armenian" w:hAnsi="Arial Armenian" w:cs="Sylfaen"/>
          <w:sz w:val="20"/>
          <w:szCs w:val="20"/>
          <w:lang w:val="af-ZA"/>
        </w:rPr>
      </w:pPr>
      <w:r w:rsidRPr="00A340ED">
        <w:rPr>
          <w:rFonts w:ascii="Sylfaen" w:hAnsi="Sylfaen" w:cs="Sylfaen"/>
          <w:sz w:val="20"/>
          <w:szCs w:val="20"/>
        </w:rPr>
        <w:t>բ</w:t>
      </w:r>
      <w:r w:rsidRPr="00A340ED">
        <w:rPr>
          <w:rFonts w:ascii="Arial Armenian" w:hAnsi="Arial Armenian" w:cs="Sylfaen"/>
          <w:sz w:val="20"/>
          <w:szCs w:val="20"/>
          <w:lang w:val="af-ZA"/>
        </w:rPr>
        <w:t xml:space="preserve">. </w:t>
      </w:r>
      <w:r w:rsidRPr="00A340ED">
        <w:rPr>
          <w:rFonts w:ascii="Sylfaen" w:hAnsi="Sylfaen" w:cs="Sylfaen"/>
          <w:sz w:val="20"/>
          <w:szCs w:val="20"/>
        </w:rPr>
        <w:t>պարտավորեցնելու</w:t>
      </w:r>
      <w:r w:rsidRPr="00A340ED">
        <w:rPr>
          <w:rFonts w:ascii="Arial Armenian" w:hAnsi="Arial Armenian" w:cs="Sylfaen"/>
          <w:sz w:val="20"/>
          <w:szCs w:val="20"/>
          <w:lang w:val="af-ZA"/>
        </w:rPr>
        <w:t xml:space="preserve"> </w:t>
      </w:r>
      <w:r w:rsidRPr="00A340ED">
        <w:rPr>
          <w:rFonts w:ascii="Sylfaen" w:hAnsi="Sylfaen" w:cs="Sylfaen"/>
          <w:sz w:val="20"/>
          <w:szCs w:val="20"/>
        </w:rPr>
        <w:t>ընդունել</w:t>
      </w:r>
      <w:r w:rsidRPr="00A340ED">
        <w:rPr>
          <w:rFonts w:ascii="Arial Armenian" w:hAnsi="Arial Armenian" w:cs="Sylfaen"/>
          <w:sz w:val="20"/>
          <w:szCs w:val="20"/>
          <w:lang w:val="af-ZA"/>
        </w:rPr>
        <w:t xml:space="preserve"> </w:t>
      </w:r>
      <w:r w:rsidRPr="00A340ED">
        <w:rPr>
          <w:rFonts w:ascii="Sylfaen" w:hAnsi="Sylfaen" w:cs="Sylfaen"/>
          <w:sz w:val="20"/>
          <w:szCs w:val="20"/>
        </w:rPr>
        <w:t>համապատասխան</w:t>
      </w:r>
      <w:r w:rsidRPr="00A340ED">
        <w:rPr>
          <w:rFonts w:ascii="Arial Armenian" w:hAnsi="Arial Armenian" w:cs="Sylfaen"/>
          <w:sz w:val="20"/>
          <w:szCs w:val="20"/>
          <w:lang w:val="af-ZA"/>
        </w:rPr>
        <w:t xml:space="preserve"> </w:t>
      </w:r>
      <w:r w:rsidRPr="00A340ED">
        <w:rPr>
          <w:rFonts w:ascii="Sylfaen" w:hAnsi="Sylfaen" w:cs="Sylfaen"/>
          <w:sz w:val="20"/>
          <w:szCs w:val="20"/>
        </w:rPr>
        <w:t>որոշումներ</w:t>
      </w:r>
      <w:r w:rsidRPr="00A340ED">
        <w:rPr>
          <w:rFonts w:ascii="Arial Armenian" w:hAnsi="Arial Armenian" w:cs="Sylfaen"/>
          <w:sz w:val="20"/>
          <w:szCs w:val="20"/>
          <w:lang w:val="af-ZA"/>
        </w:rPr>
        <w:t xml:space="preserve">, </w:t>
      </w:r>
      <w:r w:rsidRPr="00A340ED">
        <w:rPr>
          <w:rFonts w:ascii="Sylfaen" w:hAnsi="Sylfaen" w:cs="Sylfaen"/>
          <w:sz w:val="20"/>
          <w:szCs w:val="20"/>
        </w:rPr>
        <w:t>ներառյալ՝</w:t>
      </w:r>
      <w:r w:rsidRPr="00A340ED">
        <w:rPr>
          <w:rFonts w:ascii="Arial Armenian" w:hAnsi="Arial Armenian" w:cs="Sylfaen"/>
          <w:sz w:val="20"/>
          <w:szCs w:val="20"/>
          <w:lang w:val="af-ZA"/>
        </w:rPr>
        <w:t xml:space="preserve"> </w:t>
      </w:r>
      <w:r w:rsidRPr="00A340ED">
        <w:rPr>
          <w:rFonts w:ascii="Sylfaen" w:hAnsi="Sylfaen" w:cs="Sylfaen"/>
          <w:sz w:val="20"/>
          <w:szCs w:val="20"/>
        </w:rPr>
        <w:t>չկայացած</w:t>
      </w:r>
      <w:r w:rsidRPr="00A340ED">
        <w:rPr>
          <w:rFonts w:ascii="Arial Armenian" w:hAnsi="Arial Armenian" w:cs="Sylfaen"/>
          <w:sz w:val="20"/>
          <w:szCs w:val="20"/>
          <w:lang w:val="af-ZA"/>
        </w:rPr>
        <w:t xml:space="preserve"> </w:t>
      </w:r>
      <w:r w:rsidRPr="00A340ED">
        <w:rPr>
          <w:rFonts w:ascii="Sylfaen" w:hAnsi="Sylfaen" w:cs="Sylfaen"/>
          <w:sz w:val="20"/>
          <w:szCs w:val="20"/>
        </w:rPr>
        <w:t>հայտարարելու</w:t>
      </w:r>
      <w:r w:rsidRPr="00A340ED">
        <w:rPr>
          <w:rFonts w:ascii="Arial Armenian" w:hAnsi="Arial Armenian" w:cs="Sylfaen"/>
          <w:sz w:val="20"/>
          <w:szCs w:val="20"/>
          <w:lang w:val="af-ZA"/>
        </w:rPr>
        <w:t xml:space="preserve"> </w:t>
      </w:r>
      <w:r w:rsidRPr="00A340ED">
        <w:rPr>
          <w:rFonts w:ascii="Sylfaen" w:hAnsi="Sylfaen" w:cs="Sylfaen"/>
          <w:sz w:val="20"/>
          <w:szCs w:val="20"/>
        </w:rPr>
        <w:t>գնման</w:t>
      </w:r>
      <w:r w:rsidRPr="00A340ED">
        <w:rPr>
          <w:rFonts w:ascii="Arial Armenian" w:hAnsi="Arial Armenian" w:cs="Sylfaen"/>
          <w:sz w:val="20"/>
          <w:szCs w:val="20"/>
          <w:lang w:val="af-ZA"/>
        </w:rPr>
        <w:t xml:space="preserve"> </w:t>
      </w:r>
      <w:r w:rsidRPr="00A340ED">
        <w:rPr>
          <w:rFonts w:ascii="Sylfaen" w:hAnsi="Sylfaen" w:cs="Sylfaen"/>
          <w:sz w:val="20"/>
          <w:szCs w:val="20"/>
        </w:rPr>
        <w:t>ընթացակարգը</w:t>
      </w:r>
      <w:r w:rsidRPr="00A340ED">
        <w:rPr>
          <w:rFonts w:ascii="Arial Armenian" w:hAnsi="Arial Armenian" w:cs="Sylfaen"/>
          <w:sz w:val="20"/>
          <w:szCs w:val="20"/>
          <w:lang w:val="af-ZA"/>
        </w:rPr>
        <w:t xml:space="preserve">, </w:t>
      </w:r>
      <w:r w:rsidRPr="00A340ED">
        <w:rPr>
          <w:rFonts w:ascii="Sylfaen" w:hAnsi="Sylfaen" w:cs="Sylfaen"/>
          <w:sz w:val="20"/>
          <w:szCs w:val="20"/>
        </w:rPr>
        <w:t>բացառությամբ</w:t>
      </w:r>
      <w:r w:rsidRPr="00A340ED">
        <w:rPr>
          <w:rFonts w:ascii="Arial Armenian" w:hAnsi="Arial Armenian" w:cs="Sylfaen"/>
          <w:sz w:val="20"/>
          <w:szCs w:val="20"/>
          <w:lang w:val="af-ZA"/>
        </w:rPr>
        <w:t xml:space="preserve"> </w:t>
      </w:r>
      <w:r w:rsidRPr="00A340ED">
        <w:rPr>
          <w:rFonts w:ascii="Sylfaen" w:hAnsi="Sylfaen" w:cs="Sylfaen"/>
          <w:sz w:val="20"/>
          <w:szCs w:val="20"/>
        </w:rPr>
        <w:t>պայմանագիրը</w:t>
      </w:r>
      <w:r w:rsidRPr="00A340ED">
        <w:rPr>
          <w:rFonts w:ascii="Arial Armenian" w:hAnsi="Arial Armenian" w:cs="Sylfaen"/>
          <w:sz w:val="20"/>
          <w:szCs w:val="20"/>
          <w:lang w:val="af-ZA"/>
        </w:rPr>
        <w:t xml:space="preserve"> </w:t>
      </w:r>
      <w:r w:rsidRPr="00A340ED">
        <w:rPr>
          <w:rFonts w:ascii="Sylfaen" w:hAnsi="Sylfaen" w:cs="Sylfaen"/>
          <w:sz w:val="20"/>
          <w:szCs w:val="20"/>
        </w:rPr>
        <w:t>անվավեր</w:t>
      </w:r>
      <w:r w:rsidRPr="00A340ED">
        <w:rPr>
          <w:rFonts w:ascii="Arial Armenian" w:hAnsi="Arial Armenian" w:cs="Sylfaen"/>
          <w:sz w:val="20"/>
          <w:szCs w:val="20"/>
          <w:lang w:val="af-ZA"/>
        </w:rPr>
        <w:t xml:space="preserve"> </w:t>
      </w:r>
      <w:r w:rsidRPr="00A340ED">
        <w:rPr>
          <w:rFonts w:ascii="Sylfaen" w:hAnsi="Sylfaen" w:cs="Sylfaen"/>
          <w:sz w:val="20"/>
          <w:szCs w:val="20"/>
        </w:rPr>
        <w:t>ճանաչելու</w:t>
      </w:r>
      <w:r w:rsidRPr="00A340ED">
        <w:rPr>
          <w:rFonts w:ascii="Arial Armenian" w:hAnsi="Arial Armenian" w:cs="Sylfaen"/>
          <w:sz w:val="20"/>
          <w:szCs w:val="20"/>
          <w:lang w:val="af-ZA"/>
        </w:rPr>
        <w:t xml:space="preserve"> </w:t>
      </w:r>
      <w:r w:rsidRPr="00A340ED">
        <w:rPr>
          <w:rFonts w:ascii="Sylfaen" w:hAnsi="Sylfaen" w:cs="Sylfaen"/>
          <w:sz w:val="20"/>
          <w:szCs w:val="20"/>
        </w:rPr>
        <w:t>մասին</w:t>
      </w:r>
      <w:r w:rsidRPr="00A340ED">
        <w:rPr>
          <w:rFonts w:ascii="Arial Armenian" w:hAnsi="Arial Armenian" w:cs="Sylfaen"/>
          <w:sz w:val="20"/>
          <w:szCs w:val="20"/>
          <w:lang w:val="af-ZA"/>
        </w:rPr>
        <w:t xml:space="preserve"> </w:t>
      </w:r>
      <w:r w:rsidRPr="00A340ED">
        <w:rPr>
          <w:rFonts w:ascii="Sylfaen" w:hAnsi="Sylfaen" w:cs="Sylfaen"/>
          <w:sz w:val="20"/>
          <w:szCs w:val="20"/>
        </w:rPr>
        <w:t>որոշման</w:t>
      </w:r>
      <w:r w:rsidRPr="00A340ED">
        <w:rPr>
          <w:rFonts w:ascii="Arial Armenian" w:hAnsi="Arial Armenian" w:cs="Sylfaen"/>
          <w:sz w:val="20"/>
          <w:szCs w:val="20"/>
          <w:lang w:val="af-ZA"/>
        </w:rPr>
        <w:t>.</w:t>
      </w:r>
    </w:p>
    <w:p w:rsidR="0081576D" w:rsidRPr="00A340ED" w:rsidRDefault="0081576D" w:rsidP="0081576D">
      <w:pPr>
        <w:ind w:firstLine="720"/>
        <w:jc w:val="both"/>
        <w:rPr>
          <w:rFonts w:ascii="Arial Armenian" w:hAnsi="Arial Armenian" w:cs="Sylfaen"/>
          <w:sz w:val="20"/>
          <w:szCs w:val="20"/>
          <w:lang w:val="af-ZA"/>
        </w:rPr>
      </w:pPr>
      <w:r w:rsidRPr="00A340ED">
        <w:rPr>
          <w:rFonts w:ascii="Arial Armenian" w:hAnsi="Arial Armenian" w:cs="Sylfaen"/>
          <w:sz w:val="20"/>
          <w:szCs w:val="20"/>
          <w:lang w:val="af-ZA"/>
        </w:rPr>
        <w:t xml:space="preserve">2) </w:t>
      </w:r>
      <w:r w:rsidRPr="00A340ED">
        <w:rPr>
          <w:rFonts w:ascii="Sylfaen" w:hAnsi="Sylfaen" w:cs="Sylfaen"/>
          <w:sz w:val="20"/>
          <w:szCs w:val="20"/>
        </w:rPr>
        <w:t>որոշում</w:t>
      </w:r>
      <w:r w:rsidRPr="00A340ED">
        <w:rPr>
          <w:rFonts w:ascii="Arial Armenian" w:hAnsi="Arial Armenian" w:cs="Sylfaen"/>
          <w:sz w:val="20"/>
          <w:szCs w:val="20"/>
          <w:lang w:val="af-ZA"/>
        </w:rPr>
        <w:t xml:space="preserve"> </w:t>
      </w:r>
      <w:r w:rsidRPr="00A340ED">
        <w:rPr>
          <w:rFonts w:ascii="Sylfaen" w:hAnsi="Sylfaen" w:cs="Sylfaen"/>
          <w:sz w:val="20"/>
          <w:szCs w:val="20"/>
        </w:rPr>
        <w:t>է</w:t>
      </w:r>
      <w:r w:rsidRPr="00A340ED">
        <w:rPr>
          <w:rFonts w:ascii="Arial Armenian" w:hAnsi="Arial Armenian" w:cs="Sylfaen"/>
          <w:sz w:val="20"/>
          <w:szCs w:val="20"/>
          <w:lang w:val="af-ZA"/>
        </w:rPr>
        <w:t xml:space="preserve"> </w:t>
      </w:r>
      <w:r w:rsidRPr="00A340ED">
        <w:rPr>
          <w:rFonts w:ascii="Sylfaen" w:hAnsi="Sylfaen" w:cs="Sylfaen"/>
          <w:sz w:val="20"/>
          <w:szCs w:val="20"/>
        </w:rPr>
        <w:t>կայացնում</w:t>
      </w:r>
      <w:r w:rsidRPr="00A340ED">
        <w:rPr>
          <w:rFonts w:ascii="Arial Armenian" w:hAnsi="Arial Armenian" w:cs="Sylfaen"/>
          <w:sz w:val="20"/>
          <w:szCs w:val="20"/>
          <w:lang w:val="af-ZA"/>
        </w:rPr>
        <w:t xml:space="preserve"> </w:t>
      </w:r>
      <w:r w:rsidRPr="00A340ED">
        <w:rPr>
          <w:rFonts w:ascii="Sylfaen" w:hAnsi="Sylfaen" w:cs="Sylfaen"/>
          <w:sz w:val="20"/>
          <w:szCs w:val="20"/>
        </w:rPr>
        <w:t>մասնակցին</w:t>
      </w:r>
      <w:r w:rsidRPr="00A340ED">
        <w:rPr>
          <w:rFonts w:ascii="Arial Armenian" w:hAnsi="Arial Armenian" w:cs="Sylfaen"/>
          <w:sz w:val="20"/>
          <w:szCs w:val="20"/>
          <w:lang w:val="af-ZA"/>
        </w:rPr>
        <w:t xml:space="preserve"> </w:t>
      </w:r>
      <w:r w:rsidRPr="00A340ED">
        <w:rPr>
          <w:rFonts w:ascii="Sylfaen" w:hAnsi="Sylfaen" w:cs="Sylfaen"/>
          <w:sz w:val="20"/>
          <w:szCs w:val="20"/>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rPr>
        <w:t>գործընթացին</w:t>
      </w:r>
      <w:r w:rsidRPr="00A340ED">
        <w:rPr>
          <w:rFonts w:ascii="Arial Armenian" w:hAnsi="Arial Armenian" w:cs="Sylfaen"/>
          <w:sz w:val="20"/>
          <w:szCs w:val="20"/>
          <w:lang w:val="af-ZA"/>
        </w:rPr>
        <w:t xml:space="preserve"> </w:t>
      </w:r>
      <w:r w:rsidRPr="00A340ED">
        <w:rPr>
          <w:rFonts w:ascii="Sylfaen" w:hAnsi="Sylfaen" w:cs="Sylfaen"/>
          <w:sz w:val="20"/>
          <w:szCs w:val="20"/>
        </w:rPr>
        <w:t>մասնակցելու</w:t>
      </w:r>
      <w:r w:rsidRPr="00A340ED">
        <w:rPr>
          <w:rFonts w:ascii="Arial Armenian" w:hAnsi="Arial Armenian" w:cs="Sylfaen"/>
          <w:sz w:val="20"/>
          <w:szCs w:val="20"/>
          <w:lang w:val="af-ZA"/>
        </w:rPr>
        <w:t xml:space="preserve"> </w:t>
      </w:r>
      <w:r w:rsidRPr="00A340ED">
        <w:rPr>
          <w:rFonts w:ascii="Sylfaen" w:hAnsi="Sylfaen" w:cs="Sylfaen"/>
          <w:sz w:val="20"/>
          <w:szCs w:val="20"/>
        </w:rPr>
        <w:t>իրավունք</w:t>
      </w:r>
      <w:r w:rsidRPr="00A340ED">
        <w:rPr>
          <w:rFonts w:ascii="Arial Armenian" w:hAnsi="Arial Armenian" w:cs="Sylfaen"/>
          <w:sz w:val="20"/>
          <w:szCs w:val="20"/>
          <w:lang w:val="af-ZA"/>
        </w:rPr>
        <w:t xml:space="preserve"> </w:t>
      </w:r>
      <w:r w:rsidRPr="00A340ED">
        <w:rPr>
          <w:rFonts w:ascii="Sylfaen" w:hAnsi="Sylfaen" w:cs="Sylfaen"/>
          <w:sz w:val="20"/>
          <w:szCs w:val="20"/>
        </w:rPr>
        <w:t>չունեցող</w:t>
      </w:r>
      <w:r w:rsidRPr="00A340ED">
        <w:rPr>
          <w:rFonts w:ascii="Arial Armenian" w:hAnsi="Arial Armenian" w:cs="Sylfaen"/>
          <w:sz w:val="20"/>
          <w:szCs w:val="20"/>
          <w:lang w:val="af-ZA"/>
        </w:rPr>
        <w:t xml:space="preserve"> </w:t>
      </w:r>
      <w:r w:rsidRPr="00A340ED">
        <w:rPr>
          <w:rFonts w:ascii="Sylfaen" w:hAnsi="Sylfaen" w:cs="Sylfaen"/>
          <w:sz w:val="20"/>
          <w:szCs w:val="20"/>
        </w:rPr>
        <w:t>մասնակիցների</w:t>
      </w:r>
      <w:r w:rsidRPr="00A340ED">
        <w:rPr>
          <w:rFonts w:ascii="Arial Armenian" w:hAnsi="Arial Armenian" w:cs="Sylfaen"/>
          <w:sz w:val="20"/>
          <w:szCs w:val="20"/>
          <w:lang w:val="af-ZA"/>
        </w:rPr>
        <w:t xml:space="preserve"> </w:t>
      </w:r>
      <w:r w:rsidRPr="00A340ED">
        <w:rPr>
          <w:rFonts w:ascii="Sylfaen" w:hAnsi="Sylfaen" w:cs="Sylfaen"/>
          <w:sz w:val="20"/>
          <w:szCs w:val="20"/>
        </w:rPr>
        <w:t>ցուցակում</w:t>
      </w:r>
      <w:r w:rsidRPr="00A340ED">
        <w:rPr>
          <w:rFonts w:ascii="Arial Armenian" w:hAnsi="Arial Armenian" w:cs="Sylfaen"/>
          <w:sz w:val="20"/>
          <w:szCs w:val="20"/>
          <w:lang w:val="af-ZA"/>
        </w:rPr>
        <w:t xml:space="preserve"> </w:t>
      </w:r>
      <w:r w:rsidRPr="00A340ED">
        <w:rPr>
          <w:rFonts w:ascii="Sylfaen" w:hAnsi="Sylfaen" w:cs="Sylfaen"/>
          <w:sz w:val="20"/>
          <w:szCs w:val="20"/>
        </w:rPr>
        <w:t>ներառելու</w:t>
      </w:r>
      <w:r w:rsidRPr="00A340ED">
        <w:rPr>
          <w:rFonts w:ascii="Arial Armenian" w:hAnsi="Arial Armenian" w:cs="Sylfaen"/>
          <w:sz w:val="20"/>
          <w:szCs w:val="20"/>
          <w:lang w:val="af-ZA"/>
        </w:rPr>
        <w:t xml:space="preserve"> </w:t>
      </w:r>
      <w:r w:rsidRPr="00A340ED">
        <w:rPr>
          <w:rFonts w:ascii="Sylfaen" w:hAnsi="Sylfaen" w:cs="Sylfaen"/>
          <w:sz w:val="20"/>
          <w:szCs w:val="20"/>
        </w:rPr>
        <w:t>մասին</w:t>
      </w:r>
      <w:r w:rsidRPr="00A340ED">
        <w:rPr>
          <w:rFonts w:ascii="Arial Armenian" w:hAnsi="Arial Armenian" w:cs="Sylfaen"/>
          <w:sz w:val="20"/>
          <w:szCs w:val="20"/>
          <w:lang w:val="af-ZA"/>
        </w:rPr>
        <w:t>.</w:t>
      </w:r>
    </w:p>
    <w:p w:rsidR="0081576D" w:rsidRPr="00A340ED" w:rsidRDefault="0081576D" w:rsidP="0081576D">
      <w:pPr>
        <w:ind w:firstLine="720"/>
        <w:jc w:val="both"/>
        <w:rPr>
          <w:rFonts w:ascii="Arial Armenian" w:hAnsi="Arial Armenian" w:cs="Sylfaen"/>
          <w:sz w:val="20"/>
          <w:szCs w:val="20"/>
          <w:lang w:val="af-ZA"/>
        </w:rPr>
      </w:pPr>
      <w:r w:rsidRPr="00A340ED">
        <w:rPr>
          <w:rFonts w:ascii="Arial Armenian" w:hAnsi="Arial Armenian" w:cs="Sylfaen"/>
          <w:sz w:val="20"/>
          <w:szCs w:val="20"/>
          <w:lang w:val="af-ZA"/>
        </w:rPr>
        <w:t xml:space="preserve">3) </w:t>
      </w:r>
      <w:r w:rsidRPr="00A340ED">
        <w:rPr>
          <w:rFonts w:ascii="Sylfaen" w:hAnsi="Sylfaen" w:cs="Sylfaen"/>
          <w:sz w:val="20"/>
          <w:szCs w:val="20"/>
        </w:rPr>
        <w:t>հաշվառում</w:t>
      </w:r>
      <w:r w:rsidRPr="00A340ED">
        <w:rPr>
          <w:rFonts w:ascii="Arial Armenian" w:hAnsi="Arial Armenian" w:cs="Sylfaen"/>
          <w:sz w:val="20"/>
          <w:szCs w:val="20"/>
          <w:lang w:val="af-ZA"/>
        </w:rPr>
        <w:t xml:space="preserve"> </w:t>
      </w:r>
      <w:r w:rsidRPr="00A340ED">
        <w:rPr>
          <w:rFonts w:ascii="Sylfaen" w:hAnsi="Sylfaen" w:cs="Sylfaen"/>
          <w:sz w:val="20"/>
          <w:szCs w:val="20"/>
        </w:rPr>
        <w:t>է</w:t>
      </w:r>
      <w:r w:rsidRPr="00A340ED">
        <w:rPr>
          <w:rFonts w:ascii="Arial Armenian" w:hAnsi="Arial Armenian" w:cs="Sylfaen"/>
          <w:sz w:val="20"/>
          <w:szCs w:val="20"/>
          <w:lang w:val="af-ZA"/>
        </w:rPr>
        <w:t xml:space="preserve"> </w:t>
      </w:r>
      <w:r w:rsidRPr="00A340ED">
        <w:rPr>
          <w:rFonts w:ascii="Sylfaen" w:hAnsi="Sylfaen" w:cs="Sylfaen"/>
          <w:sz w:val="20"/>
          <w:szCs w:val="20"/>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rPr>
        <w:t>հետ</w:t>
      </w:r>
      <w:r w:rsidRPr="00A340ED">
        <w:rPr>
          <w:rFonts w:ascii="Arial Armenian" w:hAnsi="Arial Armenian" w:cs="Sylfaen"/>
          <w:sz w:val="20"/>
          <w:szCs w:val="20"/>
          <w:lang w:val="af-ZA"/>
        </w:rPr>
        <w:t xml:space="preserve"> </w:t>
      </w:r>
      <w:r w:rsidRPr="00A340ED">
        <w:rPr>
          <w:rFonts w:ascii="Sylfaen" w:hAnsi="Sylfaen" w:cs="Sylfaen"/>
          <w:sz w:val="20"/>
          <w:szCs w:val="20"/>
        </w:rPr>
        <w:t>կապված</w:t>
      </w:r>
      <w:r w:rsidRPr="00A340ED">
        <w:rPr>
          <w:rFonts w:ascii="Arial Armenian" w:hAnsi="Arial Armenian" w:cs="Sylfaen"/>
          <w:sz w:val="20"/>
          <w:szCs w:val="20"/>
          <w:lang w:val="af-ZA"/>
        </w:rPr>
        <w:t xml:space="preserve"> </w:t>
      </w:r>
      <w:r w:rsidRPr="00A340ED">
        <w:rPr>
          <w:rFonts w:ascii="Sylfaen" w:hAnsi="Sylfaen" w:cs="Sylfaen"/>
          <w:sz w:val="20"/>
          <w:szCs w:val="20"/>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rPr>
        <w:t>քննող</w:t>
      </w:r>
      <w:r w:rsidRPr="00A340ED">
        <w:rPr>
          <w:rFonts w:ascii="Arial Armenian" w:hAnsi="Arial Armenian" w:cs="Sylfaen"/>
          <w:sz w:val="20"/>
          <w:szCs w:val="20"/>
          <w:lang w:val="af-ZA"/>
        </w:rPr>
        <w:t xml:space="preserve"> </w:t>
      </w:r>
      <w:r w:rsidRPr="00A340ED">
        <w:rPr>
          <w:rFonts w:ascii="Sylfaen" w:hAnsi="Sylfaen" w:cs="Sylfaen"/>
          <w:sz w:val="20"/>
          <w:szCs w:val="20"/>
        </w:rPr>
        <w:t>անձի</w:t>
      </w:r>
      <w:r w:rsidRPr="00A340ED">
        <w:rPr>
          <w:rFonts w:ascii="Arial Armenian" w:hAnsi="Arial Armenian" w:cs="Sylfaen"/>
          <w:sz w:val="20"/>
          <w:szCs w:val="20"/>
          <w:lang w:val="af-ZA"/>
        </w:rPr>
        <w:t xml:space="preserve"> </w:t>
      </w:r>
      <w:r w:rsidRPr="00A340ED">
        <w:rPr>
          <w:rFonts w:ascii="Sylfaen" w:hAnsi="Sylfaen" w:cs="Sylfaen"/>
          <w:sz w:val="20"/>
          <w:szCs w:val="20"/>
        </w:rPr>
        <w:t>կողմից</w:t>
      </w:r>
      <w:r w:rsidRPr="00A340ED">
        <w:rPr>
          <w:rFonts w:ascii="Arial Armenian" w:hAnsi="Arial Armenian" w:cs="Sylfaen"/>
          <w:sz w:val="20"/>
          <w:szCs w:val="20"/>
          <w:lang w:val="af-ZA"/>
        </w:rPr>
        <w:t xml:space="preserve"> </w:t>
      </w:r>
      <w:r w:rsidRPr="00A340ED">
        <w:rPr>
          <w:rFonts w:ascii="Sylfaen" w:hAnsi="Sylfaen" w:cs="Sylfaen"/>
          <w:sz w:val="20"/>
          <w:szCs w:val="20"/>
        </w:rPr>
        <w:t>ընդունված</w:t>
      </w:r>
      <w:r w:rsidRPr="00A340ED">
        <w:rPr>
          <w:rFonts w:ascii="Arial Armenian" w:hAnsi="Arial Armenian" w:cs="Sylfaen"/>
          <w:sz w:val="20"/>
          <w:szCs w:val="20"/>
          <w:lang w:val="af-ZA"/>
        </w:rPr>
        <w:t xml:space="preserve"> </w:t>
      </w:r>
      <w:r w:rsidRPr="00A340ED">
        <w:rPr>
          <w:rFonts w:ascii="Sylfaen" w:hAnsi="Sylfaen" w:cs="Sylfaen"/>
          <w:sz w:val="20"/>
          <w:szCs w:val="20"/>
        </w:rPr>
        <w:t>որոշումները</w:t>
      </w:r>
      <w:r w:rsidRPr="00A340ED">
        <w:rPr>
          <w:rFonts w:ascii="Arial Armenian" w:hAnsi="Arial Armenian" w:cs="Sylfaen"/>
          <w:sz w:val="20"/>
          <w:szCs w:val="20"/>
          <w:lang w:val="af-ZA"/>
        </w:rPr>
        <w:t xml:space="preserve"> </w:t>
      </w:r>
      <w:r w:rsidRPr="00A340ED">
        <w:rPr>
          <w:rFonts w:ascii="Sylfaen" w:hAnsi="Sylfaen" w:cs="Sylfaen"/>
          <w:sz w:val="20"/>
          <w:szCs w:val="20"/>
        </w:rPr>
        <w:t>և</w:t>
      </w:r>
      <w:r w:rsidRPr="00A340ED">
        <w:rPr>
          <w:rFonts w:ascii="Arial Armenian" w:hAnsi="Arial Armenian" w:cs="Sylfaen"/>
          <w:sz w:val="20"/>
          <w:szCs w:val="20"/>
          <w:lang w:val="af-ZA"/>
        </w:rPr>
        <w:t xml:space="preserve"> </w:t>
      </w:r>
      <w:r w:rsidRPr="00A340ED">
        <w:rPr>
          <w:rFonts w:ascii="Sylfaen" w:hAnsi="Sylfaen" w:cs="Sylfaen"/>
          <w:sz w:val="20"/>
          <w:szCs w:val="20"/>
        </w:rPr>
        <w:t>դրանց</w:t>
      </w:r>
      <w:r w:rsidRPr="00A340ED">
        <w:rPr>
          <w:rFonts w:ascii="Arial Armenian" w:hAnsi="Arial Armenian" w:cs="Sylfaen"/>
          <w:sz w:val="20"/>
          <w:szCs w:val="20"/>
          <w:lang w:val="af-ZA"/>
        </w:rPr>
        <w:t xml:space="preserve"> </w:t>
      </w:r>
      <w:r w:rsidRPr="00A340ED">
        <w:rPr>
          <w:rFonts w:ascii="Sylfaen" w:hAnsi="Sylfaen" w:cs="Sylfaen"/>
          <w:sz w:val="20"/>
          <w:szCs w:val="20"/>
        </w:rPr>
        <w:t>կատարման</w:t>
      </w:r>
      <w:r w:rsidRPr="00A340ED">
        <w:rPr>
          <w:rFonts w:ascii="Arial Armenian" w:hAnsi="Arial Armenian" w:cs="Sylfaen"/>
          <w:sz w:val="20"/>
          <w:szCs w:val="20"/>
          <w:lang w:val="af-ZA"/>
        </w:rPr>
        <w:t xml:space="preserve"> </w:t>
      </w:r>
      <w:r w:rsidRPr="00A340ED">
        <w:rPr>
          <w:rFonts w:ascii="Sylfaen" w:hAnsi="Sylfaen" w:cs="Sylfaen"/>
          <w:sz w:val="20"/>
          <w:szCs w:val="20"/>
        </w:rPr>
        <w:t>նկատմամբ</w:t>
      </w:r>
      <w:r w:rsidRPr="00A340ED">
        <w:rPr>
          <w:rFonts w:ascii="Arial Armenian" w:hAnsi="Arial Armenian" w:cs="Sylfaen"/>
          <w:sz w:val="20"/>
          <w:szCs w:val="20"/>
          <w:lang w:val="af-ZA"/>
        </w:rPr>
        <w:t xml:space="preserve"> </w:t>
      </w:r>
      <w:r w:rsidRPr="00A340ED">
        <w:rPr>
          <w:rFonts w:ascii="Sylfaen" w:hAnsi="Sylfaen" w:cs="Sylfaen"/>
          <w:sz w:val="20"/>
          <w:szCs w:val="20"/>
        </w:rPr>
        <w:t>իրականացնում</w:t>
      </w:r>
      <w:r w:rsidRPr="00A340ED">
        <w:rPr>
          <w:rFonts w:ascii="Arial Armenian" w:hAnsi="Arial Armenian" w:cs="Sylfaen"/>
          <w:sz w:val="20"/>
          <w:szCs w:val="20"/>
          <w:lang w:val="af-ZA"/>
        </w:rPr>
        <w:t xml:space="preserve"> </w:t>
      </w:r>
      <w:r w:rsidRPr="00A340ED">
        <w:rPr>
          <w:rFonts w:ascii="Sylfaen" w:hAnsi="Sylfaen" w:cs="Sylfaen"/>
          <w:sz w:val="20"/>
          <w:szCs w:val="20"/>
        </w:rPr>
        <w:t>է</w:t>
      </w:r>
      <w:r w:rsidRPr="00A340ED">
        <w:rPr>
          <w:rFonts w:ascii="Arial Armenian" w:hAnsi="Arial Armenian" w:cs="Sylfaen"/>
          <w:sz w:val="20"/>
          <w:szCs w:val="20"/>
          <w:lang w:val="af-ZA"/>
        </w:rPr>
        <w:t xml:space="preserve"> </w:t>
      </w:r>
      <w:r w:rsidRPr="00A340ED">
        <w:rPr>
          <w:rFonts w:ascii="Sylfaen" w:hAnsi="Sylfaen" w:cs="Sylfaen"/>
          <w:sz w:val="20"/>
          <w:szCs w:val="20"/>
        </w:rPr>
        <w:t>հսկողություն</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12.14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կողմից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բավարարվելու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դեպքում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պ</w:t>
      </w:r>
      <w:r w:rsidRPr="00A340ED">
        <w:rPr>
          <w:rFonts w:ascii="Sylfaen" w:hAnsi="Sylfaen" w:cs="Sylfaen"/>
          <w:sz w:val="20"/>
          <w:szCs w:val="20"/>
          <w:lang w:val="ru-RU"/>
        </w:rPr>
        <w:t>ատվիրատուն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պատասխանատվություն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պատճառված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սահմանված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կարգով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հիմնավորված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վնասի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հատուցման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համար։</w:t>
      </w:r>
    </w:p>
    <w:p w:rsidR="0081576D" w:rsidRPr="00A340ED" w:rsidRDefault="0081576D" w:rsidP="0081576D">
      <w:pPr>
        <w:shd w:val="clear" w:color="auto" w:fill="FFFFFF"/>
        <w:ind w:firstLine="567"/>
        <w:jc w:val="both"/>
        <w:rPr>
          <w:rFonts w:ascii="Arial Armenian" w:hAnsi="Arial Armenian"/>
          <w:color w:val="000000"/>
          <w:sz w:val="21"/>
          <w:szCs w:val="21"/>
          <w:lang w:val="af-ZA"/>
        </w:rPr>
      </w:pPr>
      <w:r w:rsidRPr="00A340ED">
        <w:rPr>
          <w:rFonts w:ascii="Arial Armenian" w:hAnsi="Arial Armenian" w:cs="Sylfaen"/>
          <w:sz w:val="20"/>
          <w:szCs w:val="20"/>
          <w:lang w:val="af-ZA"/>
        </w:rPr>
        <w:t xml:space="preserve">12.15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քննությունը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բաց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հանրության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համար</w:t>
      </w:r>
      <w:r w:rsidRPr="00A340ED">
        <w:rPr>
          <w:rFonts w:ascii="Arial Armenian" w:hAnsi="Arial Armenian" w:cs="Sylfaen"/>
          <w:sz w:val="20"/>
          <w:szCs w:val="20"/>
          <w:lang w:val="af-ZA"/>
        </w:rPr>
        <w:t xml:space="preserve">: </w:t>
      </w:r>
      <w:bookmarkStart w:id="11" w:name="_Hlk9265079"/>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քննությունն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իրականացվում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նիստերի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միջոցով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Նիստերը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ձայնագրվում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վերաբերյալ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մեկտեղ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հրապարակվում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տեղեկագրում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Ձայնագրման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անհնարինության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դեպքում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նիստերը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սղագրվում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Նիստերը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առցանց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հեռարձակվում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նաև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համացանցում</w:t>
      </w:r>
      <w:r w:rsidRPr="00A340ED">
        <w:rPr>
          <w:rFonts w:ascii="Arial Armenian" w:hAnsi="Arial Armenian" w:cs="Sylfaen"/>
          <w:sz w:val="20"/>
          <w:szCs w:val="20"/>
          <w:lang w:val="af-ZA"/>
        </w:rPr>
        <w:t>:</w:t>
      </w:r>
    </w:p>
    <w:bookmarkEnd w:id="11"/>
    <w:p w:rsidR="0081576D" w:rsidRPr="00A340ED" w:rsidRDefault="0081576D" w:rsidP="0081576D">
      <w:pPr>
        <w:ind w:firstLine="567"/>
        <w:jc w:val="both"/>
        <w:rPr>
          <w:rFonts w:ascii="Arial Armenian" w:hAnsi="Arial Armenian" w:cs="Sylfaen"/>
          <w:sz w:val="20"/>
          <w:szCs w:val="20"/>
          <w:lang w:val="af-ZA"/>
        </w:rPr>
      </w:pPr>
      <w:r w:rsidRPr="00A340ED" w:rsidDel="00714C96">
        <w:rPr>
          <w:rFonts w:ascii="Arial Armenian" w:hAnsi="Arial Armenian" w:cs="Sylfaen"/>
          <w:sz w:val="20"/>
          <w:szCs w:val="20"/>
          <w:lang w:val="af-ZA"/>
        </w:rPr>
        <w:t xml:space="preserve"> </w:t>
      </w:r>
      <w:r w:rsidRPr="00A340ED">
        <w:rPr>
          <w:rFonts w:ascii="Arial Armenian" w:hAnsi="Arial Armenian" w:cs="Sylfaen"/>
          <w:sz w:val="20"/>
          <w:szCs w:val="20"/>
          <w:lang w:val="af-ZA"/>
        </w:rPr>
        <w:t xml:space="preserve">12.16 </w:t>
      </w:r>
      <w:r w:rsidRPr="00A340ED">
        <w:rPr>
          <w:rFonts w:ascii="Sylfaen" w:hAnsi="Sylfaen" w:cs="Sylfaen"/>
          <w:sz w:val="20"/>
          <w:szCs w:val="20"/>
          <w:lang w:val="ru-RU"/>
        </w:rPr>
        <w:t>Յուրաքանչյուր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շահերը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խախտվել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խախտվել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հիմք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ծառայած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գործողությունների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արդյունքում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իրավունք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ունի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մասնակցելու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ընթացակարգին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մինչև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վերաբերյալ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ընդունելու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ժամկետը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ներկայացնելով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Օրենքի</w:t>
      </w:r>
      <w:r w:rsidRPr="00A340ED">
        <w:rPr>
          <w:rFonts w:ascii="Arial Armenian" w:hAnsi="Arial Armenian" w:cs="Sylfaen"/>
          <w:sz w:val="20"/>
          <w:szCs w:val="20"/>
          <w:lang w:val="af-ZA"/>
        </w:rPr>
        <w:t xml:space="preserve"> 50-</w:t>
      </w:r>
      <w:r w:rsidRPr="00A340ED">
        <w:rPr>
          <w:rFonts w:ascii="Sylfaen" w:hAnsi="Sylfaen" w:cs="Sylfaen"/>
          <w:sz w:val="20"/>
          <w:szCs w:val="20"/>
          <w:lang w:val="ru-RU"/>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հոդվածի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համաձայն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բողոքարկման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ընթացակարգին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չմասնակցած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զրկվում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իրավունքից։</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lastRenderedPageBreak/>
        <w:t xml:space="preserve">12.17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w:t>
      </w:r>
      <w:r w:rsidRPr="00A340ED">
        <w:rPr>
          <w:rFonts w:ascii="Arial Armenian" w:hAnsi="Arial Armenian" w:cs="Sylfaen"/>
          <w:sz w:val="20"/>
          <w:szCs w:val="20"/>
          <w:lang w:val="af-ZA"/>
        </w:rPr>
        <w:t xml:space="preserve"> </w:t>
      </w:r>
      <w:r w:rsidRPr="00A340ED">
        <w:rPr>
          <w:rFonts w:ascii="Sylfaen" w:hAnsi="Sylfaen" w:cs="Sylfaen"/>
          <w:sz w:val="20"/>
          <w:szCs w:val="20"/>
        </w:rPr>
        <w:t>հաջորդող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երկու</w:t>
      </w:r>
      <w:r w:rsidRPr="00A340ED">
        <w:rPr>
          <w:rFonts w:ascii="Arial Armenian" w:hAnsi="Arial Armenian" w:cs="Sylfaen"/>
          <w:sz w:val="20"/>
          <w:szCs w:val="20"/>
          <w:lang w:val="af-ZA"/>
        </w:rPr>
        <w:t xml:space="preserve"> </w:t>
      </w:r>
      <w:r w:rsidRPr="00A340ED">
        <w:rPr>
          <w:rFonts w:ascii="Sylfaen" w:hAnsi="Sylfaen" w:cs="Sylfaen"/>
          <w:sz w:val="20"/>
          <w:szCs w:val="20"/>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ընթացքում</w:t>
      </w:r>
      <w:r w:rsidRPr="00A340ED">
        <w:rPr>
          <w:rFonts w:ascii="Arial Armenian" w:hAnsi="Arial Armenian" w:cs="Sylfaen"/>
          <w:sz w:val="20"/>
          <w:szCs w:val="20"/>
          <w:lang w:val="af-ZA"/>
        </w:rPr>
        <w:t xml:space="preserve"> </w:t>
      </w:r>
      <w:r w:rsidRPr="00A340ED">
        <w:rPr>
          <w:rFonts w:ascii="Sylfaen" w:hAnsi="Sylfaen" w:cs="Sylfaen"/>
          <w:sz w:val="20"/>
          <w:szCs w:val="20"/>
        </w:rPr>
        <w:t>որոշումը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հրապարակում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տեղեկագրում</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նշելով</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հրապարակման</w:t>
      </w:r>
      <w:r w:rsidRPr="00A340ED">
        <w:rPr>
          <w:rFonts w:ascii="Arial Armenian" w:hAnsi="Arial Armenian" w:cs="Sylfaen"/>
          <w:sz w:val="20"/>
          <w:szCs w:val="20"/>
          <w:lang w:val="af-ZA"/>
        </w:rPr>
        <w:t xml:space="preserve"> </w:t>
      </w:r>
      <w:r w:rsidRPr="00A340ED">
        <w:rPr>
          <w:rFonts w:ascii="Sylfaen" w:hAnsi="Sylfaen" w:cs="Sylfaen"/>
          <w:sz w:val="20"/>
          <w:szCs w:val="20"/>
          <w:lang w:val="af-ZA"/>
        </w:rPr>
        <w:t>ամսաթիվը</w:t>
      </w:r>
      <w:r w:rsidRPr="00A340ED">
        <w:rPr>
          <w:rFonts w:ascii="Tahoma" w:hAnsi="Tahoma" w:cs="Tahoma"/>
          <w:sz w:val="20"/>
          <w:szCs w:val="20"/>
          <w:lang w:val="ru-RU"/>
        </w:rPr>
        <w:t>։</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ուժի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մեջ</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մտնում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տեղե</w:t>
      </w:r>
      <w:r w:rsidRPr="00A340ED">
        <w:rPr>
          <w:rFonts w:ascii="Sylfaen" w:hAnsi="Sylfaen" w:cs="Sylfaen"/>
          <w:sz w:val="20"/>
          <w:szCs w:val="20"/>
        </w:rPr>
        <w:t>կ</w:t>
      </w:r>
      <w:r w:rsidRPr="00A340ED">
        <w:rPr>
          <w:rFonts w:ascii="Sylfaen" w:hAnsi="Sylfaen" w:cs="Sylfaen"/>
          <w:sz w:val="20"/>
          <w:szCs w:val="20"/>
          <w:lang w:val="ru-RU"/>
        </w:rPr>
        <w:t>ագրում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հրապարակելուն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հաջորդող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օրը</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12.18 </w:t>
      </w:r>
      <w:r w:rsidRPr="00A340ED">
        <w:rPr>
          <w:rFonts w:ascii="Sylfaen" w:hAnsi="Sylfaen" w:cs="Sylfaen"/>
          <w:sz w:val="20"/>
          <w:szCs w:val="20"/>
          <w:lang w:val="ru-RU"/>
        </w:rPr>
        <w:t>Յուրաքանչյուր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շահագրգռված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կոնկրետ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գործարքի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կնքման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հարցում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վնասներ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կրել</w:t>
      </w:r>
      <w:r w:rsidRPr="00A340ED">
        <w:rPr>
          <w:rFonts w:ascii="Arial Armenian" w:hAnsi="Arial Armenian" w:cs="Sylfaen"/>
          <w:sz w:val="20"/>
          <w:szCs w:val="20"/>
          <w:lang w:val="af-ZA"/>
        </w:rPr>
        <w:t xml:space="preserve"> </w:t>
      </w:r>
      <w:r w:rsidRPr="00A340ED">
        <w:rPr>
          <w:rFonts w:ascii="Sylfaen" w:hAnsi="Sylfaen" w:cs="Sylfaen"/>
          <w:sz w:val="20"/>
          <w:szCs w:val="20"/>
        </w:rPr>
        <w:t>պ</w:t>
      </w:r>
      <w:r w:rsidRPr="00A340ED">
        <w:rPr>
          <w:rFonts w:ascii="Sylfaen" w:hAnsi="Sylfaen" w:cs="Sylfaen"/>
          <w:sz w:val="20"/>
          <w:szCs w:val="20"/>
          <w:lang w:val="ru-RU"/>
        </w:rPr>
        <w:t>ատվիրատուի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հանձնաժողովի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կատարած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գործողության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անգործության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հետևանքով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իրավունք</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ունի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դատական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կարգով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պահանջելու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վնասների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փոխհատուցում։</w:t>
      </w:r>
    </w:p>
    <w:p w:rsidR="0081576D" w:rsidRPr="00A340ED" w:rsidRDefault="0081576D" w:rsidP="0081576D">
      <w:pPr>
        <w:ind w:firstLine="567"/>
        <w:jc w:val="both"/>
        <w:rPr>
          <w:rFonts w:ascii="Arial Armenian" w:hAnsi="Arial Armenian" w:cs="Sylfaen"/>
          <w:sz w:val="20"/>
          <w:szCs w:val="20"/>
          <w:lang w:val="af-ZA"/>
        </w:rPr>
      </w:pPr>
      <w:r w:rsidRPr="00A340ED">
        <w:rPr>
          <w:rFonts w:ascii="Arial Armenian" w:hAnsi="Arial Armenian" w:cs="Sylfaen"/>
          <w:sz w:val="20"/>
          <w:szCs w:val="20"/>
          <w:lang w:val="af-ZA"/>
        </w:rPr>
        <w:t xml:space="preserve">12.19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ինքնաբերաբար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կասեցնում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գործընթացը</w:t>
      </w:r>
      <w:r w:rsidRPr="00A340ED">
        <w:rPr>
          <w:rFonts w:ascii="Arial Armenian" w:hAnsi="Arial Armenian" w:cs="Sylfaen"/>
          <w:sz w:val="20"/>
          <w:szCs w:val="20"/>
          <w:lang w:val="af-ZA"/>
        </w:rPr>
        <w:t xml:space="preserve">` </w:t>
      </w:r>
      <w:r w:rsidRPr="00A340ED">
        <w:rPr>
          <w:rFonts w:ascii="Sylfaen" w:hAnsi="Sylfaen" w:cs="Sylfaen"/>
          <w:sz w:val="20"/>
          <w:szCs w:val="20"/>
        </w:rPr>
        <w:t>Օ</w:t>
      </w:r>
      <w:r w:rsidRPr="00A340ED">
        <w:rPr>
          <w:rFonts w:ascii="Sylfaen" w:hAnsi="Sylfaen" w:cs="Sylfaen"/>
          <w:sz w:val="20"/>
          <w:szCs w:val="20"/>
          <w:lang w:val="ru-RU"/>
        </w:rPr>
        <w:t>րենքի</w:t>
      </w:r>
      <w:r w:rsidRPr="00A340ED">
        <w:rPr>
          <w:rFonts w:ascii="Arial Armenian" w:hAnsi="Arial Armenian" w:cs="Sylfaen"/>
          <w:sz w:val="20"/>
          <w:szCs w:val="20"/>
          <w:lang w:val="af-ZA"/>
        </w:rPr>
        <w:t xml:space="preserve"> 50-</w:t>
      </w:r>
      <w:r w:rsidRPr="00A340ED">
        <w:rPr>
          <w:rFonts w:ascii="Sylfaen" w:hAnsi="Sylfaen" w:cs="Sylfaen"/>
          <w:sz w:val="20"/>
          <w:szCs w:val="20"/>
          <w:lang w:val="ru-RU"/>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հոդվածի</w:t>
      </w:r>
      <w:r w:rsidRPr="00A340ED">
        <w:rPr>
          <w:rFonts w:ascii="Arial Armenian" w:hAnsi="Arial Armenian" w:cs="Sylfaen"/>
          <w:sz w:val="20"/>
          <w:szCs w:val="20"/>
          <w:lang w:val="af-ZA"/>
        </w:rPr>
        <w:t xml:space="preserve"> 9-</w:t>
      </w:r>
      <w:r w:rsidRPr="00A340ED">
        <w:rPr>
          <w:rFonts w:ascii="Sylfaen" w:hAnsi="Sylfaen" w:cs="Sylfaen"/>
          <w:sz w:val="20"/>
          <w:szCs w:val="20"/>
          <w:lang w:val="ru-RU"/>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մասով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նախատեսված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հայտարարությունը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հրապարակվելու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մինչև</w:t>
      </w:r>
      <w:r w:rsidRPr="00A340ED">
        <w:rPr>
          <w:rFonts w:ascii="Arial Armenian" w:hAnsi="Arial Armenian" w:cs="Sylfaen"/>
          <w:sz w:val="20"/>
          <w:szCs w:val="20"/>
          <w:lang w:val="af-ZA"/>
        </w:rPr>
        <w:t xml:space="preserve"> </w:t>
      </w:r>
      <w:r w:rsidRPr="00A340ED">
        <w:rPr>
          <w:rFonts w:ascii="Sylfaen" w:hAnsi="Sylfaen" w:cs="Sylfaen"/>
          <w:sz w:val="20"/>
          <w:szCs w:val="20"/>
        </w:rPr>
        <w:t>բողոքի</w:t>
      </w:r>
      <w:r w:rsidRPr="00A340ED">
        <w:rPr>
          <w:rFonts w:ascii="Arial Armenian" w:hAnsi="Arial Armenian" w:cs="Sylfaen"/>
          <w:sz w:val="20"/>
          <w:szCs w:val="20"/>
          <w:lang w:val="af-ZA"/>
        </w:rPr>
        <w:t xml:space="preserve"> </w:t>
      </w:r>
      <w:r w:rsidRPr="00A340ED">
        <w:rPr>
          <w:rFonts w:ascii="Sylfaen" w:hAnsi="Sylfaen" w:cs="Sylfaen"/>
          <w:sz w:val="20"/>
          <w:szCs w:val="20"/>
        </w:rPr>
        <w:t>քննության</w:t>
      </w:r>
      <w:r w:rsidRPr="00A340ED">
        <w:rPr>
          <w:rFonts w:ascii="Arial Armenian" w:hAnsi="Arial Armenian" w:cs="Sylfaen"/>
          <w:sz w:val="20"/>
          <w:szCs w:val="20"/>
          <w:lang w:val="af-ZA"/>
        </w:rPr>
        <w:t xml:space="preserve"> </w:t>
      </w:r>
      <w:r w:rsidRPr="00A340ED">
        <w:rPr>
          <w:rFonts w:ascii="Sylfaen" w:hAnsi="Sylfaen" w:cs="Sylfaen"/>
          <w:sz w:val="20"/>
          <w:szCs w:val="20"/>
        </w:rPr>
        <w:t>արդյունքներով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ընդունված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ուժի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մեջ</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մտնելու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օրը</w:t>
      </w:r>
      <w:r w:rsidRPr="00A340ED">
        <w:rPr>
          <w:rFonts w:ascii="Arial Armenian" w:hAnsi="Arial Armenian" w:cs="Sylfaen"/>
          <w:sz w:val="20"/>
          <w:szCs w:val="20"/>
          <w:lang w:val="af-ZA"/>
        </w:rPr>
        <w:t xml:space="preserve">:  </w:t>
      </w:r>
    </w:p>
    <w:p w:rsidR="0081576D" w:rsidRPr="00A340ED" w:rsidRDefault="0081576D" w:rsidP="0081576D">
      <w:pPr>
        <w:ind w:firstLine="567"/>
        <w:jc w:val="both"/>
        <w:rPr>
          <w:rFonts w:ascii="Arial Armenian" w:hAnsi="Arial Armenian" w:cs="Sylfaen"/>
          <w:sz w:val="20"/>
          <w:szCs w:val="20"/>
          <w:lang w:val="af-ZA"/>
        </w:rPr>
      </w:pPr>
      <w:r w:rsidRPr="00A340ED">
        <w:rPr>
          <w:rFonts w:ascii="Sylfaen" w:hAnsi="Sylfaen" w:cs="Sylfaen"/>
          <w:sz w:val="20"/>
          <w:szCs w:val="20"/>
          <w:lang w:val="ru-RU"/>
        </w:rPr>
        <w:t>Օրենքի</w:t>
      </w:r>
      <w:r w:rsidRPr="00A340ED">
        <w:rPr>
          <w:rFonts w:ascii="Arial Armenian" w:hAnsi="Arial Armenian" w:cs="Sylfaen"/>
          <w:sz w:val="20"/>
          <w:szCs w:val="20"/>
          <w:lang w:val="af-ZA"/>
        </w:rPr>
        <w:t xml:space="preserve"> 51-</w:t>
      </w:r>
      <w:r w:rsidRPr="00A340ED">
        <w:rPr>
          <w:rFonts w:ascii="Sylfaen" w:hAnsi="Sylfaen" w:cs="Sylfaen"/>
          <w:sz w:val="20"/>
          <w:szCs w:val="20"/>
          <w:lang w:val="ru-RU"/>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հոդվածի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համաձայն</w:t>
      </w:r>
      <w:r w:rsidRPr="00A340ED">
        <w:rPr>
          <w:rFonts w:ascii="Arial Armenian" w:hAnsi="Arial Armenian" w:cs="Sylfaen"/>
          <w:sz w:val="20"/>
          <w:szCs w:val="20"/>
          <w:lang w:val="af-ZA"/>
        </w:rPr>
        <w:t xml:space="preserve"> </w:t>
      </w:r>
      <w:r w:rsidRPr="00A340ED">
        <w:rPr>
          <w:rFonts w:ascii="Sylfaen" w:hAnsi="Sylfaen" w:cs="Sylfaen"/>
          <w:sz w:val="20"/>
          <w:szCs w:val="20"/>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rPr>
        <w:t>հետ</w:t>
      </w:r>
      <w:r w:rsidRPr="00A340ED">
        <w:rPr>
          <w:rFonts w:ascii="Arial Armenian" w:hAnsi="Arial Armenian" w:cs="Sylfaen"/>
          <w:sz w:val="20"/>
          <w:szCs w:val="20"/>
          <w:lang w:val="af-ZA"/>
        </w:rPr>
        <w:t xml:space="preserve"> </w:t>
      </w:r>
      <w:r w:rsidRPr="00A340ED">
        <w:rPr>
          <w:rFonts w:ascii="Sylfaen" w:hAnsi="Sylfaen" w:cs="Sylfaen"/>
          <w:sz w:val="20"/>
          <w:szCs w:val="20"/>
        </w:rPr>
        <w:t>կապված</w:t>
      </w:r>
      <w:r w:rsidRPr="00A340ED">
        <w:rPr>
          <w:rFonts w:ascii="Arial Armenian" w:hAnsi="Arial Armenian" w:cs="Sylfaen"/>
          <w:sz w:val="20"/>
          <w:szCs w:val="20"/>
          <w:lang w:val="af-ZA"/>
        </w:rPr>
        <w:t xml:space="preserve"> </w:t>
      </w:r>
      <w:r w:rsidRPr="00A340ED">
        <w:rPr>
          <w:rFonts w:ascii="Sylfaen" w:hAnsi="Sylfaen" w:cs="Sylfaen"/>
          <w:sz w:val="20"/>
          <w:szCs w:val="20"/>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rPr>
        <w:t>ա</w:t>
      </w:r>
      <w:r w:rsidRPr="00A340ED">
        <w:rPr>
          <w:rFonts w:ascii="Sylfaen" w:hAnsi="Sylfaen" w:cs="Sylfaen"/>
          <w:sz w:val="20"/>
          <w:szCs w:val="20"/>
          <w:lang w:val="ru-RU"/>
        </w:rPr>
        <w:t>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կայացնում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գործընթացի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կասեցումը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մասին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եթե</w:t>
      </w:r>
      <w:r w:rsidRPr="00A340ED">
        <w:rPr>
          <w:rFonts w:ascii="Arial Armenian" w:hAnsi="Arial Armenian" w:cs="Sylfaen"/>
          <w:sz w:val="20"/>
          <w:szCs w:val="20"/>
          <w:lang w:val="af-ZA"/>
        </w:rPr>
        <w:t xml:space="preserve"> </w:t>
      </w:r>
      <w:r w:rsidRPr="00A340ED">
        <w:rPr>
          <w:rFonts w:ascii="Sylfaen" w:hAnsi="Sylfaen" w:cs="Sylfaen"/>
          <w:sz w:val="20"/>
          <w:szCs w:val="20"/>
        </w:rPr>
        <w:t>օրենքի</w:t>
      </w:r>
      <w:r w:rsidRPr="00A340ED">
        <w:rPr>
          <w:rFonts w:ascii="Arial Armenian" w:hAnsi="Arial Armenian" w:cs="Sylfaen"/>
          <w:sz w:val="20"/>
          <w:szCs w:val="20"/>
          <w:lang w:val="af-ZA"/>
        </w:rPr>
        <w:t xml:space="preserve"> 2-</w:t>
      </w:r>
      <w:r w:rsidRPr="00A340ED">
        <w:rPr>
          <w:rFonts w:ascii="Sylfaen" w:hAnsi="Sylfaen" w:cs="Sylfaen"/>
          <w:sz w:val="20"/>
          <w:szCs w:val="20"/>
          <w:lang w:val="ru-RU"/>
        </w:rPr>
        <w:t>րդ</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հոդվածի</w:t>
      </w:r>
      <w:r w:rsidRPr="00A340ED">
        <w:rPr>
          <w:rFonts w:ascii="Arial Armenian" w:hAnsi="Arial Armenian" w:cs="Sylfaen"/>
          <w:sz w:val="20"/>
          <w:szCs w:val="20"/>
          <w:lang w:val="af-ZA"/>
        </w:rPr>
        <w:t xml:space="preserve"> 1-</w:t>
      </w:r>
      <w:r w:rsidRPr="00A340ED">
        <w:rPr>
          <w:rFonts w:ascii="Sylfaen" w:hAnsi="Sylfaen" w:cs="Sylfaen"/>
          <w:sz w:val="20"/>
          <w:szCs w:val="20"/>
          <w:lang w:val="ru-RU"/>
        </w:rPr>
        <w:t>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մասով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սահմանված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մարմինների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ղեկավարները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իսկ</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իրավաբանական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անձանց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դեպքում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գործադիր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մարմնի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ղեկավարը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գրավոր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հայտնում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հանրային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պաշտպանության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ազգային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անվտանգության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շահերից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ելնելով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անհրաժեշտ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շարունակել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գործընթացը</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b/>
          <w:sz w:val="20"/>
          <w:szCs w:val="20"/>
          <w:lang w:val="es-ES"/>
        </w:rPr>
      </w:pP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որոշմամբ</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կասեցումը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կարող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հանվել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եթե</w:t>
      </w:r>
      <w:r w:rsidRPr="00A340ED">
        <w:rPr>
          <w:rFonts w:ascii="Arial Armenian" w:hAnsi="Arial Armenian" w:cs="Sylfaen"/>
          <w:sz w:val="20"/>
          <w:szCs w:val="20"/>
          <w:lang w:val="af-ZA"/>
        </w:rPr>
        <w:t xml:space="preserve"> </w:t>
      </w:r>
      <w:r w:rsidRPr="00A340ED">
        <w:rPr>
          <w:rFonts w:ascii="Sylfaen" w:hAnsi="Sylfaen" w:cs="Sylfaen"/>
          <w:sz w:val="20"/>
          <w:szCs w:val="20"/>
        </w:rPr>
        <w:t>պ</w:t>
      </w:r>
      <w:r w:rsidRPr="00A340ED">
        <w:rPr>
          <w:rFonts w:ascii="Sylfaen" w:hAnsi="Sylfaen" w:cs="Sylfaen"/>
          <w:sz w:val="20"/>
          <w:szCs w:val="20"/>
          <w:lang w:val="ru-RU"/>
        </w:rPr>
        <w:t>ատվիրատուի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ներկայացրած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հիմնավորումների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համաձայն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հանրային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պաշտպանության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և</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ազգային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անվտանգության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շահերից</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ելնելով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անհրաժեշտ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շարունակել</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գնման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գործընթացը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Սույն</w:t>
      </w:r>
      <w:r w:rsidRPr="00A340ED">
        <w:rPr>
          <w:rFonts w:ascii="Arial Armenian" w:hAnsi="Arial Armenian" w:cs="Sylfaen"/>
          <w:sz w:val="20"/>
          <w:szCs w:val="20"/>
          <w:lang w:val="af-ZA"/>
        </w:rPr>
        <w:t xml:space="preserve"> </w:t>
      </w:r>
      <w:r w:rsidRPr="00A340ED">
        <w:rPr>
          <w:rFonts w:ascii="Sylfaen" w:hAnsi="Sylfaen" w:cs="Sylfaen"/>
          <w:sz w:val="20"/>
          <w:szCs w:val="20"/>
        </w:rPr>
        <w:t>կետ</w:t>
      </w:r>
      <w:r w:rsidRPr="00A340ED">
        <w:rPr>
          <w:rFonts w:ascii="Sylfaen" w:hAnsi="Sylfaen" w:cs="Sylfaen"/>
          <w:sz w:val="20"/>
          <w:szCs w:val="20"/>
          <w:lang w:val="ru-RU"/>
        </w:rPr>
        <w:t>ով</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նախատեսված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որոշումը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գնումների</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հետ</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կապված</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բողոքներ</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քննող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անձը</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հրապարակում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է</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տեղեկագրում</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այն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կայացնելու</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օրվան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հաջորդող</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աշխատանքային</w:t>
      </w:r>
      <w:r w:rsidRPr="00A340ED">
        <w:rPr>
          <w:rFonts w:ascii="Arial Armenian" w:hAnsi="Arial Armenian" w:cs="Sylfaen"/>
          <w:sz w:val="20"/>
          <w:szCs w:val="20"/>
          <w:lang w:val="af-ZA"/>
        </w:rPr>
        <w:t xml:space="preserve"> </w:t>
      </w:r>
      <w:r w:rsidRPr="00A340ED">
        <w:rPr>
          <w:rFonts w:ascii="Sylfaen" w:hAnsi="Sylfaen" w:cs="Sylfaen"/>
          <w:sz w:val="20"/>
          <w:szCs w:val="20"/>
          <w:lang w:val="ru-RU"/>
        </w:rPr>
        <w:t>օրը</w:t>
      </w:r>
      <w:r w:rsidRPr="00A340ED">
        <w:rPr>
          <w:rFonts w:ascii="Arial Armenian" w:hAnsi="Arial Armenian" w:cs="Sylfaen"/>
          <w:sz w:val="20"/>
          <w:szCs w:val="20"/>
          <w:lang w:val="af-ZA"/>
        </w:rPr>
        <w:t>:</w:t>
      </w:r>
    </w:p>
    <w:p w:rsidR="0081576D" w:rsidRPr="00A340ED" w:rsidRDefault="0081576D" w:rsidP="0081576D">
      <w:pPr>
        <w:ind w:firstLine="567"/>
        <w:jc w:val="center"/>
        <w:rPr>
          <w:rFonts w:ascii="Arial Armenian" w:hAnsi="Arial Armenian" w:cs="Sylfaen"/>
          <w:b/>
          <w:szCs w:val="22"/>
          <w:lang w:val="es-ES"/>
        </w:rPr>
      </w:pPr>
    </w:p>
    <w:p w:rsidR="0081576D" w:rsidRPr="00A340ED" w:rsidRDefault="0081576D" w:rsidP="0081576D">
      <w:pPr>
        <w:ind w:firstLine="567"/>
        <w:jc w:val="center"/>
        <w:rPr>
          <w:rFonts w:ascii="Arial Armenian" w:hAnsi="Arial Armenian" w:cs="Sylfaen"/>
          <w:b/>
          <w:szCs w:val="22"/>
          <w:lang w:val="es-ES"/>
        </w:rPr>
      </w:pPr>
    </w:p>
    <w:p w:rsidR="0081576D" w:rsidRPr="00A340ED" w:rsidRDefault="0081576D" w:rsidP="0081576D">
      <w:pPr>
        <w:ind w:firstLine="567"/>
        <w:jc w:val="center"/>
        <w:rPr>
          <w:rFonts w:ascii="Arial Armenian" w:hAnsi="Arial Armenian"/>
          <w:b/>
          <w:szCs w:val="22"/>
          <w:lang w:val="af-ZA"/>
        </w:rPr>
      </w:pPr>
      <w:r w:rsidRPr="00A340ED">
        <w:rPr>
          <w:rFonts w:ascii="Arial Armenian" w:hAnsi="Arial Armenian" w:cs="Sylfaen"/>
          <w:b/>
          <w:szCs w:val="22"/>
          <w:lang w:val="es-ES"/>
        </w:rPr>
        <w:br w:type="page"/>
      </w:r>
      <w:r w:rsidRPr="00A340ED">
        <w:rPr>
          <w:rFonts w:ascii="Sylfaen" w:hAnsi="Sylfaen" w:cs="Sylfaen"/>
          <w:b/>
          <w:szCs w:val="22"/>
          <w:lang w:val="es-ES"/>
        </w:rPr>
        <w:lastRenderedPageBreak/>
        <w:t>ՄԱՍ</w:t>
      </w:r>
      <w:r w:rsidRPr="00A340ED">
        <w:rPr>
          <w:rFonts w:ascii="Arial Armenian" w:hAnsi="Arial Armenian"/>
          <w:b/>
          <w:szCs w:val="22"/>
          <w:lang w:val="af-ZA"/>
        </w:rPr>
        <w:t xml:space="preserve">  II</w:t>
      </w:r>
    </w:p>
    <w:p w:rsidR="0081576D" w:rsidRPr="00A340ED" w:rsidRDefault="0081576D" w:rsidP="0081576D">
      <w:pPr>
        <w:spacing w:after="120"/>
        <w:ind w:right="-7"/>
        <w:jc w:val="center"/>
        <w:rPr>
          <w:rFonts w:ascii="Arial Armenian" w:hAnsi="Arial Armenian"/>
          <w:b/>
          <w:szCs w:val="22"/>
          <w:lang w:val="af-ZA"/>
        </w:rPr>
      </w:pPr>
      <w:r w:rsidRPr="00A340ED">
        <w:rPr>
          <w:rFonts w:ascii="Sylfaen" w:hAnsi="Sylfaen" w:cs="Sylfaen"/>
          <w:b/>
          <w:szCs w:val="22"/>
          <w:lang w:val="es-ES"/>
        </w:rPr>
        <w:t>Հ</w:t>
      </w:r>
      <w:r w:rsidRPr="00A340ED">
        <w:rPr>
          <w:rFonts w:ascii="Arial Armenian" w:hAnsi="Arial Armenian"/>
          <w:b/>
          <w:szCs w:val="22"/>
          <w:lang w:val="af-ZA"/>
        </w:rPr>
        <w:t xml:space="preserve"> </w:t>
      </w:r>
      <w:r w:rsidRPr="00A340ED">
        <w:rPr>
          <w:rFonts w:ascii="Sylfaen" w:hAnsi="Sylfaen" w:cs="Sylfaen"/>
          <w:b/>
          <w:szCs w:val="22"/>
          <w:lang w:val="es-ES"/>
        </w:rPr>
        <w:t>Ր</w:t>
      </w:r>
      <w:r w:rsidRPr="00A340ED">
        <w:rPr>
          <w:rFonts w:ascii="Arial Armenian" w:hAnsi="Arial Armenian"/>
          <w:b/>
          <w:szCs w:val="22"/>
          <w:lang w:val="af-ZA"/>
        </w:rPr>
        <w:t xml:space="preserve"> </w:t>
      </w:r>
      <w:r w:rsidRPr="00A340ED">
        <w:rPr>
          <w:rFonts w:ascii="Sylfaen" w:hAnsi="Sylfaen" w:cs="Sylfaen"/>
          <w:b/>
          <w:szCs w:val="22"/>
          <w:lang w:val="es-ES"/>
        </w:rPr>
        <w:t>Ա</w:t>
      </w:r>
      <w:r w:rsidRPr="00A340ED">
        <w:rPr>
          <w:rFonts w:ascii="Arial Armenian" w:hAnsi="Arial Armenian"/>
          <w:b/>
          <w:szCs w:val="22"/>
          <w:lang w:val="af-ZA"/>
        </w:rPr>
        <w:t xml:space="preserve"> </w:t>
      </w:r>
      <w:r w:rsidRPr="00A340ED">
        <w:rPr>
          <w:rFonts w:ascii="Sylfaen" w:hAnsi="Sylfaen" w:cs="Sylfaen"/>
          <w:b/>
          <w:szCs w:val="22"/>
          <w:lang w:val="es-ES"/>
        </w:rPr>
        <w:t>Հ</w:t>
      </w:r>
      <w:r w:rsidRPr="00A340ED">
        <w:rPr>
          <w:rFonts w:ascii="Arial Armenian" w:hAnsi="Arial Armenian"/>
          <w:b/>
          <w:szCs w:val="22"/>
          <w:lang w:val="af-ZA"/>
        </w:rPr>
        <w:t xml:space="preserve"> </w:t>
      </w:r>
      <w:r w:rsidRPr="00A340ED">
        <w:rPr>
          <w:rFonts w:ascii="Sylfaen" w:hAnsi="Sylfaen" w:cs="Sylfaen"/>
          <w:b/>
          <w:szCs w:val="22"/>
          <w:lang w:val="es-ES"/>
        </w:rPr>
        <w:t>Ա</w:t>
      </w:r>
      <w:r w:rsidRPr="00A340ED">
        <w:rPr>
          <w:rFonts w:ascii="Arial Armenian" w:hAnsi="Arial Armenian"/>
          <w:b/>
          <w:szCs w:val="22"/>
          <w:lang w:val="af-ZA"/>
        </w:rPr>
        <w:t xml:space="preserve"> </w:t>
      </w:r>
      <w:r w:rsidRPr="00A340ED">
        <w:rPr>
          <w:rFonts w:ascii="Sylfaen" w:hAnsi="Sylfaen" w:cs="Sylfaen"/>
          <w:b/>
          <w:szCs w:val="22"/>
          <w:lang w:val="es-ES"/>
        </w:rPr>
        <w:t>Ն</w:t>
      </w:r>
      <w:r w:rsidRPr="00A340ED">
        <w:rPr>
          <w:rFonts w:ascii="Arial Armenian" w:hAnsi="Arial Armenian"/>
          <w:b/>
          <w:szCs w:val="22"/>
          <w:lang w:val="af-ZA"/>
        </w:rPr>
        <w:t xml:space="preserve"> </w:t>
      </w:r>
      <w:r w:rsidRPr="00A340ED">
        <w:rPr>
          <w:rFonts w:ascii="Sylfaen" w:hAnsi="Sylfaen" w:cs="Sylfaen"/>
          <w:b/>
          <w:szCs w:val="22"/>
          <w:lang w:val="es-ES"/>
        </w:rPr>
        <w:t>Գ</w:t>
      </w:r>
    </w:p>
    <w:p w:rsidR="0081576D" w:rsidRPr="00A340ED" w:rsidRDefault="0081576D" w:rsidP="0081576D">
      <w:pPr>
        <w:spacing w:after="120"/>
        <w:ind w:right="-7"/>
        <w:jc w:val="center"/>
        <w:rPr>
          <w:rFonts w:ascii="Arial Armenian" w:hAnsi="Arial Armenian"/>
          <w:szCs w:val="22"/>
          <w:lang w:val="af-ZA"/>
        </w:rPr>
      </w:pPr>
      <w:r w:rsidRPr="00A340ED">
        <w:rPr>
          <w:rFonts w:ascii="Sylfaen" w:hAnsi="Sylfaen" w:cs="Sylfaen"/>
          <w:lang w:val="ru-RU"/>
        </w:rPr>
        <w:t>ՀՐԱՏԱՊ</w:t>
      </w:r>
      <w:r w:rsidRPr="00A340ED">
        <w:rPr>
          <w:rFonts w:ascii="Arial Armenian" w:hAnsi="Arial Armenian"/>
          <w:lang w:val="af-ZA"/>
        </w:rPr>
        <w:t xml:space="preserve"> </w:t>
      </w:r>
      <w:r w:rsidRPr="00A340ED">
        <w:rPr>
          <w:rFonts w:ascii="Sylfaen" w:hAnsi="Sylfaen" w:cs="Sylfaen"/>
          <w:lang w:val="ru-RU"/>
        </w:rPr>
        <w:t>ՄԵԿ</w:t>
      </w:r>
      <w:r w:rsidRPr="00A340ED">
        <w:rPr>
          <w:rFonts w:ascii="Arial Armenian" w:hAnsi="Arial Armenian"/>
          <w:lang w:val="af-ZA"/>
        </w:rPr>
        <w:t xml:space="preserve"> </w:t>
      </w:r>
      <w:r w:rsidRPr="00A340ED">
        <w:rPr>
          <w:rFonts w:ascii="Sylfaen" w:hAnsi="Sylfaen" w:cs="Sylfaen"/>
          <w:lang w:val="ru-RU"/>
        </w:rPr>
        <w:t>ԱՆՁԻՑ</w:t>
      </w:r>
      <w:r w:rsidRPr="00A340ED">
        <w:rPr>
          <w:rFonts w:ascii="Arial Armenian" w:hAnsi="Arial Armenian"/>
          <w:lang w:val="af-ZA"/>
        </w:rPr>
        <w:t xml:space="preserve"> </w:t>
      </w:r>
      <w:r w:rsidRPr="00A340ED">
        <w:rPr>
          <w:rFonts w:ascii="Sylfaen" w:hAnsi="Sylfaen" w:cs="Sylfaen"/>
          <w:lang w:val="ru-RU"/>
        </w:rPr>
        <w:t>ԳՆՄԱՆ</w:t>
      </w:r>
      <w:r w:rsidRPr="00A340ED">
        <w:rPr>
          <w:rFonts w:ascii="Arial Armenian" w:hAnsi="Arial Armenian"/>
          <w:i/>
          <w:lang w:val="af-ZA"/>
        </w:rPr>
        <w:t xml:space="preserve">  </w:t>
      </w:r>
      <w:r w:rsidRPr="00A340ED">
        <w:rPr>
          <w:rFonts w:ascii="Sylfaen" w:hAnsi="Sylfaen" w:cs="Sylfaen"/>
          <w:lang w:val="ru-RU"/>
        </w:rPr>
        <w:t>ԸՆԹԱՑԱԿԱՐԳԻ</w:t>
      </w:r>
      <w:r w:rsidRPr="00A340ED">
        <w:rPr>
          <w:rFonts w:ascii="Arial Armenian" w:hAnsi="Arial Armenian"/>
          <w:lang w:val="af-ZA"/>
        </w:rPr>
        <w:t xml:space="preserve">   </w:t>
      </w:r>
      <w:r w:rsidRPr="00A340ED">
        <w:rPr>
          <w:rFonts w:ascii="Sylfaen" w:hAnsi="Sylfaen" w:cs="Sylfaen"/>
          <w:lang w:val="es-ES"/>
        </w:rPr>
        <w:t>ՀԱՅՏԸ</w:t>
      </w:r>
      <w:r w:rsidRPr="00A340ED">
        <w:rPr>
          <w:rFonts w:ascii="Arial Armenian" w:hAnsi="Arial Armenian"/>
          <w:lang w:val="af-ZA"/>
        </w:rPr>
        <w:t xml:space="preserve">   </w:t>
      </w:r>
      <w:r w:rsidRPr="00A340ED">
        <w:rPr>
          <w:rFonts w:ascii="Sylfaen" w:hAnsi="Sylfaen" w:cs="Sylfaen"/>
          <w:lang w:val="es-ES"/>
        </w:rPr>
        <w:t>ՊԱՏՐԱՍՏԵԼՈՒ</w:t>
      </w:r>
    </w:p>
    <w:p w:rsidR="0081576D" w:rsidRPr="00A340ED" w:rsidRDefault="0081576D" w:rsidP="0081576D">
      <w:pPr>
        <w:ind w:firstLine="567"/>
        <w:jc w:val="center"/>
        <w:rPr>
          <w:rFonts w:ascii="Arial Armenian" w:hAnsi="Arial Armenian"/>
          <w:szCs w:val="22"/>
          <w:lang w:val="af-ZA"/>
        </w:rPr>
      </w:pPr>
    </w:p>
    <w:p w:rsidR="0081576D" w:rsidRPr="00A340ED" w:rsidRDefault="0081576D" w:rsidP="0081576D">
      <w:pPr>
        <w:jc w:val="center"/>
        <w:rPr>
          <w:rFonts w:ascii="Arial Armenian" w:hAnsi="Arial Armenian"/>
          <w:b/>
          <w:sz w:val="20"/>
          <w:lang w:val="af-ZA"/>
        </w:rPr>
      </w:pPr>
      <w:r w:rsidRPr="00A340ED">
        <w:rPr>
          <w:rFonts w:ascii="Arial Armenian" w:hAnsi="Arial Armenian"/>
          <w:b/>
          <w:sz w:val="20"/>
          <w:lang w:val="af-ZA"/>
        </w:rPr>
        <w:t xml:space="preserve">1. </w:t>
      </w:r>
      <w:r w:rsidRPr="00A340ED">
        <w:rPr>
          <w:rFonts w:ascii="Sylfaen" w:hAnsi="Sylfaen" w:cs="Sylfaen"/>
          <w:b/>
          <w:sz w:val="20"/>
          <w:lang w:val="es-ES"/>
        </w:rPr>
        <w:t>ԸՆԴՀԱՆՈՒՐ</w:t>
      </w:r>
      <w:r w:rsidRPr="00A340ED">
        <w:rPr>
          <w:rFonts w:ascii="Arial Armenian" w:hAnsi="Arial Armenian"/>
          <w:b/>
          <w:sz w:val="20"/>
          <w:lang w:val="af-ZA"/>
        </w:rPr>
        <w:t xml:space="preserve"> </w:t>
      </w:r>
      <w:r w:rsidRPr="00A340ED">
        <w:rPr>
          <w:rFonts w:ascii="Sylfaen" w:hAnsi="Sylfaen" w:cs="Sylfaen"/>
          <w:b/>
          <w:sz w:val="20"/>
          <w:lang w:val="es-ES"/>
        </w:rPr>
        <w:t>ԴՐՈՒՅԹՆԵՐ</w:t>
      </w:r>
    </w:p>
    <w:p w:rsidR="0081576D" w:rsidRPr="00A340ED" w:rsidRDefault="0081576D" w:rsidP="0081576D">
      <w:pPr>
        <w:ind w:firstLine="567"/>
        <w:jc w:val="both"/>
        <w:rPr>
          <w:rFonts w:ascii="Arial Armenian" w:hAnsi="Arial Armenian"/>
          <w:szCs w:val="22"/>
          <w:lang w:val="af-ZA"/>
        </w:rPr>
      </w:pPr>
      <w:r w:rsidRPr="00A340ED">
        <w:rPr>
          <w:rFonts w:ascii="Arial Armenian" w:hAnsi="Arial Armenian"/>
          <w:szCs w:val="22"/>
          <w:lang w:val="af-ZA"/>
        </w:rPr>
        <w:t xml:space="preserve"> </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1.1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հրահանգը</w:t>
      </w:r>
      <w:r w:rsidRPr="00A340ED">
        <w:rPr>
          <w:rFonts w:ascii="Arial Armenian" w:hAnsi="Arial Armenian" w:cs="Sylfaen"/>
          <w:sz w:val="20"/>
          <w:lang w:val="af-ZA"/>
        </w:rPr>
        <w:t xml:space="preserve"> </w:t>
      </w:r>
      <w:r w:rsidRPr="00A340ED">
        <w:rPr>
          <w:rFonts w:ascii="Sylfaen" w:hAnsi="Sylfaen" w:cs="Sylfaen"/>
          <w:sz w:val="20"/>
          <w:lang w:val="ru-RU"/>
        </w:rPr>
        <w:t>նպատակ</w:t>
      </w:r>
      <w:r w:rsidRPr="00A340ED">
        <w:rPr>
          <w:rFonts w:ascii="Arial Armenian" w:hAnsi="Arial Armenian" w:cs="Sylfaen"/>
          <w:sz w:val="20"/>
          <w:lang w:val="af-ZA"/>
        </w:rPr>
        <w:t xml:space="preserve"> </w:t>
      </w:r>
      <w:r w:rsidRPr="00A340ED">
        <w:rPr>
          <w:rFonts w:ascii="Sylfaen" w:hAnsi="Sylfaen" w:cs="Sylfaen"/>
          <w:sz w:val="20"/>
          <w:lang w:val="ru-RU"/>
        </w:rPr>
        <w:t>ունի</w:t>
      </w:r>
      <w:r w:rsidRPr="00A340ED">
        <w:rPr>
          <w:rFonts w:ascii="Arial Armenian" w:hAnsi="Arial Armenian" w:cs="Sylfaen"/>
          <w:sz w:val="20"/>
          <w:lang w:val="af-ZA"/>
        </w:rPr>
        <w:t xml:space="preserve"> </w:t>
      </w:r>
      <w:r w:rsidRPr="00A340ED">
        <w:rPr>
          <w:rFonts w:ascii="Sylfaen" w:hAnsi="Sylfaen" w:cs="Sylfaen"/>
          <w:sz w:val="20"/>
          <w:lang w:val="ru-RU"/>
        </w:rPr>
        <w:t>օժանդակել</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ասնակիցներին</w:t>
      </w:r>
      <w:r w:rsidRPr="00A340ED">
        <w:rPr>
          <w:rFonts w:ascii="Arial Armenian" w:hAnsi="Arial Armenian" w:cs="Sylfaen"/>
          <w:sz w:val="20"/>
          <w:lang w:val="af-ZA"/>
        </w:rPr>
        <w:t xml:space="preserve"> </w:t>
      </w:r>
      <w:r w:rsidRPr="00A340ED">
        <w:rPr>
          <w:rFonts w:ascii="Sylfaen" w:hAnsi="Sylfaen" w:cs="Sylfaen"/>
          <w:sz w:val="20"/>
          <w:lang w:val="ru-RU"/>
        </w:rPr>
        <w:t>հայտը</w:t>
      </w:r>
      <w:r w:rsidRPr="00A340ED">
        <w:rPr>
          <w:rFonts w:ascii="Arial Armenian" w:hAnsi="Arial Armenian" w:cs="Sylfaen"/>
          <w:sz w:val="20"/>
          <w:lang w:val="af-ZA"/>
        </w:rPr>
        <w:t xml:space="preserve"> </w:t>
      </w:r>
      <w:r w:rsidRPr="00A340ED">
        <w:rPr>
          <w:rFonts w:ascii="Sylfaen" w:hAnsi="Sylfaen" w:cs="Sylfaen"/>
          <w:sz w:val="20"/>
          <w:lang w:val="ru-RU"/>
        </w:rPr>
        <w:t>պատրաստելիս։</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1.2 </w:t>
      </w:r>
      <w:r w:rsidRPr="00A340ED">
        <w:rPr>
          <w:rFonts w:ascii="Sylfaen" w:hAnsi="Sylfaen" w:cs="Sylfaen"/>
          <w:sz w:val="20"/>
          <w:lang w:val="ru-RU"/>
        </w:rPr>
        <w:t>Նպատակահարմարության</w:t>
      </w:r>
      <w:r w:rsidRPr="00A340ED">
        <w:rPr>
          <w:rFonts w:ascii="Arial Armenian" w:hAnsi="Arial Armenian" w:cs="Sylfaen"/>
          <w:sz w:val="20"/>
          <w:lang w:val="af-ZA"/>
        </w:rPr>
        <w:t xml:space="preserve"> </w:t>
      </w:r>
      <w:r w:rsidRPr="00A340ED">
        <w:rPr>
          <w:rFonts w:ascii="Sylfaen" w:hAnsi="Sylfaen" w:cs="Sylfaen"/>
          <w:sz w:val="20"/>
          <w:lang w:val="ru-RU"/>
        </w:rPr>
        <w:t>դեպքում</w:t>
      </w:r>
      <w:r w:rsidRPr="00A340ED">
        <w:rPr>
          <w:rFonts w:ascii="Arial Armenian" w:hAnsi="Arial Armenian" w:cs="Sylfaen"/>
          <w:sz w:val="20"/>
          <w:lang w:val="af-ZA"/>
        </w:rPr>
        <w:t xml:space="preserve"> </w:t>
      </w:r>
      <w:r w:rsidRPr="00A340ED">
        <w:rPr>
          <w:rFonts w:ascii="Sylfaen" w:hAnsi="Sylfaen" w:cs="Sylfaen"/>
          <w:sz w:val="20"/>
          <w:lang w:val="af-ZA"/>
        </w:rPr>
        <w:t>մ</w:t>
      </w:r>
      <w:r w:rsidRPr="00A340ED">
        <w:rPr>
          <w:rFonts w:ascii="Sylfaen" w:hAnsi="Sylfaen" w:cs="Sylfaen"/>
          <w:sz w:val="20"/>
          <w:lang w:val="ru-RU"/>
        </w:rPr>
        <w:t>ասնակիցը</w:t>
      </w:r>
      <w:r w:rsidRPr="00A340ED">
        <w:rPr>
          <w:rFonts w:ascii="Arial Armenian" w:hAnsi="Arial Armenian" w:cs="Sylfaen"/>
          <w:sz w:val="20"/>
          <w:lang w:val="af-ZA"/>
        </w:rPr>
        <w:t xml:space="preserve"> </w:t>
      </w:r>
      <w:r w:rsidRPr="00A340ED">
        <w:rPr>
          <w:rFonts w:ascii="Sylfaen" w:hAnsi="Sylfaen" w:cs="Sylfaen"/>
          <w:sz w:val="20"/>
          <w:lang w:val="ru-RU"/>
        </w:rPr>
        <w:t>պահանջվող</w:t>
      </w:r>
      <w:r w:rsidRPr="00A340ED">
        <w:rPr>
          <w:rFonts w:ascii="Arial Armenian" w:hAnsi="Arial Armenian" w:cs="Sylfaen"/>
          <w:sz w:val="20"/>
          <w:lang w:val="af-ZA"/>
        </w:rPr>
        <w:t xml:space="preserve"> </w:t>
      </w:r>
      <w:r w:rsidRPr="00A340ED">
        <w:rPr>
          <w:rFonts w:ascii="Sylfaen" w:hAnsi="Sylfaen" w:cs="Sylfaen"/>
          <w:sz w:val="20"/>
          <w:lang w:val="ru-RU"/>
        </w:rPr>
        <w:t>տեղեկությունները</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է</w:t>
      </w:r>
      <w:r w:rsidRPr="00A340ED">
        <w:rPr>
          <w:rFonts w:ascii="Arial Armenian" w:hAnsi="Arial Armenian" w:cs="Sylfaen"/>
          <w:sz w:val="20"/>
          <w:lang w:val="af-ZA"/>
        </w:rPr>
        <w:t xml:space="preserve"> </w:t>
      </w:r>
      <w:r w:rsidRPr="00A340ED">
        <w:rPr>
          <w:rFonts w:ascii="Sylfaen" w:hAnsi="Sylfaen" w:cs="Sylfaen"/>
          <w:sz w:val="20"/>
          <w:lang w:val="ru-RU"/>
        </w:rPr>
        <w:t>ներկայացնել</w:t>
      </w:r>
      <w:r w:rsidRPr="00A340ED">
        <w:rPr>
          <w:rFonts w:ascii="Arial Armenian" w:hAnsi="Arial Armenian" w:cs="Sylfaen"/>
          <w:sz w:val="20"/>
          <w:lang w:val="af-ZA"/>
        </w:rPr>
        <w:t xml:space="preserve"> </w:t>
      </w:r>
      <w:r w:rsidRPr="00A340ED">
        <w:rPr>
          <w:rFonts w:ascii="Sylfaen" w:hAnsi="Sylfaen" w:cs="Sylfaen"/>
          <w:sz w:val="20"/>
          <w:lang w:val="ru-RU"/>
        </w:rPr>
        <w:t>սույն</w:t>
      </w:r>
      <w:r w:rsidRPr="00A340ED">
        <w:rPr>
          <w:rFonts w:ascii="Arial Armenian" w:hAnsi="Arial Armenian" w:cs="Sylfaen"/>
          <w:sz w:val="20"/>
          <w:lang w:val="af-ZA"/>
        </w:rPr>
        <w:t xml:space="preserve"> </w:t>
      </w:r>
      <w:r w:rsidRPr="00A340ED">
        <w:rPr>
          <w:rFonts w:ascii="Sylfaen" w:hAnsi="Sylfaen" w:cs="Sylfaen"/>
          <w:sz w:val="20"/>
          <w:lang w:val="ru-RU"/>
        </w:rPr>
        <w:t>հրահանգով</w:t>
      </w:r>
      <w:r w:rsidRPr="00A340ED">
        <w:rPr>
          <w:rFonts w:ascii="Arial Armenian" w:hAnsi="Arial Armenian" w:cs="Sylfaen"/>
          <w:sz w:val="20"/>
          <w:lang w:val="af-ZA"/>
        </w:rPr>
        <w:t xml:space="preserve"> </w:t>
      </w:r>
      <w:r w:rsidRPr="00A340ED">
        <w:rPr>
          <w:rFonts w:ascii="Sylfaen" w:hAnsi="Sylfaen" w:cs="Sylfaen"/>
          <w:sz w:val="20"/>
          <w:lang w:val="ru-RU"/>
        </w:rPr>
        <w:t>առաջարկվող</w:t>
      </w:r>
      <w:r w:rsidRPr="00A340ED">
        <w:rPr>
          <w:rFonts w:ascii="Arial Armenian" w:hAnsi="Arial Armenian" w:cs="Sylfaen"/>
          <w:sz w:val="20"/>
          <w:lang w:val="af-ZA"/>
        </w:rPr>
        <w:t xml:space="preserve"> </w:t>
      </w:r>
      <w:r w:rsidRPr="00A340ED">
        <w:rPr>
          <w:rFonts w:ascii="Sylfaen" w:hAnsi="Sylfaen" w:cs="Sylfaen"/>
          <w:sz w:val="20"/>
          <w:lang w:val="ru-RU"/>
        </w:rPr>
        <w:t>ձևերից</w:t>
      </w:r>
      <w:r w:rsidRPr="00A340ED">
        <w:rPr>
          <w:rFonts w:ascii="Arial Armenian" w:hAnsi="Arial Armenian" w:cs="Sylfaen"/>
          <w:sz w:val="20"/>
          <w:lang w:val="af-ZA"/>
        </w:rPr>
        <w:t xml:space="preserve"> </w:t>
      </w:r>
      <w:r w:rsidRPr="00A340ED">
        <w:rPr>
          <w:rFonts w:ascii="Sylfaen" w:hAnsi="Sylfaen" w:cs="Sylfaen"/>
          <w:sz w:val="20"/>
          <w:lang w:val="ru-RU"/>
        </w:rPr>
        <w:t>տարբերվող</w:t>
      </w:r>
      <w:r w:rsidRPr="00A340ED">
        <w:rPr>
          <w:rFonts w:ascii="Arial Armenian" w:hAnsi="Arial Armenian" w:cs="Sylfaen"/>
          <w:sz w:val="20"/>
          <w:lang w:val="af-ZA"/>
        </w:rPr>
        <w:t xml:space="preserve">` </w:t>
      </w:r>
      <w:r w:rsidRPr="00A340ED">
        <w:rPr>
          <w:rFonts w:ascii="Sylfaen" w:hAnsi="Sylfaen" w:cs="Sylfaen"/>
          <w:sz w:val="20"/>
          <w:lang w:val="ru-RU"/>
        </w:rPr>
        <w:t>այլ</w:t>
      </w:r>
      <w:r w:rsidRPr="00A340ED">
        <w:rPr>
          <w:rFonts w:ascii="Arial Armenian" w:hAnsi="Arial Armenian" w:cs="Sylfaen"/>
          <w:sz w:val="20"/>
          <w:lang w:val="af-ZA"/>
        </w:rPr>
        <w:t xml:space="preserve"> </w:t>
      </w:r>
      <w:r w:rsidRPr="00A340ED">
        <w:rPr>
          <w:rFonts w:ascii="Sylfaen" w:hAnsi="Sylfaen" w:cs="Sylfaen"/>
          <w:sz w:val="20"/>
          <w:lang w:val="ru-RU"/>
        </w:rPr>
        <w:t>ձևերով</w:t>
      </w:r>
      <w:r w:rsidRPr="00A340ED">
        <w:rPr>
          <w:rFonts w:ascii="Arial Armenian" w:hAnsi="Arial Armenian" w:cs="Sylfaen"/>
          <w:sz w:val="20"/>
          <w:lang w:val="af-ZA"/>
        </w:rPr>
        <w:t xml:space="preserve">` </w:t>
      </w:r>
      <w:r w:rsidRPr="00A340ED">
        <w:rPr>
          <w:rFonts w:ascii="Sylfaen" w:hAnsi="Sylfaen" w:cs="Sylfaen"/>
          <w:sz w:val="20"/>
          <w:lang w:val="ru-RU"/>
        </w:rPr>
        <w:t>պահպանելով</w:t>
      </w:r>
      <w:r w:rsidRPr="00A340ED">
        <w:rPr>
          <w:rFonts w:ascii="Arial Armenian" w:hAnsi="Arial Armenian" w:cs="Sylfaen"/>
          <w:sz w:val="20"/>
          <w:lang w:val="af-ZA"/>
        </w:rPr>
        <w:t xml:space="preserve"> </w:t>
      </w:r>
      <w:r w:rsidRPr="00A340ED">
        <w:rPr>
          <w:rFonts w:ascii="Sylfaen" w:hAnsi="Sylfaen" w:cs="Sylfaen"/>
          <w:sz w:val="20"/>
          <w:lang w:val="ru-RU"/>
        </w:rPr>
        <w:t>պահանջվող</w:t>
      </w:r>
      <w:r w:rsidRPr="00A340ED">
        <w:rPr>
          <w:rFonts w:ascii="Arial Armenian" w:hAnsi="Arial Armenian" w:cs="Sylfaen"/>
          <w:sz w:val="20"/>
          <w:lang w:val="af-ZA"/>
        </w:rPr>
        <w:t xml:space="preserve"> </w:t>
      </w:r>
      <w:r w:rsidRPr="00A340ED">
        <w:rPr>
          <w:rFonts w:ascii="Sylfaen" w:hAnsi="Sylfaen" w:cs="Sylfaen"/>
          <w:sz w:val="20"/>
          <w:lang w:val="ru-RU"/>
        </w:rPr>
        <w:t>վավերապայմանները։</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1.3 </w:t>
      </w:r>
      <w:r w:rsidRPr="00A340ED">
        <w:rPr>
          <w:rFonts w:ascii="Sylfaen" w:hAnsi="Sylfaen" w:cs="Sylfaen"/>
          <w:sz w:val="20"/>
          <w:lang w:val="ru-RU"/>
        </w:rPr>
        <w:t>Հայտերը</w:t>
      </w:r>
      <w:r w:rsidRPr="00A340ED">
        <w:rPr>
          <w:rFonts w:ascii="Arial Armenian" w:hAnsi="Arial Armenian" w:cs="Sylfaen"/>
          <w:sz w:val="20"/>
          <w:lang w:val="af-ZA"/>
        </w:rPr>
        <w:t xml:space="preserve">, </w:t>
      </w:r>
      <w:r w:rsidRPr="00A340ED">
        <w:rPr>
          <w:rFonts w:ascii="Sylfaen" w:hAnsi="Sylfaen" w:cs="Sylfaen"/>
          <w:sz w:val="20"/>
          <w:lang w:val="ru-RU"/>
        </w:rPr>
        <w:t>հայերենից</w:t>
      </w:r>
      <w:r w:rsidRPr="00A340ED">
        <w:rPr>
          <w:rFonts w:ascii="Arial Armenian" w:hAnsi="Arial Armenian" w:cs="Sylfaen"/>
          <w:sz w:val="20"/>
          <w:lang w:val="af-ZA"/>
        </w:rPr>
        <w:t xml:space="preserve"> </w:t>
      </w:r>
      <w:r w:rsidRPr="00A340ED">
        <w:rPr>
          <w:rFonts w:ascii="Sylfaen" w:hAnsi="Sylfaen" w:cs="Sylfaen"/>
          <w:sz w:val="20"/>
          <w:lang w:val="ru-RU"/>
        </w:rPr>
        <w:t>բացի</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ներկայացվել</w:t>
      </w:r>
      <w:r w:rsidRPr="00A340ED">
        <w:rPr>
          <w:rFonts w:ascii="Arial Armenian" w:hAnsi="Arial Armenian" w:cs="Sylfaen"/>
          <w:sz w:val="20"/>
          <w:lang w:val="af-ZA"/>
        </w:rPr>
        <w:t xml:space="preserve"> </w:t>
      </w:r>
      <w:r w:rsidRPr="00A340ED">
        <w:rPr>
          <w:rFonts w:ascii="Sylfaen" w:hAnsi="Sylfaen" w:cs="Sylfaen"/>
          <w:sz w:val="20"/>
          <w:lang w:val="ru-RU"/>
        </w:rPr>
        <w:t>նաև</w:t>
      </w:r>
      <w:r w:rsidRPr="00A340ED">
        <w:rPr>
          <w:rFonts w:ascii="Arial Armenian" w:hAnsi="Arial Armenian" w:cs="Sylfaen"/>
          <w:sz w:val="20"/>
          <w:lang w:val="af-ZA"/>
        </w:rPr>
        <w:t xml:space="preserve"> </w:t>
      </w:r>
      <w:r w:rsidRPr="00A340ED">
        <w:rPr>
          <w:rFonts w:ascii="Sylfaen" w:hAnsi="Sylfaen" w:cs="Sylfaen"/>
          <w:sz w:val="20"/>
          <w:lang w:val="ru-RU"/>
        </w:rPr>
        <w:t>անգլերեն</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ռուսերեն։</w:t>
      </w:r>
      <w:r w:rsidRPr="00A340ED">
        <w:rPr>
          <w:rFonts w:ascii="Arial Armenian" w:hAnsi="Arial Armenian" w:cs="Sylfaen"/>
          <w:sz w:val="20"/>
          <w:lang w:val="af-ZA"/>
        </w:rPr>
        <w:t xml:space="preserve"> </w:t>
      </w:r>
    </w:p>
    <w:p w:rsidR="0081576D" w:rsidRPr="00A340ED" w:rsidRDefault="0081576D" w:rsidP="0081576D">
      <w:pPr>
        <w:jc w:val="center"/>
        <w:rPr>
          <w:rFonts w:ascii="Arial Armenian" w:hAnsi="Arial Armenian"/>
          <w:b/>
          <w:szCs w:val="22"/>
          <w:lang w:val="af-ZA"/>
        </w:rPr>
      </w:pPr>
    </w:p>
    <w:p w:rsidR="0081576D" w:rsidRPr="00A340ED" w:rsidRDefault="0081576D" w:rsidP="0081576D">
      <w:pPr>
        <w:jc w:val="center"/>
        <w:rPr>
          <w:rFonts w:ascii="Arial Armenian" w:hAnsi="Arial Armenian"/>
          <w:b/>
          <w:sz w:val="20"/>
          <w:lang w:val="af-ZA"/>
        </w:rPr>
      </w:pPr>
      <w:r w:rsidRPr="00A340ED">
        <w:rPr>
          <w:rFonts w:ascii="Arial Armenian" w:hAnsi="Arial Armenian"/>
          <w:b/>
          <w:sz w:val="20"/>
          <w:lang w:val="af-ZA"/>
        </w:rPr>
        <w:t xml:space="preserve">2. </w:t>
      </w:r>
      <w:r w:rsidRPr="00A340ED">
        <w:rPr>
          <w:rFonts w:ascii="Sylfaen" w:hAnsi="Sylfaen" w:cs="Sylfaen"/>
          <w:b/>
          <w:sz w:val="20"/>
          <w:lang w:val="es-ES"/>
        </w:rPr>
        <w:t>ԸՆԹԱՑԱԿԱՐԳԻ</w:t>
      </w:r>
      <w:r w:rsidRPr="00A340ED">
        <w:rPr>
          <w:rFonts w:ascii="Arial Armenian" w:hAnsi="Arial Armenian"/>
          <w:b/>
          <w:sz w:val="20"/>
          <w:lang w:val="af-ZA"/>
        </w:rPr>
        <w:t xml:space="preserve"> </w:t>
      </w:r>
      <w:r w:rsidRPr="00A340ED">
        <w:rPr>
          <w:rFonts w:ascii="Sylfaen" w:hAnsi="Sylfaen" w:cs="Sylfaen"/>
          <w:b/>
          <w:sz w:val="20"/>
          <w:lang w:val="es-ES"/>
        </w:rPr>
        <w:t>ՀԱՅՏԸ</w:t>
      </w:r>
    </w:p>
    <w:p w:rsidR="0081576D" w:rsidRPr="00A340ED" w:rsidRDefault="0081576D" w:rsidP="0081576D">
      <w:pPr>
        <w:ind w:firstLine="720"/>
        <w:jc w:val="center"/>
        <w:rPr>
          <w:rFonts w:ascii="Arial Armenian" w:hAnsi="Arial Armenian"/>
          <w:szCs w:val="22"/>
          <w:lang w:val="af-ZA"/>
        </w:rPr>
      </w:pPr>
    </w:p>
    <w:p w:rsidR="0081576D" w:rsidRPr="00A340ED" w:rsidRDefault="0081576D" w:rsidP="0081576D">
      <w:pPr>
        <w:ind w:firstLine="567"/>
        <w:jc w:val="both"/>
        <w:rPr>
          <w:rFonts w:ascii="Arial Armenian" w:hAnsi="Arial Armenian"/>
          <w:sz w:val="20"/>
          <w:szCs w:val="20"/>
          <w:lang w:val="es-ES"/>
        </w:rPr>
      </w:pPr>
      <w:r w:rsidRPr="00A340ED">
        <w:rPr>
          <w:rFonts w:ascii="Sylfaen" w:hAnsi="Sylfaen" w:cs="Sylfaen"/>
          <w:sz w:val="20"/>
          <w:szCs w:val="20"/>
          <w:lang w:val="hy-AM"/>
        </w:rPr>
        <w:t>Ընթացակարգին</w:t>
      </w:r>
      <w:r w:rsidRPr="00A340ED">
        <w:rPr>
          <w:rFonts w:ascii="Arial Armenian" w:hAnsi="Arial Armenian"/>
          <w:sz w:val="20"/>
          <w:szCs w:val="20"/>
          <w:lang w:val="hy-AM"/>
        </w:rPr>
        <w:t xml:space="preserve"> </w:t>
      </w:r>
      <w:r w:rsidRPr="00A340ED">
        <w:rPr>
          <w:rFonts w:ascii="Sylfaen" w:hAnsi="Sylfaen" w:cs="Sylfaen"/>
          <w:sz w:val="20"/>
          <w:szCs w:val="20"/>
          <w:lang w:val="hy-AM"/>
        </w:rPr>
        <w:t>մասնակցելու</w:t>
      </w:r>
      <w:r w:rsidRPr="00A340ED">
        <w:rPr>
          <w:rFonts w:ascii="Arial Armenian" w:hAnsi="Arial Armenia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sz w:val="20"/>
          <w:szCs w:val="20"/>
          <w:lang w:val="hy-AM"/>
        </w:rPr>
        <w:t xml:space="preserve"> </w:t>
      </w:r>
      <w:r w:rsidRPr="00A340ED">
        <w:rPr>
          <w:rFonts w:ascii="Sylfaen" w:hAnsi="Sylfaen" w:cs="Sylfaen"/>
          <w:sz w:val="20"/>
          <w:szCs w:val="20"/>
        </w:rPr>
        <w:t>մ</w:t>
      </w:r>
      <w:r w:rsidRPr="00A340ED">
        <w:rPr>
          <w:rFonts w:ascii="Sylfaen" w:hAnsi="Sylfaen" w:cs="Sylfaen"/>
          <w:sz w:val="20"/>
          <w:szCs w:val="20"/>
          <w:lang w:val="hy-AM"/>
        </w:rPr>
        <w:t>ասնակիցը</w:t>
      </w:r>
      <w:r w:rsidRPr="00A340ED">
        <w:rPr>
          <w:rFonts w:ascii="Arial Armenian" w:hAnsi="Arial Armenian"/>
          <w:sz w:val="20"/>
          <w:szCs w:val="20"/>
          <w:lang w:val="hy-AM"/>
        </w:rPr>
        <w:t xml:space="preserve">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հրավերի</w:t>
      </w:r>
      <w:r w:rsidRPr="00A340ED">
        <w:rPr>
          <w:rFonts w:ascii="Arial Armenian" w:hAnsi="Arial Armenian"/>
          <w:sz w:val="20"/>
          <w:szCs w:val="20"/>
          <w:lang w:val="af-ZA"/>
        </w:rPr>
        <w:t xml:space="preserve"> 2-</w:t>
      </w:r>
      <w:r w:rsidRPr="00A340ED">
        <w:rPr>
          <w:rFonts w:ascii="Sylfaen" w:hAnsi="Sylfaen" w:cs="Sylfaen"/>
          <w:sz w:val="20"/>
          <w:szCs w:val="20"/>
        </w:rPr>
        <w:t>րդ</w:t>
      </w:r>
      <w:r w:rsidRPr="00A340ED">
        <w:rPr>
          <w:rFonts w:ascii="Arial Armenian" w:hAnsi="Arial Armenian"/>
          <w:sz w:val="20"/>
          <w:szCs w:val="20"/>
          <w:lang w:val="af-ZA"/>
        </w:rPr>
        <w:t xml:space="preserve"> </w:t>
      </w:r>
      <w:r w:rsidRPr="00A340ED">
        <w:rPr>
          <w:rFonts w:ascii="Sylfaen" w:hAnsi="Sylfaen" w:cs="Sylfaen"/>
          <w:sz w:val="20"/>
          <w:szCs w:val="20"/>
        </w:rPr>
        <w:t>մասի</w:t>
      </w:r>
      <w:r w:rsidRPr="00A340ED">
        <w:rPr>
          <w:rFonts w:ascii="Arial Armenian" w:hAnsi="Arial Armenian"/>
          <w:sz w:val="20"/>
          <w:szCs w:val="20"/>
          <w:lang w:val="af-ZA"/>
        </w:rPr>
        <w:t xml:space="preserve"> 3-</w:t>
      </w:r>
      <w:r w:rsidRPr="00A340ED">
        <w:rPr>
          <w:rFonts w:ascii="Sylfaen" w:hAnsi="Sylfaen" w:cs="Sylfaen"/>
          <w:sz w:val="20"/>
          <w:szCs w:val="20"/>
        </w:rPr>
        <w:t>րդ</w:t>
      </w:r>
      <w:r w:rsidRPr="00A340ED">
        <w:rPr>
          <w:rFonts w:ascii="Arial Armenian" w:hAnsi="Arial Armenian"/>
          <w:sz w:val="20"/>
          <w:szCs w:val="20"/>
          <w:lang w:val="af-ZA"/>
        </w:rPr>
        <w:t xml:space="preserve"> </w:t>
      </w:r>
      <w:r w:rsidRPr="00A340ED">
        <w:rPr>
          <w:rFonts w:ascii="Sylfaen" w:hAnsi="Sylfaen" w:cs="Sylfaen"/>
          <w:sz w:val="20"/>
          <w:szCs w:val="20"/>
        </w:rPr>
        <w:t>բաժնով</w:t>
      </w:r>
      <w:r w:rsidRPr="00A340ED">
        <w:rPr>
          <w:rFonts w:ascii="Arial Armenian" w:hAnsi="Arial Armenian"/>
          <w:sz w:val="20"/>
          <w:szCs w:val="20"/>
          <w:lang w:val="af-ZA"/>
        </w:rPr>
        <w:t xml:space="preserve"> </w:t>
      </w:r>
      <w:r w:rsidRPr="00A340ED">
        <w:rPr>
          <w:rFonts w:ascii="Sylfaen" w:hAnsi="Sylfaen" w:cs="Sylfaen"/>
          <w:sz w:val="20"/>
          <w:szCs w:val="20"/>
        </w:rPr>
        <w:t>սահմանված</w:t>
      </w:r>
      <w:r w:rsidRPr="00A340ED">
        <w:rPr>
          <w:rFonts w:ascii="Arial Armenian" w:hAnsi="Arial Armenian"/>
          <w:sz w:val="20"/>
          <w:szCs w:val="20"/>
          <w:lang w:val="af-ZA"/>
        </w:rPr>
        <w:t xml:space="preserve"> </w:t>
      </w:r>
      <w:r w:rsidRPr="00A340ED">
        <w:rPr>
          <w:rFonts w:ascii="Sylfaen" w:hAnsi="Sylfaen" w:cs="Sylfaen"/>
          <w:sz w:val="20"/>
          <w:szCs w:val="20"/>
        </w:rPr>
        <w:t>կարգով</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ներկայացնում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հայտ</w:t>
      </w:r>
      <w:r w:rsidRPr="00A340ED">
        <w:rPr>
          <w:rFonts w:ascii="Arial Armenian" w:hAnsi="Arial Armenian"/>
          <w:sz w:val="20"/>
          <w:szCs w:val="20"/>
          <w:lang w:val="hy-AM"/>
        </w:rPr>
        <w:t xml:space="preserve">: </w:t>
      </w:r>
      <w:r w:rsidRPr="00A340ED">
        <w:rPr>
          <w:rFonts w:ascii="Sylfaen" w:hAnsi="Sylfaen" w:cs="Sylfaen"/>
          <w:sz w:val="20"/>
          <w:szCs w:val="20"/>
          <w:lang w:val="hy-AM"/>
        </w:rPr>
        <w:t>Հայտին</w:t>
      </w:r>
      <w:r w:rsidRPr="00A340ED">
        <w:rPr>
          <w:rFonts w:ascii="Arial Armenian" w:hAnsi="Arial Armenian"/>
          <w:sz w:val="20"/>
          <w:szCs w:val="20"/>
          <w:lang w:val="hy-AM"/>
        </w:rPr>
        <w:t xml:space="preserve"> </w:t>
      </w:r>
      <w:r w:rsidRPr="00A340ED">
        <w:rPr>
          <w:rFonts w:ascii="Sylfaen" w:hAnsi="Sylfaen" w:cs="Sylfaen"/>
          <w:sz w:val="20"/>
          <w:szCs w:val="20"/>
          <w:lang w:val="hy-AM"/>
        </w:rPr>
        <w:t>կցվում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են</w:t>
      </w:r>
      <w:r w:rsidRPr="00A340ED">
        <w:rPr>
          <w:rFonts w:ascii="Arial Armenian" w:hAnsi="Arial Armenian"/>
          <w:sz w:val="20"/>
          <w:szCs w:val="20"/>
          <w:lang w:val="hy-AM"/>
        </w:rPr>
        <w:t xml:space="preserve"> </w:t>
      </w:r>
      <w:r w:rsidRPr="00A340ED">
        <w:rPr>
          <w:rFonts w:ascii="Sylfaen" w:hAnsi="Sylfaen" w:cs="Sylfaen"/>
          <w:sz w:val="20"/>
          <w:szCs w:val="20"/>
          <w:lang w:val="hy-AM"/>
        </w:rPr>
        <w:t>սույն</w:t>
      </w:r>
      <w:r w:rsidRPr="00A340ED">
        <w:rPr>
          <w:rFonts w:ascii="Arial Armenian" w:hAnsi="Arial Armenian"/>
          <w:sz w:val="20"/>
          <w:szCs w:val="20"/>
          <w:lang w:val="hy-AM"/>
        </w:rPr>
        <w:t xml:space="preserve"> </w:t>
      </w:r>
      <w:r w:rsidRPr="00A340ED">
        <w:rPr>
          <w:rFonts w:ascii="Sylfaen" w:hAnsi="Sylfaen" w:cs="Sylfaen"/>
          <w:sz w:val="20"/>
          <w:szCs w:val="20"/>
          <w:lang w:val="hy-AM"/>
        </w:rPr>
        <w:t>հրավերով</w:t>
      </w:r>
      <w:r w:rsidRPr="00A340ED">
        <w:rPr>
          <w:rFonts w:ascii="Arial Armenian" w:hAnsi="Arial Armenian"/>
          <w:sz w:val="20"/>
          <w:szCs w:val="20"/>
          <w:lang w:val="hy-AM"/>
        </w:rPr>
        <w:t xml:space="preserve"> </w:t>
      </w:r>
      <w:r w:rsidRPr="00A340ED">
        <w:rPr>
          <w:rFonts w:ascii="Sylfaen" w:hAnsi="Sylfaen" w:cs="Sylfaen"/>
          <w:sz w:val="20"/>
          <w:szCs w:val="20"/>
          <w:lang w:val="hy-AM"/>
        </w:rPr>
        <w:t>նախատեսված</w:t>
      </w:r>
      <w:r w:rsidRPr="00A340ED">
        <w:rPr>
          <w:rFonts w:ascii="Arial Armenian" w:hAnsi="Arial Armenian"/>
          <w:sz w:val="20"/>
          <w:szCs w:val="20"/>
          <w:lang w:val="hy-AM"/>
        </w:rPr>
        <w:t xml:space="preserve"> </w:t>
      </w:r>
      <w:r w:rsidRPr="00A340ED">
        <w:rPr>
          <w:rFonts w:ascii="Sylfaen" w:hAnsi="Sylfaen" w:cs="Sylfaen"/>
          <w:sz w:val="20"/>
          <w:szCs w:val="20"/>
          <w:lang w:val="hy-AM"/>
        </w:rPr>
        <w:t>համապատասխան</w:t>
      </w:r>
      <w:r w:rsidRPr="00A340ED">
        <w:rPr>
          <w:rFonts w:ascii="Arial Armenian" w:hAnsi="Arial Armenian"/>
          <w:sz w:val="20"/>
          <w:szCs w:val="20"/>
          <w:lang w:val="hy-AM"/>
        </w:rPr>
        <w:t xml:space="preserve"> </w:t>
      </w:r>
      <w:r w:rsidRPr="00A340ED">
        <w:rPr>
          <w:rFonts w:ascii="Sylfaen" w:hAnsi="Sylfaen" w:cs="Sylfaen"/>
          <w:sz w:val="20"/>
          <w:szCs w:val="20"/>
          <w:lang w:val="hy-AM"/>
        </w:rPr>
        <w:t>փաստաթղթեր</w:t>
      </w:r>
      <w:r w:rsidRPr="00A340ED">
        <w:rPr>
          <w:rFonts w:ascii="Sylfaen" w:hAnsi="Sylfaen" w:cs="Sylfaen"/>
          <w:sz w:val="20"/>
          <w:szCs w:val="20"/>
          <w:lang w:val="es-ES"/>
        </w:rPr>
        <w:t>ը</w:t>
      </w:r>
      <w:r w:rsidRPr="00A340ED">
        <w:rPr>
          <w:rFonts w:ascii="Arial Armenian" w:hAnsi="Arial Armenian"/>
          <w:sz w:val="20"/>
          <w:szCs w:val="20"/>
          <w:lang w:val="es-ES"/>
        </w:rPr>
        <w:t>:</w:t>
      </w:r>
    </w:p>
    <w:p w:rsidR="0081576D" w:rsidRPr="00A340ED" w:rsidRDefault="0081576D" w:rsidP="0081576D">
      <w:pPr>
        <w:ind w:firstLine="567"/>
        <w:jc w:val="both"/>
        <w:rPr>
          <w:rFonts w:ascii="Arial Armenian" w:hAnsi="Arial Armenian" w:cs="Sylfaen"/>
          <w:sz w:val="20"/>
          <w:lang w:val="es-ES"/>
        </w:rPr>
      </w:pPr>
      <w:r w:rsidRPr="00A340ED">
        <w:rPr>
          <w:rFonts w:ascii="Sylfaen" w:hAnsi="Sylfaen" w:cs="Sylfaen"/>
          <w:sz w:val="20"/>
        </w:rPr>
        <w:t>Մասնակիցը</w:t>
      </w:r>
      <w:r w:rsidRPr="00A340ED">
        <w:rPr>
          <w:rFonts w:ascii="Arial Armenian" w:hAnsi="Arial Armenian" w:cs="Sylfaen"/>
          <w:sz w:val="20"/>
          <w:lang w:val="es-ES"/>
        </w:rPr>
        <w:t xml:space="preserve"> </w:t>
      </w:r>
      <w:r w:rsidRPr="00A340ED">
        <w:rPr>
          <w:rFonts w:ascii="Sylfaen" w:hAnsi="Sylfaen" w:cs="Sylfaen"/>
          <w:sz w:val="20"/>
        </w:rPr>
        <w:t>հայտով</w:t>
      </w:r>
      <w:r w:rsidRPr="00A340ED">
        <w:rPr>
          <w:rFonts w:ascii="Arial Armenian" w:hAnsi="Arial Armenian" w:cs="Sylfaen"/>
          <w:sz w:val="20"/>
          <w:lang w:val="es-ES"/>
        </w:rPr>
        <w:t xml:space="preserve"> </w:t>
      </w:r>
      <w:r w:rsidRPr="00A340ED">
        <w:rPr>
          <w:rFonts w:ascii="Sylfaen" w:hAnsi="Sylfaen" w:cs="Sylfaen"/>
          <w:sz w:val="20"/>
        </w:rPr>
        <w:t>ներկայացնում</w:t>
      </w:r>
      <w:r w:rsidRPr="00A340ED">
        <w:rPr>
          <w:rFonts w:ascii="Arial Armenian" w:hAnsi="Arial Armenian" w:cs="Sylfaen"/>
          <w:sz w:val="20"/>
          <w:lang w:val="es-ES"/>
        </w:rPr>
        <w:t xml:space="preserve"> </w:t>
      </w:r>
      <w:r w:rsidRPr="00A340ED">
        <w:rPr>
          <w:rFonts w:ascii="Sylfaen" w:hAnsi="Sylfaen" w:cs="Sylfaen"/>
          <w:sz w:val="20"/>
        </w:rPr>
        <w:t>է</w:t>
      </w:r>
      <w:r w:rsidRPr="00A340ED">
        <w:rPr>
          <w:rFonts w:ascii="Arial Armenian" w:hAnsi="Arial Armenian" w:cs="Sylfaen"/>
          <w:sz w:val="20"/>
          <w:lang w:val="es-ES"/>
        </w:rPr>
        <w:t xml:space="preserve"> </w:t>
      </w:r>
      <w:r w:rsidRPr="00A340ED">
        <w:rPr>
          <w:rFonts w:ascii="Sylfaen" w:hAnsi="Sylfaen" w:cs="Sylfaen"/>
          <w:sz w:val="20"/>
        </w:rPr>
        <w:t>իր</w:t>
      </w:r>
      <w:r w:rsidRPr="00A340ED">
        <w:rPr>
          <w:rFonts w:ascii="Arial Armenian" w:hAnsi="Arial Armenian" w:cs="Sylfaen"/>
          <w:sz w:val="20"/>
          <w:lang w:val="es-ES"/>
        </w:rPr>
        <w:t xml:space="preserve"> </w:t>
      </w:r>
      <w:r w:rsidRPr="00A340ED">
        <w:rPr>
          <w:rFonts w:ascii="Sylfaen" w:hAnsi="Sylfaen" w:cs="Sylfaen"/>
          <w:sz w:val="20"/>
        </w:rPr>
        <w:t>կողմից</w:t>
      </w:r>
      <w:r w:rsidRPr="00A340ED">
        <w:rPr>
          <w:rFonts w:ascii="Arial Armenian" w:hAnsi="Arial Armenian" w:cs="Sylfaen"/>
          <w:sz w:val="20"/>
          <w:lang w:val="es-ES"/>
        </w:rPr>
        <w:t xml:space="preserve"> </w:t>
      </w:r>
      <w:r w:rsidRPr="00A340ED">
        <w:rPr>
          <w:rFonts w:ascii="Sylfaen" w:hAnsi="Sylfaen" w:cs="Sylfaen"/>
          <w:sz w:val="20"/>
        </w:rPr>
        <w:t>հաստատված</w:t>
      </w:r>
      <w:r w:rsidRPr="00A340ED">
        <w:rPr>
          <w:rFonts w:ascii="Arial Armenian" w:hAnsi="Arial Armenian" w:cs="Sylfaen"/>
          <w:sz w:val="20"/>
          <w:lang w:val="es-ES"/>
        </w:rPr>
        <w:t>`</w:t>
      </w:r>
    </w:p>
    <w:p w:rsidR="0081576D" w:rsidRPr="00A340ED" w:rsidRDefault="0081576D" w:rsidP="0081576D">
      <w:pPr>
        <w:ind w:firstLine="567"/>
        <w:jc w:val="both"/>
        <w:rPr>
          <w:rFonts w:ascii="Arial Armenian" w:hAnsi="Arial Armenian" w:cs="Sylfaen"/>
          <w:sz w:val="20"/>
          <w:lang w:val="es-ES"/>
        </w:rPr>
      </w:pPr>
      <w:r w:rsidRPr="00A340ED">
        <w:rPr>
          <w:rFonts w:ascii="Arial Armenian" w:hAnsi="Arial Armenian" w:cs="Sylfaen"/>
          <w:sz w:val="20"/>
          <w:lang w:val="es-ES"/>
        </w:rPr>
        <w:t xml:space="preserve">2.1 </w:t>
      </w:r>
      <w:r w:rsidRPr="00A340ED">
        <w:rPr>
          <w:rFonts w:ascii="Sylfaen" w:hAnsi="Sylfaen" w:cs="Sylfaen"/>
          <w:sz w:val="20"/>
          <w:lang w:val="ru-RU"/>
        </w:rPr>
        <w:t>ընթացակարգին</w:t>
      </w:r>
      <w:r w:rsidRPr="00A340ED">
        <w:rPr>
          <w:rFonts w:ascii="Arial Armenian" w:hAnsi="Arial Armenian" w:cs="Sylfaen"/>
          <w:sz w:val="20"/>
          <w:lang w:val="af-ZA"/>
        </w:rPr>
        <w:t xml:space="preserve"> </w:t>
      </w:r>
      <w:r w:rsidRPr="00A340ED">
        <w:rPr>
          <w:rFonts w:ascii="Sylfaen" w:hAnsi="Sylfaen" w:cs="Sylfaen"/>
          <w:sz w:val="20"/>
          <w:lang w:val="ru-RU"/>
        </w:rPr>
        <w:t>մասնակցելու</w:t>
      </w:r>
      <w:r w:rsidRPr="00A340ED">
        <w:rPr>
          <w:rFonts w:ascii="Arial Armenian" w:hAnsi="Arial Armenian" w:cs="Sylfaen"/>
          <w:sz w:val="20"/>
          <w:lang w:val="af-ZA"/>
        </w:rPr>
        <w:t xml:space="preserve"> </w:t>
      </w:r>
      <w:r w:rsidRPr="00A340ED">
        <w:rPr>
          <w:rFonts w:ascii="Sylfaen" w:hAnsi="Sylfaen" w:cs="Sylfaen"/>
          <w:sz w:val="20"/>
          <w:lang w:val="ru-RU"/>
        </w:rPr>
        <w:t>դիմում</w:t>
      </w:r>
      <w:r w:rsidRPr="00A340ED">
        <w:rPr>
          <w:rFonts w:ascii="Arial Armenian" w:hAnsi="Arial Armenian" w:cs="Sylfaen"/>
          <w:sz w:val="20"/>
          <w:lang w:val="es-ES"/>
        </w:rPr>
        <w:t>-</w:t>
      </w:r>
      <w:r w:rsidRPr="00A340ED">
        <w:rPr>
          <w:rFonts w:ascii="Sylfaen" w:hAnsi="Sylfaen" w:cs="Sylfaen"/>
          <w:sz w:val="20"/>
        </w:rPr>
        <w:t>հայտարարություն</w:t>
      </w:r>
      <w:r w:rsidRPr="00A340ED">
        <w:rPr>
          <w:rFonts w:ascii="Arial Armenian" w:hAnsi="Arial Armenian" w:cs="Sylfaen"/>
          <w:sz w:val="20"/>
          <w:lang w:val="af-ZA"/>
        </w:rPr>
        <w:t xml:space="preserve">` </w:t>
      </w:r>
      <w:r w:rsidRPr="00A340ED">
        <w:rPr>
          <w:rFonts w:ascii="Sylfaen" w:hAnsi="Sylfaen" w:cs="Sylfaen"/>
          <w:sz w:val="20"/>
          <w:lang w:val="af-ZA"/>
        </w:rPr>
        <w:t>համաձայն</w:t>
      </w:r>
      <w:r w:rsidRPr="00A340ED">
        <w:rPr>
          <w:rFonts w:ascii="Arial Armenian" w:hAnsi="Arial Armenian" w:cs="Sylfaen"/>
          <w:sz w:val="20"/>
          <w:lang w:val="af-ZA"/>
        </w:rPr>
        <w:t xml:space="preserve"> </w:t>
      </w:r>
      <w:r w:rsidRPr="00A340ED">
        <w:rPr>
          <w:rFonts w:ascii="Sylfaen" w:hAnsi="Sylfaen" w:cs="Sylfaen"/>
          <w:sz w:val="20"/>
          <w:lang w:val="af-ZA"/>
        </w:rPr>
        <w:t>հ</w:t>
      </w:r>
      <w:r w:rsidRPr="00A340ED">
        <w:rPr>
          <w:rFonts w:ascii="Sylfaen" w:hAnsi="Sylfaen" w:cs="Sylfaen"/>
          <w:sz w:val="20"/>
          <w:lang w:val="ru-RU"/>
        </w:rPr>
        <w:t>ավելված</w:t>
      </w:r>
      <w:r w:rsidRPr="00A340ED">
        <w:rPr>
          <w:rFonts w:ascii="Arial Armenian" w:hAnsi="Arial Armenian" w:cs="Sylfaen"/>
          <w:sz w:val="20"/>
          <w:lang w:val="af-ZA"/>
        </w:rPr>
        <w:t xml:space="preserve"> N 1-</w:t>
      </w:r>
      <w:r w:rsidRPr="00A340ED">
        <w:rPr>
          <w:rFonts w:ascii="Sylfaen" w:hAnsi="Sylfaen" w:cs="Sylfaen"/>
          <w:sz w:val="20"/>
          <w:lang w:val="af-ZA"/>
        </w:rPr>
        <w:t>ի</w:t>
      </w:r>
      <w:r w:rsidRPr="00A340ED">
        <w:rPr>
          <w:rFonts w:ascii="Arial Armenian" w:hAnsi="Arial Armenian" w:cs="Sylfaen"/>
          <w:sz w:val="20"/>
          <w:lang w:val="es-ES"/>
        </w:rPr>
        <w:t>.</w:t>
      </w:r>
    </w:p>
    <w:p w:rsidR="0081576D" w:rsidRPr="00A340ED" w:rsidRDefault="0081576D" w:rsidP="0081576D">
      <w:pPr>
        <w:spacing w:line="276" w:lineRule="auto"/>
        <w:ind w:firstLine="567"/>
        <w:jc w:val="both"/>
        <w:rPr>
          <w:rFonts w:ascii="Arial Armenian" w:hAnsi="Arial Armenian" w:cs="Sylfaen"/>
          <w:sz w:val="20"/>
          <w:lang w:val="af-ZA"/>
        </w:rPr>
      </w:pPr>
      <w:r w:rsidRPr="00A340ED">
        <w:rPr>
          <w:rFonts w:ascii="Arial Armenian" w:hAnsi="Arial Armenian" w:cs="Sylfaen"/>
          <w:sz w:val="20"/>
          <w:szCs w:val="20"/>
          <w:lang w:val="af-ZA" w:eastAsia="ru-RU"/>
        </w:rPr>
        <w:t xml:space="preserve">2.2 </w:t>
      </w:r>
      <w:r w:rsidRPr="00A340ED">
        <w:rPr>
          <w:rFonts w:ascii="Sylfaen" w:hAnsi="Sylfaen" w:cs="Sylfaen"/>
          <w:sz w:val="20"/>
          <w:szCs w:val="20"/>
          <w:lang w:val="af-ZA" w:eastAsia="ru-RU"/>
        </w:rPr>
        <w:t>ենթակապալի</w:t>
      </w:r>
      <w:r w:rsidRPr="00A340ED">
        <w:rPr>
          <w:rFonts w:ascii="Arial Armenian" w:hAnsi="Arial Armenian" w:cs="Sylfaen"/>
          <w:sz w:val="20"/>
          <w:szCs w:val="20"/>
          <w:lang w:val="af-ZA" w:eastAsia="ru-RU"/>
        </w:rPr>
        <w:t xml:space="preserve"> </w:t>
      </w:r>
      <w:r w:rsidRPr="00A340ED">
        <w:rPr>
          <w:rFonts w:ascii="Sylfaen" w:hAnsi="Sylfaen" w:cs="Sylfaen"/>
          <w:sz w:val="20"/>
        </w:rPr>
        <w:t>պայմանագրի</w:t>
      </w:r>
      <w:r w:rsidRPr="00A340ED">
        <w:rPr>
          <w:rFonts w:ascii="Arial Armenian" w:hAnsi="Arial Armenian" w:cs="Sylfaen"/>
          <w:sz w:val="20"/>
          <w:lang w:val="af-ZA"/>
        </w:rPr>
        <w:t xml:space="preserve"> </w:t>
      </w:r>
      <w:r w:rsidRPr="00A340ED">
        <w:rPr>
          <w:rFonts w:ascii="Sylfaen" w:hAnsi="Sylfaen" w:cs="Sylfaen"/>
          <w:sz w:val="20"/>
        </w:rPr>
        <w:t>պատճենը</w:t>
      </w:r>
      <w:r w:rsidRPr="00A340ED">
        <w:rPr>
          <w:rFonts w:ascii="Arial Armenian" w:hAnsi="Arial Armenian" w:cs="Sylfaen"/>
          <w:sz w:val="20"/>
          <w:lang w:val="af-ZA"/>
        </w:rPr>
        <w:t xml:space="preserve"> </w:t>
      </w:r>
      <w:r w:rsidRPr="00A340ED">
        <w:rPr>
          <w:rFonts w:ascii="Sylfaen" w:hAnsi="Sylfaen" w:cs="Sylfaen"/>
          <w:sz w:val="20"/>
        </w:rPr>
        <w:t>և</w:t>
      </w:r>
      <w:r w:rsidRPr="00A340ED">
        <w:rPr>
          <w:rFonts w:ascii="Arial Armenian" w:hAnsi="Arial Armenian" w:cs="Sylfaen"/>
          <w:sz w:val="20"/>
          <w:lang w:val="af-ZA"/>
        </w:rPr>
        <w:t xml:space="preserve"> </w:t>
      </w:r>
      <w:r w:rsidRPr="00A340ED">
        <w:rPr>
          <w:rFonts w:ascii="Sylfaen" w:hAnsi="Sylfaen" w:cs="Sylfaen"/>
          <w:sz w:val="20"/>
        </w:rPr>
        <w:t>դրա</w:t>
      </w:r>
      <w:r w:rsidRPr="00A340ED">
        <w:rPr>
          <w:rFonts w:ascii="Arial Armenian" w:hAnsi="Arial Armenian" w:cs="Sylfaen"/>
          <w:sz w:val="20"/>
          <w:lang w:val="af-ZA"/>
        </w:rPr>
        <w:t xml:space="preserve"> </w:t>
      </w:r>
      <w:r w:rsidRPr="00A340ED">
        <w:rPr>
          <w:rFonts w:ascii="Sylfaen" w:hAnsi="Sylfaen" w:cs="Sylfaen"/>
          <w:sz w:val="20"/>
        </w:rPr>
        <w:t>կողմ</w:t>
      </w:r>
      <w:r w:rsidRPr="00A340ED">
        <w:rPr>
          <w:rFonts w:ascii="Arial Armenian" w:hAnsi="Arial Armenian" w:cs="Sylfaen"/>
          <w:sz w:val="20"/>
          <w:lang w:val="af-ZA"/>
        </w:rPr>
        <w:t xml:space="preserve"> </w:t>
      </w:r>
      <w:r w:rsidRPr="00A340ED">
        <w:rPr>
          <w:rFonts w:ascii="Sylfaen" w:hAnsi="Sylfaen" w:cs="Sylfaen"/>
          <w:sz w:val="20"/>
        </w:rPr>
        <w:t>հանդիսացող</w:t>
      </w:r>
      <w:r w:rsidRPr="00A340ED">
        <w:rPr>
          <w:rFonts w:ascii="Arial Armenian" w:hAnsi="Arial Armenian" w:cs="Sylfaen"/>
          <w:sz w:val="20"/>
          <w:lang w:val="af-ZA"/>
        </w:rPr>
        <w:t xml:space="preserve"> </w:t>
      </w:r>
      <w:r w:rsidRPr="00A340ED">
        <w:rPr>
          <w:rFonts w:ascii="Sylfaen" w:hAnsi="Sylfaen" w:cs="Sylfaen"/>
          <w:sz w:val="20"/>
        </w:rPr>
        <w:t>անձի</w:t>
      </w:r>
      <w:r w:rsidRPr="00A340ED">
        <w:rPr>
          <w:rFonts w:ascii="Arial Armenian" w:hAnsi="Arial Armenian" w:cs="Sylfaen"/>
          <w:sz w:val="20"/>
          <w:lang w:val="af-ZA"/>
        </w:rPr>
        <w:t xml:space="preserve"> </w:t>
      </w:r>
      <w:r w:rsidRPr="00A340ED">
        <w:rPr>
          <w:rFonts w:ascii="Sylfaen" w:hAnsi="Sylfaen" w:cs="Sylfaen"/>
          <w:sz w:val="20"/>
        </w:rPr>
        <w:t>տվյալները</w:t>
      </w:r>
      <w:r w:rsidRPr="00A340ED">
        <w:rPr>
          <w:rFonts w:ascii="Arial Armenian" w:hAnsi="Arial Armenian" w:cs="Sylfaen"/>
          <w:sz w:val="20"/>
          <w:lang w:val="af-ZA"/>
        </w:rPr>
        <w:t xml:space="preserve">, </w:t>
      </w:r>
      <w:r w:rsidRPr="00A340ED">
        <w:rPr>
          <w:rFonts w:ascii="Sylfaen" w:hAnsi="Sylfaen" w:cs="Sylfaen"/>
          <w:sz w:val="20"/>
        </w:rPr>
        <w:t>եթե</w:t>
      </w:r>
      <w:r w:rsidRPr="00A340ED">
        <w:rPr>
          <w:rFonts w:ascii="Arial Armenian" w:hAnsi="Arial Armenian" w:cs="Sylfaen"/>
          <w:sz w:val="20"/>
          <w:lang w:val="af-ZA"/>
        </w:rPr>
        <w:t xml:space="preserve"> </w:t>
      </w:r>
      <w:r w:rsidRPr="00A340ED">
        <w:rPr>
          <w:rFonts w:ascii="Sylfaen" w:hAnsi="Sylfaen" w:cs="Sylfaen"/>
          <w:sz w:val="20"/>
        </w:rPr>
        <w:t>պայմանագիրն</w:t>
      </w:r>
      <w:r w:rsidRPr="00A340ED">
        <w:rPr>
          <w:rFonts w:ascii="Arial Armenian" w:hAnsi="Arial Armenian" w:cs="Sylfaen"/>
          <w:sz w:val="20"/>
          <w:lang w:val="af-ZA"/>
        </w:rPr>
        <w:t xml:space="preserve"> </w:t>
      </w:r>
      <w:r w:rsidRPr="00A340ED">
        <w:rPr>
          <w:rFonts w:ascii="Sylfaen" w:hAnsi="Sylfaen" w:cs="Sylfaen"/>
          <w:sz w:val="20"/>
        </w:rPr>
        <w:t>իրականացվելու</w:t>
      </w:r>
      <w:r w:rsidRPr="00A340ED">
        <w:rPr>
          <w:rFonts w:ascii="Arial Armenian" w:hAnsi="Arial Armenian" w:cs="Sylfaen"/>
          <w:sz w:val="20"/>
          <w:lang w:val="af-ZA"/>
        </w:rPr>
        <w:t xml:space="preserve"> </w:t>
      </w:r>
      <w:r w:rsidRPr="00A340ED">
        <w:rPr>
          <w:rFonts w:ascii="Sylfaen" w:hAnsi="Sylfaen" w:cs="Sylfaen"/>
          <w:sz w:val="20"/>
        </w:rPr>
        <w:t>է</w:t>
      </w:r>
      <w:r w:rsidRPr="00A340ED">
        <w:rPr>
          <w:rFonts w:ascii="Arial Armenian" w:hAnsi="Arial Armenian" w:cs="Sylfaen"/>
          <w:sz w:val="20"/>
          <w:lang w:val="af-ZA"/>
        </w:rPr>
        <w:t xml:space="preserve"> </w:t>
      </w:r>
      <w:r w:rsidRPr="00A340ED">
        <w:rPr>
          <w:rFonts w:ascii="Sylfaen" w:hAnsi="Sylfaen" w:cs="Sylfaen"/>
          <w:sz w:val="20"/>
        </w:rPr>
        <w:t>գործակալության</w:t>
      </w:r>
      <w:r w:rsidRPr="00A340ED">
        <w:rPr>
          <w:rFonts w:ascii="Arial Armenian" w:hAnsi="Arial Armenian" w:cs="Sylfaen"/>
          <w:sz w:val="20"/>
          <w:lang w:val="af-ZA"/>
        </w:rPr>
        <w:t xml:space="preserve"> </w:t>
      </w:r>
      <w:r w:rsidRPr="00A340ED">
        <w:rPr>
          <w:rFonts w:ascii="Sylfaen" w:hAnsi="Sylfaen" w:cs="Sylfaen"/>
          <w:sz w:val="20"/>
        </w:rPr>
        <w:t>միջոցով</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color w:val="FFFFFF"/>
          <w:sz w:val="20"/>
          <w:lang w:val="af-ZA"/>
        </w:rPr>
      </w:pPr>
      <w:r w:rsidRPr="00A340ED">
        <w:rPr>
          <w:rFonts w:ascii="Arial Armenian" w:hAnsi="Arial Armenian" w:cs="Sylfaen"/>
          <w:sz w:val="20"/>
          <w:lang w:val="af-ZA"/>
        </w:rPr>
        <w:t xml:space="preserve">2.3 </w:t>
      </w:r>
      <w:r w:rsidRPr="00A340ED">
        <w:rPr>
          <w:rFonts w:ascii="Sylfaen" w:hAnsi="Sylfaen" w:cs="Sylfaen"/>
          <w:sz w:val="20"/>
        </w:rPr>
        <w:t>համատեղ</w:t>
      </w:r>
      <w:r w:rsidRPr="00A340ED">
        <w:rPr>
          <w:rFonts w:ascii="Arial Armenian" w:hAnsi="Arial Armenian" w:cs="Sylfaen"/>
          <w:sz w:val="20"/>
          <w:lang w:val="af-ZA"/>
        </w:rPr>
        <w:t xml:space="preserve"> </w:t>
      </w:r>
      <w:r w:rsidRPr="00A340ED">
        <w:rPr>
          <w:rFonts w:ascii="Sylfaen" w:hAnsi="Sylfaen" w:cs="Sylfaen"/>
          <w:sz w:val="20"/>
        </w:rPr>
        <w:t>գործունեության</w:t>
      </w:r>
      <w:r w:rsidRPr="00A340ED">
        <w:rPr>
          <w:rFonts w:ascii="Arial Armenian" w:hAnsi="Arial Armenian" w:cs="Sylfaen"/>
          <w:sz w:val="20"/>
          <w:lang w:val="af-ZA"/>
        </w:rPr>
        <w:t xml:space="preserve"> </w:t>
      </w:r>
      <w:r w:rsidRPr="00A340ED">
        <w:rPr>
          <w:rFonts w:ascii="Sylfaen" w:hAnsi="Sylfaen" w:cs="Sylfaen"/>
          <w:sz w:val="20"/>
        </w:rPr>
        <w:t>պայմանագիրը</w:t>
      </w:r>
      <w:r w:rsidRPr="00A340ED">
        <w:rPr>
          <w:rFonts w:ascii="Arial Armenian" w:hAnsi="Arial Armenian" w:cs="Sylfaen"/>
          <w:sz w:val="20"/>
          <w:lang w:val="af-ZA"/>
        </w:rPr>
        <w:t xml:space="preserve">, </w:t>
      </w:r>
      <w:r w:rsidRPr="00A340ED">
        <w:rPr>
          <w:rFonts w:ascii="Sylfaen" w:hAnsi="Sylfaen" w:cs="Sylfaen"/>
          <w:sz w:val="20"/>
        </w:rPr>
        <w:t>եթե</w:t>
      </w:r>
      <w:r w:rsidRPr="00A340ED">
        <w:rPr>
          <w:rFonts w:ascii="Arial Armenian" w:hAnsi="Arial Armenian" w:cs="Sylfaen"/>
          <w:sz w:val="20"/>
          <w:lang w:val="af-ZA"/>
        </w:rPr>
        <w:t xml:space="preserve"> </w:t>
      </w:r>
      <w:r w:rsidRPr="00A340ED">
        <w:rPr>
          <w:rFonts w:ascii="Sylfaen" w:hAnsi="Sylfaen" w:cs="Sylfaen"/>
          <w:sz w:val="20"/>
        </w:rPr>
        <w:t>մասնակիցները</w:t>
      </w:r>
      <w:r w:rsidRPr="00A340ED">
        <w:rPr>
          <w:rFonts w:ascii="Arial Armenian" w:hAnsi="Arial Armenian" w:cs="Sylfaen"/>
          <w:sz w:val="20"/>
          <w:lang w:val="af-ZA"/>
        </w:rPr>
        <w:t xml:space="preserve"> </w:t>
      </w:r>
      <w:r w:rsidRPr="00A340ED">
        <w:rPr>
          <w:rFonts w:ascii="Sylfaen" w:hAnsi="Sylfaen" w:cs="Sylfaen"/>
          <w:sz w:val="20"/>
        </w:rPr>
        <w:t>գնման</w:t>
      </w:r>
      <w:r w:rsidRPr="00A340ED">
        <w:rPr>
          <w:rFonts w:ascii="Arial Armenian" w:hAnsi="Arial Armenian" w:cs="Sylfaen"/>
          <w:sz w:val="20"/>
          <w:lang w:val="af-ZA"/>
        </w:rPr>
        <w:t xml:space="preserve"> </w:t>
      </w:r>
      <w:r w:rsidRPr="00A340ED">
        <w:rPr>
          <w:rFonts w:ascii="Sylfaen" w:hAnsi="Sylfaen" w:cs="Sylfaen"/>
          <w:sz w:val="20"/>
        </w:rPr>
        <w:t>ընթացակարգին</w:t>
      </w:r>
      <w:r w:rsidRPr="00A340ED">
        <w:rPr>
          <w:rFonts w:ascii="Arial Armenian" w:hAnsi="Arial Armenian" w:cs="Sylfaen"/>
          <w:sz w:val="20"/>
          <w:lang w:val="af-ZA"/>
        </w:rPr>
        <w:t xml:space="preserve"> </w:t>
      </w:r>
      <w:r w:rsidRPr="00A340ED">
        <w:rPr>
          <w:rFonts w:ascii="Sylfaen" w:hAnsi="Sylfaen" w:cs="Sylfaen"/>
          <w:sz w:val="20"/>
        </w:rPr>
        <w:t>մասնակցում</w:t>
      </w:r>
      <w:r w:rsidRPr="00A340ED">
        <w:rPr>
          <w:rFonts w:ascii="Arial Armenian" w:hAnsi="Arial Armenian" w:cs="Sylfaen"/>
          <w:sz w:val="20"/>
          <w:lang w:val="af-ZA"/>
        </w:rPr>
        <w:t xml:space="preserve"> </w:t>
      </w:r>
      <w:r w:rsidRPr="00A340ED">
        <w:rPr>
          <w:rFonts w:ascii="Sylfaen" w:hAnsi="Sylfaen" w:cs="Sylfaen"/>
          <w:sz w:val="20"/>
        </w:rPr>
        <w:t>են</w:t>
      </w:r>
      <w:r w:rsidRPr="00A340ED">
        <w:rPr>
          <w:rFonts w:ascii="Arial Armenian" w:hAnsi="Arial Armenian" w:cs="Sylfaen"/>
          <w:sz w:val="20"/>
          <w:lang w:val="af-ZA"/>
        </w:rPr>
        <w:t xml:space="preserve"> </w:t>
      </w:r>
      <w:r w:rsidRPr="00A340ED">
        <w:rPr>
          <w:rFonts w:ascii="Sylfaen" w:hAnsi="Sylfaen" w:cs="Sylfaen"/>
          <w:sz w:val="20"/>
        </w:rPr>
        <w:t>համատեղ</w:t>
      </w:r>
      <w:r w:rsidRPr="00A340ED">
        <w:rPr>
          <w:rFonts w:ascii="Arial Armenian" w:hAnsi="Arial Armenian" w:cs="Sylfaen"/>
          <w:sz w:val="20"/>
          <w:lang w:val="af-ZA"/>
        </w:rPr>
        <w:t xml:space="preserve"> </w:t>
      </w:r>
      <w:r w:rsidRPr="00A340ED">
        <w:rPr>
          <w:rFonts w:ascii="Sylfaen" w:hAnsi="Sylfaen" w:cs="Sylfaen"/>
          <w:sz w:val="20"/>
        </w:rPr>
        <w:t>գործունեության</w:t>
      </w:r>
      <w:r w:rsidRPr="00A340ED">
        <w:rPr>
          <w:rFonts w:ascii="Arial Armenian" w:hAnsi="Arial Armenian" w:cs="Sylfaen"/>
          <w:sz w:val="20"/>
          <w:lang w:val="af-ZA"/>
        </w:rPr>
        <w:t xml:space="preserve"> </w:t>
      </w:r>
      <w:r w:rsidRPr="00A340ED">
        <w:rPr>
          <w:rFonts w:ascii="Sylfaen" w:hAnsi="Sylfaen" w:cs="Sylfaen"/>
          <w:sz w:val="20"/>
        </w:rPr>
        <w:t>կարգով</w:t>
      </w:r>
      <w:r w:rsidRPr="00A340ED">
        <w:rPr>
          <w:rFonts w:ascii="Arial Armenian" w:hAnsi="Arial Armenian" w:cs="Sylfaen"/>
          <w:sz w:val="20"/>
          <w:lang w:val="af-ZA"/>
        </w:rPr>
        <w:t xml:space="preserve"> (</w:t>
      </w:r>
      <w:r w:rsidRPr="00A340ED">
        <w:rPr>
          <w:rFonts w:ascii="Sylfaen" w:hAnsi="Sylfaen" w:cs="Sylfaen"/>
          <w:sz w:val="20"/>
        </w:rPr>
        <w:t>կոնսորցիումով</w:t>
      </w:r>
      <w:r w:rsidRPr="00A340ED">
        <w:rPr>
          <w:rFonts w:ascii="Arial Armenian" w:hAnsi="Arial Armenian" w:cs="Sylfaen"/>
          <w:sz w:val="20"/>
          <w:lang w:val="af-ZA"/>
        </w:rPr>
        <w:t>).</w:t>
      </w:r>
      <w:r w:rsidRPr="00A340ED">
        <w:rPr>
          <w:rFonts w:ascii="Arial Armenian" w:hAnsi="Arial Armenian" w:cs="Sylfaen"/>
          <w:sz w:val="20"/>
          <w:vertAlign w:val="superscript"/>
          <w:lang w:val="af-ZA"/>
        </w:rPr>
        <w:t>15</w:t>
      </w:r>
      <w:r w:rsidRPr="00A340ED">
        <w:rPr>
          <w:rFonts w:ascii="Arial Armenian" w:hAnsi="Arial Armenian" w:cs="Sylfaen"/>
          <w:sz w:val="20"/>
          <w:lang w:val="af-ZA"/>
        </w:rPr>
        <w:t xml:space="preserve"> </w:t>
      </w:r>
      <w:r w:rsidRPr="00A340ED">
        <w:rPr>
          <w:rFonts w:ascii="Arial Armenian" w:hAnsi="Arial Armenian" w:cs="Sylfaen"/>
          <w:color w:val="FFFFFF"/>
          <w:sz w:val="20"/>
          <w:lang w:val="af-ZA"/>
        </w:rPr>
        <w:t xml:space="preserve">   </w:t>
      </w:r>
      <w:r w:rsidRPr="00A340ED">
        <w:rPr>
          <w:rFonts w:ascii="Arial Armenian" w:hAnsi="Arial Armenian" w:cs="Sylfaen"/>
          <w:color w:val="FFFFFF"/>
          <w:sz w:val="20"/>
          <w:vertAlign w:val="superscript"/>
          <w:lang w:val="af-ZA"/>
        </w:rPr>
        <w:footnoteReference w:id="2"/>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cs="Sylfaen"/>
          <w:sz w:val="20"/>
          <w:lang w:val="af-ZA"/>
        </w:rPr>
        <w:t xml:space="preserve">2.5 </w:t>
      </w:r>
      <w:r w:rsidRPr="00A340ED">
        <w:rPr>
          <w:rFonts w:ascii="Sylfaen" w:hAnsi="Sylfaen" w:cs="Sylfaen"/>
          <w:sz w:val="20"/>
          <w:lang w:val="hy-AM"/>
        </w:rPr>
        <w:t>գնային</w:t>
      </w:r>
      <w:r w:rsidRPr="00A340ED">
        <w:rPr>
          <w:rFonts w:ascii="Arial Armenian" w:hAnsi="Arial Armenian" w:cs="Sylfaen"/>
          <w:sz w:val="20"/>
          <w:lang w:val="af-ZA"/>
        </w:rPr>
        <w:t xml:space="preserve"> </w:t>
      </w:r>
      <w:r w:rsidRPr="00A340ED">
        <w:rPr>
          <w:rFonts w:ascii="Sylfaen" w:hAnsi="Sylfaen" w:cs="Sylfaen"/>
          <w:sz w:val="20"/>
          <w:lang w:val="hy-AM"/>
        </w:rPr>
        <w:t>առաջարկ</w:t>
      </w:r>
      <w:r w:rsidRPr="00A340ED">
        <w:rPr>
          <w:rFonts w:ascii="Arial Armenian" w:hAnsi="Arial Armenian" w:cs="Sylfaen"/>
          <w:sz w:val="20"/>
          <w:lang w:val="af-ZA"/>
        </w:rPr>
        <w:t xml:space="preserve">` </w:t>
      </w:r>
      <w:r w:rsidRPr="00A340ED">
        <w:rPr>
          <w:rFonts w:ascii="Sylfaen" w:hAnsi="Sylfaen" w:cs="Sylfaen"/>
          <w:sz w:val="20"/>
          <w:lang w:val="hy-AM"/>
        </w:rPr>
        <w:t>համաձայն</w:t>
      </w:r>
      <w:r w:rsidRPr="00A340ED">
        <w:rPr>
          <w:rFonts w:ascii="Arial Armenian" w:hAnsi="Arial Armenian" w:cs="Sylfaen"/>
          <w:sz w:val="20"/>
          <w:lang w:val="af-ZA"/>
        </w:rPr>
        <w:t xml:space="preserve"> </w:t>
      </w:r>
      <w:r w:rsidRPr="00A340ED">
        <w:rPr>
          <w:rFonts w:ascii="Sylfaen" w:hAnsi="Sylfaen" w:cs="Sylfaen"/>
          <w:sz w:val="20"/>
          <w:lang w:val="hy-AM"/>
        </w:rPr>
        <w:t>հավելված</w:t>
      </w:r>
      <w:r w:rsidRPr="00A340ED">
        <w:rPr>
          <w:rFonts w:ascii="Arial Armenian" w:hAnsi="Arial Armenian" w:cs="Sylfaen"/>
          <w:sz w:val="20"/>
          <w:lang w:val="af-ZA"/>
        </w:rPr>
        <w:t xml:space="preserve"> N 2-</w:t>
      </w:r>
      <w:r w:rsidRPr="00A340ED">
        <w:rPr>
          <w:rFonts w:ascii="Sylfaen" w:hAnsi="Sylfaen" w:cs="Sylfaen"/>
          <w:sz w:val="20"/>
          <w:lang w:val="hy-AM"/>
        </w:rPr>
        <w:t>ի</w:t>
      </w:r>
      <w:r w:rsidRPr="00A340ED">
        <w:rPr>
          <w:rFonts w:ascii="Arial Armenian" w:hAnsi="Arial Armenian" w:cs="Sylfaen"/>
          <w:sz w:val="20"/>
          <w:lang w:val="af-ZA"/>
        </w:rPr>
        <w:t xml:space="preserve">: </w:t>
      </w:r>
      <w:r w:rsidRPr="00A340ED">
        <w:rPr>
          <w:rFonts w:ascii="Sylfaen" w:hAnsi="Sylfaen" w:cs="Sylfaen"/>
          <w:sz w:val="20"/>
          <w:lang w:val="af-ZA"/>
        </w:rPr>
        <w:t>Գնային</w:t>
      </w:r>
      <w:r w:rsidRPr="00A340ED">
        <w:rPr>
          <w:rFonts w:ascii="Arial Armenian" w:hAnsi="Arial Armenian" w:cs="Sylfaen"/>
          <w:sz w:val="20"/>
          <w:lang w:val="af-ZA"/>
        </w:rPr>
        <w:t xml:space="preserve"> </w:t>
      </w:r>
      <w:r w:rsidRPr="00A340ED">
        <w:rPr>
          <w:rFonts w:ascii="Sylfaen" w:hAnsi="Sylfaen" w:cs="Sylfaen"/>
          <w:sz w:val="20"/>
          <w:lang w:val="af-ZA"/>
        </w:rPr>
        <w:t>առաջարկը</w:t>
      </w:r>
      <w:r w:rsidRPr="00A340ED">
        <w:rPr>
          <w:rFonts w:ascii="Arial Armenian" w:hAnsi="Arial Armenian" w:cs="Sylfaen"/>
          <w:sz w:val="20"/>
          <w:lang w:val="af-ZA"/>
        </w:rPr>
        <w:t xml:space="preserve"> </w:t>
      </w:r>
      <w:r w:rsidRPr="00A340ED">
        <w:rPr>
          <w:rFonts w:ascii="Sylfaen" w:hAnsi="Sylfaen" w:cs="Sylfaen"/>
          <w:sz w:val="20"/>
          <w:lang w:val="hy-AM"/>
        </w:rPr>
        <w:t>ներկայացվում</w:t>
      </w:r>
      <w:r w:rsidRPr="00A340ED">
        <w:rPr>
          <w:rFonts w:ascii="Arial Armenian" w:hAnsi="Arial Armenian" w:cs="Sylfaen"/>
          <w:sz w:val="20"/>
          <w:lang w:val="af-ZA"/>
        </w:rPr>
        <w:t xml:space="preserve"> </w:t>
      </w:r>
      <w:r w:rsidRPr="00A340ED">
        <w:rPr>
          <w:rFonts w:ascii="Sylfaen" w:hAnsi="Sylfaen" w:cs="Sylfaen"/>
          <w:sz w:val="20"/>
          <w:lang w:val="hy-AM"/>
        </w:rPr>
        <w:t>է</w:t>
      </w:r>
      <w:r w:rsidRPr="00A340ED">
        <w:rPr>
          <w:rFonts w:ascii="Arial Armenian" w:hAnsi="Arial Armenian" w:cs="Sylfaen"/>
          <w:sz w:val="20"/>
          <w:lang w:val="af-ZA"/>
        </w:rPr>
        <w:t xml:space="preserve"> </w:t>
      </w:r>
      <w:r w:rsidRPr="00A340ED">
        <w:rPr>
          <w:rFonts w:ascii="Sylfaen" w:hAnsi="Sylfaen" w:cs="Sylfaen"/>
          <w:sz w:val="20"/>
          <w:szCs w:val="20"/>
          <w:lang w:val="hy-AM"/>
        </w:rPr>
        <w:t>արժեք</w:t>
      </w:r>
      <w:r w:rsidRPr="00A340ED">
        <w:rPr>
          <w:rFonts w:ascii="Arial Armenian" w:hAnsi="Arial Armenian" w:cs="Sylfaen"/>
          <w:sz w:val="20"/>
          <w:szCs w:val="20"/>
          <w:lang w:val="hy-AM"/>
        </w:rPr>
        <w:t xml:space="preserve">, </w:t>
      </w:r>
      <w:r w:rsidRPr="00A340ED">
        <w:rPr>
          <w:rFonts w:ascii="Arial Armenian" w:hAnsi="Arial Armenian" w:cs="Sylfaen"/>
          <w:sz w:val="20"/>
          <w:lang w:val="af-ZA"/>
        </w:rPr>
        <w:t>(</w:t>
      </w:r>
      <w:r w:rsidRPr="00A340ED">
        <w:rPr>
          <w:rFonts w:ascii="Sylfaen" w:hAnsi="Sylfaen" w:cs="Sylfaen"/>
          <w:sz w:val="20"/>
          <w:lang w:val="af-ZA"/>
        </w:rPr>
        <w:t>ինքնարժեքի</w:t>
      </w:r>
      <w:r w:rsidRPr="00A340ED">
        <w:rPr>
          <w:rFonts w:ascii="Arial Armenian" w:hAnsi="Arial Armenian" w:cs="Sylfaen"/>
          <w:sz w:val="20"/>
          <w:lang w:val="af-ZA"/>
        </w:rPr>
        <w:t xml:space="preserve"> </w:t>
      </w:r>
      <w:r w:rsidRPr="00A340ED">
        <w:rPr>
          <w:rFonts w:ascii="Sylfaen" w:hAnsi="Sylfaen" w:cs="Sylfaen"/>
          <w:sz w:val="20"/>
          <w:lang w:val="af-ZA"/>
        </w:rPr>
        <w:t>և</w:t>
      </w:r>
      <w:r w:rsidRPr="00A340ED">
        <w:rPr>
          <w:rFonts w:ascii="Arial Armenian" w:hAnsi="Arial Armenian" w:cs="Sylfaen"/>
          <w:sz w:val="20"/>
          <w:lang w:val="af-ZA"/>
        </w:rPr>
        <w:t xml:space="preserve"> </w:t>
      </w:r>
      <w:r w:rsidRPr="00A340ED">
        <w:rPr>
          <w:rFonts w:ascii="Sylfaen" w:hAnsi="Sylfaen" w:cs="Sylfaen"/>
          <w:sz w:val="20"/>
          <w:lang w:val="af-ZA"/>
        </w:rPr>
        <w:t>կանխատեսվող</w:t>
      </w:r>
      <w:r w:rsidRPr="00A340ED">
        <w:rPr>
          <w:rFonts w:ascii="Arial Armenian" w:hAnsi="Arial Armenian" w:cs="Sylfaen"/>
          <w:sz w:val="20"/>
          <w:lang w:val="af-ZA"/>
        </w:rPr>
        <w:t xml:space="preserve"> </w:t>
      </w:r>
      <w:r w:rsidRPr="00A340ED">
        <w:rPr>
          <w:rFonts w:ascii="Sylfaen" w:hAnsi="Sylfaen" w:cs="Sylfaen"/>
          <w:sz w:val="20"/>
          <w:lang w:val="af-ZA"/>
        </w:rPr>
        <w:t>շահույթի</w:t>
      </w:r>
      <w:r w:rsidRPr="00A340ED">
        <w:rPr>
          <w:rFonts w:ascii="Arial Armenian" w:hAnsi="Arial Armenian" w:cs="Sylfaen"/>
          <w:sz w:val="20"/>
          <w:lang w:val="af-ZA"/>
        </w:rPr>
        <w:t xml:space="preserve"> </w:t>
      </w:r>
      <w:r w:rsidRPr="00A340ED">
        <w:rPr>
          <w:rFonts w:ascii="Sylfaen" w:hAnsi="Sylfaen" w:cs="Sylfaen"/>
          <w:sz w:val="20"/>
          <w:lang w:val="af-ZA"/>
        </w:rPr>
        <w:t>հանրագումարը</w:t>
      </w:r>
      <w:r w:rsidRPr="00A340ED">
        <w:rPr>
          <w:rFonts w:ascii="Arial Armenian" w:hAnsi="Arial Armenian" w:cs="Sylfaen"/>
          <w:sz w:val="20"/>
          <w:lang w:val="af-ZA"/>
        </w:rPr>
        <w:t xml:space="preserve">) </w:t>
      </w:r>
      <w:r w:rsidRPr="00A340ED">
        <w:rPr>
          <w:rFonts w:ascii="Sylfaen" w:hAnsi="Sylfaen" w:cs="Sylfaen"/>
          <w:sz w:val="20"/>
          <w:lang w:val="hy-AM"/>
        </w:rPr>
        <w:t>և</w:t>
      </w:r>
      <w:r w:rsidRPr="00A340ED">
        <w:rPr>
          <w:rFonts w:ascii="Arial Armenian" w:hAnsi="Arial Armenian" w:cs="Sylfaen"/>
          <w:sz w:val="20"/>
          <w:lang w:val="af-ZA"/>
        </w:rPr>
        <w:t xml:space="preserve"> </w:t>
      </w:r>
      <w:r w:rsidRPr="00A340ED">
        <w:rPr>
          <w:rFonts w:ascii="Sylfaen" w:hAnsi="Sylfaen" w:cs="Sylfaen"/>
          <w:sz w:val="20"/>
          <w:lang w:val="hy-AM"/>
        </w:rPr>
        <w:t>ավելացված</w:t>
      </w:r>
      <w:r w:rsidRPr="00A340ED">
        <w:rPr>
          <w:rFonts w:ascii="Arial Armenian" w:hAnsi="Arial Armenian" w:cs="Sylfaen"/>
          <w:sz w:val="20"/>
          <w:lang w:val="af-ZA"/>
        </w:rPr>
        <w:t xml:space="preserve"> </w:t>
      </w:r>
      <w:r w:rsidRPr="00A340ED">
        <w:rPr>
          <w:rFonts w:ascii="Sylfaen" w:hAnsi="Sylfaen" w:cs="Sylfaen"/>
          <w:sz w:val="20"/>
          <w:lang w:val="hy-AM"/>
        </w:rPr>
        <w:t>արժեքի</w:t>
      </w:r>
      <w:r w:rsidRPr="00A340ED">
        <w:rPr>
          <w:rFonts w:ascii="Arial Armenian" w:hAnsi="Arial Armenian" w:cs="Sylfaen"/>
          <w:sz w:val="20"/>
          <w:lang w:val="af-ZA"/>
        </w:rPr>
        <w:t xml:space="preserve"> </w:t>
      </w:r>
      <w:r w:rsidRPr="00A340ED">
        <w:rPr>
          <w:rFonts w:ascii="Sylfaen" w:hAnsi="Sylfaen" w:cs="Sylfaen"/>
          <w:sz w:val="20"/>
          <w:lang w:val="hy-AM"/>
        </w:rPr>
        <w:t>հարկ</w:t>
      </w:r>
      <w:r w:rsidRPr="00A340ED" w:rsidDel="001A1F55">
        <w:rPr>
          <w:rFonts w:ascii="Arial Armenian" w:hAnsi="Arial Armenian" w:cs="Sylfaen"/>
          <w:sz w:val="20"/>
          <w:lang w:val="af-ZA"/>
        </w:rPr>
        <w:t xml:space="preserve"> </w:t>
      </w:r>
      <w:r w:rsidRPr="00A340ED">
        <w:rPr>
          <w:rFonts w:ascii="Sylfaen" w:hAnsi="Sylfaen" w:cs="Sylfaen"/>
          <w:sz w:val="20"/>
          <w:lang w:val="hy-AM"/>
        </w:rPr>
        <w:t>ընդհանրական</w:t>
      </w:r>
      <w:r w:rsidRPr="00A340ED">
        <w:rPr>
          <w:rFonts w:ascii="Arial Armenian" w:hAnsi="Arial Armenian" w:cs="Sylfaen"/>
          <w:sz w:val="20"/>
          <w:lang w:val="af-ZA"/>
        </w:rPr>
        <w:t xml:space="preserve"> </w:t>
      </w:r>
      <w:r w:rsidRPr="00A340ED">
        <w:rPr>
          <w:rFonts w:ascii="Sylfaen" w:hAnsi="Sylfaen" w:cs="Sylfaen"/>
          <w:sz w:val="20"/>
          <w:lang w:val="hy-AM"/>
        </w:rPr>
        <w:t>բաղադրիչներից</w:t>
      </w:r>
      <w:r w:rsidRPr="00A340ED">
        <w:rPr>
          <w:rFonts w:ascii="Arial Armenian" w:hAnsi="Arial Armenian" w:cs="Sylfaen"/>
          <w:sz w:val="20"/>
          <w:lang w:val="af-ZA"/>
        </w:rPr>
        <w:t xml:space="preserve"> </w:t>
      </w:r>
      <w:r w:rsidRPr="00A340ED">
        <w:rPr>
          <w:rFonts w:ascii="Sylfaen" w:hAnsi="Sylfaen" w:cs="Sylfaen"/>
          <w:sz w:val="20"/>
          <w:lang w:val="hy-AM"/>
        </w:rPr>
        <w:t>բաղկացած</w:t>
      </w:r>
      <w:r w:rsidRPr="00A340ED">
        <w:rPr>
          <w:rFonts w:ascii="Arial Armenian" w:hAnsi="Arial Armenian" w:cs="Sylfaen"/>
          <w:sz w:val="20"/>
          <w:lang w:val="af-ZA"/>
        </w:rPr>
        <w:t xml:space="preserve"> </w:t>
      </w:r>
      <w:r w:rsidRPr="00A340ED">
        <w:rPr>
          <w:rFonts w:ascii="Sylfaen" w:hAnsi="Sylfaen" w:cs="Sylfaen"/>
          <w:sz w:val="20"/>
          <w:lang w:val="hy-AM"/>
        </w:rPr>
        <w:t>հաշվարկի</w:t>
      </w:r>
      <w:r w:rsidRPr="00A340ED">
        <w:rPr>
          <w:rFonts w:ascii="Arial Armenian" w:hAnsi="Arial Armenian" w:cs="Sylfaen"/>
          <w:sz w:val="20"/>
          <w:lang w:val="af-ZA"/>
        </w:rPr>
        <w:t xml:space="preserve"> </w:t>
      </w:r>
      <w:r w:rsidRPr="00A340ED">
        <w:rPr>
          <w:rFonts w:ascii="Sylfaen" w:hAnsi="Sylfaen" w:cs="Sylfaen"/>
          <w:sz w:val="20"/>
          <w:lang w:val="hy-AM"/>
        </w:rPr>
        <w:t>ձևով։</w:t>
      </w:r>
      <w:r w:rsidRPr="00A340ED">
        <w:rPr>
          <w:rFonts w:ascii="Arial Armenian" w:hAnsi="Arial Armenian" w:cs="Sylfaen"/>
          <w:sz w:val="20"/>
          <w:lang w:val="af-ZA"/>
        </w:rPr>
        <w:t xml:space="preserve"> </w:t>
      </w:r>
      <w:r w:rsidRPr="00A340ED">
        <w:rPr>
          <w:rFonts w:ascii="Sylfaen" w:hAnsi="Sylfaen" w:cs="Sylfaen"/>
          <w:sz w:val="20"/>
        </w:rPr>
        <w:t>Ա</w:t>
      </w:r>
      <w:r w:rsidRPr="00A340ED">
        <w:rPr>
          <w:rFonts w:ascii="Sylfaen" w:hAnsi="Sylfaen" w:cs="Sylfaen"/>
          <w:sz w:val="20"/>
          <w:lang w:val="hy-AM"/>
        </w:rPr>
        <w:t>րժեքի</w:t>
      </w:r>
      <w:r w:rsidRPr="00A340ED">
        <w:rPr>
          <w:rFonts w:ascii="Arial Armenian" w:hAnsi="Arial Armenian" w:cs="Sylfaen"/>
          <w:sz w:val="20"/>
          <w:lang w:val="af-ZA"/>
        </w:rPr>
        <w:t xml:space="preserve"> </w:t>
      </w:r>
      <w:r w:rsidRPr="00A340ED">
        <w:rPr>
          <w:rFonts w:ascii="Sylfaen" w:hAnsi="Sylfaen" w:cs="Sylfaen"/>
          <w:sz w:val="20"/>
          <w:lang w:val="ru-RU"/>
        </w:rPr>
        <w:t>բաղադրիչների</w:t>
      </w:r>
      <w:r w:rsidRPr="00A340ED">
        <w:rPr>
          <w:rFonts w:ascii="Arial Armenian" w:hAnsi="Arial Armenian" w:cs="Sylfaen"/>
          <w:sz w:val="20"/>
          <w:lang w:val="af-ZA"/>
        </w:rPr>
        <w:t xml:space="preserve"> </w:t>
      </w:r>
      <w:r w:rsidRPr="00A340ED">
        <w:rPr>
          <w:rFonts w:ascii="Sylfaen" w:hAnsi="Sylfaen" w:cs="Sylfaen"/>
          <w:sz w:val="20"/>
          <w:lang w:val="ru-RU"/>
        </w:rPr>
        <w:t>հաշվարկ</w:t>
      </w:r>
      <w:r w:rsidRPr="00A340ED">
        <w:rPr>
          <w:rFonts w:ascii="Arial Armenian" w:hAnsi="Arial Armenian" w:cs="Sylfaen"/>
          <w:sz w:val="20"/>
          <w:lang w:val="af-ZA"/>
        </w:rPr>
        <w:t xml:space="preserve">` </w:t>
      </w:r>
      <w:r w:rsidRPr="00A340ED">
        <w:rPr>
          <w:rFonts w:ascii="Sylfaen" w:hAnsi="Sylfaen" w:cs="Sylfaen"/>
          <w:sz w:val="20"/>
          <w:lang w:val="ru-RU"/>
        </w:rPr>
        <w:t>բացվածք</w:t>
      </w:r>
      <w:r w:rsidRPr="00A340ED">
        <w:rPr>
          <w:rFonts w:ascii="Arial Armenian" w:hAnsi="Arial Armenian" w:cs="Sylfaen"/>
          <w:sz w:val="20"/>
          <w:lang w:val="af-ZA"/>
        </w:rPr>
        <w:t xml:space="preserve"> </w:t>
      </w:r>
      <w:r w:rsidRPr="00A340ED">
        <w:rPr>
          <w:rFonts w:ascii="Sylfaen" w:hAnsi="Sylfaen" w:cs="Sylfaen"/>
          <w:sz w:val="20"/>
          <w:lang w:val="ru-RU"/>
        </w:rPr>
        <w:t>կամ</w:t>
      </w:r>
      <w:r w:rsidRPr="00A340ED">
        <w:rPr>
          <w:rFonts w:ascii="Arial Armenian" w:hAnsi="Arial Armenian" w:cs="Sylfaen"/>
          <w:sz w:val="20"/>
          <w:lang w:val="af-ZA"/>
        </w:rPr>
        <w:t xml:space="preserve"> </w:t>
      </w:r>
      <w:r w:rsidRPr="00A340ED">
        <w:rPr>
          <w:rFonts w:ascii="Sylfaen" w:hAnsi="Sylfaen" w:cs="Sylfaen"/>
          <w:sz w:val="20"/>
          <w:lang w:val="ru-RU"/>
        </w:rPr>
        <w:t>այլ</w:t>
      </w:r>
      <w:r w:rsidRPr="00A340ED">
        <w:rPr>
          <w:rFonts w:ascii="Arial Armenian" w:hAnsi="Arial Armenian" w:cs="Sylfaen"/>
          <w:sz w:val="20"/>
          <w:lang w:val="af-ZA"/>
        </w:rPr>
        <w:t xml:space="preserve"> </w:t>
      </w:r>
      <w:r w:rsidRPr="00A340ED">
        <w:rPr>
          <w:rFonts w:ascii="Sylfaen" w:hAnsi="Sylfaen" w:cs="Sylfaen"/>
          <w:sz w:val="20"/>
          <w:lang w:val="ru-RU"/>
        </w:rPr>
        <w:t>մանրամասներ</w:t>
      </w:r>
      <w:r w:rsidRPr="00A340ED">
        <w:rPr>
          <w:rFonts w:ascii="Arial Armenian" w:hAnsi="Arial Armenian" w:cs="Sylfaen"/>
          <w:sz w:val="20"/>
          <w:lang w:val="af-ZA"/>
        </w:rPr>
        <w:t xml:space="preserve"> </w:t>
      </w:r>
      <w:r w:rsidRPr="00A340ED">
        <w:rPr>
          <w:rFonts w:ascii="Sylfaen" w:hAnsi="Sylfaen" w:cs="Sylfaen"/>
          <w:sz w:val="20"/>
          <w:lang w:val="ru-RU"/>
        </w:rPr>
        <w:t>չեն</w:t>
      </w:r>
      <w:r w:rsidRPr="00A340ED">
        <w:rPr>
          <w:rFonts w:ascii="Arial Armenian" w:hAnsi="Arial Armenian" w:cs="Sylfaen"/>
          <w:sz w:val="20"/>
          <w:lang w:val="af-ZA"/>
        </w:rPr>
        <w:t xml:space="preserve"> </w:t>
      </w:r>
      <w:r w:rsidRPr="00A340ED">
        <w:rPr>
          <w:rFonts w:ascii="Sylfaen" w:hAnsi="Sylfaen" w:cs="Sylfaen"/>
          <w:sz w:val="20"/>
          <w:lang w:val="ru-RU"/>
        </w:rPr>
        <w:t>պահանջվում</w:t>
      </w:r>
      <w:r w:rsidRPr="00A340ED">
        <w:rPr>
          <w:rFonts w:ascii="Arial Armenian" w:hAnsi="Arial Armenian" w:cs="Sylfaen"/>
          <w:sz w:val="20"/>
          <w:lang w:val="af-ZA"/>
        </w:rPr>
        <w:t xml:space="preserve"> </w:t>
      </w:r>
      <w:r w:rsidRPr="00A340ED">
        <w:rPr>
          <w:rFonts w:ascii="Sylfaen" w:hAnsi="Sylfaen" w:cs="Sylfaen"/>
          <w:sz w:val="20"/>
          <w:lang w:val="ru-RU"/>
        </w:rPr>
        <w:t>և</w:t>
      </w:r>
      <w:r w:rsidRPr="00A340ED">
        <w:rPr>
          <w:rFonts w:ascii="Arial Armenian" w:hAnsi="Arial Armenian" w:cs="Sylfaen"/>
          <w:sz w:val="20"/>
          <w:lang w:val="af-ZA"/>
        </w:rPr>
        <w:t xml:space="preserve"> </w:t>
      </w:r>
      <w:r w:rsidRPr="00A340ED">
        <w:rPr>
          <w:rFonts w:ascii="Sylfaen" w:hAnsi="Sylfaen" w:cs="Sylfaen"/>
          <w:sz w:val="20"/>
          <w:lang w:val="ru-RU"/>
        </w:rPr>
        <w:t>ներկայացվում</w:t>
      </w:r>
      <w:r w:rsidRPr="00A340ED">
        <w:rPr>
          <w:rFonts w:ascii="Arial Armenian" w:hAnsi="Arial Armenian" w:cs="Sylfaen"/>
          <w:sz w:val="20"/>
          <w:lang w:val="af-ZA"/>
        </w:rPr>
        <w:t>.</w:t>
      </w:r>
    </w:p>
    <w:p w:rsidR="0081576D" w:rsidRPr="00A340ED" w:rsidRDefault="0081576D" w:rsidP="0081576D">
      <w:pPr>
        <w:ind w:firstLine="567"/>
        <w:jc w:val="both"/>
        <w:rPr>
          <w:rFonts w:ascii="Arial Armenian" w:hAnsi="Arial Armenian" w:cs="Sylfaen"/>
          <w:sz w:val="20"/>
          <w:lang w:val="af-ZA"/>
        </w:rPr>
      </w:pPr>
      <w:r w:rsidRPr="00A340ED">
        <w:rPr>
          <w:rFonts w:ascii="Arial Armenian" w:hAnsi="Arial Armenian"/>
          <w:sz w:val="20"/>
          <w:szCs w:val="20"/>
          <w:lang w:val="af-ZA" w:eastAsia="ru-RU"/>
        </w:rPr>
        <w:t xml:space="preserve">2.6 </w:t>
      </w:r>
      <w:r w:rsidRPr="00A340ED">
        <w:rPr>
          <w:rFonts w:ascii="Sylfaen" w:hAnsi="Sylfaen" w:cs="Sylfaen"/>
          <w:sz w:val="20"/>
        </w:rPr>
        <w:t>շինարարական</w:t>
      </w:r>
      <w:r w:rsidRPr="00A340ED">
        <w:rPr>
          <w:rFonts w:ascii="Arial Armenian" w:hAnsi="Arial Armenian" w:cs="Sylfaen"/>
          <w:sz w:val="20"/>
          <w:lang w:val="af-ZA"/>
        </w:rPr>
        <w:t xml:space="preserve"> </w:t>
      </w:r>
      <w:r w:rsidRPr="00A340ED">
        <w:rPr>
          <w:rFonts w:ascii="Sylfaen" w:hAnsi="Sylfaen" w:cs="Sylfaen"/>
          <w:sz w:val="20"/>
        </w:rPr>
        <w:t>աշխատանքների</w:t>
      </w:r>
      <w:r w:rsidRPr="00A340ED">
        <w:rPr>
          <w:rFonts w:ascii="Arial Armenian" w:hAnsi="Arial Armenian" w:cs="Sylfaen"/>
          <w:sz w:val="20"/>
          <w:lang w:val="af-ZA"/>
        </w:rPr>
        <w:t xml:space="preserve"> </w:t>
      </w:r>
      <w:r w:rsidRPr="00A340ED">
        <w:rPr>
          <w:rFonts w:ascii="Sylfaen" w:hAnsi="Sylfaen" w:cs="Sylfaen"/>
          <w:sz w:val="20"/>
        </w:rPr>
        <w:t>գնման</w:t>
      </w:r>
      <w:r w:rsidRPr="00A340ED">
        <w:rPr>
          <w:rFonts w:ascii="Arial Armenian" w:hAnsi="Arial Armenian" w:cs="Sylfaen"/>
          <w:sz w:val="20"/>
          <w:lang w:val="af-ZA"/>
        </w:rPr>
        <w:t xml:space="preserve"> </w:t>
      </w:r>
      <w:r w:rsidRPr="00A340ED">
        <w:rPr>
          <w:rFonts w:ascii="Sylfaen" w:hAnsi="Sylfaen" w:cs="Sylfaen"/>
          <w:sz w:val="20"/>
        </w:rPr>
        <w:t>դեպքում՝</w:t>
      </w:r>
    </w:p>
    <w:p w:rsidR="0081576D" w:rsidRPr="00A340ED" w:rsidRDefault="0081576D" w:rsidP="0081576D">
      <w:pPr>
        <w:ind w:firstLine="709"/>
        <w:jc w:val="both"/>
        <w:rPr>
          <w:rFonts w:ascii="Arial Armenian" w:hAnsi="Arial Armenian" w:cs="Sylfaen"/>
          <w:sz w:val="20"/>
          <w:lang w:val="af-ZA"/>
        </w:rPr>
      </w:pPr>
      <w:r w:rsidRPr="00A340ED">
        <w:rPr>
          <w:rFonts w:ascii="Arial Armenian" w:hAnsi="Arial Armenian" w:cs="Sylfaen"/>
          <w:sz w:val="20"/>
          <w:lang w:val="af-ZA"/>
        </w:rPr>
        <w:t xml:space="preserve">- </w:t>
      </w:r>
      <w:r w:rsidRPr="00A340ED">
        <w:rPr>
          <w:rFonts w:ascii="Sylfaen" w:hAnsi="Sylfaen" w:cs="Sylfaen"/>
          <w:sz w:val="20"/>
        </w:rPr>
        <w:t>իր</w:t>
      </w:r>
      <w:r w:rsidRPr="00A340ED">
        <w:rPr>
          <w:rFonts w:ascii="Arial Armenian" w:hAnsi="Arial Armenian" w:cs="Sylfaen"/>
          <w:sz w:val="20"/>
          <w:lang w:val="af-ZA"/>
        </w:rPr>
        <w:t xml:space="preserve"> </w:t>
      </w:r>
      <w:r w:rsidRPr="00A340ED">
        <w:rPr>
          <w:rFonts w:ascii="Sylfaen" w:hAnsi="Sylfaen" w:cs="Sylfaen"/>
          <w:sz w:val="20"/>
        </w:rPr>
        <w:t>կողմից</w:t>
      </w:r>
      <w:r w:rsidRPr="00A340ED">
        <w:rPr>
          <w:rFonts w:ascii="Arial Armenian" w:hAnsi="Arial Armenian" w:cs="Sylfaen"/>
          <w:sz w:val="20"/>
          <w:lang w:val="af-ZA"/>
        </w:rPr>
        <w:t xml:space="preserve"> </w:t>
      </w:r>
      <w:r w:rsidRPr="00A340ED">
        <w:rPr>
          <w:rFonts w:ascii="Sylfaen" w:hAnsi="Sylfaen" w:cs="Sylfaen"/>
          <w:sz w:val="20"/>
        </w:rPr>
        <w:t>հաստատված՝</w:t>
      </w:r>
      <w:r w:rsidRPr="00A340ED">
        <w:rPr>
          <w:rFonts w:ascii="Arial Armenian" w:hAnsi="Arial Armenian" w:cs="Sylfaen"/>
          <w:sz w:val="20"/>
          <w:lang w:val="af-ZA"/>
        </w:rPr>
        <w:t xml:space="preserve"> </w:t>
      </w:r>
      <w:r w:rsidRPr="00A340ED">
        <w:rPr>
          <w:rFonts w:ascii="Sylfaen" w:hAnsi="Sylfaen" w:cs="Sylfaen"/>
          <w:sz w:val="20"/>
        </w:rPr>
        <w:t>լրացված</w:t>
      </w:r>
      <w:r w:rsidRPr="00A340ED">
        <w:rPr>
          <w:rFonts w:ascii="Arial Armenian" w:hAnsi="Arial Armenian" w:cs="Sylfaen"/>
          <w:sz w:val="20"/>
          <w:lang w:val="af-ZA"/>
        </w:rPr>
        <w:t xml:space="preserve"> </w:t>
      </w:r>
      <w:r w:rsidRPr="00A340ED">
        <w:rPr>
          <w:rFonts w:ascii="Sylfaen" w:hAnsi="Sylfaen" w:cs="Sylfaen"/>
          <w:sz w:val="20"/>
        </w:rPr>
        <w:t>ծավալաթերթ</w:t>
      </w:r>
      <w:r w:rsidRPr="00A340ED">
        <w:rPr>
          <w:rFonts w:ascii="Arial Armenian" w:hAnsi="Arial Armenian" w:cs="Sylfaen"/>
          <w:sz w:val="20"/>
          <w:lang w:val="af-ZA"/>
        </w:rPr>
        <w:t>-</w:t>
      </w:r>
      <w:r w:rsidRPr="00A340ED">
        <w:rPr>
          <w:rFonts w:ascii="Sylfaen" w:hAnsi="Sylfaen" w:cs="Sylfaen"/>
          <w:sz w:val="20"/>
        </w:rPr>
        <w:t>նախահաշիվ</w:t>
      </w:r>
      <w:r w:rsidRPr="00A340ED">
        <w:rPr>
          <w:rFonts w:ascii="Arial Armenian" w:hAnsi="Arial Armenian" w:cs="Sylfaen"/>
          <w:sz w:val="20"/>
          <w:lang w:val="af-ZA"/>
        </w:rPr>
        <w:t xml:space="preserve">, </w:t>
      </w:r>
      <w:r w:rsidRPr="00A340ED">
        <w:rPr>
          <w:rFonts w:ascii="Sylfaen" w:hAnsi="Sylfaen" w:cs="Sylfaen"/>
          <w:sz w:val="20"/>
        </w:rPr>
        <w:t>հաշվի</w:t>
      </w:r>
      <w:r w:rsidRPr="00A340ED">
        <w:rPr>
          <w:rFonts w:ascii="Arial Armenian" w:hAnsi="Arial Armenian" w:cs="Sylfaen"/>
          <w:sz w:val="20"/>
          <w:lang w:val="af-ZA"/>
        </w:rPr>
        <w:t xml:space="preserve"> </w:t>
      </w:r>
      <w:r w:rsidRPr="00A340ED">
        <w:rPr>
          <w:rFonts w:ascii="Sylfaen" w:hAnsi="Sylfaen" w:cs="Sylfaen"/>
          <w:sz w:val="20"/>
        </w:rPr>
        <w:t>առնելով</w:t>
      </w:r>
      <w:r w:rsidRPr="00A340ED">
        <w:rPr>
          <w:rFonts w:ascii="Arial Armenian" w:hAnsi="Arial Armenian" w:cs="Sylfaen"/>
          <w:sz w:val="20"/>
          <w:lang w:val="af-ZA"/>
        </w:rPr>
        <w:t xml:space="preserve"> </w:t>
      </w:r>
      <w:r w:rsidRPr="00A340ED">
        <w:rPr>
          <w:rFonts w:ascii="Sylfaen" w:hAnsi="Sylfaen" w:cs="Sylfaen"/>
          <w:sz w:val="20"/>
        </w:rPr>
        <w:t>սույն</w:t>
      </w:r>
      <w:r w:rsidRPr="00A340ED">
        <w:rPr>
          <w:rFonts w:ascii="Arial Armenian" w:hAnsi="Arial Armenian" w:cs="Sylfaen"/>
          <w:sz w:val="20"/>
          <w:lang w:val="af-ZA"/>
        </w:rPr>
        <w:t xml:space="preserve"> </w:t>
      </w:r>
      <w:r w:rsidRPr="00A340ED">
        <w:rPr>
          <w:rFonts w:ascii="Sylfaen" w:hAnsi="Sylfaen" w:cs="Sylfaen"/>
          <w:sz w:val="20"/>
        </w:rPr>
        <w:t>հրավերին</w:t>
      </w:r>
      <w:r w:rsidRPr="00A340ED">
        <w:rPr>
          <w:rFonts w:ascii="Arial Armenian" w:hAnsi="Arial Armenian" w:cs="Sylfaen"/>
          <w:sz w:val="20"/>
          <w:lang w:val="af-ZA"/>
        </w:rPr>
        <w:t xml:space="preserve"> </w:t>
      </w:r>
      <w:r w:rsidRPr="00A340ED">
        <w:rPr>
          <w:rFonts w:ascii="Sylfaen" w:hAnsi="Sylfaen" w:cs="Sylfaen"/>
          <w:sz w:val="20"/>
        </w:rPr>
        <w:t>կցված</w:t>
      </w:r>
      <w:r w:rsidRPr="00A340ED">
        <w:rPr>
          <w:rFonts w:ascii="Arial Armenian" w:hAnsi="Arial Armenian" w:cs="Sylfaen"/>
          <w:sz w:val="20"/>
          <w:lang w:val="af-ZA"/>
        </w:rPr>
        <w:t xml:space="preserve"> </w:t>
      </w:r>
      <w:r w:rsidRPr="00A340ED">
        <w:rPr>
          <w:rFonts w:ascii="Sylfaen" w:hAnsi="Sylfaen" w:cs="Sylfaen"/>
          <w:sz w:val="20"/>
        </w:rPr>
        <w:t>ծավալաթերթով</w:t>
      </w:r>
      <w:r w:rsidRPr="00A340ED">
        <w:rPr>
          <w:rFonts w:ascii="Arial Armenian" w:hAnsi="Arial Armenian" w:cs="Sylfaen"/>
          <w:sz w:val="20"/>
          <w:lang w:val="af-ZA"/>
        </w:rPr>
        <w:t xml:space="preserve"> </w:t>
      </w:r>
      <w:r w:rsidRPr="00A340ED">
        <w:rPr>
          <w:rFonts w:ascii="Sylfaen" w:hAnsi="Sylfaen" w:cs="Sylfaen"/>
          <w:sz w:val="20"/>
        </w:rPr>
        <w:t>ըստ</w:t>
      </w:r>
      <w:r w:rsidRPr="00A340ED">
        <w:rPr>
          <w:rFonts w:ascii="Arial Armenian" w:hAnsi="Arial Armenian" w:cs="Sylfaen"/>
          <w:sz w:val="20"/>
          <w:lang w:val="af-ZA"/>
        </w:rPr>
        <w:t xml:space="preserve"> </w:t>
      </w:r>
      <w:r w:rsidRPr="00A340ED">
        <w:rPr>
          <w:rFonts w:ascii="Sylfaen" w:hAnsi="Sylfaen" w:cs="Sylfaen"/>
          <w:sz w:val="20"/>
        </w:rPr>
        <w:t>աշխատանքների</w:t>
      </w:r>
      <w:r w:rsidRPr="00A340ED">
        <w:rPr>
          <w:rFonts w:ascii="Arial Armenian" w:hAnsi="Arial Armenian" w:cs="Sylfaen"/>
          <w:sz w:val="20"/>
          <w:lang w:val="af-ZA"/>
        </w:rPr>
        <w:t xml:space="preserve"> </w:t>
      </w:r>
      <w:r w:rsidRPr="00A340ED">
        <w:rPr>
          <w:rFonts w:ascii="Sylfaen" w:hAnsi="Sylfaen" w:cs="Sylfaen"/>
          <w:sz w:val="20"/>
        </w:rPr>
        <w:t>նախահաշվային</w:t>
      </w:r>
      <w:r w:rsidRPr="00A340ED">
        <w:rPr>
          <w:rFonts w:ascii="Arial Armenian" w:hAnsi="Arial Armenian" w:cs="Sylfaen"/>
          <w:sz w:val="20"/>
          <w:lang w:val="af-ZA"/>
        </w:rPr>
        <w:t xml:space="preserve"> </w:t>
      </w:r>
      <w:r w:rsidRPr="00A340ED">
        <w:rPr>
          <w:rFonts w:ascii="Sylfaen" w:hAnsi="Sylfaen" w:cs="Sylfaen"/>
          <w:sz w:val="20"/>
        </w:rPr>
        <w:t>բաժինների</w:t>
      </w:r>
      <w:r w:rsidRPr="00A340ED">
        <w:rPr>
          <w:rFonts w:ascii="Arial Armenian" w:hAnsi="Arial Armenian" w:cs="Sylfaen"/>
          <w:sz w:val="20"/>
          <w:lang w:val="af-ZA"/>
        </w:rPr>
        <w:t xml:space="preserve"> </w:t>
      </w:r>
      <w:r w:rsidRPr="00A340ED">
        <w:rPr>
          <w:rFonts w:ascii="Sylfaen" w:hAnsi="Sylfaen" w:cs="Sylfaen"/>
          <w:sz w:val="20"/>
        </w:rPr>
        <w:t>համար</w:t>
      </w:r>
      <w:r w:rsidRPr="00A340ED">
        <w:rPr>
          <w:rFonts w:ascii="Arial Armenian" w:hAnsi="Arial Armenian" w:cs="Sylfaen"/>
          <w:sz w:val="20"/>
          <w:lang w:val="af-ZA"/>
        </w:rPr>
        <w:t xml:space="preserve"> </w:t>
      </w:r>
      <w:r w:rsidRPr="00A340ED">
        <w:rPr>
          <w:rFonts w:ascii="Sylfaen" w:hAnsi="Sylfaen" w:cs="Sylfaen"/>
          <w:sz w:val="20"/>
        </w:rPr>
        <w:t>սահմանված</w:t>
      </w:r>
      <w:r w:rsidRPr="00A340ED">
        <w:rPr>
          <w:rFonts w:ascii="Arial Armenian" w:hAnsi="Arial Armenian" w:cs="Sylfaen"/>
          <w:sz w:val="20"/>
          <w:lang w:val="af-ZA"/>
        </w:rPr>
        <w:t xml:space="preserve"> </w:t>
      </w:r>
      <w:r w:rsidRPr="00A340ED">
        <w:rPr>
          <w:rFonts w:ascii="Sylfaen" w:hAnsi="Sylfaen" w:cs="Sylfaen"/>
          <w:sz w:val="20"/>
        </w:rPr>
        <w:t>առավելագույն</w:t>
      </w:r>
      <w:r w:rsidRPr="00A340ED">
        <w:rPr>
          <w:rFonts w:ascii="Arial Armenian" w:hAnsi="Arial Armenian" w:cs="Sylfaen"/>
          <w:sz w:val="20"/>
          <w:lang w:val="af-ZA"/>
        </w:rPr>
        <w:t xml:space="preserve"> </w:t>
      </w:r>
      <w:r w:rsidRPr="00A340ED">
        <w:rPr>
          <w:rFonts w:ascii="Sylfaen" w:hAnsi="Sylfaen" w:cs="Sylfaen"/>
          <w:sz w:val="20"/>
        </w:rPr>
        <w:t>կշիռները</w:t>
      </w:r>
      <w:r w:rsidRPr="00A340ED">
        <w:rPr>
          <w:rFonts w:ascii="Arial Armenian" w:hAnsi="Arial Armenian" w:cs="Sylfaen"/>
          <w:sz w:val="20"/>
          <w:lang w:val="af-ZA"/>
        </w:rPr>
        <w:t xml:space="preserve">: </w:t>
      </w:r>
      <w:r w:rsidRPr="00A340ED">
        <w:rPr>
          <w:rFonts w:ascii="Sylfaen" w:hAnsi="Sylfaen" w:cs="Sylfaen"/>
          <w:sz w:val="20"/>
        </w:rPr>
        <w:t>Ընդ</w:t>
      </w:r>
      <w:r w:rsidRPr="00A340ED">
        <w:rPr>
          <w:rFonts w:ascii="Arial Armenian" w:hAnsi="Arial Armenian" w:cs="Sylfaen"/>
          <w:sz w:val="20"/>
          <w:lang w:val="af-ZA"/>
        </w:rPr>
        <w:t xml:space="preserve"> </w:t>
      </w:r>
      <w:r w:rsidRPr="00A340ED">
        <w:rPr>
          <w:rFonts w:ascii="Sylfaen" w:hAnsi="Sylfaen" w:cs="Sylfaen"/>
          <w:sz w:val="20"/>
        </w:rPr>
        <w:t>որում</w:t>
      </w:r>
      <w:r w:rsidRPr="00A340ED">
        <w:rPr>
          <w:rFonts w:ascii="Arial Armenian" w:hAnsi="Arial Armenian" w:cs="Sylfaen"/>
          <w:sz w:val="20"/>
          <w:lang w:val="af-ZA"/>
        </w:rPr>
        <w:t xml:space="preserve"> </w:t>
      </w:r>
      <w:r w:rsidRPr="00A340ED">
        <w:rPr>
          <w:rFonts w:ascii="Sylfaen" w:hAnsi="Sylfaen" w:cs="Sylfaen"/>
          <w:sz w:val="20"/>
        </w:rPr>
        <w:t>կշիռները</w:t>
      </w:r>
      <w:r w:rsidRPr="00A340ED">
        <w:rPr>
          <w:rFonts w:ascii="Arial Armenian" w:hAnsi="Arial Armenian" w:cs="Sylfaen"/>
          <w:sz w:val="20"/>
          <w:lang w:val="af-ZA"/>
        </w:rPr>
        <w:t xml:space="preserve"> </w:t>
      </w:r>
      <w:r w:rsidRPr="00A340ED">
        <w:rPr>
          <w:rFonts w:ascii="Sylfaen" w:hAnsi="Sylfaen" w:cs="Sylfaen"/>
          <w:sz w:val="20"/>
        </w:rPr>
        <w:t>կիրառվում</w:t>
      </w:r>
      <w:r w:rsidRPr="00A340ED">
        <w:rPr>
          <w:rFonts w:ascii="Arial Armenian" w:hAnsi="Arial Armenian" w:cs="Sylfaen"/>
          <w:sz w:val="20"/>
          <w:lang w:val="af-ZA"/>
        </w:rPr>
        <w:t xml:space="preserve"> </w:t>
      </w:r>
      <w:r w:rsidRPr="00A340ED">
        <w:rPr>
          <w:rFonts w:ascii="Sylfaen" w:hAnsi="Sylfaen" w:cs="Sylfaen"/>
          <w:sz w:val="20"/>
        </w:rPr>
        <w:t>են</w:t>
      </w:r>
      <w:r w:rsidRPr="00A340ED">
        <w:rPr>
          <w:rFonts w:ascii="Arial Armenian" w:hAnsi="Arial Armenian" w:cs="Sylfaen"/>
          <w:sz w:val="20"/>
          <w:lang w:val="af-ZA"/>
        </w:rPr>
        <w:t xml:space="preserve"> </w:t>
      </w:r>
      <w:r w:rsidRPr="00A340ED">
        <w:rPr>
          <w:rFonts w:ascii="Sylfaen" w:hAnsi="Sylfaen" w:cs="Sylfaen"/>
          <w:sz w:val="20"/>
        </w:rPr>
        <w:t>մասնակցի</w:t>
      </w:r>
      <w:r w:rsidRPr="00A340ED">
        <w:rPr>
          <w:rFonts w:ascii="Arial Armenian" w:hAnsi="Arial Armenian" w:cs="Sylfaen"/>
          <w:sz w:val="20"/>
          <w:lang w:val="af-ZA"/>
        </w:rPr>
        <w:t xml:space="preserve"> </w:t>
      </w:r>
      <w:r w:rsidRPr="00A340ED">
        <w:rPr>
          <w:rFonts w:ascii="Sylfaen" w:hAnsi="Sylfaen" w:cs="Sylfaen"/>
          <w:sz w:val="20"/>
        </w:rPr>
        <w:t>կողմից</w:t>
      </w:r>
      <w:r w:rsidRPr="00A340ED">
        <w:rPr>
          <w:rFonts w:ascii="Arial Armenian" w:hAnsi="Arial Armenian" w:cs="Sylfaen"/>
          <w:sz w:val="20"/>
          <w:lang w:val="af-ZA"/>
        </w:rPr>
        <w:t xml:space="preserve"> </w:t>
      </w:r>
      <w:r w:rsidRPr="00A340ED">
        <w:rPr>
          <w:rFonts w:ascii="Sylfaen" w:hAnsi="Sylfaen" w:cs="Sylfaen"/>
          <w:sz w:val="20"/>
        </w:rPr>
        <w:t>ներկայացված</w:t>
      </w:r>
      <w:r w:rsidRPr="00A340ED">
        <w:rPr>
          <w:rFonts w:ascii="Arial Armenian" w:hAnsi="Arial Armenian" w:cs="Sylfaen"/>
          <w:sz w:val="20"/>
          <w:lang w:val="af-ZA"/>
        </w:rPr>
        <w:t xml:space="preserve"> </w:t>
      </w:r>
      <w:r w:rsidRPr="00A340ED">
        <w:rPr>
          <w:rFonts w:ascii="Sylfaen" w:hAnsi="Sylfaen" w:cs="Sylfaen"/>
          <w:sz w:val="20"/>
        </w:rPr>
        <w:t>գնային</w:t>
      </w:r>
      <w:r w:rsidRPr="00A340ED">
        <w:rPr>
          <w:rFonts w:ascii="Arial Armenian" w:hAnsi="Arial Armenian" w:cs="Sylfaen"/>
          <w:sz w:val="20"/>
          <w:lang w:val="af-ZA"/>
        </w:rPr>
        <w:t xml:space="preserve"> </w:t>
      </w:r>
      <w:r w:rsidRPr="00A340ED">
        <w:rPr>
          <w:rFonts w:ascii="Sylfaen" w:hAnsi="Sylfaen" w:cs="Sylfaen"/>
          <w:sz w:val="20"/>
        </w:rPr>
        <w:t>առաջարկի</w:t>
      </w:r>
      <w:r w:rsidRPr="00A340ED">
        <w:rPr>
          <w:rFonts w:ascii="Arial Armenian" w:hAnsi="Arial Armenian" w:cs="Sylfaen"/>
          <w:sz w:val="20"/>
          <w:lang w:val="af-ZA"/>
        </w:rPr>
        <w:t xml:space="preserve"> </w:t>
      </w:r>
      <w:r w:rsidRPr="00A340ED">
        <w:rPr>
          <w:rFonts w:ascii="Sylfaen" w:hAnsi="Sylfaen" w:cs="Sylfaen"/>
          <w:sz w:val="20"/>
        </w:rPr>
        <w:t>նկատմամբ</w:t>
      </w:r>
      <w:r w:rsidRPr="00A340ED">
        <w:rPr>
          <w:rFonts w:ascii="Arial Armenian" w:hAnsi="Arial Armenian" w:cs="Sylfaen"/>
          <w:sz w:val="20"/>
          <w:lang w:val="af-ZA"/>
        </w:rPr>
        <w:t xml:space="preserve">, </w:t>
      </w:r>
      <w:r w:rsidRPr="00A340ED">
        <w:rPr>
          <w:rFonts w:ascii="Sylfaen" w:hAnsi="Sylfaen" w:cs="Sylfaen"/>
          <w:sz w:val="20"/>
        </w:rPr>
        <w:t>նկատի</w:t>
      </w:r>
      <w:r w:rsidRPr="00A340ED">
        <w:rPr>
          <w:rFonts w:ascii="Arial Armenian" w:hAnsi="Arial Armenian" w:cs="Sylfaen"/>
          <w:sz w:val="20"/>
          <w:lang w:val="af-ZA"/>
        </w:rPr>
        <w:t xml:space="preserve"> </w:t>
      </w:r>
      <w:r w:rsidRPr="00A340ED">
        <w:rPr>
          <w:rFonts w:ascii="Sylfaen" w:hAnsi="Sylfaen" w:cs="Sylfaen"/>
          <w:sz w:val="20"/>
        </w:rPr>
        <w:t>ունենալով</w:t>
      </w:r>
      <w:r w:rsidRPr="00A340ED">
        <w:rPr>
          <w:rFonts w:ascii="Arial Armenian" w:hAnsi="Arial Armenian" w:cs="Sylfaen"/>
          <w:sz w:val="20"/>
          <w:lang w:val="af-ZA"/>
        </w:rPr>
        <w:t xml:space="preserve">, </w:t>
      </w:r>
      <w:r w:rsidRPr="00A340ED">
        <w:rPr>
          <w:rFonts w:ascii="Sylfaen" w:hAnsi="Sylfaen" w:cs="Sylfaen"/>
          <w:sz w:val="20"/>
        </w:rPr>
        <w:t>որ</w:t>
      </w:r>
      <w:r w:rsidRPr="00A340ED">
        <w:rPr>
          <w:rFonts w:ascii="Arial Armenian" w:hAnsi="Arial Armenian" w:cs="Sylfaen"/>
          <w:sz w:val="20"/>
          <w:lang w:val="af-ZA"/>
        </w:rPr>
        <w:t xml:space="preserve"> </w:t>
      </w:r>
      <w:r w:rsidRPr="00A340ED">
        <w:rPr>
          <w:rFonts w:ascii="Sylfaen" w:hAnsi="Sylfaen" w:cs="Sylfaen"/>
          <w:sz w:val="20"/>
        </w:rPr>
        <w:t>շեղումը</w:t>
      </w:r>
      <w:r w:rsidRPr="00A340ED">
        <w:rPr>
          <w:rFonts w:ascii="Arial Armenian" w:hAnsi="Arial Armenian" w:cs="Sylfaen"/>
          <w:sz w:val="20"/>
          <w:lang w:val="af-ZA"/>
        </w:rPr>
        <w:t xml:space="preserve"> </w:t>
      </w:r>
      <w:r w:rsidRPr="00A340ED">
        <w:rPr>
          <w:rFonts w:ascii="Sylfaen" w:hAnsi="Sylfaen" w:cs="Sylfaen"/>
          <w:sz w:val="20"/>
        </w:rPr>
        <w:t>չի</w:t>
      </w:r>
      <w:r w:rsidRPr="00A340ED">
        <w:rPr>
          <w:rFonts w:ascii="Arial Armenian" w:hAnsi="Arial Armenian" w:cs="Sylfaen"/>
          <w:sz w:val="20"/>
          <w:lang w:val="af-ZA"/>
        </w:rPr>
        <w:t xml:space="preserve"> </w:t>
      </w:r>
      <w:r w:rsidRPr="00A340ED">
        <w:rPr>
          <w:rFonts w:ascii="Sylfaen" w:hAnsi="Sylfaen" w:cs="Sylfaen"/>
          <w:sz w:val="20"/>
        </w:rPr>
        <w:t>կարող</w:t>
      </w:r>
      <w:r w:rsidRPr="00A340ED">
        <w:rPr>
          <w:rFonts w:ascii="Arial Armenian" w:hAnsi="Arial Armenian" w:cs="Sylfaen"/>
          <w:sz w:val="20"/>
          <w:lang w:val="af-ZA"/>
        </w:rPr>
        <w:t xml:space="preserve"> </w:t>
      </w:r>
      <w:r w:rsidRPr="00A340ED">
        <w:rPr>
          <w:rFonts w:ascii="Sylfaen" w:hAnsi="Sylfaen" w:cs="Sylfaen"/>
          <w:sz w:val="20"/>
        </w:rPr>
        <w:t>ավել</w:t>
      </w:r>
      <w:r w:rsidRPr="00A340ED">
        <w:rPr>
          <w:rFonts w:ascii="Arial Armenian" w:hAnsi="Arial Armenian" w:cs="Sylfaen"/>
          <w:sz w:val="20"/>
          <w:lang w:val="af-ZA"/>
        </w:rPr>
        <w:t xml:space="preserve"> </w:t>
      </w:r>
      <w:r w:rsidRPr="00A340ED">
        <w:rPr>
          <w:rFonts w:ascii="Sylfaen" w:hAnsi="Sylfaen" w:cs="Sylfaen"/>
          <w:sz w:val="20"/>
        </w:rPr>
        <w:t>կամ</w:t>
      </w:r>
      <w:r w:rsidRPr="00A340ED">
        <w:rPr>
          <w:rFonts w:ascii="Arial Armenian" w:hAnsi="Arial Armenian" w:cs="Sylfaen"/>
          <w:sz w:val="20"/>
          <w:lang w:val="af-ZA"/>
        </w:rPr>
        <w:t xml:space="preserve"> </w:t>
      </w:r>
      <w:r w:rsidRPr="00A340ED">
        <w:rPr>
          <w:rFonts w:ascii="Sylfaen" w:hAnsi="Sylfaen" w:cs="Sylfaen"/>
          <w:sz w:val="20"/>
        </w:rPr>
        <w:t>պակաս</w:t>
      </w:r>
      <w:r w:rsidRPr="00A340ED">
        <w:rPr>
          <w:rFonts w:ascii="Arial Armenian" w:hAnsi="Arial Armenian" w:cs="Sylfaen"/>
          <w:sz w:val="20"/>
          <w:lang w:val="af-ZA"/>
        </w:rPr>
        <w:t xml:space="preserve"> </w:t>
      </w:r>
      <w:r w:rsidRPr="00A340ED">
        <w:rPr>
          <w:rFonts w:ascii="Sylfaen" w:hAnsi="Sylfaen" w:cs="Sylfaen"/>
          <w:sz w:val="20"/>
        </w:rPr>
        <w:t>լինել</w:t>
      </w:r>
      <w:r w:rsidRPr="00A340ED">
        <w:rPr>
          <w:rFonts w:ascii="Arial Armenian" w:hAnsi="Arial Armenian" w:cs="Sylfaen"/>
          <w:sz w:val="20"/>
          <w:lang w:val="af-ZA"/>
        </w:rPr>
        <w:t xml:space="preserve"> </w:t>
      </w:r>
      <w:r w:rsidRPr="00A340ED">
        <w:rPr>
          <w:rFonts w:ascii="Sylfaen" w:hAnsi="Sylfaen" w:cs="Sylfaen"/>
          <w:sz w:val="20"/>
        </w:rPr>
        <w:t>սույն</w:t>
      </w:r>
      <w:r w:rsidRPr="00A340ED">
        <w:rPr>
          <w:rFonts w:ascii="Arial Armenian" w:hAnsi="Arial Armenian" w:cs="Sylfaen"/>
          <w:sz w:val="20"/>
          <w:lang w:val="af-ZA"/>
        </w:rPr>
        <w:t xml:space="preserve"> </w:t>
      </w:r>
      <w:r w:rsidRPr="00A340ED">
        <w:rPr>
          <w:rFonts w:ascii="Sylfaen" w:hAnsi="Sylfaen" w:cs="Sylfaen"/>
          <w:sz w:val="20"/>
        </w:rPr>
        <w:t>հրավերին</w:t>
      </w:r>
      <w:r w:rsidRPr="00A340ED">
        <w:rPr>
          <w:rFonts w:ascii="Arial Armenian" w:hAnsi="Arial Armenian" w:cs="Sylfaen"/>
          <w:sz w:val="20"/>
          <w:lang w:val="af-ZA"/>
        </w:rPr>
        <w:t xml:space="preserve">  </w:t>
      </w:r>
      <w:r w:rsidRPr="00A340ED">
        <w:rPr>
          <w:rFonts w:ascii="Sylfaen" w:hAnsi="Sylfaen" w:cs="Sylfaen"/>
          <w:sz w:val="20"/>
        </w:rPr>
        <w:t>կցված</w:t>
      </w:r>
      <w:r w:rsidRPr="00A340ED">
        <w:rPr>
          <w:rFonts w:ascii="Arial Armenian" w:hAnsi="Arial Armenian" w:cs="Sylfaen"/>
          <w:sz w:val="20"/>
          <w:lang w:val="af-ZA"/>
        </w:rPr>
        <w:t xml:space="preserve"> </w:t>
      </w:r>
      <w:r w:rsidRPr="00A340ED">
        <w:rPr>
          <w:rFonts w:ascii="Sylfaen" w:hAnsi="Sylfaen" w:cs="Sylfaen"/>
          <w:sz w:val="20"/>
        </w:rPr>
        <w:t>ծավալաթերթով</w:t>
      </w:r>
      <w:r w:rsidRPr="00A340ED">
        <w:rPr>
          <w:rFonts w:ascii="Arial Armenian" w:hAnsi="Arial Armenian" w:cs="Sylfaen"/>
          <w:sz w:val="20"/>
          <w:lang w:val="af-ZA"/>
        </w:rPr>
        <w:t xml:space="preserve"> </w:t>
      </w:r>
      <w:r w:rsidRPr="00A340ED">
        <w:rPr>
          <w:rFonts w:ascii="Sylfaen" w:hAnsi="Sylfaen" w:cs="Sylfaen"/>
          <w:sz w:val="20"/>
        </w:rPr>
        <w:t>տվյալ</w:t>
      </w:r>
      <w:r w:rsidRPr="00A340ED">
        <w:rPr>
          <w:rFonts w:ascii="Arial Armenian" w:hAnsi="Arial Armenian" w:cs="Sylfaen"/>
          <w:sz w:val="20"/>
          <w:lang w:val="af-ZA"/>
        </w:rPr>
        <w:t xml:space="preserve"> </w:t>
      </w:r>
      <w:r w:rsidRPr="00A340ED">
        <w:rPr>
          <w:rFonts w:ascii="Sylfaen" w:hAnsi="Sylfaen" w:cs="Sylfaen"/>
          <w:sz w:val="20"/>
        </w:rPr>
        <w:t>բաժնի</w:t>
      </w:r>
      <w:r w:rsidRPr="00A340ED">
        <w:rPr>
          <w:rFonts w:ascii="Arial Armenian" w:hAnsi="Arial Armenian" w:cs="Sylfaen"/>
          <w:sz w:val="20"/>
          <w:lang w:val="af-ZA"/>
        </w:rPr>
        <w:t xml:space="preserve"> </w:t>
      </w:r>
      <w:r w:rsidRPr="00A340ED">
        <w:rPr>
          <w:rFonts w:ascii="Sylfaen" w:hAnsi="Sylfaen" w:cs="Sylfaen"/>
          <w:sz w:val="20"/>
        </w:rPr>
        <w:t>համար</w:t>
      </w:r>
      <w:r w:rsidRPr="00A340ED">
        <w:rPr>
          <w:rFonts w:ascii="Arial Armenian" w:hAnsi="Arial Armenian" w:cs="Sylfaen"/>
          <w:sz w:val="20"/>
          <w:lang w:val="af-ZA"/>
        </w:rPr>
        <w:t xml:space="preserve"> </w:t>
      </w:r>
      <w:r w:rsidRPr="00A340ED">
        <w:rPr>
          <w:rFonts w:ascii="Sylfaen" w:hAnsi="Sylfaen" w:cs="Sylfaen"/>
          <w:sz w:val="20"/>
        </w:rPr>
        <w:t>սահմանված</w:t>
      </w:r>
      <w:r w:rsidRPr="00A340ED">
        <w:rPr>
          <w:rFonts w:ascii="Arial Armenian" w:hAnsi="Arial Armenian" w:cs="Sylfaen"/>
          <w:sz w:val="20"/>
          <w:lang w:val="af-ZA"/>
        </w:rPr>
        <w:t xml:space="preserve"> </w:t>
      </w:r>
      <w:r w:rsidRPr="00A340ED">
        <w:rPr>
          <w:rFonts w:ascii="Sylfaen" w:hAnsi="Sylfaen" w:cs="Sylfaen"/>
          <w:sz w:val="20"/>
        </w:rPr>
        <w:t>կշռի</w:t>
      </w:r>
      <w:r w:rsidRPr="00A340ED">
        <w:rPr>
          <w:rFonts w:ascii="Arial Armenian" w:hAnsi="Arial Armenian" w:cs="Sylfaen"/>
          <w:sz w:val="20"/>
          <w:lang w:val="af-ZA"/>
        </w:rPr>
        <w:t xml:space="preserve"> </w:t>
      </w:r>
      <w:r w:rsidRPr="00A340ED">
        <w:rPr>
          <w:rFonts w:ascii="Sylfaen" w:hAnsi="Sylfaen" w:cs="Sylfaen"/>
          <w:sz w:val="20"/>
        </w:rPr>
        <w:t>չափի</w:t>
      </w:r>
      <w:r w:rsidRPr="00A340ED">
        <w:rPr>
          <w:rFonts w:ascii="Arial Armenian" w:hAnsi="Arial Armenian" w:cs="Sylfaen"/>
          <w:sz w:val="20"/>
          <w:lang w:val="af-ZA"/>
        </w:rPr>
        <w:t xml:space="preserve"> </w:t>
      </w:r>
      <w:r w:rsidRPr="00A340ED">
        <w:rPr>
          <w:rFonts w:ascii="Sylfaen" w:hAnsi="Sylfaen" w:cs="Sylfaen"/>
          <w:sz w:val="20"/>
        </w:rPr>
        <w:t>տաս</w:t>
      </w:r>
      <w:r w:rsidRPr="00A340ED">
        <w:rPr>
          <w:rFonts w:ascii="Arial Armenian" w:hAnsi="Arial Armenian" w:cs="Sylfaen"/>
          <w:sz w:val="20"/>
          <w:lang w:val="af-ZA"/>
        </w:rPr>
        <w:t xml:space="preserve"> </w:t>
      </w:r>
      <w:r w:rsidRPr="00A340ED">
        <w:rPr>
          <w:rFonts w:ascii="Sylfaen" w:hAnsi="Sylfaen" w:cs="Sylfaen"/>
          <w:sz w:val="20"/>
        </w:rPr>
        <w:t>տոկոսից</w:t>
      </w:r>
      <w:r w:rsidRPr="00A340ED">
        <w:rPr>
          <w:rFonts w:ascii="Arial Armenian" w:hAnsi="Arial Armenian" w:cs="Sylfaen"/>
          <w:sz w:val="20"/>
          <w:lang w:val="af-ZA"/>
        </w:rPr>
        <w:t xml:space="preserve">: </w:t>
      </w:r>
      <w:r w:rsidRPr="00A340ED">
        <w:rPr>
          <w:rFonts w:ascii="Sylfaen" w:hAnsi="Sylfaen" w:cs="Sylfaen"/>
          <w:sz w:val="20"/>
        </w:rPr>
        <w:t>Աշխատանքների</w:t>
      </w:r>
      <w:r w:rsidRPr="00A340ED">
        <w:rPr>
          <w:rFonts w:ascii="Arial Armenian" w:hAnsi="Arial Armenian" w:cs="Sylfaen"/>
          <w:sz w:val="20"/>
          <w:lang w:val="af-ZA"/>
        </w:rPr>
        <w:t xml:space="preserve"> </w:t>
      </w:r>
      <w:r w:rsidRPr="00A340ED">
        <w:rPr>
          <w:rFonts w:ascii="Sylfaen" w:hAnsi="Sylfaen" w:cs="Sylfaen"/>
          <w:sz w:val="20"/>
        </w:rPr>
        <w:t>բաժինները</w:t>
      </w:r>
      <w:r w:rsidRPr="00A340ED">
        <w:rPr>
          <w:rFonts w:ascii="Arial Armenian" w:hAnsi="Arial Armenian" w:cs="Sylfaen"/>
          <w:sz w:val="20"/>
          <w:lang w:val="af-ZA"/>
        </w:rPr>
        <w:t xml:space="preserve"> </w:t>
      </w:r>
      <w:r w:rsidRPr="00A340ED">
        <w:rPr>
          <w:rFonts w:ascii="Sylfaen" w:hAnsi="Sylfaen" w:cs="Sylfaen"/>
          <w:sz w:val="20"/>
        </w:rPr>
        <w:t>չեն</w:t>
      </w:r>
      <w:r w:rsidRPr="00A340ED">
        <w:rPr>
          <w:rFonts w:ascii="Arial Armenian" w:hAnsi="Arial Armenian" w:cs="Sylfaen"/>
          <w:sz w:val="20"/>
          <w:lang w:val="af-ZA"/>
        </w:rPr>
        <w:t xml:space="preserve"> </w:t>
      </w:r>
      <w:r w:rsidRPr="00A340ED">
        <w:rPr>
          <w:rFonts w:ascii="Sylfaen" w:hAnsi="Sylfaen" w:cs="Sylfaen"/>
          <w:sz w:val="20"/>
        </w:rPr>
        <w:t>կարող</w:t>
      </w:r>
      <w:r w:rsidRPr="00A340ED">
        <w:rPr>
          <w:rFonts w:ascii="Arial Armenian" w:hAnsi="Arial Armenian" w:cs="Sylfaen"/>
          <w:sz w:val="20"/>
          <w:lang w:val="af-ZA"/>
        </w:rPr>
        <w:t xml:space="preserve"> </w:t>
      </w:r>
      <w:r w:rsidRPr="00A340ED">
        <w:rPr>
          <w:rFonts w:ascii="Sylfaen" w:hAnsi="Sylfaen" w:cs="Sylfaen"/>
          <w:sz w:val="20"/>
        </w:rPr>
        <w:t>արհեստականորեն</w:t>
      </w:r>
      <w:r w:rsidRPr="00A340ED">
        <w:rPr>
          <w:rFonts w:ascii="Arial Armenian" w:hAnsi="Arial Armenian" w:cs="Sylfaen"/>
          <w:sz w:val="20"/>
          <w:lang w:val="af-ZA"/>
        </w:rPr>
        <w:t xml:space="preserve"> </w:t>
      </w:r>
      <w:r w:rsidRPr="00A340ED">
        <w:rPr>
          <w:rFonts w:ascii="Sylfaen" w:hAnsi="Sylfaen" w:cs="Sylfaen"/>
          <w:sz w:val="20"/>
        </w:rPr>
        <w:t>միավորվել</w:t>
      </w:r>
      <w:r w:rsidRPr="00A340ED">
        <w:rPr>
          <w:rFonts w:ascii="Arial Armenian" w:hAnsi="Arial Armenian" w:cs="Sylfaen"/>
          <w:sz w:val="20"/>
          <w:lang w:val="af-ZA"/>
        </w:rPr>
        <w:t xml:space="preserve"> </w:t>
      </w:r>
      <w:r w:rsidRPr="00A340ED">
        <w:rPr>
          <w:rFonts w:ascii="Sylfaen" w:hAnsi="Sylfaen" w:cs="Sylfaen"/>
          <w:sz w:val="20"/>
        </w:rPr>
        <w:t>կամ</w:t>
      </w:r>
      <w:r w:rsidRPr="00A340ED">
        <w:rPr>
          <w:rFonts w:ascii="Arial Armenian" w:hAnsi="Arial Armenian" w:cs="Sylfaen"/>
          <w:sz w:val="20"/>
          <w:lang w:val="af-ZA"/>
        </w:rPr>
        <w:t xml:space="preserve"> </w:t>
      </w:r>
      <w:r w:rsidRPr="00A340ED">
        <w:rPr>
          <w:rFonts w:ascii="Sylfaen" w:hAnsi="Sylfaen" w:cs="Sylfaen"/>
          <w:sz w:val="20"/>
        </w:rPr>
        <w:t>առանձնացվել</w:t>
      </w:r>
      <w:r w:rsidRPr="00A340ED">
        <w:rPr>
          <w:rFonts w:ascii="Arial Armenian" w:hAnsi="Arial Armenian" w:cs="Sylfaen"/>
          <w:sz w:val="20"/>
          <w:lang w:val="af-ZA"/>
        </w:rPr>
        <w:t xml:space="preserve">. </w:t>
      </w:r>
    </w:p>
    <w:p w:rsidR="0081576D" w:rsidRPr="00A340ED" w:rsidRDefault="0081576D" w:rsidP="0081576D">
      <w:pPr>
        <w:ind w:firstLine="709"/>
        <w:jc w:val="both"/>
        <w:rPr>
          <w:rFonts w:ascii="Arial Armenian" w:hAnsi="Arial Armenian" w:cs="Sylfaen"/>
          <w:sz w:val="20"/>
          <w:lang w:val="af-ZA"/>
        </w:rPr>
      </w:pPr>
      <w:r w:rsidRPr="00A340ED">
        <w:rPr>
          <w:rFonts w:ascii="Arial Armenian" w:hAnsi="Arial Armenian" w:cs="Sylfaen"/>
          <w:sz w:val="20"/>
          <w:lang w:val="af-ZA"/>
        </w:rPr>
        <w:t xml:space="preserve">- </w:t>
      </w:r>
      <w:r w:rsidRPr="00A340ED">
        <w:rPr>
          <w:rFonts w:ascii="Sylfaen" w:hAnsi="Sylfaen" w:cs="Sylfaen"/>
          <w:sz w:val="20"/>
        </w:rPr>
        <w:t>իր</w:t>
      </w:r>
      <w:r w:rsidRPr="00A340ED">
        <w:rPr>
          <w:rFonts w:ascii="Arial Armenian" w:hAnsi="Arial Armenian" w:cs="Sylfaen"/>
          <w:sz w:val="20"/>
          <w:lang w:val="af-ZA"/>
        </w:rPr>
        <w:t xml:space="preserve"> </w:t>
      </w:r>
      <w:r w:rsidRPr="00A340ED">
        <w:rPr>
          <w:rFonts w:ascii="Sylfaen" w:hAnsi="Sylfaen" w:cs="Sylfaen"/>
          <w:sz w:val="20"/>
        </w:rPr>
        <w:t>կողմից</w:t>
      </w:r>
      <w:r w:rsidRPr="00A340ED">
        <w:rPr>
          <w:rFonts w:ascii="Arial Armenian" w:hAnsi="Arial Armenian" w:cs="Sylfaen"/>
          <w:sz w:val="20"/>
          <w:lang w:val="af-ZA"/>
        </w:rPr>
        <w:t xml:space="preserve"> </w:t>
      </w:r>
      <w:r w:rsidRPr="00A340ED">
        <w:rPr>
          <w:rFonts w:ascii="Sylfaen" w:hAnsi="Sylfaen" w:cs="Sylfaen"/>
          <w:sz w:val="20"/>
        </w:rPr>
        <w:t>առաջարկվող՝</w:t>
      </w:r>
      <w:r w:rsidRPr="00A340ED">
        <w:rPr>
          <w:rFonts w:ascii="Arial Armenian" w:hAnsi="Arial Armenian" w:cs="Sylfaen"/>
          <w:sz w:val="20"/>
          <w:lang w:val="af-ZA"/>
        </w:rPr>
        <w:t xml:space="preserve"> </w:t>
      </w:r>
      <w:r w:rsidRPr="00A340ED">
        <w:rPr>
          <w:rFonts w:ascii="Sylfaen" w:hAnsi="Sylfaen" w:cs="Sylfaen"/>
          <w:sz w:val="20"/>
        </w:rPr>
        <w:t>սույն</w:t>
      </w:r>
      <w:r w:rsidRPr="00A340ED">
        <w:rPr>
          <w:rFonts w:ascii="Arial Armenian" w:hAnsi="Arial Armenian" w:cs="Sylfaen"/>
          <w:sz w:val="20"/>
          <w:lang w:val="af-ZA"/>
        </w:rPr>
        <w:t xml:space="preserve"> </w:t>
      </w:r>
      <w:r w:rsidRPr="00A340ED">
        <w:rPr>
          <w:rFonts w:ascii="Sylfaen" w:hAnsi="Sylfaen" w:cs="Sylfaen"/>
          <w:sz w:val="20"/>
        </w:rPr>
        <w:t>հրավերին</w:t>
      </w:r>
      <w:r w:rsidRPr="00A340ED">
        <w:rPr>
          <w:rFonts w:ascii="Arial Armenian" w:hAnsi="Arial Armenian" w:cs="Sylfaen"/>
          <w:sz w:val="20"/>
          <w:lang w:val="af-ZA"/>
        </w:rPr>
        <w:t xml:space="preserve"> </w:t>
      </w:r>
      <w:r w:rsidRPr="00A340ED">
        <w:rPr>
          <w:rFonts w:ascii="Sylfaen" w:hAnsi="Sylfaen" w:cs="Sylfaen"/>
          <w:sz w:val="20"/>
        </w:rPr>
        <w:t>կցված</w:t>
      </w:r>
      <w:r w:rsidRPr="00A340ED">
        <w:rPr>
          <w:rFonts w:ascii="Arial Armenian" w:hAnsi="Arial Armenian" w:cs="Sylfaen"/>
          <w:sz w:val="20"/>
          <w:lang w:val="af-ZA"/>
        </w:rPr>
        <w:t xml:space="preserve"> </w:t>
      </w:r>
      <w:r w:rsidRPr="00A340ED">
        <w:rPr>
          <w:rFonts w:ascii="Sylfaen" w:hAnsi="Sylfaen" w:cs="Sylfaen"/>
          <w:sz w:val="20"/>
        </w:rPr>
        <w:t>նախագծային</w:t>
      </w:r>
      <w:r w:rsidRPr="00A340ED">
        <w:rPr>
          <w:rFonts w:ascii="Arial Armenian" w:hAnsi="Arial Armenian" w:cs="Sylfaen"/>
          <w:sz w:val="20"/>
          <w:lang w:val="af-ZA"/>
        </w:rPr>
        <w:t xml:space="preserve"> </w:t>
      </w:r>
      <w:r w:rsidRPr="00A340ED">
        <w:rPr>
          <w:rFonts w:ascii="Sylfaen" w:hAnsi="Sylfaen" w:cs="Sylfaen"/>
          <w:sz w:val="20"/>
        </w:rPr>
        <w:t>փաստաթղթերով</w:t>
      </w:r>
      <w:r w:rsidRPr="00A340ED">
        <w:rPr>
          <w:rFonts w:ascii="Arial Armenian" w:hAnsi="Arial Armenian" w:cs="Sylfaen"/>
          <w:sz w:val="20"/>
          <w:lang w:val="af-ZA"/>
        </w:rPr>
        <w:t xml:space="preserve"> </w:t>
      </w:r>
      <w:r w:rsidRPr="00A340ED">
        <w:rPr>
          <w:rFonts w:ascii="Sylfaen" w:hAnsi="Sylfaen" w:cs="Sylfaen"/>
          <w:sz w:val="20"/>
        </w:rPr>
        <w:t>սահմանված</w:t>
      </w:r>
      <w:r w:rsidRPr="00A340ED">
        <w:rPr>
          <w:rFonts w:ascii="Arial Armenian" w:hAnsi="Arial Armenian" w:cs="Sylfaen"/>
          <w:sz w:val="20"/>
          <w:lang w:val="af-ZA"/>
        </w:rPr>
        <w:t xml:space="preserve"> </w:t>
      </w:r>
      <w:r w:rsidRPr="00A340ED">
        <w:rPr>
          <w:rFonts w:ascii="Sylfaen" w:hAnsi="Sylfaen" w:cs="Sylfaen"/>
          <w:sz w:val="20"/>
        </w:rPr>
        <w:t>տեխնիկական</w:t>
      </w:r>
      <w:r w:rsidRPr="00A340ED">
        <w:rPr>
          <w:rFonts w:ascii="Arial Armenian" w:hAnsi="Arial Armenian" w:cs="Sylfaen"/>
          <w:sz w:val="20"/>
          <w:lang w:val="af-ZA"/>
        </w:rPr>
        <w:t xml:space="preserve"> </w:t>
      </w:r>
      <w:r w:rsidRPr="00A340ED">
        <w:rPr>
          <w:rFonts w:ascii="Sylfaen" w:hAnsi="Sylfaen" w:cs="Sylfaen"/>
          <w:sz w:val="20"/>
        </w:rPr>
        <w:t>բնութագրերին</w:t>
      </w:r>
      <w:r w:rsidRPr="00A340ED">
        <w:rPr>
          <w:rFonts w:ascii="Arial Armenian" w:hAnsi="Arial Armenian" w:cs="Sylfaen"/>
          <w:sz w:val="20"/>
          <w:lang w:val="af-ZA"/>
        </w:rPr>
        <w:t xml:space="preserve"> </w:t>
      </w:r>
      <w:r w:rsidRPr="00A340ED">
        <w:rPr>
          <w:rFonts w:ascii="Sylfaen" w:hAnsi="Sylfaen" w:cs="Sylfaen"/>
          <w:sz w:val="20"/>
        </w:rPr>
        <w:t>համապատասխանող</w:t>
      </w:r>
      <w:r w:rsidRPr="00A340ED">
        <w:rPr>
          <w:rFonts w:ascii="Arial Armenian" w:hAnsi="Arial Armenian" w:cs="Sylfaen"/>
          <w:sz w:val="20"/>
          <w:lang w:val="af-ZA"/>
        </w:rPr>
        <w:t xml:space="preserve"> </w:t>
      </w:r>
      <w:r w:rsidRPr="00A340ED">
        <w:rPr>
          <w:rFonts w:ascii="Sylfaen" w:hAnsi="Sylfaen" w:cs="Sylfaen"/>
          <w:sz w:val="20"/>
        </w:rPr>
        <w:t>սարքերի</w:t>
      </w:r>
      <w:r w:rsidRPr="00A340ED">
        <w:rPr>
          <w:rFonts w:ascii="Arial Armenian" w:hAnsi="Arial Armenian" w:cs="Sylfaen"/>
          <w:sz w:val="20"/>
          <w:lang w:val="af-ZA"/>
        </w:rPr>
        <w:t xml:space="preserve"> </w:t>
      </w:r>
      <w:r w:rsidRPr="00A340ED">
        <w:rPr>
          <w:rFonts w:ascii="Sylfaen" w:hAnsi="Sylfaen" w:cs="Sylfaen"/>
          <w:sz w:val="20"/>
        </w:rPr>
        <w:t>և</w:t>
      </w:r>
      <w:r w:rsidRPr="00A340ED">
        <w:rPr>
          <w:rFonts w:ascii="Arial Armenian" w:hAnsi="Arial Armenian" w:cs="Sylfaen"/>
          <w:sz w:val="20"/>
          <w:lang w:val="af-ZA"/>
        </w:rPr>
        <w:t xml:space="preserve"> </w:t>
      </w:r>
      <w:r w:rsidRPr="00A340ED">
        <w:rPr>
          <w:rFonts w:ascii="Sylfaen" w:hAnsi="Sylfaen" w:cs="Sylfaen"/>
          <w:sz w:val="20"/>
        </w:rPr>
        <w:t>սարքավորումների</w:t>
      </w:r>
      <w:r w:rsidRPr="00A340ED">
        <w:rPr>
          <w:rFonts w:ascii="Arial Armenian" w:hAnsi="Arial Armenian" w:cs="Sylfaen"/>
          <w:sz w:val="20"/>
          <w:lang w:val="af-ZA"/>
        </w:rPr>
        <w:t xml:space="preserve"> </w:t>
      </w:r>
      <w:r w:rsidRPr="00A340ED">
        <w:rPr>
          <w:rFonts w:ascii="Sylfaen" w:hAnsi="Sylfaen" w:cs="Sylfaen"/>
          <w:sz w:val="20"/>
        </w:rPr>
        <w:t>տեխնիկական</w:t>
      </w:r>
      <w:r w:rsidRPr="00A340ED">
        <w:rPr>
          <w:rFonts w:ascii="Arial Armenian" w:hAnsi="Arial Armenian" w:cs="Sylfaen"/>
          <w:sz w:val="20"/>
          <w:lang w:val="af-ZA"/>
        </w:rPr>
        <w:t xml:space="preserve"> </w:t>
      </w:r>
      <w:r w:rsidRPr="00A340ED">
        <w:rPr>
          <w:rFonts w:ascii="Sylfaen" w:hAnsi="Sylfaen" w:cs="Sylfaen"/>
          <w:sz w:val="20"/>
        </w:rPr>
        <w:t>բնութագրերը</w:t>
      </w:r>
      <w:r w:rsidRPr="00A340ED">
        <w:rPr>
          <w:rFonts w:ascii="Arial Armenian" w:hAnsi="Arial Armenian" w:cs="Sylfaen"/>
          <w:sz w:val="20"/>
          <w:lang w:val="af-ZA"/>
        </w:rPr>
        <w:t xml:space="preserve">, </w:t>
      </w:r>
      <w:r w:rsidRPr="00A340ED">
        <w:rPr>
          <w:rFonts w:ascii="Sylfaen" w:hAnsi="Sylfaen" w:cs="Sylfaen"/>
          <w:sz w:val="20"/>
        </w:rPr>
        <w:t>ապրանքային</w:t>
      </w:r>
      <w:r w:rsidRPr="00A340ED">
        <w:rPr>
          <w:rFonts w:ascii="Arial Armenian" w:hAnsi="Arial Armenian" w:cs="Sylfaen"/>
          <w:sz w:val="20"/>
          <w:lang w:val="af-ZA"/>
        </w:rPr>
        <w:t xml:space="preserve"> </w:t>
      </w:r>
      <w:r w:rsidRPr="00A340ED">
        <w:rPr>
          <w:rFonts w:ascii="Sylfaen" w:hAnsi="Sylfaen" w:cs="Sylfaen"/>
          <w:sz w:val="20"/>
        </w:rPr>
        <w:t>նշանները</w:t>
      </w:r>
      <w:r w:rsidRPr="00A340ED">
        <w:rPr>
          <w:rFonts w:ascii="Arial Armenian" w:hAnsi="Arial Armenian" w:cs="Sylfaen"/>
          <w:sz w:val="20"/>
          <w:lang w:val="af-ZA"/>
        </w:rPr>
        <w:t xml:space="preserve">, </w:t>
      </w:r>
      <w:r w:rsidRPr="00A340ED">
        <w:rPr>
          <w:rFonts w:ascii="Sylfaen" w:hAnsi="Sylfaen" w:cs="Sylfaen"/>
          <w:sz w:val="20"/>
        </w:rPr>
        <w:t>ֆիրմային</w:t>
      </w:r>
      <w:r w:rsidRPr="00A340ED">
        <w:rPr>
          <w:rFonts w:ascii="Arial Armenian" w:hAnsi="Arial Armenian" w:cs="Sylfaen"/>
          <w:sz w:val="20"/>
          <w:lang w:val="af-ZA"/>
        </w:rPr>
        <w:t xml:space="preserve"> </w:t>
      </w:r>
      <w:r w:rsidRPr="00A340ED">
        <w:rPr>
          <w:rFonts w:ascii="Sylfaen" w:hAnsi="Sylfaen" w:cs="Sylfaen"/>
          <w:sz w:val="20"/>
        </w:rPr>
        <w:t>անվանումները</w:t>
      </w:r>
      <w:r w:rsidRPr="00A340ED">
        <w:rPr>
          <w:rFonts w:ascii="Arial Armenian" w:hAnsi="Arial Armenian" w:cs="Sylfaen"/>
          <w:sz w:val="20"/>
          <w:lang w:val="af-ZA"/>
        </w:rPr>
        <w:t xml:space="preserve">, </w:t>
      </w:r>
      <w:r w:rsidRPr="00A340ED">
        <w:rPr>
          <w:rFonts w:ascii="Sylfaen" w:hAnsi="Sylfaen" w:cs="Sylfaen"/>
          <w:sz w:val="20"/>
        </w:rPr>
        <w:t>մակնիշները</w:t>
      </w:r>
      <w:r w:rsidRPr="00A340ED">
        <w:rPr>
          <w:rFonts w:ascii="Arial Armenian" w:hAnsi="Arial Armenian" w:cs="Sylfaen"/>
          <w:sz w:val="20"/>
          <w:lang w:val="af-ZA"/>
        </w:rPr>
        <w:t xml:space="preserve">, </w:t>
      </w:r>
      <w:r w:rsidRPr="00A340ED">
        <w:rPr>
          <w:rFonts w:ascii="Sylfaen" w:hAnsi="Sylfaen" w:cs="Sylfaen"/>
          <w:sz w:val="20"/>
        </w:rPr>
        <w:t>արտադրողները</w:t>
      </w:r>
      <w:r w:rsidRPr="00A340ED">
        <w:rPr>
          <w:rFonts w:ascii="Arial Armenian" w:hAnsi="Arial Armenian" w:cs="Sylfaen"/>
          <w:sz w:val="20"/>
          <w:lang w:val="af-ZA"/>
        </w:rPr>
        <w:t xml:space="preserve"> </w:t>
      </w:r>
      <w:r w:rsidRPr="00A340ED">
        <w:rPr>
          <w:rFonts w:ascii="Sylfaen" w:hAnsi="Sylfaen" w:cs="Sylfaen"/>
          <w:sz w:val="20"/>
        </w:rPr>
        <w:t>և</w:t>
      </w:r>
      <w:r w:rsidRPr="00A340ED">
        <w:rPr>
          <w:rFonts w:ascii="Arial Armenian" w:hAnsi="Arial Armenian" w:cs="Sylfaen"/>
          <w:sz w:val="20"/>
          <w:lang w:val="af-ZA"/>
        </w:rPr>
        <w:t xml:space="preserve"> </w:t>
      </w:r>
      <w:r w:rsidRPr="00A340ED">
        <w:rPr>
          <w:rFonts w:ascii="Sylfaen" w:hAnsi="Sylfaen" w:cs="Sylfaen"/>
          <w:sz w:val="20"/>
        </w:rPr>
        <w:t>երաշխիքային</w:t>
      </w:r>
      <w:r w:rsidRPr="00A340ED">
        <w:rPr>
          <w:rFonts w:ascii="Arial Armenian" w:hAnsi="Arial Armenian" w:cs="Sylfaen"/>
          <w:sz w:val="20"/>
          <w:lang w:val="af-ZA"/>
        </w:rPr>
        <w:t xml:space="preserve"> </w:t>
      </w:r>
      <w:r w:rsidRPr="00A340ED">
        <w:rPr>
          <w:rFonts w:ascii="Sylfaen" w:hAnsi="Sylfaen" w:cs="Sylfaen"/>
          <w:sz w:val="20"/>
        </w:rPr>
        <w:t>ժամկետները</w:t>
      </w:r>
      <w:r w:rsidRPr="00A340ED">
        <w:rPr>
          <w:rFonts w:ascii="Arial Armenian" w:hAnsi="Arial Armenian" w:cs="Sylfaen"/>
          <w:sz w:val="20"/>
          <w:lang w:val="af-ZA"/>
        </w:rPr>
        <w:t>:</w:t>
      </w:r>
      <w:r w:rsidRPr="00A340ED">
        <w:rPr>
          <w:rFonts w:ascii="Arial Armenian" w:hAnsi="Arial Armenian" w:cs="Sylfaen"/>
          <w:sz w:val="20"/>
          <w:vertAlign w:val="superscript"/>
          <w:lang w:val="af-ZA"/>
        </w:rPr>
        <w:t>17</w:t>
      </w:r>
      <w:r w:rsidRPr="00A340ED">
        <w:rPr>
          <w:rFonts w:ascii="Arial Armenian" w:hAnsi="Arial Armenian" w:cs="Sylfaen"/>
          <w:sz w:val="20"/>
          <w:lang w:val="af-ZA"/>
        </w:rPr>
        <w:t xml:space="preserve">  </w:t>
      </w:r>
    </w:p>
    <w:p w:rsidR="0081576D" w:rsidRPr="00A340ED" w:rsidRDefault="0081576D" w:rsidP="0081576D">
      <w:pPr>
        <w:ind w:firstLine="567"/>
        <w:jc w:val="both"/>
        <w:rPr>
          <w:rFonts w:ascii="Arial Armenian" w:hAnsi="Arial Armenian"/>
          <w:sz w:val="20"/>
          <w:lang w:val="af-ZA"/>
        </w:rPr>
      </w:pPr>
    </w:p>
    <w:p w:rsidR="0081576D" w:rsidRPr="00A340ED" w:rsidRDefault="0081576D" w:rsidP="0081576D">
      <w:pPr>
        <w:jc w:val="center"/>
        <w:rPr>
          <w:rFonts w:ascii="Arial Armenian" w:hAnsi="Arial Armenian" w:cs="Sylfaen"/>
          <w:b/>
          <w:sz w:val="20"/>
          <w:lang w:val="es-ES"/>
        </w:rPr>
      </w:pPr>
      <w:r w:rsidRPr="00A340ED">
        <w:rPr>
          <w:rFonts w:ascii="Arial Armenian" w:hAnsi="Arial Armenian"/>
          <w:b/>
          <w:sz w:val="20"/>
          <w:lang w:val="es-ES"/>
        </w:rPr>
        <w:t xml:space="preserve">3. </w:t>
      </w:r>
      <w:r w:rsidRPr="00A340ED">
        <w:rPr>
          <w:rFonts w:ascii="Sylfaen" w:hAnsi="Sylfaen" w:cs="Sylfaen"/>
          <w:b/>
          <w:sz w:val="20"/>
          <w:lang w:val="es-ES"/>
        </w:rPr>
        <w:t>ՀԱՅՏԸ</w:t>
      </w:r>
      <w:r w:rsidRPr="00A340ED">
        <w:rPr>
          <w:rFonts w:ascii="Arial Armenian" w:hAnsi="Arial Armenian" w:cs="Arial"/>
          <w:b/>
          <w:sz w:val="20"/>
          <w:lang w:val="es-ES"/>
        </w:rPr>
        <w:t xml:space="preserve">  </w:t>
      </w:r>
      <w:r w:rsidRPr="00A340ED">
        <w:rPr>
          <w:rFonts w:ascii="Sylfaen" w:hAnsi="Sylfaen" w:cs="Sylfaen"/>
          <w:b/>
          <w:sz w:val="20"/>
          <w:lang w:val="es-ES"/>
        </w:rPr>
        <w:t>ՊԱՏՐԱՍՏԵԼՈՒ</w:t>
      </w:r>
      <w:r w:rsidRPr="00A340ED">
        <w:rPr>
          <w:rFonts w:ascii="Arial Armenian" w:hAnsi="Arial Armenian" w:cs="Arial"/>
          <w:b/>
          <w:sz w:val="20"/>
          <w:lang w:val="es-ES"/>
        </w:rPr>
        <w:t xml:space="preserve">  </w:t>
      </w:r>
      <w:r w:rsidRPr="00A340ED">
        <w:rPr>
          <w:rFonts w:ascii="Sylfaen" w:hAnsi="Sylfaen" w:cs="Sylfaen"/>
          <w:b/>
          <w:sz w:val="20"/>
          <w:lang w:val="es-ES"/>
        </w:rPr>
        <w:t>ԿԱՐԳԸ</w:t>
      </w:r>
    </w:p>
    <w:p w:rsidR="0081576D" w:rsidRPr="00A340ED" w:rsidRDefault="0081576D" w:rsidP="0081576D">
      <w:pPr>
        <w:jc w:val="center"/>
        <w:rPr>
          <w:rFonts w:ascii="Arial Armenian" w:hAnsi="Arial Armenian" w:cs="Sylfaen"/>
          <w:b/>
          <w:sz w:val="20"/>
          <w:lang w:val="es-ES"/>
        </w:rPr>
      </w:pPr>
    </w:p>
    <w:p w:rsidR="0081576D" w:rsidRPr="00A340ED" w:rsidRDefault="0081576D" w:rsidP="0081576D">
      <w:pPr>
        <w:ind w:firstLine="567"/>
        <w:jc w:val="both"/>
        <w:rPr>
          <w:rFonts w:ascii="Arial Armenian" w:hAnsi="Arial Armenian" w:cs="Sylfaen"/>
          <w:sz w:val="20"/>
          <w:szCs w:val="20"/>
          <w:lang w:val="es-ES"/>
        </w:rPr>
      </w:pPr>
      <w:r w:rsidRPr="00A340ED">
        <w:rPr>
          <w:rFonts w:ascii="Arial Armenian" w:hAnsi="Arial Armenian"/>
          <w:sz w:val="20"/>
          <w:szCs w:val="20"/>
          <w:lang w:val="es-ES"/>
        </w:rPr>
        <w:t xml:space="preserve">3.1 </w:t>
      </w:r>
      <w:r w:rsidRPr="00A340ED">
        <w:rPr>
          <w:rFonts w:ascii="Sylfaen" w:hAnsi="Sylfaen" w:cs="Sylfaen"/>
          <w:sz w:val="20"/>
          <w:szCs w:val="20"/>
          <w:lang w:val="ru-RU"/>
        </w:rPr>
        <w:t>Մասնակիցը</w:t>
      </w:r>
      <w:r w:rsidRPr="00A340ED">
        <w:rPr>
          <w:rFonts w:ascii="Arial Armenian" w:hAnsi="Arial Armenian" w:cs="Sylfaen"/>
          <w:sz w:val="20"/>
          <w:szCs w:val="20"/>
          <w:lang w:val="es-ES"/>
        </w:rPr>
        <w:t xml:space="preserve"> </w:t>
      </w:r>
      <w:r w:rsidRPr="00A340ED">
        <w:rPr>
          <w:rFonts w:ascii="Sylfaen" w:hAnsi="Sylfaen" w:cs="Sylfaen"/>
          <w:sz w:val="20"/>
          <w:szCs w:val="20"/>
          <w:lang w:val="ru-RU"/>
        </w:rPr>
        <w:t>հայտը</w:t>
      </w:r>
      <w:r w:rsidRPr="00A340ED">
        <w:rPr>
          <w:rFonts w:ascii="Arial Armenian" w:hAnsi="Arial Armenian" w:cs="Sylfaen"/>
          <w:sz w:val="20"/>
          <w:szCs w:val="20"/>
          <w:lang w:val="es-ES"/>
        </w:rPr>
        <w:t xml:space="preserve"> </w:t>
      </w:r>
      <w:r w:rsidRPr="00A340ED">
        <w:rPr>
          <w:rFonts w:ascii="Sylfaen" w:hAnsi="Sylfaen" w:cs="Sylfaen"/>
          <w:sz w:val="20"/>
          <w:szCs w:val="20"/>
          <w:lang w:val="ru-RU"/>
        </w:rPr>
        <w:t>ներկայացնում</w:t>
      </w:r>
      <w:r w:rsidRPr="00A340ED">
        <w:rPr>
          <w:rFonts w:ascii="Arial Armenian" w:hAnsi="Arial Armenian" w:cs="Sylfaen"/>
          <w:sz w:val="20"/>
          <w:szCs w:val="20"/>
          <w:lang w:val="es-ES"/>
        </w:rPr>
        <w:t xml:space="preserve"> </w:t>
      </w:r>
      <w:r w:rsidRPr="00A340ED">
        <w:rPr>
          <w:rFonts w:ascii="Sylfaen" w:hAnsi="Sylfaen" w:cs="Sylfaen"/>
          <w:sz w:val="20"/>
          <w:szCs w:val="20"/>
          <w:lang w:val="ru-RU"/>
        </w:rPr>
        <w:t>է</w:t>
      </w:r>
      <w:r w:rsidRPr="00A340ED">
        <w:rPr>
          <w:rFonts w:ascii="Arial Armenian" w:hAnsi="Arial Armenian" w:cs="Sylfaen"/>
          <w:sz w:val="20"/>
          <w:szCs w:val="20"/>
          <w:lang w:val="es-ES"/>
        </w:rPr>
        <w:t xml:space="preserve"> </w:t>
      </w:r>
      <w:r w:rsidRPr="00A340ED">
        <w:rPr>
          <w:rFonts w:ascii="Sylfaen" w:hAnsi="Sylfaen" w:cs="Sylfaen"/>
          <w:sz w:val="20"/>
          <w:szCs w:val="20"/>
          <w:lang w:val="ru-RU"/>
        </w:rPr>
        <w:t>սույն</w:t>
      </w:r>
      <w:r w:rsidRPr="00A340ED">
        <w:rPr>
          <w:rFonts w:ascii="Arial Armenian" w:hAnsi="Arial Armenian" w:cs="Sylfaen"/>
          <w:sz w:val="20"/>
          <w:szCs w:val="20"/>
          <w:lang w:val="es-ES"/>
        </w:rPr>
        <w:t xml:space="preserve"> </w:t>
      </w:r>
      <w:r w:rsidRPr="00A340ED">
        <w:rPr>
          <w:rFonts w:ascii="Sylfaen" w:hAnsi="Sylfaen" w:cs="Sylfaen"/>
          <w:sz w:val="20"/>
          <w:szCs w:val="20"/>
          <w:lang w:val="ru-RU"/>
        </w:rPr>
        <w:t>հրավերով</w:t>
      </w:r>
      <w:r w:rsidRPr="00A340ED">
        <w:rPr>
          <w:rFonts w:ascii="Arial Armenian" w:hAnsi="Arial Armenian" w:cs="Sylfaen"/>
          <w:sz w:val="20"/>
          <w:szCs w:val="20"/>
          <w:lang w:val="es-ES"/>
        </w:rPr>
        <w:t xml:space="preserve"> </w:t>
      </w:r>
      <w:r w:rsidRPr="00A340ED">
        <w:rPr>
          <w:rFonts w:ascii="Sylfaen" w:hAnsi="Sylfaen" w:cs="Sylfaen"/>
          <w:sz w:val="20"/>
          <w:szCs w:val="20"/>
          <w:lang w:val="ru-RU"/>
        </w:rPr>
        <w:t>սահմանված</w:t>
      </w:r>
      <w:r w:rsidRPr="00A340ED">
        <w:rPr>
          <w:rFonts w:ascii="Arial Armenian" w:hAnsi="Arial Armenian" w:cs="Sylfaen"/>
          <w:sz w:val="20"/>
          <w:szCs w:val="20"/>
          <w:lang w:val="es-ES"/>
        </w:rPr>
        <w:t xml:space="preserve"> </w:t>
      </w:r>
      <w:r w:rsidRPr="00A340ED">
        <w:rPr>
          <w:rFonts w:ascii="Sylfaen" w:hAnsi="Sylfaen" w:cs="Sylfaen"/>
          <w:sz w:val="20"/>
          <w:szCs w:val="20"/>
          <w:lang w:val="ru-RU"/>
        </w:rPr>
        <w:t>կարգով։</w:t>
      </w:r>
      <w:r w:rsidRPr="00A340ED">
        <w:rPr>
          <w:rFonts w:ascii="Arial Armenian" w:hAnsi="Arial Armenian" w:cs="Sylfaen"/>
          <w:sz w:val="20"/>
          <w:szCs w:val="20"/>
          <w:lang w:val="es-ES"/>
        </w:rPr>
        <w:t xml:space="preserve"> </w:t>
      </w:r>
    </w:p>
    <w:p w:rsidR="0081576D" w:rsidRPr="00A340ED" w:rsidRDefault="0081576D" w:rsidP="0081576D">
      <w:pPr>
        <w:ind w:firstLine="567"/>
        <w:jc w:val="both"/>
        <w:rPr>
          <w:rFonts w:ascii="Arial Armenian" w:hAnsi="Arial Armenian" w:cs="Sylfaen"/>
          <w:sz w:val="20"/>
          <w:lang w:val="af-ZA"/>
        </w:rPr>
      </w:pPr>
      <w:r w:rsidRPr="00A340ED">
        <w:rPr>
          <w:rFonts w:ascii="Sylfaen" w:hAnsi="Sylfaen" w:cs="Sylfaen"/>
          <w:sz w:val="20"/>
          <w:szCs w:val="20"/>
        </w:rPr>
        <w:t>Մասնակցի</w:t>
      </w:r>
      <w:r w:rsidRPr="00A340ED">
        <w:rPr>
          <w:rFonts w:ascii="Arial Armenian" w:hAnsi="Arial Armenian"/>
          <w:sz w:val="20"/>
          <w:szCs w:val="20"/>
          <w:lang w:val="es-ES"/>
        </w:rPr>
        <w:t xml:space="preserve"> </w:t>
      </w:r>
      <w:r w:rsidRPr="00A340ED">
        <w:rPr>
          <w:rFonts w:ascii="Sylfaen" w:hAnsi="Sylfaen" w:cs="Sylfaen"/>
          <w:sz w:val="20"/>
          <w:szCs w:val="20"/>
        </w:rPr>
        <w:t>առաջարկները</w:t>
      </w:r>
      <w:r w:rsidRPr="00A340ED">
        <w:rPr>
          <w:rFonts w:ascii="Arial Armenian" w:hAnsi="Arial Armenian"/>
          <w:sz w:val="20"/>
          <w:szCs w:val="20"/>
          <w:lang w:val="es-ES"/>
        </w:rPr>
        <w:t xml:space="preserve">, </w:t>
      </w:r>
      <w:r w:rsidRPr="00A340ED">
        <w:rPr>
          <w:rFonts w:ascii="Sylfaen" w:hAnsi="Sylfaen" w:cs="Sylfaen"/>
          <w:sz w:val="20"/>
          <w:szCs w:val="20"/>
        </w:rPr>
        <w:t>դրանց</w:t>
      </w:r>
      <w:r w:rsidRPr="00A340ED">
        <w:rPr>
          <w:rFonts w:ascii="Arial Armenian" w:hAnsi="Arial Armenian"/>
          <w:sz w:val="20"/>
          <w:szCs w:val="20"/>
          <w:lang w:val="es-ES"/>
        </w:rPr>
        <w:t xml:space="preserve"> </w:t>
      </w:r>
      <w:r w:rsidRPr="00A340ED">
        <w:rPr>
          <w:rFonts w:ascii="Sylfaen" w:hAnsi="Sylfaen" w:cs="Sylfaen"/>
          <w:sz w:val="20"/>
          <w:szCs w:val="20"/>
        </w:rPr>
        <w:t>վերաբերող</w:t>
      </w:r>
      <w:r w:rsidRPr="00A340ED">
        <w:rPr>
          <w:rFonts w:ascii="Arial Armenian" w:hAnsi="Arial Armenian"/>
          <w:sz w:val="20"/>
          <w:szCs w:val="20"/>
          <w:lang w:val="es-ES"/>
        </w:rPr>
        <w:t xml:space="preserve"> </w:t>
      </w:r>
      <w:r w:rsidRPr="00A340ED">
        <w:rPr>
          <w:rFonts w:ascii="Sylfaen" w:hAnsi="Sylfaen" w:cs="Sylfaen"/>
          <w:sz w:val="20"/>
          <w:szCs w:val="20"/>
        </w:rPr>
        <w:t>փաստաթղթերը</w:t>
      </w:r>
      <w:r w:rsidRPr="00A340ED">
        <w:rPr>
          <w:rFonts w:ascii="Arial Armenian" w:hAnsi="Arial Armenian"/>
          <w:sz w:val="20"/>
          <w:szCs w:val="20"/>
          <w:lang w:val="es-ES"/>
        </w:rPr>
        <w:t xml:space="preserve"> </w:t>
      </w:r>
      <w:r w:rsidRPr="00A340ED">
        <w:rPr>
          <w:rFonts w:ascii="Sylfaen" w:hAnsi="Sylfaen" w:cs="Sylfaen"/>
          <w:sz w:val="20"/>
          <w:szCs w:val="20"/>
        </w:rPr>
        <w:t>դրվում</w:t>
      </w:r>
      <w:r w:rsidRPr="00A340ED">
        <w:rPr>
          <w:rFonts w:ascii="Arial Armenian" w:hAnsi="Arial Armenian"/>
          <w:sz w:val="20"/>
          <w:szCs w:val="20"/>
          <w:lang w:val="es-ES"/>
        </w:rPr>
        <w:t xml:space="preserve"> </w:t>
      </w:r>
      <w:r w:rsidRPr="00A340ED">
        <w:rPr>
          <w:rFonts w:ascii="Sylfaen" w:hAnsi="Sylfaen" w:cs="Sylfaen"/>
          <w:sz w:val="20"/>
          <w:szCs w:val="20"/>
        </w:rPr>
        <w:t>են</w:t>
      </w:r>
      <w:r w:rsidRPr="00A340ED">
        <w:rPr>
          <w:rFonts w:ascii="Arial Armenian" w:hAnsi="Arial Armenian"/>
          <w:sz w:val="20"/>
          <w:szCs w:val="20"/>
          <w:lang w:val="es-ES"/>
        </w:rPr>
        <w:t xml:space="preserve"> </w:t>
      </w:r>
      <w:r w:rsidRPr="00A340ED">
        <w:rPr>
          <w:rFonts w:ascii="Sylfaen" w:hAnsi="Sylfaen" w:cs="Sylfaen"/>
          <w:sz w:val="20"/>
          <w:szCs w:val="20"/>
        </w:rPr>
        <w:t>ծրարի</w:t>
      </w:r>
      <w:r w:rsidRPr="00A340ED">
        <w:rPr>
          <w:rFonts w:ascii="Arial Armenian" w:hAnsi="Arial Armenian"/>
          <w:sz w:val="20"/>
          <w:szCs w:val="20"/>
          <w:lang w:val="es-ES"/>
        </w:rPr>
        <w:t xml:space="preserve"> </w:t>
      </w:r>
      <w:r w:rsidRPr="00A340ED">
        <w:rPr>
          <w:rFonts w:ascii="Sylfaen" w:hAnsi="Sylfaen" w:cs="Sylfaen"/>
          <w:sz w:val="20"/>
          <w:szCs w:val="20"/>
        </w:rPr>
        <w:t>մեջ</w:t>
      </w:r>
      <w:r w:rsidRPr="00A340ED">
        <w:rPr>
          <w:rFonts w:ascii="Arial Armenian" w:hAnsi="Arial Armenian"/>
          <w:sz w:val="20"/>
          <w:szCs w:val="20"/>
          <w:lang w:val="es-ES"/>
        </w:rPr>
        <w:t xml:space="preserve">, </w:t>
      </w:r>
      <w:r w:rsidRPr="00A340ED">
        <w:rPr>
          <w:rFonts w:ascii="Sylfaen" w:hAnsi="Sylfaen" w:cs="Sylfaen"/>
          <w:sz w:val="20"/>
          <w:szCs w:val="20"/>
        </w:rPr>
        <w:t>որը</w:t>
      </w:r>
      <w:r w:rsidRPr="00A340ED">
        <w:rPr>
          <w:rFonts w:ascii="Arial Armenian" w:hAnsi="Arial Armenian"/>
          <w:sz w:val="20"/>
          <w:szCs w:val="20"/>
          <w:lang w:val="es-ES"/>
        </w:rPr>
        <w:t xml:space="preserve"> </w:t>
      </w:r>
      <w:r w:rsidRPr="00A340ED">
        <w:rPr>
          <w:rFonts w:ascii="Sylfaen" w:hAnsi="Sylfaen" w:cs="Sylfaen"/>
          <w:sz w:val="20"/>
          <w:szCs w:val="20"/>
        </w:rPr>
        <w:t>սոսնձում</w:t>
      </w:r>
      <w:r w:rsidRPr="00A340ED">
        <w:rPr>
          <w:rFonts w:ascii="Arial Armenian" w:hAnsi="Arial Armenian"/>
          <w:sz w:val="20"/>
          <w:szCs w:val="20"/>
          <w:lang w:val="es-ES"/>
        </w:rPr>
        <w:t xml:space="preserve"> </w:t>
      </w:r>
      <w:r w:rsidRPr="00A340ED">
        <w:rPr>
          <w:rFonts w:ascii="Sylfaen" w:hAnsi="Sylfaen" w:cs="Sylfaen"/>
          <w:sz w:val="20"/>
          <w:szCs w:val="20"/>
        </w:rPr>
        <w:t>է</w:t>
      </w:r>
      <w:r w:rsidRPr="00A340ED">
        <w:rPr>
          <w:rFonts w:ascii="Arial Armenian" w:hAnsi="Arial Armenian"/>
          <w:sz w:val="20"/>
          <w:szCs w:val="20"/>
          <w:lang w:val="es-ES"/>
        </w:rPr>
        <w:t xml:space="preserve"> </w:t>
      </w:r>
      <w:r w:rsidRPr="00A340ED">
        <w:rPr>
          <w:rFonts w:ascii="Sylfaen" w:hAnsi="Sylfaen" w:cs="Sylfaen"/>
          <w:sz w:val="20"/>
          <w:szCs w:val="20"/>
        </w:rPr>
        <w:t>այն</w:t>
      </w:r>
      <w:r w:rsidRPr="00A340ED">
        <w:rPr>
          <w:rFonts w:ascii="Arial Armenian" w:hAnsi="Arial Armenian"/>
          <w:sz w:val="20"/>
          <w:szCs w:val="20"/>
          <w:lang w:val="es-ES"/>
        </w:rPr>
        <w:t xml:space="preserve"> </w:t>
      </w:r>
      <w:r w:rsidRPr="00A340ED">
        <w:rPr>
          <w:rFonts w:ascii="Sylfaen" w:hAnsi="Sylfaen" w:cs="Sylfaen"/>
          <w:sz w:val="20"/>
          <w:szCs w:val="20"/>
        </w:rPr>
        <w:t>ներկայացնողը</w:t>
      </w:r>
      <w:r w:rsidRPr="00A340ED">
        <w:rPr>
          <w:rFonts w:ascii="Arial Armenian" w:hAnsi="Arial Armenian"/>
          <w:sz w:val="20"/>
          <w:szCs w:val="20"/>
          <w:lang w:val="es-ES"/>
        </w:rPr>
        <w:t xml:space="preserve">: </w:t>
      </w:r>
      <w:r w:rsidRPr="00A340ED">
        <w:rPr>
          <w:rFonts w:ascii="Sylfaen" w:hAnsi="Sylfaen" w:cs="Sylfaen"/>
          <w:sz w:val="20"/>
          <w:szCs w:val="20"/>
        </w:rPr>
        <w:t>Ծրարում</w:t>
      </w:r>
      <w:r w:rsidRPr="00A340ED">
        <w:rPr>
          <w:rFonts w:ascii="Arial Armenian" w:hAnsi="Arial Armenian"/>
          <w:sz w:val="20"/>
          <w:szCs w:val="20"/>
          <w:lang w:val="es-ES"/>
        </w:rPr>
        <w:t xml:space="preserve"> </w:t>
      </w:r>
      <w:r w:rsidRPr="00A340ED">
        <w:rPr>
          <w:rFonts w:ascii="Sylfaen" w:hAnsi="Sylfaen" w:cs="Sylfaen"/>
          <w:sz w:val="20"/>
          <w:szCs w:val="20"/>
        </w:rPr>
        <w:t>ներառված</w:t>
      </w:r>
      <w:r w:rsidRPr="00A340ED">
        <w:rPr>
          <w:rFonts w:ascii="Arial Armenian" w:hAnsi="Arial Armenian"/>
          <w:sz w:val="20"/>
          <w:szCs w:val="20"/>
          <w:lang w:val="es-ES"/>
        </w:rPr>
        <w:t xml:space="preserve"> </w:t>
      </w:r>
      <w:r w:rsidRPr="00A340ED">
        <w:rPr>
          <w:rFonts w:ascii="Sylfaen" w:hAnsi="Sylfaen" w:cs="Sylfaen"/>
          <w:sz w:val="20"/>
          <w:szCs w:val="20"/>
        </w:rPr>
        <w:t>փաստաթղթերը</w:t>
      </w:r>
      <w:r w:rsidRPr="00A340ED">
        <w:rPr>
          <w:rFonts w:ascii="Arial Armenian" w:hAnsi="Arial Armenian" w:cs="Sylfaen"/>
          <w:sz w:val="20"/>
          <w:szCs w:val="20"/>
          <w:lang w:val="es-ES"/>
        </w:rPr>
        <w:t xml:space="preserve">, </w:t>
      </w:r>
      <w:r w:rsidRPr="00A340ED">
        <w:rPr>
          <w:rFonts w:ascii="Sylfaen" w:hAnsi="Sylfaen" w:cs="Sylfaen"/>
          <w:sz w:val="20"/>
          <w:szCs w:val="20"/>
        </w:rPr>
        <w:t>կազմվում</w:t>
      </w:r>
      <w:r w:rsidRPr="00A340ED">
        <w:rPr>
          <w:rFonts w:ascii="Arial Armenian" w:hAnsi="Arial Armenian"/>
          <w:sz w:val="20"/>
          <w:szCs w:val="20"/>
          <w:lang w:val="es-ES"/>
        </w:rPr>
        <w:t xml:space="preserve"> </w:t>
      </w:r>
      <w:r w:rsidRPr="00A340ED">
        <w:rPr>
          <w:rFonts w:ascii="Sylfaen" w:hAnsi="Sylfaen" w:cs="Sylfaen"/>
          <w:sz w:val="20"/>
          <w:szCs w:val="20"/>
        </w:rPr>
        <w:t>են</w:t>
      </w:r>
      <w:r w:rsidRPr="00A340ED">
        <w:rPr>
          <w:rFonts w:ascii="Arial Armenian" w:hAnsi="Arial Armenian"/>
          <w:sz w:val="20"/>
          <w:szCs w:val="20"/>
          <w:lang w:val="es-ES"/>
        </w:rPr>
        <w:t xml:space="preserve"> </w:t>
      </w:r>
      <w:r w:rsidRPr="00A340ED">
        <w:rPr>
          <w:rFonts w:ascii="Sylfaen" w:hAnsi="Sylfaen" w:cs="Sylfaen"/>
          <w:sz w:val="20"/>
          <w:szCs w:val="20"/>
        </w:rPr>
        <w:t>բնօրինակից</w:t>
      </w:r>
      <w:r w:rsidRPr="00A340ED">
        <w:rPr>
          <w:rFonts w:ascii="Arial Armenian" w:hAnsi="Arial Armenian"/>
          <w:sz w:val="20"/>
          <w:szCs w:val="20"/>
          <w:lang w:val="es-ES"/>
        </w:rPr>
        <w:t xml:space="preserve"> </w:t>
      </w:r>
      <w:r w:rsidRPr="00A340ED">
        <w:rPr>
          <w:rFonts w:ascii="Arial Armenian" w:hAnsi="Arial Armenian" w:cs="Sylfaen"/>
          <w:sz w:val="20"/>
          <w:szCs w:val="20"/>
          <w:lang w:val="es-ES"/>
        </w:rPr>
        <w:t>/</w:t>
      </w:r>
      <w:r w:rsidRPr="00A340ED">
        <w:rPr>
          <w:rFonts w:ascii="Sylfaen" w:hAnsi="Sylfaen" w:cs="Sylfaen"/>
          <w:sz w:val="20"/>
          <w:szCs w:val="20"/>
          <w:lang w:val="es-ES"/>
        </w:rPr>
        <w:t>բացառությամբ</w:t>
      </w:r>
      <w:r w:rsidRPr="00A340ED">
        <w:rPr>
          <w:rFonts w:ascii="Arial Armenian" w:hAnsi="Arial Armenian" w:cs="Sylfaen"/>
          <w:sz w:val="20"/>
          <w:szCs w:val="20"/>
          <w:lang w:val="es-ES"/>
        </w:rPr>
        <w:t xml:space="preserve"> 3-</w:t>
      </w:r>
      <w:r w:rsidRPr="00A340ED">
        <w:rPr>
          <w:rFonts w:ascii="Sylfaen" w:hAnsi="Sylfaen" w:cs="Sylfaen"/>
          <w:sz w:val="20"/>
          <w:szCs w:val="20"/>
          <w:lang w:val="es-ES"/>
        </w:rPr>
        <w:t>րդ</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կողմի</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կողմից</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տրամադրված</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կամ</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հաստատված</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փաստաթղթերի</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որոնց</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դեպքում</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ներկայացվում</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է</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դրանց</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բնօրինակից</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պատճենահանված</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տարբերակը</w:t>
      </w:r>
      <w:r w:rsidRPr="00A340ED">
        <w:rPr>
          <w:rFonts w:ascii="Arial Armenian" w:hAnsi="Arial Armenian" w:cs="Sylfaen"/>
          <w:sz w:val="20"/>
          <w:szCs w:val="20"/>
          <w:lang w:val="es-ES"/>
        </w:rPr>
        <w:t xml:space="preserve">/ </w:t>
      </w:r>
      <w:r w:rsidRPr="00A340ED">
        <w:rPr>
          <w:rFonts w:ascii="Sylfaen" w:hAnsi="Sylfaen" w:cs="Sylfaen"/>
          <w:sz w:val="20"/>
          <w:szCs w:val="20"/>
        </w:rPr>
        <w:t>և</w:t>
      </w:r>
      <w:r w:rsidR="00603994" w:rsidRPr="00A340ED">
        <w:rPr>
          <w:rFonts w:ascii="Arial Armenian" w:hAnsi="Arial Armenian"/>
          <w:sz w:val="20"/>
          <w:szCs w:val="20"/>
          <w:lang w:val="es-ES"/>
        </w:rPr>
        <w:t xml:space="preserve"> 1 </w:t>
      </w:r>
      <w:r w:rsidRPr="00A340ED">
        <w:rPr>
          <w:rFonts w:ascii="Sylfaen" w:hAnsi="Sylfaen" w:cs="Sylfaen"/>
          <w:sz w:val="20"/>
          <w:szCs w:val="20"/>
        </w:rPr>
        <w:t>օրինակ</w:t>
      </w:r>
      <w:r w:rsidRPr="00A340ED">
        <w:rPr>
          <w:rFonts w:ascii="Arial Armenian" w:hAnsi="Arial Armenian"/>
          <w:sz w:val="20"/>
          <w:szCs w:val="20"/>
          <w:lang w:val="es-ES"/>
        </w:rPr>
        <w:t xml:space="preserve"> </w:t>
      </w:r>
      <w:r w:rsidRPr="00A340ED">
        <w:rPr>
          <w:rFonts w:ascii="Sylfaen" w:hAnsi="Sylfaen" w:cs="Sylfaen"/>
          <w:sz w:val="20"/>
          <w:szCs w:val="20"/>
        </w:rPr>
        <w:t>պատճեններից</w:t>
      </w:r>
      <w:r w:rsidRPr="00A340ED">
        <w:rPr>
          <w:rFonts w:ascii="Arial Armenian" w:hAnsi="Arial Armenian"/>
          <w:sz w:val="20"/>
          <w:szCs w:val="20"/>
          <w:lang w:val="es-ES"/>
        </w:rPr>
        <w:t xml:space="preserve">: </w:t>
      </w:r>
      <w:r w:rsidRPr="00A340ED">
        <w:rPr>
          <w:rFonts w:ascii="Sylfaen" w:hAnsi="Sylfaen" w:cs="Sylfaen"/>
          <w:sz w:val="20"/>
          <w:szCs w:val="20"/>
        </w:rPr>
        <w:t>Փաստաթղթերի</w:t>
      </w:r>
      <w:r w:rsidRPr="00A340ED">
        <w:rPr>
          <w:rFonts w:ascii="Arial Armenian" w:hAnsi="Arial Armenian"/>
          <w:sz w:val="20"/>
          <w:szCs w:val="20"/>
          <w:lang w:val="es-ES"/>
        </w:rPr>
        <w:t xml:space="preserve"> </w:t>
      </w:r>
      <w:r w:rsidRPr="00A340ED">
        <w:rPr>
          <w:rFonts w:ascii="Sylfaen" w:hAnsi="Sylfaen" w:cs="Sylfaen"/>
          <w:sz w:val="20"/>
          <w:szCs w:val="20"/>
        </w:rPr>
        <w:t>փաթեթների</w:t>
      </w:r>
      <w:r w:rsidRPr="00A340ED">
        <w:rPr>
          <w:rFonts w:ascii="Arial Armenian" w:hAnsi="Arial Armenian"/>
          <w:sz w:val="20"/>
          <w:szCs w:val="20"/>
          <w:lang w:val="es-ES"/>
        </w:rPr>
        <w:t xml:space="preserve"> </w:t>
      </w:r>
      <w:r w:rsidRPr="00A340ED">
        <w:rPr>
          <w:rFonts w:ascii="Sylfaen" w:hAnsi="Sylfaen" w:cs="Sylfaen"/>
          <w:sz w:val="20"/>
          <w:szCs w:val="20"/>
        </w:rPr>
        <w:t>վրա</w:t>
      </w:r>
      <w:r w:rsidRPr="00A340ED">
        <w:rPr>
          <w:rFonts w:ascii="Arial Armenian" w:hAnsi="Arial Armenian"/>
          <w:sz w:val="20"/>
          <w:szCs w:val="20"/>
          <w:lang w:val="es-ES"/>
        </w:rPr>
        <w:t xml:space="preserve"> </w:t>
      </w:r>
      <w:r w:rsidRPr="00A340ED">
        <w:rPr>
          <w:rFonts w:ascii="Sylfaen" w:hAnsi="Sylfaen" w:cs="Sylfaen"/>
          <w:sz w:val="20"/>
          <w:szCs w:val="20"/>
        </w:rPr>
        <w:t>համապատասխանաբար</w:t>
      </w:r>
      <w:r w:rsidRPr="00A340ED">
        <w:rPr>
          <w:rFonts w:ascii="Arial Armenian" w:hAnsi="Arial Armenian"/>
          <w:sz w:val="20"/>
          <w:szCs w:val="20"/>
          <w:lang w:val="es-ES"/>
        </w:rPr>
        <w:t xml:space="preserve"> </w:t>
      </w:r>
      <w:r w:rsidRPr="00A340ED">
        <w:rPr>
          <w:rFonts w:ascii="Sylfaen" w:hAnsi="Sylfaen" w:cs="Sylfaen"/>
          <w:sz w:val="20"/>
          <w:szCs w:val="20"/>
        </w:rPr>
        <w:t>գրվում</w:t>
      </w:r>
      <w:r w:rsidRPr="00A340ED">
        <w:rPr>
          <w:rFonts w:ascii="Arial Armenian" w:hAnsi="Arial Armenian"/>
          <w:sz w:val="20"/>
          <w:szCs w:val="20"/>
          <w:lang w:val="es-ES"/>
        </w:rPr>
        <w:t xml:space="preserve"> </w:t>
      </w:r>
      <w:r w:rsidRPr="00A340ED">
        <w:rPr>
          <w:rFonts w:ascii="Sylfaen" w:hAnsi="Sylfaen" w:cs="Sylfaen"/>
          <w:sz w:val="20"/>
          <w:szCs w:val="20"/>
        </w:rPr>
        <w:t>են</w:t>
      </w:r>
      <w:r w:rsidRPr="00A340ED">
        <w:rPr>
          <w:rFonts w:ascii="Arial Armenian" w:hAnsi="Arial Armenian"/>
          <w:sz w:val="20"/>
          <w:szCs w:val="20"/>
          <w:lang w:val="es-ES"/>
        </w:rPr>
        <w:t xml:space="preserve"> «</w:t>
      </w:r>
      <w:r w:rsidRPr="00A340ED">
        <w:rPr>
          <w:rFonts w:ascii="Sylfaen" w:hAnsi="Sylfaen" w:cs="Sylfaen"/>
          <w:sz w:val="20"/>
          <w:szCs w:val="20"/>
        </w:rPr>
        <w:t>բնօրինակ</w:t>
      </w:r>
      <w:r w:rsidRPr="00A340ED">
        <w:rPr>
          <w:rFonts w:ascii="Arial Armenian" w:hAnsi="Arial Armenian"/>
          <w:sz w:val="20"/>
          <w:szCs w:val="20"/>
          <w:lang w:val="es-ES"/>
        </w:rPr>
        <w:t xml:space="preserve">» </w:t>
      </w:r>
      <w:r w:rsidRPr="00A340ED">
        <w:rPr>
          <w:rFonts w:ascii="Sylfaen" w:hAnsi="Sylfaen" w:cs="Sylfaen"/>
          <w:sz w:val="20"/>
          <w:szCs w:val="20"/>
        </w:rPr>
        <w:t>և</w:t>
      </w:r>
      <w:r w:rsidRPr="00A340ED">
        <w:rPr>
          <w:rFonts w:ascii="Arial Armenian" w:hAnsi="Arial Armenian"/>
          <w:sz w:val="20"/>
          <w:szCs w:val="20"/>
          <w:lang w:val="es-ES"/>
        </w:rPr>
        <w:t xml:space="preserve"> «</w:t>
      </w:r>
      <w:r w:rsidRPr="00A340ED">
        <w:rPr>
          <w:rFonts w:ascii="Sylfaen" w:hAnsi="Sylfaen" w:cs="Sylfaen"/>
          <w:sz w:val="20"/>
          <w:szCs w:val="20"/>
        </w:rPr>
        <w:t>պատճեն</w:t>
      </w:r>
      <w:r w:rsidRPr="00A340ED">
        <w:rPr>
          <w:rFonts w:ascii="Arial Armenian" w:hAnsi="Arial Armenian"/>
          <w:sz w:val="20"/>
          <w:szCs w:val="20"/>
          <w:lang w:val="es-ES"/>
        </w:rPr>
        <w:t xml:space="preserve">» </w:t>
      </w:r>
      <w:r w:rsidRPr="00A340ED">
        <w:rPr>
          <w:rFonts w:ascii="Sylfaen" w:hAnsi="Sylfaen" w:cs="Sylfaen"/>
          <w:sz w:val="20"/>
          <w:szCs w:val="20"/>
        </w:rPr>
        <w:t>բառերը</w:t>
      </w:r>
      <w:r w:rsidRPr="00A340ED">
        <w:rPr>
          <w:rFonts w:ascii="Arial Armenian" w:hAnsi="Arial Armenian"/>
          <w:sz w:val="20"/>
          <w:szCs w:val="20"/>
          <w:lang w:val="es-ES"/>
        </w:rPr>
        <w:t xml:space="preserve">: </w:t>
      </w:r>
      <w:r w:rsidRPr="00A340ED">
        <w:rPr>
          <w:rFonts w:ascii="Sylfaen" w:hAnsi="Sylfaen" w:cs="Sylfaen"/>
          <w:sz w:val="20"/>
          <w:lang w:val="ru-RU"/>
        </w:rPr>
        <w:t>Հայտում</w:t>
      </w:r>
      <w:r w:rsidRPr="00A340ED">
        <w:rPr>
          <w:rFonts w:ascii="Arial Armenian" w:hAnsi="Arial Armenian" w:cs="Sylfaen"/>
          <w:sz w:val="20"/>
          <w:lang w:val="af-ZA"/>
        </w:rPr>
        <w:t xml:space="preserve"> </w:t>
      </w:r>
      <w:r w:rsidRPr="00A340ED">
        <w:rPr>
          <w:rFonts w:ascii="Sylfaen" w:hAnsi="Sylfaen" w:cs="Sylfaen"/>
          <w:sz w:val="20"/>
          <w:lang w:val="ru-RU"/>
        </w:rPr>
        <w:t>ներառվող</w:t>
      </w:r>
      <w:r w:rsidRPr="00A340ED">
        <w:rPr>
          <w:rFonts w:ascii="Arial Armenian" w:hAnsi="Arial Armenian" w:cs="Sylfaen"/>
          <w:sz w:val="20"/>
          <w:lang w:val="af-ZA"/>
        </w:rPr>
        <w:t xml:space="preserve"> </w:t>
      </w:r>
      <w:r w:rsidRPr="00A340ED">
        <w:rPr>
          <w:rFonts w:ascii="Sylfaen" w:hAnsi="Sylfaen" w:cs="Sylfaen"/>
          <w:sz w:val="20"/>
          <w:lang w:val="ru-RU"/>
        </w:rPr>
        <w:t>բնօրինակ</w:t>
      </w:r>
      <w:r w:rsidRPr="00A340ED">
        <w:rPr>
          <w:rFonts w:ascii="Arial Armenian" w:hAnsi="Arial Armenian" w:cs="Sylfaen"/>
          <w:sz w:val="20"/>
          <w:lang w:val="af-ZA"/>
        </w:rPr>
        <w:t xml:space="preserve"> </w:t>
      </w:r>
      <w:r w:rsidRPr="00A340ED">
        <w:rPr>
          <w:rFonts w:ascii="Sylfaen" w:hAnsi="Sylfaen" w:cs="Sylfaen"/>
          <w:sz w:val="20"/>
          <w:lang w:val="ru-RU"/>
        </w:rPr>
        <w:t>փաստաթղթերի</w:t>
      </w:r>
      <w:r w:rsidRPr="00A340ED">
        <w:rPr>
          <w:rFonts w:ascii="Arial Armenian" w:hAnsi="Arial Armenian" w:cs="Sylfaen"/>
          <w:sz w:val="20"/>
          <w:lang w:val="af-ZA"/>
        </w:rPr>
        <w:t xml:space="preserve"> </w:t>
      </w:r>
      <w:r w:rsidRPr="00A340ED">
        <w:rPr>
          <w:rFonts w:ascii="Sylfaen" w:hAnsi="Sylfaen" w:cs="Sylfaen"/>
          <w:sz w:val="20"/>
          <w:lang w:val="ru-RU"/>
        </w:rPr>
        <w:t>փոխարեն</w:t>
      </w:r>
      <w:r w:rsidRPr="00A340ED">
        <w:rPr>
          <w:rFonts w:ascii="Arial Armenian" w:hAnsi="Arial Armenian" w:cs="Sylfaen"/>
          <w:sz w:val="20"/>
          <w:lang w:val="af-ZA"/>
        </w:rPr>
        <w:t xml:space="preserve"> </w:t>
      </w:r>
      <w:r w:rsidRPr="00A340ED">
        <w:rPr>
          <w:rFonts w:ascii="Sylfaen" w:hAnsi="Sylfaen" w:cs="Sylfaen"/>
          <w:sz w:val="20"/>
          <w:lang w:val="ru-RU"/>
        </w:rPr>
        <w:t>կարող</w:t>
      </w:r>
      <w:r w:rsidRPr="00A340ED">
        <w:rPr>
          <w:rFonts w:ascii="Arial Armenian" w:hAnsi="Arial Armenian" w:cs="Sylfaen"/>
          <w:sz w:val="20"/>
          <w:lang w:val="af-ZA"/>
        </w:rPr>
        <w:t xml:space="preserve"> </w:t>
      </w:r>
      <w:r w:rsidRPr="00A340ED">
        <w:rPr>
          <w:rFonts w:ascii="Sylfaen" w:hAnsi="Sylfaen" w:cs="Sylfaen"/>
          <w:sz w:val="20"/>
          <w:lang w:val="ru-RU"/>
        </w:rPr>
        <w:t>են</w:t>
      </w:r>
      <w:r w:rsidRPr="00A340ED">
        <w:rPr>
          <w:rFonts w:ascii="Arial Armenian" w:hAnsi="Arial Armenian" w:cs="Sylfaen"/>
          <w:sz w:val="20"/>
          <w:lang w:val="af-ZA"/>
        </w:rPr>
        <w:t xml:space="preserve"> </w:t>
      </w:r>
      <w:r w:rsidRPr="00A340ED">
        <w:rPr>
          <w:rFonts w:ascii="Sylfaen" w:hAnsi="Sylfaen" w:cs="Sylfaen"/>
          <w:sz w:val="20"/>
          <w:lang w:val="ru-RU"/>
        </w:rPr>
        <w:t>ներկայացվել</w:t>
      </w:r>
      <w:r w:rsidRPr="00A340ED">
        <w:rPr>
          <w:rFonts w:ascii="Arial Armenian" w:hAnsi="Arial Armenian" w:cs="Sylfaen"/>
          <w:sz w:val="20"/>
          <w:lang w:val="af-ZA"/>
        </w:rPr>
        <w:t xml:space="preserve"> </w:t>
      </w:r>
      <w:r w:rsidRPr="00A340ED">
        <w:rPr>
          <w:rFonts w:ascii="Sylfaen" w:hAnsi="Sylfaen" w:cs="Sylfaen"/>
          <w:sz w:val="20"/>
          <w:lang w:val="ru-RU"/>
        </w:rPr>
        <w:t>դրանց</w:t>
      </w:r>
      <w:r w:rsidRPr="00A340ED">
        <w:rPr>
          <w:rFonts w:ascii="Arial Armenian" w:hAnsi="Arial Armenian" w:cs="Sylfaen"/>
          <w:sz w:val="20"/>
          <w:lang w:val="af-ZA"/>
        </w:rPr>
        <w:t xml:space="preserve"> </w:t>
      </w:r>
      <w:r w:rsidRPr="00A340ED">
        <w:rPr>
          <w:rFonts w:ascii="Sylfaen" w:hAnsi="Sylfaen" w:cs="Sylfaen"/>
          <w:sz w:val="20"/>
          <w:lang w:val="ru-RU"/>
        </w:rPr>
        <w:t>նոտարական</w:t>
      </w:r>
      <w:r w:rsidRPr="00A340ED">
        <w:rPr>
          <w:rFonts w:ascii="Arial Armenian" w:hAnsi="Arial Armenian" w:cs="Sylfaen"/>
          <w:sz w:val="20"/>
          <w:lang w:val="af-ZA"/>
        </w:rPr>
        <w:t xml:space="preserve"> </w:t>
      </w:r>
      <w:r w:rsidRPr="00A340ED">
        <w:rPr>
          <w:rFonts w:ascii="Sylfaen" w:hAnsi="Sylfaen" w:cs="Sylfaen"/>
          <w:sz w:val="20"/>
          <w:lang w:val="ru-RU"/>
        </w:rPr>
        <w:t>կարգով</w:t>
      </w:r>
      <w:r w:rsidRPr="00A340ED">
        <w:rPr>
          <w:rFonts w:ascii="Arial Armenian" w:hAnsi="Arial Armenian" w:cs="Sylfaen"/>
          <w:sz w:val="20"/>
          <w:lang w:val="af-ZA"/>
        </w:rPr>
        <w:t xml:space="preserve"> </w:t>
      </w:r>
      <w:r w:rsidRPr="00A340ED">
        <w:rPr>
          <w:rFonts w:ascii="Sylfaen" w:hAnsi="Sylfaen" w:cs="Sylfaen"/>
          <w:sz w:val="20"/>
          <w:lang w:val="ru-RU"/>
        </w:rPr>
        <w:t>վավերացված</w:t>
      </w:r>
      <w:r w:rsidRPr="00A340ED">
        <w:rPr>
          <w:rFonts w:ascii="Arial Armenian" w:hAnsi="Arial Armenian" w:cs="Sylfaen"/>
          <w:sz w:val="20"/>
          <w:lang w:val="af-ZA"/>
        </w:rPr>
        <w:t xml:space="preserve"> </w:t>
      </w:r>
      <w:r w:rsidRPr="00A340ED">
        <w:rPr>
          <w:rFonts w:ascii="Sylfaen" w:hAnsi="Sylfaen" w:cs="Sylfaen"/>
          <w:sz w:val="20"/>
          <w:lang w:val="ru-RU"/>
        </w:rPr>
        <w:t>օրինակները։</w:t>
      </w:r>
    </w:p>
    <w:p w:rsidR="0081576D" w:rsidRPr="00A340ED" w:rsidRDefault="0081576D" w:rsidP="0081576D">
      <w:pPr>
        <w:ind w:firstLine="720"/>
        <w:jc w:val="both"/>
        <w:rPr>
          <w:rFonts w:ascii="Arial Armenian" w:hAnsi="Arial Armenian"/>
          <w:sz w:val="20"/>
          <w:szCs w:val="20"/>
          <w:lang w:val="af-ZA"/>
        </w:rPr>
      </w:pPr>
      <w:r w:rsidRPr="00A340ED">
        <w:rPr>
          <w:rFonts w:ascii="Sylfaen" w:hAnsi="Sylfaen" w:cs="Sylfaen"/>
          <w:sz w:val="20"/>
          <w:szCs w:val="20"/>
        </w:rPr>
        <w:t>Ծրարը</w:t>
      </w:r>
      <w:r w:rsidRPr="00A340ED">
        <w:rPr>
          <w:rFonts w:ascii="Arial Armenian" w:hAnsi="Arial Armenian"/>
          <w:sz w:val="20"/>
          <w:szCs w:val="20"/>
          <w:lang w:val="af-ZA"/>
        </w:rPr>
        <w:t xml:space="preserve"> </w:t>
      </w:r>
      <w:r w:rsidRPr="00A340ED">
        <w:rPr>
          <w:rFonts w:ascii="Sylfaen" w:hAnsi="Sylfaen" w:cs="Sylfaen"/>
          <w:sz w:val="20"/>
          <w:szCs w:val="20"/>
        </w:rPr>
        <w:t>և</w:t>
      </w:r>
      <w:r w:rsidRPr="00A340ED">
        <w:rPr>
          <w:rFonts w:ascii="Arial Armenian" w:hAnsi="Arial Armenian"/>
          <w:sz w:val="20"/>
          <w:szCs w:val="20"/>
          <w:lang w:val="af-ZA"/>
        </w:rPr>
        <w:t xml:space="preserve">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հրավերով</w:t>
      </w:r>
      <w:r w:rsidRPr="00A340ED">
        <w:rPr>
          <w:rFonts w:ascii="Arial Armenian" w:hAnsi="Arial Armenian"/>
          <w:sz w:val="20"/>
          <w:szCs w:val="20"/>
          <w:lang w:val="af-ZA"/>
        </w:rPr>
        <w:t xml:space="preserve"> </w:t>
      </w:r>
      <w:r w:rsidRPr="00A340ED">
        <w:rPr>
          <w:rFonts w:ascii="Sylfaen" w:hAnsi="Sylfaen" w:cs="Sylfaen"/>
          <w:sz w:val="20"/>
          <w:szCs w:val="20"/>
        </w:rPr>
        <w:t>նախատեսված</w:t>
      </w:r>
      <w:r w:rsidRPr="00A340ED">
        <w:rPr>
          <w:rFonts w:ascii="Arial Armenian" w:hAnsi="Arial Armenian"/>
          <w:sz w:val="20"/>
          <w:szCs w:val="20"/>
          <w:lang w:val="af-ZA"/>
        </w:rPr>
        <w:t xml:space="preserve">` </w:t>
      </w:r>
      <w:r w:rsidRPr="00A340ED">
        <w:rPr>
          <w:rFonts w:ascii="Sylfaen" w:hAnsi="Sylfaen" w:cs="Sylfaen"/>
          <w:sz w:val="20"/>
          <w:szCs w:val="20"/>
        </w:rPr>
        <w:t>մասնակցի</w:t>
      </w:r>
      <w:r w:rsidRPr="00A340ED">
        <w:rPr>
          <w:rFonts w:ascii="Arial Armenian" w:hAnsi="Arial Armenian"/>
          <w:sz w:val="20"/>
          <w:szCs w:val="20"/>
          <w:lang w:val="af-ZA"/>
        </w:rPr>
        <w:t xml:space="preserve"> </w:t>
      </w:r>
      <w:r w:rsidRPr="00A340ED">
        <w:rPr>
          <w:rFonts w:ascii="Sylfaen" w:hAnsi="Sylfaen" w:cs="Sylfaen"/>
          <w:sz w:val="20"/>
          <w:szCs w:val="20"/>
        </w:rPr>
        <w:t>կազմած</w:t>
      </w:r>
      <w:r w:rsidRPr="00A340ED">
        <w:rPr>
          <w:rFonts w:ascii="Arial Armenian" w:hAnsi="Arial Armenian"/>
          <w:sz w:val="20"/>
          <w:szCs w:val="20"/>
          <w:lang w:val="af-ZA"/>
        </w:rPr>
        <w:t xml:space="preserve"> </w:t>
      </w:r>
      <w:r w:rsidRPr="00A340ED">
        <w:rPr>
          <w:rFonts w:ascii="Sylfaen" w:hAnsi="Sylfaen" w:cs="Sylfaen"/>
          <w:sz w:val="20"/>
          <w:szCs w:val="20"/>
        </w:rPr>
        <w:t>փաստաթղթերն</w:t>
      </w:r>
      <w:r w:rsidRPr="00A340ED">
        <w:rPr>
          <w:rFonts w:ascii="Arial Armenian" w:hAnsi="Arial Armenian"/>
          <w:sz w:val="20"/>
          <w:szCs w:val="20"/>
          <w:lang w:val="af-ZA"/>
        </w:rPr>
        <w:t xml:space="preserve"> </w:t>
      </w:r>
      <w:r w:rsidRPr="00A340ED">
        <w:rPr>
          <w:rFonts w:ascii="Sylfaen" w:hAnsi="Sylfaen" w:cs="Sylfaen"/>
          <w:sz w:val="20"/>
          <w:szCs w:val="20"/>
        </w:rPr>
        <w:t>ստորագրում</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դրանք</w:t>
      </w:r>
      <w:r w:rsidRPr="00A340ED">
        <w:rPr>
          <w:rFonts w:ascii="Arial Armenian" w:hAnsi="Arial Armenian"/>
          <w:sz w:val="20"/>
          <w:szCs w:val="20"/>
          <w:lang w:val="af-ZA"/>
        </w:rPr>
        <w:t xml:space="preserve"> </w:t>
      </w:r>
      <w:r w:rsidRPr="00A340ED">
        <w:rPr>
          <w:rFonts w:ascii="Sylfaen" w:hAnsi="Sylfaen" w:cs="Sylfaen"/>
          <w:sz w:val="20"/>
          <w:szCs w:val="20"/>
        </w:rPr>
        <w:t>ներկայացնող</w:t>
      </w:r>
      <w:r w:rsidRPr="00A340ED">
        <w:rPr>
          <w:rFonts w:ascii="Arial Armenian" w:hAnsi="Arial Armenian"/>
          <w:sz w:val="20"/>
          <w:szCs w:val="20"/>
          <w:lang w:val="af-ZA"/>
        </w:rPr>
        <w:t xml:space="preserve"> </w:t>
      </w:r>
      <w:r w:rsidRPr="00A340ED">
        <w:rPr>
          <w:rFonts w:ascii="Sylfaen" w:hAnsi="Sylfaen" w:cs="Sylfaen"/>
          <w:sz w:val="20"/>
          <w:szCs w:val="20"/>
        </w:rPr>
        <w:t>անձը</w:t>
      </w:r>
      <w:r w:rsidRPr="00A340ED">
        <w:rPr>
          <w:rFonts w:ascii="Arial Armenian" w:hAnsi="Arial Armenian"/>
          <w:sz w:val="20"/>
          <w:szCs w:val="20"/>
          <w:lang w:val="af-ZA"/>
        </w:rPr>
        <w:t xml:space="preserve"> </w:t>
      </w:r>
      <w:r w:rsidRPr="00A340ED">
        <w:rPr>
          <w:rFonts w:ascii="Sylfaen" w:hAnsi="Sylfaen" w:cs="Sylfaen"/>
          <w:sz w:val="20"/>
          <w:szCs w:val="20"/>
        </w:rPr>
        <w:t>կամ</w:t>
      </w:r>
      <w:r w:rsidRPr="00A340ED">
        <w:rPr>
          <w:rFonts w:ascii="Arial Armenian" w:hAnsi="Arial Armenian"/>
          <w:sz w:val="20"/>
          <w:szCs w:val="20"/>
          <w:lang w:val="af-ZA"/>
        </w:rPr>
        <w:t xml:space="preserve"> </w:t>
      </w:r>
      <w:r w:rsidRPr="00A340ED">
        <w:rPr>
          <w:rFonts w:ascii="Sylfaen" w:hAnsi="Sylfaen" w:cs="Sylfaen"/>
          <w:sz w:val="20"/>
          <w:szCs w:val="20"/>
        </w:rPr>
        <w:t>վերջինիս</w:t>
      </w:r>
      <w:r w:rsidRPr="00A340ED">
        <w:rPr>
          <w:rFonts w:ascii="Arial Armenian" w:hAnsi="Arial Armenian"/>
          <w:sz w:val="20"/>
          <w:szCs w:val="20"/>
          <w:lang w:val="af-ZA"/>
        </w:rPr>
        <w:t xml:space="preserve"> </w:t>
      </w:r>
      <w:r w:rsidRPr="00A340ED">
        <w:rPr>
          <w:rFonts w:ascii="Sylfaen" w:hAnsi="Sylfaen" w:cs="Sylfaen"/>
          <w:sz w:val="20"/>
          <w:szCs w:val="20"/>
        </w:rPr>
        <w:t>լիազորված</w:t>
      </w:r>
      <w:r w:rsidRPr="00A340ED">
        <w:rPr>
          <w:rFonts w:ascii="Arial Armenian" w:hAnsi="Arial Armenian"/>
          <w:sz w:val="20"/>
          <w:szCs w:val="20"/>
          <w:lang w:val="af-ZA"/>
        </w:rPr>
        <w:t xml:space="preserve"> </w:t>
      </w:r>
      <w:r w:rsidRPr="00A340ED">
        <w:rPr>
          <w:rFonts w:ascii="Sylfaen" w:hAnsi="Sylfaen" w:cs="Sylfaen"/>
          <w:sz w:val="20"/>
          <w:szCs w:val="20"/>
        </w:rPr>
        <w:t>անձը</w:t>
      </w:r>
      <w:r w:rsidRPr="00A340ED">
        <w:rPr>
          <w:rFonts w:ascii="Arial Armenian" w:hAnsi="Arial Armenian"/>
          <w:sz w:val="20"/>
          <w:szCs w:val="20"/>
          <w:lang w:val="af-ZA"/>
        </w:rPr>
        <w:t xml:space="preserve"> (</w:t>
      </w:r>
      <w:r w:rsidRPr="00A340ED">
        <w:rPr>
          <w:rFonts w:ascii="Sylfaen" w:hAnsi="Sylfaen" w:cs="Sylfaen"/>
          <w:sz w:val="20"/>
          <w:szCs w:val="20"/>
        </w:rPr>
        <w:t>այսուհետ</w:t>
      </w:r>
      <w:r w:rsidRPr="00A340ED">
        <w:rPr>
          <w:rFonts w:ascii="Arial Armenian" w:hAnsi="Arial Armenian"/>
          <w:sz w:val="20"/>
          <w:szCs w:val="20"/>
          <w:lang w:val="af-ZA"/>
        </w:rPr>
        <w:t xml:space="preserve">` </w:t>
      </w:r>
      <w:r w:rsidRPr="00A340ED">
        <w:rPr>
          <w:rFonts w:ascii="Sylfaen" w:hAnsi="Sylfaen" w:cs="Sylfaen"/>
          <w:sz w:val="20"/>
          <w:szCs w:val="20"/>
        </w:rPr>
        <w:t>գործակալ</w:t>
      </w:r>
      <w:r w:rsidRPr="00A340ED">
        <w:rPr>
          <w:rFonts w:ascii="Arial Armenian" w:hAnsi="Arial Armenian"/>
          <w:sz w:val="20"/>
          <w:szCs w:val="20"/>
          <w:lang w:val="af-ZA"/>
        </w:rPr>
        <w:t xml:space="preserve">): </w:t>
      </w:r>
      <w:r w:rsidRPr="00A340ED">
        <w:rPr>
          <w:rFonts w:ascii="Sylfaen" w:hAnsi="Sylfaen" w:cs="Sylfaen"/>
          <w:sz w:val="20"/>
          <w:szCs w:val="20"/>
        </w:rPr>
        <w:t>Եթե</w:t>
      </w:r>
      <w:r w:rsidRPr="00A340ED">
        <w:rPr>
          <w:rFonts w:ascii="Arial Armenian" w:hAnsi="Arial Armenian"/>
          <w:sz w:val="20"/>
          <w:szCs w:val="20"/>
          <w:lang w:val="af-ZA"/>
        </w:rPr>
        <w:t xml:space="preserve"> </w:t>
      </w:r>
      <w:r w:rsidRPr="00A340ED">
        <w:rPr>
          <w:rFonts w:ascii="Sylfaen" w:hAnsi="Sylfaen" w:cs="Sylfaen"/>
          <w:sz w:val="20"/>
          <w:szCs w:val="20"/>
        </w:rPr>
        <w:t>հայտը</w:t>
      </w:r>
      <w:r w:rsidRPr="00A340ED">
        <w:rPr>
          <w:rFonts w:ascii="Arial Armenian" w:hAnsi="Arial Armenian"/>
          <w:sz w:val="20"/>
          <w:szCs w:val="20"/>
          <w:lang w:val="af-ZA"/>
        </w:rPr>
        <w:t xml:space="preserve"> </w:t>
      </w:r>
      <w:r w:rsidRPr="00A340ED">
        <w:rPr>
          <w:rFonts w:ascii="Sylfaen" w:hAnsi="Sylfaen" w:cs="Sylfaen"/>
          <w:sz w:val="20"/>
          <w:szCs w:val="20"/>
        </w:rPr>
        <w:t>ներկայացնում</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գործակալը</w:t>
      </w:r>
      <w:r w:rsidRPr="00A340ED">
        <w:rPr>
          <w:rFonts w:ascii="Arial Armenian" w:hAnsi="Arial Armenian"/>
          <w:sz w:val="20"/>
          <w:szCs w:val="20"/>
          <w:lang w:val="af-ZA"/>
        </w:rPr>
        <w:t xml:space="preserve">, </w:t>
      </w:r>
      <w:r w:rsidRPr="00A340ED">
        <w:rPr>
          <w:rFonts w:ascii="Sylfaen" w:hAnsi="Sylfaen" w:cs="Sylfaen"/>
          <w:sz w:val="20"/>
          <w:szCs w:val="20"/>
        </w:rPr>
        <w:t>ապա</w:t>
      </w:r>
      <w:r w:rsidRPr="00A340ED">
        <w:rPr>
          <w:rFonts w:ascii="Arial Armenian" w:hAnsi="Arial Armenian"/>
          <w:sz w:val="20"/>
          <w:szCs w:val="20"/>
          <w:lang w:val="af-ZA"/>
        </w:rPr>
        <w:t xml:space="preserve"> </w:t>
      </w:r>
      <w:r w:rsidRPr="00A340ED">
        <w:rPr>
          <w:rFonts w:ascii="Sylfaen" w:hAnsi="Sylfaen" w:cs="Sylfaen"/>
          <w:sz w:val="20"/>
          <w:szCs w:val="20"/>
        </w:rPr>
        <w:t>հայտով</w:t>
      </w:r>
      <w:r w:rsidRPr="00A340ED">
        <w:rPr>
          <w:rFonts w:ascii="Arial Armenian" w:hAnsi="Arial Armenian"/>
          <w:sz w:val="20"/>
          <w:szCs w:val="20"/>
          <w:lang w:val="af-ZA"/>
        </w:rPr>
        <w:t xml:space="preserve"> </w:t>
      </w:r>
      <w:r w:rsidRPr="00A340ED">
        <w:rPr>
          <w:rFonts w:ascii="Sylfaen" w:hAnsi="Sylfaen" w:cs="Sylfaen"/>
          <w:sz w:val="20"/>
          <w:szCs w:val="20"/>
        </w:rPr>
        <w:t>ներկայացվում</w:t>
      </w:r>
      <w:r w:rsidRPr="00A340ED">
        <w:rPr>
          <w:rFonts w:ascii="Arial Armenian" w:hAnsi="Arial Armenian"/>
          <w:sz w:val="20"/>
          <w:szCs w:val="20"/>
          <w:lang w:val="af-ZA"/>
        </w:rPr>
        <w:t xml:space="preserve"> </w:t>
      </w:r>
      <w:r w:rsidRPr="00A340ED">
        <w:rPr>
          <w:rFonts w:ascii="Sylfaen" w:hAnsi="Sylfaen" w:cs="Sylfaen"/>
          <w:sz w:val="20"/>
          <w:szCs w:val="20"/>
        </w:rPr>
        <w:t>է</w:t>
      </w:r>
      <w:r w:rsidRPr="00A340ED">
        <w:rPr>
          <w:rFonts w:ascii="Arial Armenian" w:hAnsi="Arial Armenian"/>
          <w:sz w:val="20"/>
          <w:szCs w:val="20"/>
          <w:lang w:val="af-ZA"/>
        </w:rPr>
        <w:t xml:space="preserve"> </w:t>
      </w:r>
      <w:r w:rsidRPr="00A340ED">
        <w:rPr>
          <w:rFonts w:ascii="Sylfaen" w:hAnsi="Sylfaen" w:cs="Sylfaen"/>
          <w:sz w:val="20"/>
          <w:szCs w:val="20"/>
        </w:rPr>
        <w:t>վերջինիս</w:t>
      </w:r>
      <w:r w:rsidRPr="00A340ED">
        <w:rPr>
          <w:rFonts w:ascii="Arial Armenian" w:hAnsi="Arial Armenian"/>
          <w:sz w:val="20"/>
          <w:szCs w:val="20"/>
          <w:lang w:val="af-ZA"/>
        </w:rPr>
        <w:t xml:space="preserve"> </w:t>
      </w:r>
      <w:r w:rsidRPr="00A340ED">
        <w:rPr>
          <w:rFonts w:ascii="Sylfaen" w:hAnsi="Sylfaen" w:cs="Sylfaen"/>
          <w:sz w:val="20"/>
          <w:szCs w:val="20"/>
        </w:rPr>
        <w:t>այդ</w:t>
      </w:r>
      <w:r w:rsidRPr="00A340ED">
        <w:rPr>
          <w:rFonts w:ascii="Arial Armenian" w:hAnsi="Arial Armenian"/>
          <w:sz w:val="20"/>
          <w:szCs w:val="20"/>
          <w:lang w:val="af-ZA"/>
        </w:rPr>
        <w:t xml:space="preserve"> </w:t>
      </w:r>
      <w:r w:rsidRPr="00A340ED">
        <w:rPr>
          <w:rFonts w:ascii="Sylfaen" w:hAnsi="Sylfaen" w:cs="Sylfaen"/>
          <w:sz w:val="20"/>
          <w:szCs w:val="20"/>
        </w:rPr>
        <w:t>լիազորությունը</w:t>
      </w:r>
      <w:r w:rsidRPr="00A340ED">
        <w:rPr>
          <w:rFonts w:ascii="Arial Armenian" w:hAnsi="Arial Armenian"/>
          <w:sz w:val="20"/>
          <w:szCs w:val="20"/>
          <w:lang w:val="af-ZA"/>
        </w:rPr>
        <w:t xml:space="preserve"> </w:t>
      </w:r>
      <w:r w:rsidRPr="00A340ED">
        <w:rPr>
          <w:rFonts w:ascii="Sylfaen" w:hAnsi="Sylfaen" w:cs="Sylfaen"/>
          <w:sz w:val="20"/>
          <w:szCs w:val="20"/>
        </w:rPr>
        <w:t>վերապահված</w:t>
      </w:r>
      <w:r w:rsidRPr="00A340ED">
        <w:rPr>
          <w:rFonts w:ascii="Arial Armenian" w:hAnsi="Arial Armenian"/>
          <w:sz w:val="20"/>
          <w:szCs w:val="20"/>
          <w:lang w:val="af-ZA"/>
        </w:rPr>
        <w:t xml:space="preserve"> </w:t>
      </w:r>
      <w:r w:rsidRPr="00A340ED">
        <w:rPr>
          <w:rFonts w:ascii="Sylfaen" w:hAnsi="Sylfaen" w:cs="Sylfaen"/>
          <w:sz w:val="20"/>
          <w:szCs w:val="20"/>
        </w:rPr>
        <w:t>լինելու</w:t>
      </w:r>
      <w:r w:rsidRPr="00A340ED">
        <w:rPr>
          <w:rFonts w:ascii="Arial Armenian" w:hAnsi="Arial Armenian"/>
          <w:sz w:val="20"/>
          <w:szCs w:val="20"/>
          <w:lang w:val="af-ZA"/>
        </w:rPr>
        <w:t xml:space="preserve"> </w:t>
      </w:r>
      <w:r w:rsidRPr="00A340ED">
        <w:rPr>
          <w:rFonts w:ascii="Sylfaen" w:hAnsi="Sylfaen" w:cs="Sylfaen"/>
          <w:sz w:val="20"/>
          <w:szCs w:val="20"/>
        </w:rPr>
        <w:t>մասին</w:t>
      </w:r>
      <w:r w:rsidRPr="00A340ED">
        <w:rPr>
          <w:rFonts w:ascii="Arial Armenian" w:hAnsi="Arial Armenian" w:cs="Sylfaen"/>
          <w:sz w:val="20"/>
          <w:szCs w:val="20"/>
          <w:lang w:val="af-ZA"/>
        </w:rPr>
        <w:t xml:space="preserve"> </w:t>
      </w:r>
      <w:r w:rsidRPr="00A340ED">
        <w:rPr>
          <w:rFonts w:ascii="Sylfaen" w:hAnsi="Sylfaen" w:cs="Sylfaen"/>
          <w:sz w:val="20"/>
          <w:szCs w:val="20"/>
        </w:rPr>
        <w:t>փաստաթուղթ</w:t>
      </w:r>
      <w:r w:rsidRPr="00A340ED">
        <w:rPr>
          <w:rFonts w:ascii="Arial Armenian" w:hAnsi="Arial Armenian" w:cs="Sylfaen"/>
          <w:sz w:val="20"/>
          <w:szCs w:val="20"/>
          <w:lang w:val="af-ZA"/>
        </w:rPr>
        <w:t>:</w:t>
      </w:r>
    </w:p>
    <w:p w:rsidR="0081576D" w:rsidRPr="00A340ED" w:rsidRDefault="0081576D" w:rsidP="0081576D">
      <w:pPr>
        <w:ind w:firstLine="720"/>
        <w:jc w:val="both"/>
        <w:rPr>
          <w:rFonts w:ascii="Arial Armenian" w:hAnsi="Arial Armenian"/>
          <w:sz w:val="20"/>
          <w:szCs w:val="20"/>
          <w:lang w:val="af-ZA"/>
        </w:rPr>
      </w:pPr>
      <w:r w:rsidRPr="00A340ED">
        <w:rPr>
          <w:rFonts w:ascii="Arial Armenian" w:hAnsi="Arial Armenian"/>
          <w:sz w:val="20"/>
          <w:szCs w:val="20"/>
          <w:lang w:val="af-ZA"/>
        </w:rPr>
        <w:t xml:space="preserve">3.2 </w:t>
      </w:r>
      <w:r w:rsidRPr="00A340ED">
        <w:rPr>
          <w:rFonts w:ascii="Sylfaen" w:hAnsi="Sylfaen" w:cs="Sylfaen"/>
          <w:sz w:val="20"/>
          <w:szCs w:val="20"/>
        </w:rPr>
        <w:t>Սույն</w:t>
      </w:r>
      <w:r w:rsidRPr="00A340ED">
        <w:rPr>
          <w:rFonts w:ascii="Arial Armenian" w:hAnsi="Arial Armenian"/>
          <w:sz w:val="20"/>
          <w:szCs w:val="20"/>
          <w:lang w:val="af-ZA"/>
        </w:rPr>
        <w:t xml:space="preserve"> </w:t>
      </w:r>
      <w:r w:rsidRPr="00A340ED">
        <w:rPr>
          <w:rFonts w:ascii="Sylfaen" w:hAnsi="Sylfaen" w:cs="Sylfaen"/>
          <w:sz w:val="20"/>
          <w:szCs w:val="20"/>
        </w:rPr>
        <w:t>հրահանգի</w:t>
      </w:r>
      <w:r w:rsidRPr="00A340ED">
        <w:rPr>
          <w:rFonts w:ascii="Arial Armenian" w:hAnsi="Arial Armenian"/>
          <w:sz w:val="20"/>
          <w:szCs w:val="20"/>
          <w:lang w:val="af-ZA"/>
        </w:rPr>
        <w:t xml:space="preserve"> 3.1 </w:t>
      </w:r>
      <w:r w:rsidRPr="00A340ED">
        <w:rPr>
          <w:rFonts w:ascii="Sylfaen" w:hAnsi="Sylfaen" w:cs="Sylfaen"/>
          <w:sz w:val="20"/>
          <w:szCs w:val="20"/>
        </w:rPr>
        <w:t>կետում</w:t>
      </w:r>
      <w:r w:rsidRPr="00A340ED">
        <w:rPr>
          <w:rFonts w:ascii="Arial Armenian" w:hAnsi="Arial Armenian"/>
          <w:sz w:val="20"/>
          <w:szCs w:val="20"/>
          <w:lang w:val="af-ZA"/>
        </w:rPr>
        <w:t xml:space="preserve"> </w:t>
      </w:r>
      <w:r w:rsidRPr="00A340ED">
        <w:rPr>
          <w:rFonts w:ascii="Sylfaen" w:hAnsi="Sylfaen" w:cs="Sylfaen"/>
          <w:sz w:val="20"/>
          <w:szCs w:val="20"/>
        </w:rPr>
        <w:t>նշված</w:t>
      </w:r>
      <w:r w:rsidRPr="00A340ED">
        <w:rPr>
          <w:rFonts w:ascii="Arial Armenian" w:hAnsi="Arial Armenian"/>
          <w:sz w:val="20"/>
          <w:szCs w:val="20"/>
          <w:lang w:val="af-ZA"/>
        </w:rPr>
        <w:t xml:space="preserve"> </w:t>
      </w:r>
      <w:r w:rsidRPr="00A340ED">
        <w:rPr>
          <w:rFonts w:ascii="Sylfaen" w:hAnsi="Sylfaen" w:cs="Sylfaen"/>
          <w:sz w:val="20"/>
          <w:szCs w:val="20"/>
        </w:rPr>
        <w:t>ծրարի</w:t>
      </w:r>
      <w:r w:rsidRPr="00A340ED">
        <w:rPr>
          <w:rFonts w:ascii="Arial Armenian" w:hAnsi="Arial Armenian"/>
          <w:sz w:val="20"/>
          <w:szCs w:val="20"/>
          <w:lang w:val="af-ZA"/>
        </w:rPr>
        <w:t xml:space="preserve"> </w:t>
      </w:r>
      <w:r w:rsidRPr="00A340ED">
        <w:rPr>
          <w:rFonts w:ascii="Sylfaen" w:hAnsi="Sylfaen" w:cs="Sylfaen"/>
          <w:sz w:val="20"/>
          <w:szCs w:val="20"/>
        </w:rPr>
        <w:t>վրա</w:t>
      </w:r>
      <w:r w:rsidRPr="00A340ED">
        <w:rPr>
          <w:rFonts w:ascii="Arial Armenian" w:hAnsi="Arial Armenian"/>
          <w:sz w:val="20"/>
          <w:szCs w:val="20"/>
          <w:lang w:val="af-ZA"/>
        </w:rPr>
        <w:t xml:space="preserve"> </w:t>
      </w:r>
      <w:r w:rsidRPr="00A340ED">
        <w:rPr>
          <w:rFonts w:ascii="Sylfaen" w:hAnsi="Sylfaen" w:cs="Sylfaen"/>
          <w:sz w:val="20"/>
          <w:szCs w:val="20"/>
        </w:rPr>
        <w:t>հայտը</w:t>
      </w:r>
      <w:r w:rsidRPr="00A340ED">
        <w:rPr>
          <w:rFonts w:ascii="Arial Armenian" w:hAnsi="Arial Armenian"/>
          <w:sz w:val="20"/>
          <w:szCs w:val="20"/>
          <w:lang w:val="af-ZA"/>
        </w:rPr>
        <w:t xml:space="preserve"> </w:t>
      </w:r>
      <w:r w:rsidRPr="00A340ED">
        <w:rPr>
          <w:rFonts w:ascii="Sylfaen" w:hAnsi="Sylfaen" w:cs="Sylfaen"/>
          <w:sz w:val="20"/>
          <w:szCs w:val="20"/>
        </w:rPr>
        <w:t>կազմելու</w:t>
      </w:r>
      <w:r w:rsidRPr="00A340ED">
        <w:rPr>
          <w:rFonts w:ascii="Arial Armenian" w:hAnsi="Arial Armenian"/>
          <w:sz w:val="20"/>
          <w:szCs w:val="20"/>
          <w:lang w:val="af-ZA"/>
        </w:rPr>
        <w:t xml:space="preserve"> </w:t>
      </w:r>
      <w:r w:rsidRPr="00A340ED">
        <w:rPr>
          <w:rFonts w:ascii="Sylfaen" w:hAnsi="Sylfaen" w:cs="Sylfaen"/>
          <w:sz w:val="20"/>
          <w:szCs w:val="20"/>
        </w:rPr>
        <w:t>լեզվով</w:t>
      </w:r>
      <w:r w:rsidRPr="00A340ED">
        <w:rPr>
          <w:rFonts w:ascii="Arial Armenian" w:hAnsi="Arial Armenian"/>
          <w:sz w:val="20"/>
          <w:szCs w:val="20"/>
          <w:lang w:val="af-ZA"/>
        </w:rPr>
        <w:t xml:space="preserve"> </w:t>
      </w:r>
      <w:r w:rsidRPr="00A340ED">
        <w:rPr>
          <w:rFonts w:ascii="Sylfaen" w:hAnsi="Sylfaen" w:cs="Sylfaen"/>
          <w:sz w:val="20"/>
          <w:szCs w:val="20"/>
        </w:rPr>
        <w:t>նշվում</w:t>
      </w:r>
      <w:r w:rsidRPr="00A340ED">
        <w:rPr>
          <w:rFonts w:ascii="Arial Armenian" w:hAnsi="Arial Armenian"/>
          <w:sz w:val="20"/>
          <w:szCs w:val="20"/>
          <w:lang w:val="af-ZA"/>
        </w:rPr>
        <w:t xml:space="preserve"> </w:t>
      </w:r>
      <w:r w:rsidRPr="00A340ED">
        <w:rPr>
          <w:rFonts w:ascii="Sylfaen" w:hAnsi="Sylfaen" w:cs="Sylfaen"/>
          <w:sz w:val="20"/>
          <w:szCs w:val="20"/>
        </w:rPr>
        <w:t>են</w:t>
      </w:r>
      <w:r w:rsidRPr="00A340ED">
        <w:rPr>
          <w:rFonts w:ascii="Arial Armenian" w:hAnsi="Arial Armenian"/>
          <w:sz w:val="20"/>
          <w:szCs w:val="20"/>
          <w:lang w:val="af-ZA"/>
        </w:rPr>
        <w:t xml:space="preserve">` </w:t>
      </w:r>
    </w:p>
    <w:p w:rsidR="0081576D" w:rsidRPr="00A340ED" w:rsidRDefault="0081576D" w:rsidP="0081576D">
      <w:pPr>
        <w:ind w:firstLine="720"/>
        <w:rPr>
          <w:rFonts w:ascii="Arial Armenian" w:hAnsi="Arial Armenian"/>
          <w:sz w:val="20"/>
          <w:szCs w:val="20"/>
          <w:lang w:val="af-ZA"/>
        </w:rPr>
      </w:pPr>
      <w:r w:rsidRPr="00A340ED">
        <w:rPr>
          <w:rFonts w:ascii="Arial Armenian" w:hAnsi="Arial Armenian"/>
          <w:sz w:val="20"/>
          <w:szCs w:val="20"/>
          <w:lang w:val="af-ZA"/>
        </w:rPr>
        <w:t xml:space="preserve">1) </w:t>
      </w:r>
      <w:r w:rsidRPr="00A340ED">
        <w:rPr>
          <w:rFonts w:ascii="Sylfaen" w:hAnsi="Sylfaen" w:cs="Sylfaen"/>
          <w:sz w:val="20"/>
          <w:szCs w:val="20"/>
        </w:rPr>
        <w:t>պատվիրատուի</w:t>
      </w:r>
      <w:r w:rsidRPr="00A340ED">
        <w:rPr>
          <w:rFonts w:ascii="Arial Armenian" w:hAnsi="Arial Armenian"/>
          <w:sz w:val="20"/>
          <w:szCs w:val="20"/>
          <w:lang w:val="af-ZA"/>
        </w:rPr>
        <w:t xml:space="preserve"> </w:t>
      </w:r>
      <w:r w:rsidRPr="00A340ED">
        <w:rPr>
          <w:rFonts w:ascii="Sylfaen" w:hAnsi="Sylfaen" w:cs="Sylfaen"/>
          <w:sz w:val="20"/>
          <w:szCs w:val="20"/>
        </w:rPr>
        <w:t>անվանումը</w:t>
      </w:r>
      <w:r w:rsidRPr="00A340ED">
        <w:rPr>
          <w:rFonts w:ascii="Arial Armenian" w:hAnsi="Arial Armenian"/>
          <w:sz w:val="20"/>
          <w:szCs w:val="20"/>
          <w:lang w:val="af-ZA"/>
        </w:rPr>
        <w:t xml:space="preserve"> </w:t>
      </w:r>
      <w:r w:rsidRPr="00A340ED">
        <w:rPr>
          <w:rFonts w:ascii="Sylfaen" w:hAnsi="Sylfaen" w:cs="Sylfaen"/>
          <w:sz w:val="20"/>
          <w:szCs w:val="20"/>
        </w:rPr>
        <w:t>և</w:t>
      </w:r>
      <w:r w:rsidRPr="00A340ED">
        <w:rPr>
          <w:rFonts w:ascii="Arial Armenian" w:hAnsi="Arial Armenian"/>
          <w:sz w:val="20"/>
          <w:szCs w:val="20"/>
          <w:lang w:val="af-ZA"/>
        </w:rPr>
        <w:t xml:space="preserve"> </w:t>
      </w:r>
      <w:r w:rsidRPr="00A340ED">
        <w:rPr>
          <w:rFonts w:ascii="Sylfaen" w:hAnsi="Sylfaen" w:cs="Sylfaen"/>
          <w:sz w:val="20"/>
          <w:szCs w:val="20"/>
        </w:rPr>
        <w:t>հայտի</w:t>
      </w:r>
      <w:r w:rsidRPr="00A340ED">
        <w:rPr>
          <w:rFonts w:ascii="Arial Armenian" w:hAnsi="Arial Armenian"/>
          <w:sz w:val="20"/>
          <w:szCs w:val="20"/>
          <w:lang w:val="af-ZA"/>
        </w:rPr>
        <w:t xml:space="preserve"> </w:t>
      </w:r>
      <w:r w:rsidRPr="00A340ED">
        <w:rPr>
          <w:rFonts w:ascii="Sylfaen" w:hAnsi="Sylfaen" w:cs="Sylfaen"/>
          <w:sz w:val="20"/>
          <w:szCs w:val="20"/>
        </w:rPr>
        <w:t>ներկայացման</w:t>
      </w:r>
      <w:r w:rsidRPr="00A340ED">
        <w:rPr>
          <w:rFonts w:ascii="Arial Armenian" w:hAnsi="Arial Armenian"/>
          <w:sz w:val="20"/>
          <w:szCs w:val="20"/>
          <w:lang w:val="af-ZA"/>
        </w:rPr>
        <w:t xml:space="preserve"> </w:t>
      </w:r>
      <w:r w:rsidRPr="00A340ED">
        <w:rPr>
          <w:rFonts w:ascii="Sylfaen" w:hAnsi="Sylfaen" w:cs="Sylfaen"/>
          <w:sz w:val="20"/>
          <w:szCs w:val="20"/>
        </w:rPr>
        <w:t>վայրը</w:t>
      </w:r>
      <w:r w:rsidRPr="00A340ED">
        <w:rPr>
          <w:rFonts w:ascii="Arial Armenian" w:hAnsi="Arial Armenian"/>
          <w:sz w:val="20"/>
          <w:szCs w:val="20"/>
          <w:lang w:val="af-ZA"/>
        </w:rPr>
        <w:t xml:space="preserve"> (</w:t>
      </w:r>
      <w:r w:rsidRPr="00A340ED">
        <w:rPr>
          <w:rFonts w:ascii="Sylfaen" w:hAnsi="Sylfaen" w:cs="Sylfaen"/>
          <w:sz w:val="20"/>
          <w:szCs w:val="20"/>
        </w:rPr>
        <w:t>հասցեն</w:t>
      </w:r>
      <w:r w:rsidRPr="00A340ED">
        <w:rPr>
          <w:rFonts w:ascii="Arial Armenian" w:hAnsi="Arial Armenian"/>
          <w:sz w:val="20"/>
          <w:szCs w:val="20"/>
          <w:lang w:val="af-ZA"/>
        </w:rPr>
        <w:t>).</w:t>
      </w:r>
    </w:p>
    <w:p w:rsidR="0081576D" w:rsidRPr="00A340ED" w:rsidRDefault="0081576D" w:rsidP="0081576D">
      <w:pPr>
        <w:ind w:firstLine="720"/>
        <w:rPr>
          <w:rFonts w:ascii="Arial Armenian" w:hAnsi="Arial Armenian"/>
          <w:sz w:val="20"/>
          <w:szCs w:val="20"/>
          <w:lang w:val="af-ZA"/>
        </w:rPr>
      </w:pPr>
      <w:r w:rsidRPr="00A340ED">
        <w:rPr>
          <w:rFonts w:ascii="Arial Armenian" w:hAnsi="Arial Armenian"/>
          <w:sz w:val="20"/>
          <w:szCs w:val="20"/>
          <w:lang w:val="af-ZA"/>
        </w:rPr>
        <w:t xml:space="preserve">2) </w:t>
      </w:r>
      <w:r w:rsidRPr="00A340ED">
        <w:rPr>
          <w:rFonts w:ascii="Sylfaen" w:hAnsi="Sylfaen" w:cs="Sylfaen"/>
          <w:sz w:val="20"/>
          <w:szCs w:val="20"/>
        </w:rPr>
        <w:t>ընթացակարգի</w:t>
      </w:r>
      <w:r w:rsidRPr="00A340ED">
        <w:rPr>
          <w:rFonts w:ascii="Arial Armenian" w:hAnsi="Arial Armenian" w:cs="Sylfaen"/>
          <w:sz w:val="20"/>
          <w:szCs w:val="20"/>
          <w:lang w:val="af-ZA"/>
        </w:rPr>
        <w:t xml:space="preserve"> </w:t>
      </w:r>
      <w:r w:rsidRPr="00A340ED">
        <w:rPr>
          <w:rFonts w:ascii="Sylfaen" w:hAnsi="Sylfaen" w:cs="Sylfaen"/>
          <w:sz w:val="20"/>
          <w:szCs w:val="20"/>
        </w:rPr>
        <w:t>ծածկագիրը</w:t>
      </w:r>
      <w:r w:rsidRPr="00A340ED">
        <w:rPr>
          <w:rFonts w:ascii="Arial Armenian" w:hAnsi="Arial Armenian"/>
          <w:sz w:val="20"/>
          <w:szCs w:val="20"/>
          <w:lang w:val="af-ZA"/>
        </w:rPr>
        <w:t>.</w:t>
      </w:r>
    </w:p>
    <w:p w:rsidR="0081576D" w:rsidRPr="00A340ED" w:rsidRDefault="0081576D" w:rsidP="0081576D">
      <w:pPr>
        <w:ind w:firstLine="720"/>
        <w:rPr>
          <w:rFonts w:ascii="Arial Armenian" w:hAnsi="Arial Armenian"/>
          <w:sz w:val="20"/>
          <w:szCs w:val="20"/>
          <w:lang w:val="af-ZA"/>
        </w:rPr>
      </w:pPr>
      <w:r w:rsidRPr="00A340ED">
        <w:rPr>
          <w:rFonts w:ascii="Arial Armenian" w:hAnsi="Arial Armenian"/>
          <w:sz w:val="20"/>
          <w:szCs w:val="20"/>
          <w:lang w:val="af-ZA"/>
        </w:rPr>
        <w:lastRenderedPageBreak/>
        <w:t>3) «</w:t>
      </w:r>
      <w:r w:rsidRPr="00A340ED">
        <w:rPr>
          <w:rFonts w:ascii="Sylfaen" w:hAnsi="Sylfaen" w:cs="Sylfaen"/>
          <w:sz w:val="20"/>
          <w:szCs w:val="20"/>
        </w:rPr>
        <w:t>չբացել</w:t>
      </w:r>
      <w:r w:rsidRPr="00A340ED">
        <w:rPr>
          <w:rFonts w:ascii="Arial Armenian" w:hAnsi="Arial Armenian"/>
          <w:sz w:val="20"/>
          <w:szCs w:val="20"/>
          <w:lang w:val="af-ZA"/>
        </w:rPr>
        <w:t xml:space="preserve"> </w:t>
      </w:r>
      <w:r w:rsidRPr="00A340ED">
        <w:rPr>
          <w:rFonts w:ascii="Sylfaen" w:hAnsi="Sylfaen" w:cs="Sylfaen"/>
          <w:sz w:val="20"/>
          <w:szCs w:val="20"/>
        </w:rPr>
        <w:t>մինչև</w:t>
      </w:r>
      <w:r w:rsidRPr="00A340ED">
        <w:rPr>
          <w:rFonts w:ascii="Arial Armenian" w:hAnsi="Arial Armenian"/>
          <w:sz w:val="20"/>
          <w:szCs w:val="20"/>
          <w:lang w:val="af-ZA"/>
        </w:rPr>
        <w:t xml:space="preserve"> </w:t>
      </w:r>
      <w:r w:rsidRPr="00A340ED">
        <w:rPr>
          <w:rFonts w:ascii="Sylfaen" w:hAnsi="Sylfaen" w:cs="Sylfaen"/>
          <w:sz w:val="20"/>
          <w:szCs w:val="20"/>
        </w:rPr>
        <w:t>հայտերի</w:t>
      </w:r>
      <w:r w:rsidRPr="00A340ED">
        <w:rPr>
          <w:rFonts w:ascii="Arial Armenian" w:hAnsi="Arial Armenian"/>
          <w:sz w:val="20"/>
          <w:szCs w:val="20"/>
          <w:lang w:val="af-ZA"/>
        </w:rPr>
        <w:t xml:space="preserve"> </w:t>
      </w:r>
      <w:r w:rsidRPr="00A340ED">
        <w:rPr>
          <w:rFonts w:ascii="Sylfaen" w:hAnsi="Sylfaen" w:cs="Sylfaen"/>
          <w:sz w:val="20"/>
          <w:szCs w:val="20"/>
        </w:rPr>
        <w:t>բացման</w:t>
      </w:r>
      <w:r w:rsidRPr="00A340ED">
        <w:rPr>
          <w:rFonts w:ascii="Arial Armenian" w:hAnsi="Arial Armenian"/>
          <w:sz w:val="20"/>
          <w:szCs w:val="20"/>
          <w:lang w:val="af-ZA"/>
        </w:rPr>
        <w:t xml:space="preserve"> </w:t>
      </w:r>
      <w:r w:rsidRPr="00A340ED">
        <w:rPr>
          <w:rFonts w:ascii="Sylfaen" w:hAnsi="Sylfaen" w:cs="Sylfaen"/>
          <w:sz w:val="20"/>
          <w:szCs w:val="20"/>
        </w:rPr>
        <w:t>նիստը</w:t>
      </w:r>
      <w:r w:rsidRPr="00A340ED">
        <w:rPr>
          <w:rFonts w:ascii="Arial Armenian" w:hAnsi="Arial Armenian"/>
          <w:sz w:val="20"/>
          <w:szCs w:val="20"/>
          <w:lang w:val="af-ZA"/>
        </w:rPr>
        <w:t xml:space="preserve">» </w:t>
      </w:r>
      <w:r w:rsidRPr="00A340ED">
        <w:rPr>
          <w:rFonts w:ascii="Sylfaen" w:hAnsi="Sylfaen" w:cs="Sylfaen"/>
          <w:sz w:val="20"/>
          <w:szCs w:val="20"/>
        </w:rPr>
        <w:t>բառերը</w:t>
      </w:r>
      <w:r w:rsidRPr="00A340ED">
        <w:rPr>
          <w:rFonts w:ascii="Arial Armenian" w:hAnsi="Arial Armenian"/>
          <w:sz w:val="20"/>
          <w:szCs w:val="20"/>
          <w:lang w:val="af-ZA"/>
        </w:rPr>
        <w:t>.</w:t>
      </w:r>
    </w:p>
    <w:p w:rsidR="0081576D" w:rsidRPr="00A340ED" w:rsidRDefault="0081576D" w:rsidP="0081576D">
      <w:pPr>
        <w:ind w:firstLine="720"/>
        <w:rPr>
          <w:rFonts w:ascii="Arial Armenian" w:hAnsi="Arial Armenian"/>
          <w:sz w:val="20"/>
          <w:szCs w:val="20"/>
          <w:lang w:val="af-ZA"/>
        </w:rPr>
      </w:pPr>
      <w:r w:rsidRPr="00A340ED">
        <w:rPr>
          <w:rFonts w:ascii="Arial Armenian" w:hAnsi="Arial Armenian"/>
          <w:sz w:val="20"/>
          <w:szCs w:val="20"/>
          <w:lang w:val="af-ZA"/>
        </w:rPr>
        <w:t xml:space="preserve">4) </w:t>
      </w:r>
      <w:r w:rsidRPr="00A340ED">
        <w:rPr>
          <w:rFonts w:ascii="Sylfaen" w:hAnsi="Sylfaen" w:cs="Sylfaen"/>
          <w:sz w:val="20"/>
          <w:szCs w:val="20"/>
        </w:rPr>
        <w:t>մասնակցի</w:t>
      </w:r>
      <w:r w:rsidRPr="00A340ED">
        <w:rPr>
          <w:rFonts w:ascii="Arial Armenian" w:hAnsi="Arial Armenian"/>
          <w:sz w:val="20"/>
          <w:szCs w:val="20"/>
          <w:lang w:val="af-ZA"/>
        </w:rPr>
        <w:t xml:space="preserve"> </w:t>
      </w:r>
      <w:r w:rsidRPr="00A340ED">
        <w:rPr>
          <w:rFonts w:ascii="Sylfaen" w:hAnsi="Sylfaen" w:cs="Sylfaen"/>
          <w:sz w:val="20"/>
          <w:szCs w:val="20"/>
        </w:rPr>
        <w:t>անվանումը</w:t>
      </w:r>
      <w:r w:rsidRPr="00A340ED">
        <w:rPr>
          <w:rFonts w:ascii="Arial Armenian" w:hAnsi="Arial Armenian"/>
          <w:sz w:val="20"/>
          <w:szCs w:val="20"/>
          <w:lang w:val="af-ZA"/>
        </w:rPr>
        <w:t xml:space="preserve"> (</w:t>
      </w:r>
      <w:r w:rsidRPr="00A340ED">
        <w:rPr>
          <w:rFonts w:ascii="Sylfaen" w:hAnsi="Sylfaen" w:cs="Sylfaen"/>
          <w:sz w:val="20"/>
          <w:szCs w:val="20"/>
        </w:rPr>
        <w:t>անունը</w:t>
      </w:r>
      <w:r w:rsidRPr="00A340ED">
        <w:rPr>
          <w:rFonts w:ascii="Arial Armenian" w:hAnsi="Arial Armenian"/>
          <w:sz w:val="20"/>
          <w:szCs w:val="20"/>
          <w:lang w:val="af-ZA"/>
        </w:rPr>
        <w:t xml:space="preserve">), </w:t>
      </w:r>
      <w:r w:rsidRPr="00A340ED">
        <w:rPr>
          <w:rFonts w:ascii="Sylfaen" w:hAnsi="Sylfaen" w:cs="Sylfaen"/>
          <w:sz w:val="20"/>
          <w:szCs w:val="20"/>
        </w:rPr>
        <w:t>գտնվելու</w:t>
      </w:r>
      <w:r w:rsidRPr="00A340ED">
        <w:rPr>
          <w:rFonts w:ascii="Arial Armenian" w:hAnsi="Arial Armenian"/>
          <w:sz w:val="20"/>
          <w:szCs w:val="20"/>
          <w:lang w:val="af-ZA"/>
        </w:rPr>
        <w:t xml:space="preserve"> </w:t>
      </w:r>
      <w:r w:rsidRPr="00A340ED">
        <w:rPr>
          <w:rFonts w:ascii="Sylfaen" w:hAnsi="Sylfaen" w:cs="Sylfaen"/>
          <w:sz w:val="20"/>
          <w:szCs w:val="20"/>
        </w:rPr>
        <w:t>վայրը</w:t>
      </w:r>
      <w:r w:rsidRPr="00A340ED">
        <w:rPr>
          <w:rFonts w:ascii="Arial Armenian" w:hAnsi="Arial Armenian"/>
          <w:sz w:val="20"/>
          <w:szCs w:val="20"/>
          <w:lang w:val="af-ZA"/>
        </w:rPr>
        <w:t xml:space="preserve"> </w:t>
      </w:r>
      <w:r w:rsidRPr="00A340ED">
        <w:rPr>
          <w:rFonts w:ascii="Sylfaen" w:hAnsi="Sylfaen" w:cs="Sylfaen"/>
          <w:sz w:val="20"/>
          <w:szCs w:val="20"/>
        </w:rPr>
        <w:t>և</w:t>
      </w:r>
      <w:r w:rsidRPr="00A340ED">
        <w:rPr>
          <w:rFonts w:ascii="Arial Armenian" w:hAnsi="Arial Armenian"/>
          <w:sz w:val="20"/>
          <w:szCs w:val="20"/>
          <w:lang w:val="af-ZA"/>
        </w:rPr>
        <w:t xml:space="preserve"> </w:t>
      </w:r>
      <w:r w:rsidRPr="00A340ED">
        <w:rPr>
          <w:rFonts w:ascii="Sylfaen" w:hAnsi="Sylfaen" w:cs="Sylfaen"/>
          <w:sz w:val="20"/>
          <w:szCs w:val="20"/>
        </w:rPr>
        <w:t>հեռախոսահամարը</w:t>
      </w:r>
      <w:r w:rsidRPr="00A340ED">
        <w:rPr>
          <w:rFonts w:ascii="Arial Armenian" w:hAnsi="Arial Armenian"/>
          <w:sz w:val="20"/>
          <w:szCs w:val="20"/>
          <w:lang w:val="af-ZA"/>
        </w:rPr>
        <w:t>:</w:t>
      </w:r>
    </w:p>
    <w:p w:rsidR="0081576D" w:rsidRPr="00A340ED" w:rsidRDefault="0081576D" w:rsidP="0081576D">
      <w:pPr>
        <w:ind w:firstLine="720"/>
        <w:jc w:val="both"/>
        <w:rPr>
          <w:rFonts w:ascii="Arial Armenian" w:hAnsi="Arial Armenian" w:cs="Sylfaen"/>
          <w:sz w:val="20"/>
          <w:szCs w:val="20"/>
          <w:lang w:val="af-ZA"/>
        </w:rPr>
      </w:pPr>
      <w:r w:rsidRPr="00A340ED">
        <w:rPr>
          <w:rFonts w:ascii="Arial Armenian" w:hAnsi="Arial Armenian" w:cs="Sylfaen"/>
          <w:sz w:val="20"/>
          <w:szCs w:val="20"/>
          <w:lang w:val="af-ZA"/>
        </w:rPr>
        <w:t xml:space="preserve">3.3 </w:t>
      </w:r>
      <w:r w:rsidRPr="00A340ED">
        <w:rPr>
          <w:rFonts w:ascii="Sylfaen" w:hAnsi="Sylfaen" w:cs="Sylfaen"/>
          <w:sz w:val="20"/>
          <w:szCs w:val="20"/>
        </w:rPr>
        <w:t>Սույն</w:t>
      </w:r>
      <w:r w:rsidRPr="00A340ED">
        <w:rPr>
          <w:rFonts w:ascii="Arial Armenian" w:hAnsi="Arial Armenian" w:cs="Sylfaen"/>
          <w:sz w:val="20"/>
          <w:szCs w:val="20"/>
          <w:lang w:val="af-ZA"/>
        </w:rPr>
        <w:t xml:space="preserve"> </w:t>
      </w:r>
      <w:r w:rsidRPr="00A340ED">
        <w:rPr>
          <w:rFonts w:ascii="Sylfaen" w:hAnsi="Sylfaen" w:cs="Sylfaen"/>
          <w:sz w:val="20"/>
          <w:szCs w:val="20"/>
        </w:rPr>
        <w:t>հրահանգի</w:t>
      </w:r>
      <w:r w:rsidRPr="00A340ED">
        <w:rPr>
          <w:rFonts w:ascii="Arial Armenian" w:hAnsi="Arial Armenian" w:cs="Sylfaen"/>
          <w:sz w:val="20"/>
          <w:szCs w:val="20"/>
          <w:lang w:val="af-ZA"/>
        </w:rPr>
        <w:t xml:space="preserve"> 3.1 </w:t>
      </w:r>
      <w:r w:rsidRPr="00A340ED">
        <w:rPr>
          <w:rFonts w:ascii="Sylfaen" w:hAnsi="Sylfaen" w:cs="Sylfaen"/>
          <w:sz w:val="20"/>
          <w:szCs w:val="20"/>
        </w:rPr>
        <w:t>և</w:t>
      </w:r>
      <w:r w:rsidRPr="00A340ED">
        <w:rPr>
          <w:rFonts w:ascii="Arial Armenian" w:hAnsi="Arial Armenian" w:cs="Sylfaen"/>
          <w:sz w:val="20"/>
          <w:szCs w:val="20"/>
          <w:lang w:val="af-ZA"/>
        </w:rPr>
        <w:t xml:space="preserve"> 3.2 </w:t>
      </w:r>
      <w:r w:rsidRPr="00A340ED">
        <w:rPr>
          <w:rFonts w:ascii="Sylfaen" w:hAnsi="Sylfaen" w:cs="Sylfaen"/>
          <w:sz w:val="20"/>
          <w:szCs w:val="20"/>
        </w:rPr>
        <w:t>կետերի</w:t>
      </w:r>
      <w:r w:rsidRPr="00A340ED">
        <w:rPr>
          <w:rFonts w:ascii="Arial Armenian" w:hAnsi="Arial Armenian" w:cs="Sylfaen"/>
          <w:sz w:val="20"/>
          <w:szCs w:val="20"/>
          <w:lang w:val="af-ZA"/>
        </w:rPr>
        <w:t xml:space="preserve"> </w:t>
      </w:r>
      <w:r w:rsidRPr="00A340ED">
        <w:rPr>
          <w:rFonts w:ascii="Sylfaen" w:hAnsi="Sylfaen" w:cs="Sylfaen"/>
          <w:sz w:val="20"/>
          <w:szCs w:val="20"/>
        </w:rPr>
        <w:t>պահանջներին</w:t>
      </w:r>
      <w:r w:rsidRPr="00A340ED">
        <w:rPr>
          <w:rFonts w:ascii="Arial Armenian" w:hAnsi="Arial Armenian" w:cs="Sylfaen"/>
          <w:sz w:val="20"/>
          <w:szCs w:val="20"/>
          <w:lang w:val="af-ZA"/>
        </w:rPr>
        <w:t xml:space="preserve"> </w:t>
      </w:r>
      <w:r w:rsidRPr="00A340ED">
        <w:rPr>
          <w:rFonts w:ascii="Sylfaen" w:hAnsi="Sylfaen" w:cs="Sylfaen"/>
          <w:sz w:val="20"/>
          <w:szCs w:val="20"/>
        </w:rPr>
        <w:t>չհամապատասխանող</w:t>
      </w:r>
      <w:r w:rsidRPr="00A340ED">
        <w:rPr>
          <w:rFonts w:ascii="Arial Armenian" w:hAnsi="Arial Armenian" w:cs="Sylfaen"/>
          <w:sz w:val="20"/>
          <w:szCs w:val="20"/>
          <w:lang w:val="af-ZA"/>
        </w:rPr>
        <w:t xml:space="preserve"> </w:t>
      </w:r>
      <w:r w:rsidRPr="00A340ED">
        <w:rPr>
          <w:rFonts w:ascii="Sylfaen" w:hAnsi="Sylfaen" w:cs="Sylfaen"/>
          <w:sz w:val="20"/>
          <w:szCs w:val="20"/>
        </w:rPr>
        <w:t>հայտերը</w:t>
      </w:r>
      <w:r w:rsidRPr="00A340ED">
        <w:rPr>
          <w:rFonts w:ascii="Arial Armenian" w:hAnsi="Arial Armenian" w:cs="Sylfaen"/>
          <w:sz w:val="20"/>
          <w:szCs w:val="20"/>
          <w:lang w:val="af-ZA"/>
        </w:rPr>
        <w:t xml:space="preserve">  </w:t>
      </w:r>
      <w:r w:rsidRPr="00A340ED">
        <w:rPr>
          <w:rFonts w:ascii="Sylfaen" w:hAnsi="Sylfaen" w:cs="Sylfaen"/>
          <w:sz w:val="20"/>
          <w:szCs w:val="20"/>
        </w:rPr>
        <w:t>հանձնաժողովը</w:t>
      </w:r>
      <w:r w:rsidRPr="00A340ED">
        <w:rPr>
          <w:rFonts w:ascii="Arial Armenian" w:hAnsi="Arial Armenian" w:cs="Sylfaen"/>
          <w:sz w:val="20"/>
          <w:szCs w:val="20"/>
          <w:lang w:val="af-ZA"/>
        </w:rPr>
        <w:t xml:space="preserve"> </w:t>
      </w:r>
      <w:r w:rsidRPr="00A340ED">
        <w:rPr>
          <w:rFonts w:ascii="Sylfaen" w:hAnsi="Sylfaen" w:cs="Sylfaen"/>
          <w:sz w:val="20"/>
          <w:szCs w:val="20"/>
        </w:rPr>
        <w:t>հայտերի</w:t>
      </w:r>
      <w:r w:rsidRPr="00A340ED">
        <w:rPr>
          <w:rFonts w:ascii="Arial Armenian" w:hAnsi="Arial Armenian" w:cs="Sylfaen"/>
          <w:sz w:val="20"/>
          <w:szCs w:val="20"/>
          <w:lang w:val="af-ZA"/>
        </w:rPr>
        <w:t xml:space="preserve"> </w:t>
      </w:r>
      <w:r w:rsidRPr="00A340ED">
        <w:rPr>
          <w:rFonts w:ascii="Sylfaen" w:hAnsi="Sylfaen" w:cs="Sylfaen"/>
          <w:sz w:val="20"/>
          <w:szCs w:val="20"/>
        </w:rPr>
        <w:t>բացման</w:t>
      </w:r>
      <w:r w:rsidRPr="00A340ED">
        <w:rPr>
          <w:rFonts w:ascii="Arial Armenian" w:hAnsi="Arial Armenian" w:cs="Sylfaen"/>
          <w:sz w:val="20"/>
          <w:szCs w:val="20"/>
          <w:lang w:val="af-ZA"/>
        </w:rPr>
        <w:t xml:space="preserve"> </w:t>
      </w:r>
      <w:r w:rsidRPr="00A340ED">
        <w:rPr>
          <w:rFonts w:ascii="Sylfaen" w:hAnsi="Sylfaen" w:cs="Sylfaen"/>
          <w:sz w:val="20"/>
          <w:szCs w:val="20"/>
        </w:rPr>
        <w:t>նիստում</w:t>
      </w:r>
      <w:r w:rsidRPr="00A340ED">
        <w:rPr>
          <w:rFonts w:ascii="Arial Armenian" w:hAnsi="Arial Armenian" w:cs="Sylfaen"/>
          <w:sz w:val="20"/>
          <w:szCs w:val="20"/>
          <w:lang w:val="af-ZA"/>
        </w:rPr>
        <w:t xml:space="preserve"> </w:t>
      </w:r>
      <w:r w:rsidRPr="00A340ED">
        <w:rPr>
          <w:rFonts w:ascii="Sylfaen" w:hAnsi="Sylfaen" w:cs="Sylfaen"/>
          <w:sz w:val="20"/>
          <w:szCs w:val="20"/>
        </w:rPr>
        <w:t>մերժում</w:t>
      </w:r>
      <w:r w:rsidRPr="00A340ED">
        <w:rPr>
          <w:rFonts w:ascii="Arial Armenian" w:hAnsi="Arial Armenian" w:cs="Sylfaen"/>
          <w:sz w:val="20"/>
          <w:szCs w:val="20"/>
          <w:lang w:val="af-ZA"/>
        </w:rPr>
        <w:t xml:space="preserve"> </w:t>
      </w:r>
      <w:r w:rsidRPr="00A340ED">
        <w:rPr>
          <w:rFonts w:ascii="Sylfaen" w:hAnsi="Sylfaen" w:cs="Sylfaen"/>
          <w:sz w:val="20"/>
          <w:szCs w:val="20"/>
        </w:rPr>
        <w:t>է</w:t>
      </w:r>
      <w:r w:rsidRPr="00A340ED">
        <w:rPr>
          <w:rFonts w:ascii="Arial Armenian" w:hAnsi="Arial Armenian" w:cs="Sylfaen"/>
          <w:sz w:val="20"/>
          <w:szCs w:val="20"/>
          <w:lang w:val="af-ZA"/>
        </w:rPr>
        <w:t xml:space="preserve"> </w:t>
      </w:r>
      <w:r w:rsidRPr="00A340ED">
        <w:rPr>
          <w:rFonts w:ascii="Sylfaen" w:hAnsi="Sylfaen" w:cs="Sylfaen"/>
          <w:sz w:val="20"/>
          <w:szCs w:val="20"/>
        </w:rPr>
        <w:t>և</w:t>
      </w:r>
      <w:r w:rsidRPr="00A340ED">
        <w:rPr>
          <w:rFonts w:ascii="Arial Armenian" w:hAnsi="Arial Armenian" w:cs="Sylfaen"/>
          <w:sz w:val="20"/>
          <w:szCs w:val="20"/>
          <w:lang w:val="af-ZA"/>
        </w:rPr>
        <w:t xml:space="preserve"> </w:t>
      </w:r>
      <w:r w:rsidRPr="00A340ED">
        <w:rPr>
          <w:rFonts w:ascii="Sylfaen" w:hAnsi="Sylfaen" w:cs="Sylfaen"/>
          <w:sz w:val="20"/>
          <w:szCs w:val="20"/>
        </w:rPr>
        <w:t>նույնությամբ</w:t>
      </w:r>
      <w:r w:rsidRPr="00A340ED">
        <w:rPr>
          <w:rFonts w:ascii="Arial Armenian" w:hAnsi="Arial Armenian" w:cs="Sylfaen"/>
          <w:sz w:val="20"/>
          <w:szCs w:val="20"/>
          <w:lang w:val="af-ZA"/>
        </w:rPr>
        <w:t xml:space="preserve"> </w:t>
      </w:r>
      <w:r w:rsidRPr="00A340ED">
        <w:rPr>
          <w:rFonts w:ascii="Sylfaen" w:hAnsi="Sylfaen" w:cs="Sylfaen"/>
          <w:sz w:val="20"/>
          <w:szCs w:val="20"/>
        </w:rPr>
        <w:t>վերադարձնում</w:t>
      </w:r>
      <w:r w:rsidRPr="00A340ED">
        <w:rPr>
          <w:rFonts w:ascii="Arial Armenian" w:hAnsi="Arial Armenian" w:cs="Sylfaen"/>
          <w:sz w:val="20"/>
          <w:szCs w:val="20"/>
          <w:lang w:val="af-ZA"/>
        </w:rPr>
        <w:t xml:space="preserve"> </w:t>
      </w:r>
      <w:r w:rsidRPr="00A340ED">
        <w:rPr>
          <w:rFonts w:ascii="Sylfaen" w:hAnsi="Sylfaen" w:cs="Sylfaen"/>
          <w:sz w:val="20"/>
          <w:szCs w:val="20"/>
        </w:rPr>
        <w:t>ներկայացնողին</w:t>
      </w:r>
      <w:r w:rsidRPr="00A340ED">
        <w:rPr>
          <w:rFonts w:ascii="Arial Armenian" w:hAnsi="Arial Armenian" w:cs="Sylfaen"/>
          <w:sz w:val="20"/>
          <w:szCs w:val="20"/>
          <w:lang w:val="af-ZA"/>
        </w:rPr>
        <w:t>:</w:t>
      </w:r>
    </w:p>
    <w:p w:rsidR="0081576D" w:rsidRPr="00A340ED" w:rsidRDefault="0081576D" w:rsidP="0081576D">
      <w:pPr>
        <w:ind w:firstLine="567"/>
        <w:jc w:val="both"/>
        <w:rPr>
          <w:rFonts w:ascii="Arial Armenian" w:hAnsi="Arial Armenian" w:cs="Sylfaen"/>
          <w:sz w:val="20"/>
          <w:lang w:val="af-ZA"/>
        </w:rPr>
      </w:pPr>
    </w:p>
    <w:p w:rsidR="0081576D" w:rsidRPr="00A340ED" w:rsidRDefault="0081576D" w:rsidP="0081576D">
      <w:pPr>
        <w:ind w:firstLine="567"/>
        <w:jc w:val="both"/>
        <w:rPr>
          <w:rFonts w:ascii="Arial Armenian" w:hAnsi="Arial Armenian"/>
          <w:b/>
          <w:sz w:val="20"/>
          <w:lang w:val="af-ZA"/>
        </w:rPr>
      </w:pPr>
    </w:p>
    <w:p w:rsidR="0081576D" w:rsidRPr="00A340ED" w:rsidRDefault="0081576D" w:rsidP="0081576D">
      <w:pPr>
        <w:ind w:firstLine="284"/>
        <w:jc w:val="right"/>
        <w:rPr>
          <w:rFonts w:ascii="Arial Armenian" w:hAnsi="Arial Armenian" w:cs="Sylfaen"/>
          <w:b/>
          <w:sz w:val="20"/>
          <w:szCs w:val="20"/>
          <w:lang w:val="es-ES" w:eastAsia="ru-RU"/>
        </w:rPr>
      </w:pPr>
    </w:p>
    <w:p w:rsidR="00CE7D06" w:rsidRPr="00A340ED" w:rsidRDefault="00CE7D06" w:rsidP="00CE7D06">
      <w:pPr>
        <w:pStyle w:val="norm"/>
        <w:spacing w:line="240" w:lineRule="auto"/>
        <w:ind w:firstLine="284"/>
        <w:jc w:val="right"/>
        <w:rPr>
          <w:rFonts w:cs="Sylfaen"/>
          <w:b/>
          <w:sz w:val="20"/>
          <w:lang w:val="es-ES"/>
        </w:rPr>
      </w:pPr>
    </w:p>
    <w:p w:rsidR="0081576D" w:rsidRPr="00A340ED" w:rsidRDefault="00CE7D06" w:rsidP="0081576D">
      <w:pPr>
        <w:pStyle w:val="norm"/>
        <w:spacing w:line="240" w:lineRule="auto"/>
        <w:ind w:firstLine="284"/>
        <w:jc w:val="right"/>
        <w:rPr>
          <w:rFonts w:cs="Sylfaen"/>
          <w:b/>
          <w:sz w:val="20"/>
          <w:lang w:val="es-ES"/>
        </w:rPr>
      </w:pPr>
      <w:r w:rsidRPr="00A340ED">
        <w:rPr>
          <w:rFonts w:cs="Sylfaen"/>
          <w:b/>
          <w:sz w:val="20"/>
          <w:lang w:val="es-ES"/>
        </w:rPr>
        <w:br w:type="page"/>
      </w:r>
    </w:p>
    <w:p w:rsidR="0081576D" w:rsidRPr="00A340ED" w:rsidRDefault="0081576D" w:rsidP="0081576D">
      <w:pPr>
        <w:pStyle w:val="norm"/>
        <w:spacing w:line="240" w:lineRule="auto"/>
        <w:ind w:firstLine="284"/>
        <w:jc w:val="right"/>
        <w:rPr>
          <w:rFonts w:cs="Arial"/>
          <w:b/>
          <w:sz w:val="20"/>
          <w:lang w:val="es-ES"/>
        </w:rPr>
      </w:pPr>
      <w:r w:rsidRPr="00A340ED">
        <w:rPr>
          <w:rFonts w:ascii="Sylfaen" w:hAnsi="Sylfaen" w:cs="Sylfaen"/>
          <w:b/>
          <w:sz w:val="20"/>
          <w:lang w:val="es-ES"/>
        </w:rPr>
        <w:lastRenderedPageBreak/>
        <w:t>Հավելված</w:t>
      </w:r>
      <w:r w:rsidRPr="00A340ED">
        <w:rPr>
          <w:rFonts w:cs="Arial"/>
          <w:b/>
          <w:sz w:val="20"/>
          <w:lang w:val="es-ES"/>
        </w:rPr>
        <w:t xml:space="preserve">  N 1</w:t>
      </w:r>
    </w:p>
    <w:p w:rsidR="0081576D" w:rsidRPr="00A340ED" w:rsidRDefault="00B8085B" w:rsidP="0081576D">
      <w:pPr>
        <w:pStyle w:val="31"/>
        <w:spacing w:line="240" w:lineRule="auto"/>
        <w:jc w:val="right"/>
        <w:rPr>
          <w:rFonts w:ascii="Arial Armenian" w:hAnsi="Arial Armenian" w:cs="Arial"/>
          <w:b/>
          <w:lang w:val="es-ES"/>
        </w:rPr>
      </w:pPr>
      <w:r>
        <w:rPr>
          <w:rFonts w:ascii="Sylfaen" w:hAnsi="Sylfaen" w:cs="Sylfaen"/>
          <w:b/>
          <w:i/>
          <w:lang w:val="af-ZA"/>
        </w:rPr>
        <w:t xml:space="preserve">ԱԳ2ՄԴ-ՀՄԱԱՊՁԲ-21/1 </w:t>
      </w:r>
      <w:r w:rsidR="0081576D" w:rsidRPr="00A340ED">
        <w:rPr>
          <w:rFonts w:ascii="Arial Armenian" w:hAnsi="Arial Armenian"/>
          <w:i/>
          <w:lang w:val="es-ES"/>
        </w:rPr>
        <w:t xml:space="preserve"> </w:t>
      </w:r>
      <w:r w:rsidR="0081576D" w:rsidRPr="00A340ED">
        <w:rPr>
          <w:rFonts w:ascii="Sylfaen" w:hAnsi="Sylfaen" w:cs="Sylfaen"/>
          <w:b/>
          <w:lang w:val="es-ES"/>
        </w:rPr>
        <w:t>ծածկագրով</w:t>
      </w:r>
    </w:p>
    <w:p w:rsidR="0081576D" w:rsidRPr="00A340ED" w:rsidRDefault="0081576D" w:rsidP="0081576D">
      <w:pPr>
        <w:pStyle w:val="31"/>
        <w:spacing w:line="240" w:lineRule="auto"/>
        <w:jc w:val="right"/>
        <w:rPr>
          <w:rFonts w:ascii="Arial Armenian" w:hAnsi="Arial Armenian" w:cs="Arial"/>
          <w:b/>
          <w:lang w:val="es-ES"/>
        </w:rPr>
      </w:pPr>
      <w:r w:rsidRPr="00A340ED">
        <w:rPr>
          <w:rFonts w:ascii="Sylfaen" w:hAnsi="Sylfaen" w:cs="Sylfaen"/>
          <w:b/>
          <w:bCs/>
          <w:lang w:val="af-ZA"/>
        </w:rPr>
        <w:t>հրատապ</w:t>
      </w:r>
      <w:r w:rsidRPr="00A340ED">
        <w:rPr>
          <w:rFonts w:ascii="Arial Armenian" w:hAnsi="Arial Armenian"/>
          <w:b/>
          <w:bCs/>
          <w:lang w:val="af-ZA"/>
        </w:rPr>
        <w:t xml:space="preserve"> </w:t>
      </w:r>
      <w:r w:rsidRPr="00A340ED">
        <w:rPr>
          <w:rFonts w:ascii="Sylfaen" w:hAnsi="Sylfaen" w:cs="Sylfaen"/>
          <w:b/>
          <w:bCs/>
          <w:lang w:val="af-ZA"/>
        </w:rPr>
        <w:t>մեկ</w:t>
      </w:r>
      <w:r w:rsidRPr="00A340ED">
        <w:rPr>
          <w:rFonts w:ascii="Arial Armenian" w:hAnsi="Arial Armenian"/>
          <w:b/>
          <w:bCs/>
          <w:lang w:val="af-ZA"/>
        </w:rPr>
        <w:t xml:space="preserve"> </w:t>
      </w:r>
      <w:r w:rsidRPr="00A340ED">
        <w:rPr>
          <w:rFonts w:ascii="Sylfaen" w:hAnsi="Sylfaen" w:cs="Sylfaen"/>
          <w:b/>
          <w:bCs/>
          <w:lang w:val="af-ZA"/>
        </w:rPr>
        <w:t>անձից</w:t>
      </w:r>
      <w:r w:rsidRPr="00A340ED">
        <w:rPr>
          <w:rFonts w:ascii="Arial Armenian" w:hAnsi="Arial Armenian"/>
          <w:b/>
          <w:bCs/>
          <w:lang w:val="af-ZA"/>
        </w:rPr>
        <w:t xml:space="preserve"> </w:t>
      </w:r>
      <w:r w:rsidRPr="00A340ED">
        <w:rPr>
          <w:rFonts w:ascii="Sylfaen" w:hAnsi="Sylfaen" w:cs="Sylfaen"/>
          <w:b/>
          <w:bCs/>
          <w:lang w:val="af-ZA"/>
        </w:rPr>
        <w:t>գն</w:t>
      </w:r>
      <w:r w:rsidRPr="00A340ED">
        <w:rPr>
          <w:rFonts w:ascii="Sylfaen" w:hAnsi="Sylfaen" w:cs="Sylfaen"/>
          <w:b/>
          <w:bCs/>
          <w:lang w:val="ru-RU"/>
        </w:rPr>
        <w:t>ման</w:t>
      </w:r>
      <w:r w:rsidRPr="00A340ED">
        <w:rPr>
          <w:rFonts w:ascii="Arial Armenian" w:hAnsi="Arial Armenian" w:cs="Times Armenian"/>
          <w:i/>
          <w:lang w:val="af-ZA"/>
        </w:rPr>
        <w:t xml:space="preserve"> </w:t>
      </w:r>
      <w:r w:rsidRPr="00A340ED">
        <w:rPr>
          <w:rFonts w:ascii="Sylfaen" w:hAnsi="Sylfaen" w:cs="Sylfaen"/>
          <w:b/>
          <w:lang w:val="ru-RU"/>
        </w:rPr>
        <w:t>ընթացակարգի</w:t>
      </w:r>
      <w:r w:rsidRPr="00A340ED">
        <w:rPr>
          <w:rFonts w:ascii="Arial Armenian" w:hAnsi="Arial Armenian" w:cs="Arial"/>
          <w:b/>
          <w:lang w:val="es-ES"/>
        </w:rPr>
        <w:t xml:space="preserve"> </w:t>
      </w:r>
      <w:r w:rsidRPr="00A340ED">
        <w:rPr>
          <w:rFonts w:ascii="Sylfaen" w:hAnsi="Sylfaen" w:cs="Sylfaen"/>
          <w:b/>
          <w:lang w:val="es-ES"/>
        </w:rPr>
        <w:t>հրավերի</w:t>
      </w:r>
    </w:p>
    <w:p w:rsidR="0081576D" w:rsidRPr="00A340ED" w:rsidRDefault="0081576D" w:rsidP="0081576D">
      <w:pPr>
        <w:jc w:val="center"/>
        <w:rPr>
          <w:rFonts w:ascii="Arial Armenian" w:hAnsi="Arial Armenian" w:cs="Sylfaen"/>
          <w:b/>
          <w:lang w:val="es-ES"/>
        </w:rPr>
      </w:pPr>
    </w:p>
    <w:p w:rsidR="00CE7D06" w:rsidRPr="00A340ED" w:rsidRDefault="00CE7D06" w:rsidP="0081576D">
      <w:pPr>
        <w:pStyle w:val="norm"/>
        <w:spacing w:line="240" w:lineRule="auto"/>
        <w:ind w:firstLine="284"/>
        <w:jc w:val="right"/>
        <w:rPr>
          <w:rFonts w:cs="Sylfaen"/>
          <w:b/>
          <w:lang w:val="es-ES"/>
        </w:rPr>
      </w:pPr>
    </w:p>
    <w:p w:rsidR="0081576D" w:rsidRPr="00A340ED" w:rsidRDefault="0081576D" w:rsidP="0081576D">
      <w:pPr>
        <w:jc w:val="center"/>
        <w:rPr>
          <w:rFonts w:ascii="Arial Armenian" w:hAnsi="Arial Armenian" w:cs="Arial"/>
          <w:b/>
          <w:lang w:val="es-ES"/>
        </w:rPr>
      </w:pPr>
      <w:r w:rsidRPr="00A340ED">
        <w:rPr>
          <w:rFonts w:ascii="Sylfaen" w:hAnsi="Sylfaen" w:cs="Sylfaen"/>
          <w:b/>
          <w:lang w:val="es-ES"/>
        </w:rPr>
        <w:t>ԴԻՄՈՒՄՀԱՅՏԱՐԱՐՈՒԹՅՈՒՆ</w:t>
      </w:r>
      <w:r w:rsidRPr="00A340ED">
        <w:rPr>
          <w:rFonts w:ascii="Arial Armenian" w:hAnsi="Arial Armenian" w:cs="Sylfaen"/>
          <w:b/>
          <w:lang w:val="es-ES"/>
        </w:rPr>
        <w:t>*</w:t>
      </w:r>
    </w:p>
    <w:p w:rsidR="0081576D" w:rsidRPr="00A340ED" w:rsidRDefault="0081576D" w:rsidP="0081576D">
      <w:pPr>
        <w:pStyle w:val="6"/>
        <w:jc w:val="center"/>
        <w:rPr>
          <w:rFonts w:ascii="Arial Armenian" w:hAnsi="Arial Armenian" w:cs="Arial"/>
          <w:color w:val="auto"/>
          <w:sz w:val="24"/>
          <w:szCs w:val="24"/>
          <w:lang w:val="es-ES"/>
        </w:rPr>
      </w:pPr>
      <w:r w:rsidRPr="00A340ED">
        <w:rPr>
          <w:rFonts w:ascii="Sylfaen" w:hAnsi="Sylfaen" w:cs="Sylfaen"/>
          <w:bCs/>
          <w:sz w:val="24"/>
          <w:szCs w:val="22"/>
          <w:lang w:val="af-ZA"/>
        </w:rPr>
        <w:t>հրատապ</w:t>
      </w:r>
      <w:r w:rsidRPr="00A340ED">
        <w:rPr>
          <w:rFonts w:ascii="Arial Armenian" w:hAnsi="Arial Armenian"/>
          <w:bCs/>
          <w:sz w:val="24"/>
          <w:szCs w:val="22"/>
          <w:lang w:val="af-ZA"/>
        </w:rPr>
        <w:t xml:space="preserve"> </w:t>
      </w:r>
      <w:r w:rsidRPr="00A340ED">
        <w:rPr>
          <w:rFonts w:ascii="Sylfaen" w:hAnsi="Sylfaen" w:cs="Sylfaen"/>
          <w:bCs/>
          <w:sz w:val="24"/>
          <w:szCs w:val="22"/>
          <w:lang w:val="af-ZA"/>
        </w:rPr>
        <w:t>մեկ</w:t>
      </w:r>
      <w:r w:rsidRPr="00A340ED">
        <w:rPr>
          <w:rFonts w:ascii="Arial Armenian" w:hAnsi="Arial Armenian"/>
          <w:bCs/>
          <w:sz w:val="24"/>
          <w:szCs w:val="22"/>
          <w:lang w:val="af-ZA"/>
        </w:rPr>
        <w:t xml:space="preserve"> </w:t>
      </w:r>
      <w:r w:rsidRPr="00A340ED">
        <w:rPr>
          <w:rFonts w:ascii="Sylfaen" w:hAnsi="Sylfaen" w:cs="Sylfaen"/>
          <w:bCs/>
          <w:sz w:val="24"/>
          <w:szCs w:val="22"/>
          <w:lang w:val="af-ZA"/>
        </w:rPr>
        <w:t>անձից</w:t>
      </w:r>
      <w:r w:rsidRPr="00A340ED">
        <w:rPr>
          <w:rFonts w:ascii="Arial Armenian" w:hAnsi="Arial Armenian"/>
          <w:bCs/>
          <w:sz w:val="24"/>
          <w:szCs w:val="22"/>
          <w:lang w:val="af-ZA"/>
        </w:rPr>
        <w:t xml:space="preserve"> </w:t>
      </w:r>
      <w:r w:rsidRPr="00A340ED">
        <w:rPr>
          <w:rFonts w:ascii="Sylfaen" w:hAnsi="Sylfaen" w:cs="Sylfaen"/>
          <w:bCs/>
          <w:sz w:val="24"/>
          <w:szCs w:val="22"/>
          <w:lang w:val="af-ZA"/>
        </w:rPr>
        <w:t>գն</w:t>
      </w:r>
      <w:r w:rsidRPr="00A340ED">
        <w:rPr>
          <w:rFonts w:ascii="Sylfaen" w:hAnsi="Sylfaen" w:cs="Sylfaen"/>
          <w:bCs/>
          <w:sz w:val="24"/>
          <w:szCs w:val="22"/>
          <w:lang w:val="ru-RU"/>
        </w:rPr>
        <w:t>ման</w:t>
      </w:r>
      <w:r w:rsidRPr="00A340ED">
        <w:rPr>
          <w:rFonts w:ascii="Arial Armenian" w:hAnsi="Arial Armenian" w:cs="Sylfaen"/>
          <w:color w:val="auto"/>
          <w:szCs w:val="22"/>
          <w:lang w:val="es-ES"/>
        </w:rPr>
        <w:t xml:space="preserve"> </w:t>
      </w:r>
      <w:r w:rsidRPr="00A340ED">
        <w:rPr>
          <w:rFonts w:ascii="Sylfaen" w:hAnsi="Sylfaen" w:cs="Sylfaen"/>
          <w:szCs w:val="22"/>
          <w:lang w:val="ru-RU"/>
        </w:rPr>
        <w:t>ընթացակարգի</w:t>
      </w:r>
      <w:r w:rsidRPr="00A340ED">
        <w:rPr>
          <w:rFonts w:ascii="Sylfaen" w:hAnsi="Sylfaen" w:cs="Sylfaen"/>
          <w:color w:val="auto"/>
          <w:sz w:val="24"/>
          <w:szCs w:val="24"/>
          <w:lang w:val="ru-RU"/>
        </w:rPr>
        <w:t>ն</w:t>
      </w:r>
      <w:r w:rsidRPr="00A340ED">
        <w:rPr>
          <w:rFonts w:ascii="Arial Armenian" w:hAnsi="Arial Armenian" w:cs="Sylfaen"/>
          <w:color w:val="auto"/>
          <w:sz w:val="24"/>
          <w:szCs w:val="24"/>
          <w:lang w:val="es-ES"/>
        </w:rPr>
        <w:t xml:space="preserve"> </w:t>
      </w:r>
      <w:r w:rsidRPr="00A340ED">
        <w:rPr>
          <w:rFonts w:ascii="Sylfaen" w:hAnsi="Sylfaen" w:cs="Sylfaen"/>
          <w:color w:val="auto"/>
          <w:sz w:val="24"/>
          <w:szCs w:val="24"/>
          <w:lang w:val="es-ES"/>
        </w:rPr>
        <w:t>մասնակցելու</w:t>
      </w:r>
      <w:r w:rsidRPr="00A340ED">
        <w:rPr>
          <w:rFonts w:ascii="Arial Armenian" w:hAnsi="Arial Armenian" w:cs="Arial"/>
          <w:color w:val="auto"/>
          <w:sz w:val="24"/>
          <w:szCs w:val="24"/>
          <w:lang w:val="es-ES"/>
        </w:rPr>
        <w:t xml:space="preserve">  </w:t>
      </w:r>
    </w:p>
    <w:p w:rsidR="0081576D" w:rsidRPr="00A340ED" w:rsidRDefault="0081576D" w:rsidP="0081576D">
      <w:pPr>
        <w:rPr>
          <w:rFonts w:ascii="Arial Armenian" w:hAnsi="Arial Armenian"/>
          <w:lang w:val="es-ES" w:eastAsia="ru-RU"/>
        </w:rPr>
      </w:pPr>
    </w:p>
    <w:p w:rsidR="0081576D" w:rsidRPr="00A340ED" w:rsidRDefault="0081576D" w:rsidP="0081576D">
      <w:pPr>
        <w:jc w:val="both"/>
        <w:rPr>
          <w:rFonts w:ascii="Arial Armenian" w:hAnsi="Arial Armenian" w:cs="Arial"/>
          <w:sz w:val="20"/>
          <w:szCs w:val="20"/>
          <w:lang w:val="es-ES"/>
        </w:rPr>
      </w:pPr>
      <w:r w:rsidRPr="00A340ED">
        <w:rPr>
          <w:rFonts w:ascii="Arial Armenian" w:hAnsi="Arial Armenian"/>
          <w:sz w:val="22"/>
          <w:szCs w:val="22"/>
          <w:u w:val="single"/>
          <w:lang w:val="es-ES"/>
        </w:rPr>
        <w:t xml:space="preserve">                                                             </w:t>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t xml:space="preserve">       </w:t>
      </w:r>
      <w:r w:rsidRPr="00A340ED">
        <w:rPr>
          <w:rFonts w:ascii="Arial Armenian" w:hAnsi="Arial Armenian"/>
          <w:sz w:val="22"/>
          <w:szCs w:val="22"/>
          <w:lang w:val="es-ES"/>
        </w:rPr>
        <w:t xml:space="preserve"> </w:t>
      </w:r>
      <w:r w:rsidRPr="00A340ED">
        <w:rPr>
          <w:rFonts w:ascii="Sylfaen" w:hAnsi="Sylfaen" w:cs="Sylfaen"/>
          <w:sz w:val="20"/>
          <w:szCs w:val="20"/>
          <w:lang w:val="es-ES"/>
        </w:rPr>
        <w:t>հայտնում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որ</w:t>
      </w:r>
      <w:r w:rsidRPr="00A340ED">
        <w:rPr>
          <w:rFonts w:ascii="Arial Armenian" w:hAnsi="Arial Armenian" w:cs="Arial"/>
          <w:sz w:val="20"/>
          <w:szCs w:val="20"/>
          <w:lang w:val="es-ES"/>
        </w:rPr>
        <w:t xml:space="preserve"> </w:t>
      </w:r>
      <w:r w:rsidRPr="00A340ED">
        <w:rPr>
          <w:rFonts w:ascii="Sylfaen" w:hAnsi="Sylfaen" w:cs="Sylfaen"/>
          <w:sz w:val="20"/>
          <w:szCs w:val="20"/>
          <w:lang w:val="es-ES"/>
        </w:rPr>
        <w:t>ցանկություն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ունի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մասնակցել</w:t>
      </w:r>
    </w:p>
    <w:p w:rsidR="0081576D" w:rsidRPr="00A340ED" w:rsidRDefault="0081576D" w:rsidP="0081576D">
      <w:pPr>
        <w:jc w:val="both"/>
        <w:rPr>
          <w:rFonts w:ascii="Arial Armenian" w:hAnsi="Arial Armenian"/>
          <w:sz w:val="22"/>
          <w:szCs w:val="22"/>
          <w:vertAlign w:val="superscript"/>
          <w:lang w:val="es-ES"/>
        </w:rPr>
      </w:pPr>
      <w:r w:rsidRPr="00A340ED">
        <w:rPr>
          <w:rFonts w:ascii="Arial Armenian" w:hAnsi="Arial Armenian"/>
          <w:vertAlign w:val="superscript"/>
          <w:lang w:val="es-ES"/>
        </w:rPr>
        <w:t xml:space="preserve">               </w:t>
      </w:r>
      <w:r w:rsidRPr="00A340ED">
        <w:rPr>
          <w:rFonts w:ascii="Arial Armenian" w:hAnsi="Arial Armenian"/>
          <w:lang w:val="es-ES"/>
        </w:rPr>
        <w:t xml:space="preserve">            </w:t>
      </w:r>
      <w:r w:rsidRPr="00A340ED">
        <w:rPr>
          <w:rFonts w:ascii="Sylfaen" w:hAnsi="Sylfaen" w:cs="Sylfaen"/>
          <w:vertAlign w:val="superscript"/>
          <w:lang w:val="es-ES"/>
        </w:rPr>
        <w:t>մասնակցի</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անվանումը</w:t>
      </w:r>
      <w:r w:rsidRPr="00A340ED">
        <w:rPr>
          <w:rFonts w:ascii="Arial Armenian" w:hAnsi="Arial Armenian" w:cs="Arial"/>
          <w:vertAlign w:val="superscript"/>
          <w:lang w:val="es-ES"/>
        </w:rPr>
        <w:t xml:space="preserve"> </w:t>
      </w:r>
    </w:p>
    <w:p w:rsidR="0081576D" w:rsidRPr="00A340ED" w:rsidRDefault="0081576D" w:rsidP="0081576D">
      <w:pPr>
        <w:jc w:val="both"/>
        <w:rPr>
          <w:rFonts w:ascii="Arial Armenian" w:hAnsi="Arial Armenian"/>
          <w:sz w:val="22"/>
          <w:szCs w:val="22"/>
          <w:u w:val="single"/>
          <w:lang w:val="es-ES"/>
        </w:rPr>
      </w:pPr>
      <w:r w:rsidRPr="00A340ED">
        <w:rPr>
          <w:rFonts w:ascii="Arial Armenian" w:hAnsi="Arial Armenian"/>
          <w:lang w:val="hy-AM"/>
        </w:rPr>
        <w:t>&lt;&lt;</w:t>
      </w:r>
      <w:r w:rsidR="00991798" w:rsidRPr="00A340ED">
        <w:rPr>
          <w:rFonts w:ascii="Sylfaen" w:hAnsi="Sylfaen" w:cs="Sylfaen"/>
          <w:lang w:val="hy-AM"/>
        </w:rPr>
        <w:t>Արարատ գյուղի N2  միջնակարգ դպրոց</w:t>
      </w:r>
      <w:r w:rsidRPr="00A340ED">
        <w:rPr>
          <w:rFonts w:ascii="Arial Armenian" w:hAnsi="Arial Armenian"/>
          <w:lang w:val="hy-AM"/>
        </w:rPr>
        <w:t xml:space="preserve">&gt;&gt; </w:t>
      </w:r>
      <w:r w:rsidR="00603994" w:rsidRPr="00A340ED">
        <w:rPr>
          <w:rFonts w:ascii="Sylfaen" w:hAnsi="Sylfaen" w:cs="Sylfaen"/>
        </w:rPr>
        <w:t>Պ</w:t>
      </w:r>
      <w:r w:rsidRPr="00A340ED">
        <w:rPr>
          <w:rFonts w:ascii="Sylfaen" w:hAnsi="Sylfaen" w:cs="Sylfaen"/>
          <w:lang w:val="hy-AM"/>
        </w:rPr>
        <w:t>ՈԱԿ</w:t>
      </w:r>
      <w:r w:rsidRPr="00A340ED">
        <w:rPr>
          <w:rFonts w:ascii="Arial Armenian" w:hAnsi="Arial Armenian"/>
          <w:sz w:val="22"/>
          <w:szCs w:val="22"/>
          <w:lang w:val="es-ES"/>
        </w:rPr>
        <w:t>-</w:t>
      </w:r>
      <w:r w:rsidRPr="00A340ED">
        <w:rPr>
          <w:rFonts w:ascii="Sylfaen" w:hAnsi="Sylfaen" w:cs="Sylfaen"/>
          <w:sz w:val="20"/>
          <w:szCs w:val="20"/>
          <w:lang w:val="es-ES"/>
        </w:rPr>
        <w:t>ի</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կողմից</w:t>
      </w:r>
      <w:r w:rsidRPr="00A340ED">
        <w:rPr>
          <w:rFonts w:ascii="Arial Armenian" w:hAnsi="Arial Armenian"/>
          <w:sz w:val="22"/>
          <w:szCs w:val="22"/>
          <w:u w:val="single"/>
          <w:lang w:val="es-ES"/>
        </w:rPr>
        <w:t xml:space="preserve"> </w:t>
      </w:r>
      <w:r w:rsidRPr="00A340ED">
        <w:rPr>
          <w:rFonts w:ascii="Arial Armenian" w:hAnsi="Arial Armenian"/>
          <w:lang w:val="es-ES"/>
        </w:rPr>
        <w:t>«</w:t>
      </w:r>
      <w:r w:rsidRPr="00A340ED">
        <w:rPr>
          <w:rFonts w:ascii="Arial Armenian" w:hAnsi="Arial Armenian"/>
          <w:b/>
          <w:i/>
          <w:sz w:val="20"/>
          <w:szCs w:val="20"/>
          <w:lang w:val="af-ZA"/>
        </w:rPr>
        <w:t xml:space="preserve"> </w:t>
      </w:r>
      <w:r w:rsidR="00B8085B">
        <w:rPr>
          <w:rFonts w:ascii="Sylfaen" w:hAnsi="Sylfaen" w:cs="Sylfaen"/>
          <w:b/>
          <w:i/>
          <w:sz w:val="20"/>
          <w:szCs w:val="20"/>
          <w:lang w:val="af-ZA"/>
        </w:rPr>
        <w:t>ԱԳ2ՄԴ-ՀՄԱԱՊՁԲ-21/1</w:t>
      </w:r>
      <w:r w:rsidR="00487450" w:rsidRPr="00A340ED">
        <w:rPr>
          <w:rFonts w:ascii="Sylfaen" w:hAnsi="Sylfaen" w:cs="Sylfaen"/>
          <w:b/>
          <w:i/>
          <w:sz w:val="20"/>
          <w:szCs w:val="20"/>
          <w:lang w:val="af-ZA"/>
        </w:rPr>
        <w:t xml:space="preserve"> </w:t>
      </w:r>
      <w:r w:rsidR="00991798" w:rsidRPr="00A340ED">
        <w:rPr>
          <w:rFonts w:ascii="Arial Armenian" w:hAnsi="Arial Armenian"/>
          <w:lang w:val="es-ES"/>
        </w:rPr>
        <w:t xml:space="preserve"> </w:t>
      </w:r>
      <w:r w:rsidRPr="00A340ED">
        <w:rPr>
          <w:rFonts w:ascii="Arial Armenian" w:hAnsi="Arial Armenian"/>
          <w:sz w:val="20"/>
          <w:szCs w:val="20"/>
          <w:lang w:val="es-ES"/>
        </w:rPr>
        <w:t xml:space="preserve"> </w:t>
      </w:r>
      <w:r w:rsidRPr="00A340ED">
        <w:rPr>
          <w:rFonts w:ascii="Sylfaen" w:hAnsi="Sylfaen" w:cs="Sylfaen"/>
          <w:sz w:val="20"/>
          <w:szCs w:val="20"/>
          <w:lang w:val="es-ES"/>
        </w:rPr>
        <w:t>ծածկագրով</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հայտարարված</w:t>
      </w:r>
    </w:p>
    <w:p w:rsidR="0081576D" w:rsidRPr="00A340ED" w:rsidRDefault="0081576D" w:rsidP="0081576D">
      <w:pPr>
        <w:jc w:val="both"/>
        <w:rPr>
          <w:rFonts w:ascii="Arial Armenian" w:hAnsi="Arial Armenian" w:cs="Sylfaen"/>
          <w:vertAlign w:val="superscript"/>
          <w:lang w:val="es-ES"/>
        </w:rPr>
      </w:pPr>
      <w:r w:rsidRPr="00A340ED">
        <w:rPr>
          <w:rFonts w:ascii="Arial Armenian" w:hAnsi="Arial Armenian" w:cs="Sylfaen"/>
          <w:vertAlign w:val="superscript"/>
          <w:lang w:val="es-ES"/>
        </w:rPr>
        <w:t xml:space="preserve">                       </w:t>
      </w:r>
      <w:r w:rsidRPr="00A340ED">
        <w:rPr>
          <w:rFonts w:ascii="Sylfaen" w:hAnsi="Sylfaen" w:cs="Sylfaen"/>
          <w:vertAlign w:val="superscript"/>
          <w:lang w:val="es-ES"/>
        </w:rPr>
        <w:t>պատվիրատուի</w:t>
      </w:r>
      <w:r w:rsidRPr="00A340ED">
        <w:rPr>
          <w:rFonts w:ascii="Arial Armenian" w:hAnsi="Arial Armenian" w:cs="Sylfaen"/>
          <w:vertAlign w:val="superscript"/>
          <w:lang w:val="es-ES"/>
        </w:rPr>
        <w:t xml:space="preserve"> </w:t>
      </w:r>
      <w:r w:rsidRPr="00A340ED">
        <w:rPr>
          <w:rFonts w:ascii="Sylfaen" w:hAnsi="Sylfaen" w:cs="Sylfaen"/>
          <w:vertAlign w:val="superscript"/>
          <w:lang w:val="es-ES"/>
        </w:rPr>
        <w:t>անվանումը</w:t>
      </w:r>
    </w:p>
    <w:p w:rsidR="0081576D" w:rsidRPr="00A340ED" w:rsidRDefault="0081576D" w:rsidP="0081576D">
      <w:pPr>
        <w:jc w:val="both"/>
        <w:rPr>
          <w:rFonts w:ascii="Arial Armenian" w:hAnsi="Arial Armenian" w:cs="Sylfaen"/>
          <w:sz w:val="20"/>
          <w:szCs w:val="20"/>
          <w:lang w:val="es-ES"/>
        </w:rPr>
      </w:pPr>
      <w:r w:rsidRPr="00A340ED">
        <w:rPr>
          <w:rFonts w:ascii="Sylfaen" w:hAnsi="Sylfaen" w:cs="Sylfaen"/>
          <w:bCs/>
          <w:sz w:val="20"/>
          <w:szCs w:val="20"/>
          <w:lang w:val="af-ZA"/>
        </w:rPr>
        <w:t>հրատապ</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մեկ</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անձից</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գն</w:t>
      </w:r>
      <w:r w:rsidRPr="00A340ED">
        <w:rPr>
          <w:rFonts w:ascii="Sylfaen" w:hAnsi="Sylfaen" w:cs="Sylfaen"/>
          <w:bCs/>
          <w:sz w:val="20"/>
          <w:szCs w:val="20"/>
          <w:lang w:val="ru-RU"/>
        </w:rPr>
        <w:t>ման</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մրցույթի</w:t>
      </w:r>
      <w:r w:rsidRPr="00A340ED">
        <w:rPr>
          <w:rFonts w:ascii="Arial Armenian" w:hAnsi="Arial Armenian" w:cs="Arial"/>
          <w:sz w:val="16"/>
          <w:szCs w:val="16"/>
          <w:lang w:val="es-ES"/>
        </w:rPr>
        <w:t xml:space="preserve"> </w:t>
      </w:r>
      <w:r w:rsidRPr="00A340ED">
        <w:rPr>
          <w:rFonts w:ascii="Arial Armenian" w:hAnsi="Arial Armenian"/>
          <w:u w:val="single"/>
          <w:lang w:val="es-ES"/>
        </w:rPr>
        <w:tab/>
        <w:t xml:space="preserve">    </w:t>
      </w:r>
      <w:r w:rsidRPr="00A340ED">
        <w:rPr>
          <w:rFonts w:ascii="Arial Armenian" w:hAnsi="Arial Armenian"/>
          <w:u w:val="single"/>
          <w:lang w:val="es-ES"/>
        </w:rPr>
        <w:tab/>
        <w:t>1</w:t>
      </w:r>
      <w:r w:rsidRPr="00A340ED">
        <w:rPr>
          <w:rFonts w:ascii="Arial Armenian" w:hAnsi="Arial Armenian"/>
          <w:u w:val="single"/>
          <w:lang w:val="es-ES"/>
        </w:rPr>
        <w:tab/>
        <w:t xml:space="preserve">     </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չափաբաժնին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չափաբաժիններին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և</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հրավերի</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պահանջներին</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համապատասխան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ներկայացնում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հայտ</w:t>
      </w:r>
      <w:r w:rsidRPr="00A340ED">
        <w:rPr>
          <w:rFonts w:ascii="Arial Armenian" w:hAnsi="Arial Armenian" w:cs="Sylfaen"/>
          <w:sz w:val="20"/>
          <w:szCs w:val="20"/>
          <w:lang w:val="es-ES"/>
        </w:rPr>
        <w:t>:</w:t>
      </w:r>
    </w:p>
    <w:p w:rsidR="0081576D" w:rsidRPr="00A340ED" w:rsidRDefault="0081576D" w:rsidP="0081576D">
      <w:pPr>
        <w:jc w:val="both"/>
        <w:rPr>
          <w:rFonts w:ascii="Arial Armenian" w:hAnsi="Arial Armenian"/>
          <w:sz w:val="12"/>
          <w:szCs w:val="12"/>
          <w:u w:val="single"/>
          <w:lang w:val="es-ES"/>
        </w:rPr>
      </w:pPr>
    </w:p>
    <w:p w:rsidR="0081576D" w:rsidRPr="00A340ED" w:rsidRDefault="0081576D" w:rsidP="0081576D">
      <w:pPr>
        <w:jc w:val="both"/>
        <w:rPr>
          <w:rFonts w:ascii="Arial Armenian" w:hAnsi="Arial Armenian" w:cs="Sylfaen"/>
          <w:sz w:val="20"/>
          <w:szCs w:val="20"/>
          <w:lang w:val="es-ES"/>
        </w:rPr>
      </w:pPr>
      <w:r w:rsidRPr="00A340ED">
        <w:rPr>
          <w:rFonts w:ascii="Arial Armenian" w:hAnsi="Arial Armenian"/>
          <w:sz w:val="22"/>
          <w:szCs w:val="22"/>
          <w:u w:val="single"/>
          <w:lang w:val="es-ES"/>
        </w:rPr>
        <w:t xml:space="preserve">                                                      </w:t>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t xml:space="preserve">   </w:t>
      </w:r>
      <w:r w:rsidRPr="00A340ED">
        <w:rPr>
          <w:rFonts w:ascii="Arial Armenian" w:hAnsi="Arial Armenian"/>
          <w:lang w:val="es-ES"/>
        </w:rPr>
        <w:t>-</w:t>
      </w:r>
      <w:r w:rsidRPr="00A340ED">
        <w:rPr>
          <w:rFonts w:ascii="Sylfaen" w:hAnsi="Sylfaen" w:cs="Sylfaen"/>
          <w:sz w:val="20"/>
          <w:szCs w:val="20"/>
          <w:lang w:val="es-ES"/>
        </w:rPr>
        <w:t>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հայտնում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և</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հավաստում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որ</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հանդիսանում</w:t>
      </w:r>
      <w:r w:rsidRPr="00A340ED">
        <w:rPr>
          <w:rFonts w:ascii="Arial Armenian" w:hAnsi="Arial Armenian" w:cs="Sylfaen"/>
          <w:sz w:val="20"/>
          <w:szCs w:val="20"/>
          <w:lang w:val="es-ES"/>
        </w:rPr>
        <w:t xml:space="preserve"> </w:t>
      </w:r>
      <w:r w:rsidRPr="00A340ED">
        <w:rPr>
          <w:rFonts w:ascii="Sylfaen" w:hAnsi="Sylfaen" w:cs="Sylfaen"/>
          <w:sz w:val="20"/>
          <w:szCs w:val="20"/>
          <w:lang w:val="es-ES"/>
        </w:rPr>
        <w:t>է</w:t>
      </w:r>
      <w:r w:rsidRPr="00A340ED">
        <w:rPr>
          <w:rFonts w:ascii="Arial Armenian" w:hAnsi="Arial Armenian" w:cs="Sylfaen"/>
          <w:sz w:val="20"/>
          <w:szCs w:val="20"/>
          <w:lang w:val="es-ES"/>
        </w:rPr>
        <w:t xml:space="preserve"> </w:t>
      </w:r>
    </w:p>
    <w:p w:rsidR="0081576D" w:rsidRPr="00A340ED" w:rsidRDefault="0081576D" w:rsidP="0081576D">
      <w:pPr>
        <w:jc w:val="both"/>
        <w:rPr>
          <w:rFonts w:ascii="Arial Armenian" w:hAnsi="Arial Armenian" w:cs="Sylfaen"/>
          <w:sz w:val="20"/>
          <w:szCs w:val="20"/>
          <w:lang w:val="es-ES"/>
        </w:rPr>
      </w:pPr>
      <w:r w:rsidRPr="00A340ED">
        <w:rPr>
          <w:rFonts w:ascii="Arial Armenian" w:hAnsi="Arial Armenian" w:cs="Sylfaen"/>
          <w:vertAlign w:val="superscript"/>
          <w:lang w:val="es-ES"/>
        </w:rPr>
        <w:t xml:space="preserve">                                             </w:t>
      </w:r>
      <w:r w:rsidRPr="00A340ED">
        <w:rPr>
          <w:rFonts w:ascii="Sylfaen" w:hAnsi="Sylfaen" w:cs="Sylfaen"/>
          <w:vertAlign w:val="superscript"/>
          <w:lang w:val="es-ES"/>
        </w:rPr>
        <w:t>մասնակցի</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անվանումը</w:t>
      </w:r>
    </w:p>
    <w:p w:rsidR="0081576D" w:rsidRPr="00A340ED" w:rsidRDefault="0081576D" w:rsidP="0081576D">
      <w:pPr>
        <w:jc w:val="both"/>
        <w:rPr>
          <w:rFonts w:ascii="Arial Armenian" w:hAnsi="Arial Armenian" w:cs="Sylfaen"/>
          <w:sz w:val="20"/>
          <w:szCs w:val="20"/>
          <w:lang w:val="es-ES"/>
        </w:rPr>
      </w:pPr>
      <w:r w:rsidRPr="00A340ED">
        <w:rPr>
          <w:rFonts w:ascii="Arial Armenian" w:hAnsi="Arial Armenian" w:cs="Sylfaen"/>
          <w:sz w:val="20"/>
          <w:szCs w:val="20"/>
          <w:u w:val="single"/>
          <w:lang w:val="es-ES"/>
        </w:rPr>
        <w:tab/>
      </w:r>
      <w:r w:rsidRPr="00A340ED">
        <w:rPr>
          <w:rFonts w:ascii="Arial Armenian" w:hAnsi="Arial Armenian" w:cs="Sylfaen"/>
          <w:sz w:val="20"/>
          <w:szCs w:val="20"/>
          <w:u w:val="single"/>
          <w:lang w:val="es-ES"/>
        </w:rPr>
        <w:tab/>
      </w:r>
      <w:r w:rsidRPr="00A340ED">
        <w:rPr>
          <w:rFonts w:ascii="Arial Armenian" w:hAnsi="Arial Armenian" w:cs="Sylfaen"/>
          <w:sz w:val="20"/>
          <w:szCs w:val="20"/>
          <w:u w:val="single"/>
          <w:lang w:val="es-ES"/>
        </w:rPr>
        <w:tab/>
      </w:r>
      <w:r w:rsidRPr="00A340ED">
        <w:rPr>
          <w:rFonts w:ascii="Arial Armenian" w:hAnsi="Arial Armenian" w:cs="Sylfaen"/>
          <w:sz w:val="20"/>
          <w:szCs w:val="20"/>
          <w:u w:val="single"/>
          <w:lang w:val="es-ES"/>
        </w:rPr>
        <w:tab/>
      </w:r>
      <w:r w:rsidRPr="00A340ED">
        <w:rPr>
          <w:rFonts w:ascii="Arial Armenian" w:hAnsi="Arial Armenian" w:cs="Sylfaen"/>
          <w:sz w:val="20"/>
          <w:szCs w:val="20"/>
          <w:u w:val="single"/>
          <w:lang w:val="es-ES"/>
        </w:rPr>
        <w:tab/>
      </w:r>
      <w:r w:rsidRPr="00A340ED">
        <w:rPr>
          <w:rFonts w:ascii="Arial Armenian" w:hAnsi="Arial Armenian" w:cs="Sylfaen"/>
          <w:sz w:val="20"/>
          <w:szCs w:val="20"/>
          <w:u w:val="single"/>
          <w:lang w:val="es-ES"/>
        </w:rPr>
        <w:tab/>
      </w:r>
      <w:r w:rsidRPr="00A340ED">
        <w:rPr>
          <w:rFonts w:ascii="Arial Armenian" w:hAnsi="Arial Armenian" w:cs="Sylfaen"/>
          <w:sz w:val="20"/>
          <w:szCs w:val="20"/>
          <w:u w:val="single"/>
          <w:lang w:val="es-ES"/>
        </w:rPr>
        <w:tab/>
      </w:r>
      <w:r w:rsidRPr="00A340ED">
        <w:rPr>
          <w:rFonts w:ascii="Sylfaen" w:hAnsi="Sylfaen" w:cs="Sylfaen"/>
          <w:sz w:val="20"/>
          <w:szCs w:val="20"/>
          <w:lang w:val="es-ES"/>
        </w:rPr>
        <w:t>ռեզիդենտ</w:t>
      </w:r>
      <w:r w:rsidRPr="00A340ED">
        <w:rPr>
          <w:rFonts w:ascii="Arial Armenian" w:hAnsi="Arial Armenian" w:cs="Sylfaen"/>
          <w:sz w:val="20"/>
          <w:szCs w:val="20"/>
          <w:lang w:val="es-ES"/>
        </w:rPr>
        <w:t xml:space="preserve">:  </w:t>
      </w:r>
    </w:p>
    <w:p w:rsidR="0081576D" w:rsidRPr="00A340ED" w:rsidRDefault="0081576D" w:rsidP="0081576D">
      <w:pPr>
        <w:jc w:val="both"/>
        <w:rPr>
          <w:rFonts w:ascii="Arial Armenian" w:hAnsi="Arial Armenian" w:cs="Arial"/>
          <w:vertAlign w:val="superscript"/>
          <w:lang w:val="es-ES"/>
        </w:rPr>
      </w:pP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երկրի</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անվանումը</w:t>
      </w:r>
    </w:p>
    <w:p w:rsidR="0081576D" w:rsidRPr="00A340ED" w:rsidDel="00437CDB" w:rsidRDefault="0081576D" w:rsidP="0081576D">
      <w:pPr>
        <w:jc w:val="both"/>
        <w:rPr>
          <w:rFonts w:ascii="Arial Armenian" w:hAnsi="Arial Armenian" w:cs="Sylfaen"/>
          <w:sz w:val="20"/>
          <w:szCs w:val="20"/>
          <w:lang w:val="es-ES"/>
        </w:rPr>
      </w:pPr>
    </w:p>
    <w:p w:rsidR="0081576D" w:rsidRPr="00A340ED" w:rsidRDefault="0081576D" w:rsidP="0081576D">
      <w:pPr>
        <w:jc w:val="both"/>
        <w:rPr>
          <w:rFonts w:ascii="Arial Armenian" w:hAnsi="Arial Armenian" w:cs="Sylfaen"/>
          <w:sz w:val="20"/>
          <w:szCs w:val="20"/>
          <w:lang w:val="es-ES"/>
        </w:rPr>
      </w:pPr>
      <w:r w:rsidRPr="00A340ED">
        <w:rPr>
          <w:rFonts w:ascii="Arial Armenian" w:hAnsi="Arial Armenian" w:cs="Sylfaen"/>
          <w:sz w:val="20"/>
          <w:szCs w:val="20"/>
          <w:lang w:val="es-ES"/>
        </w:rPr>
        <w:t xml:space="preserve">                </w:t>
      </w:r>
    </w:p>
    <w:p w:rsidR="0081576D" w:rsidRPr="00A340ED" w:rsidRDefault="0081576D" w:rsidP="0081576D">
      <w:pPr>
        <w:jc w:val="both"/>
        <w:rPr>
          <w:rFonts w:ascii="Arial Armenian" w:hAnsi="Arial Armenian" w:cs="Sylfaen"/>
          <w:sz w:val="20"/>
          <w:szCs w:val="20"/>
          <w:lang w:val="es-ES"/>
        </w:rPr>
      </w:pPr>
      <w:r w:rsidRPr="00A340ED">
        <w:rPr>
          <w:rFonts w:ascii="Arial Armenian" w:hAnsi="Arial Armenian"/>
          <w:sz w:val="20"/>
          <w:szCs w:val="20"/>
          <w:u w:val="single"/>
          <w:lang w:val="es-ES"/>
        </w:rPr>
        <w:t xml:space="preserve">                                         </w:t>
      </w:r>
      <w:r w:rsidRPr="00A340ED">
        <w:rPr>
          <w:rFonts w:ascii="Arial Armenian" w:hAnsi="Arial Armenian"/>
          <w:sz w:val="20"/>
          <w:szCs w:val="20"/>
          <w:lang w:val="es-ES"/>
        </w:rPr>
        <w:t>-</w:t>
      </w:r>
      <w:r w:rsidRPr="00A340ED">
        <w:rPr>
          <w:rFonts w:ascii="Sylfaen" w:hAnsi="Sylfaen" w:cs="Sylfaen"/>
          <w:sz w:val="20"/>
          <w:szCs w:val="20"/>
          <w:lang w:val="es-ES"/>
        </w:rPr>
        <w:t>ի՝</w:t>
      </w:r>
    </w:p>
    <w:p w:rsidR="0081576D" w:rsidRPr="00A340ED" w:rsidRDefault="0081576D" w:rsidP="0081576D">
      <w:pPr>
        <w:jc w:val="both"/>
        <w:rPr>
          <w:rFonts w:ascii="Arial Armenian" w:hAnsi="Arial Armenian" w:cs="Sylfaen"/>
          <w:sz w:val="20"/>
          <w:szCs w:val="20"/>
          <w:lang w:val="es-ES"/>
        </w:rPr>
      </w:pPr>
      <w:r w:rsidRPr="00A340ED">
        <w:rPr>
          <w:rFonts w:ascii="Arial Armenian" w:hAnsi="Arial Armenian" w:cs="Sylfaen"/>
          <w:vertAlign w:val="superscript"/>
          <w:lang w:val="es-ES"/>
        </w:rPr>
        <w:t xml:space="preserve">  </w:t>
      </w:r>
      <w:r w:rsidRPr="00A340ED">
        <w:rPr>
          <w:rFonts w:ascii="Sylfaen" w:hAnsi="Sylfaen" w:cs="Sylfaen"/>
          <w:vertAlign w:val="superscript"/>
          <w:lang w:val="es-ES"/>
        </w:rPr>
        <w:t>մասնակցի</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անվանումը</w:t>
      </w:r>
      <w:r w:rsidRPr="00A340ED">
        <w:rPr>
          <w:rFonts w:ascii="Arial Armenian" w:hAnsi="Arial Armenian" w:cs="Arial"/>
          <w:vertAlign w:val="superscript"/>
          <w:lang w:val="es-ES"/>
        </w:rPr>
        <w:t xml:space="preserve">                                                         </w:t>
      </w:r>
    </w:p>
    <w:p w:rsidR="0081576D" w:rsidRPr="00A340ED" w:rsidRDefault="0081576D" w:rsidP="0081576D">
      <w:pPr>
        <w:numPr>
          <w:ilvl w:val="0"/>
          <w:numId w:val="18"/>
        </w:numPr>
        <w:rPr>
          <w:rFonts w:ascii="Arial Armenian" w:hAnsi="Arial Armenian" w:cs="Arial"/>
          <w:szCs w:val="22"/>
          <w:u w:val="single"/>
          <w:lang w:val="es-ES"/>
        </w:rPr>
      </w:pPr>
      <w:r w:rsidRPr="00A340ED">
        <w:rPr>
          <w:rFonts w:ascii="Sylfaen" w:hAnsi="Sylfaen" w:cs="Sylfaen"/>
          <w:sz w:val="20"/>
          <w:szCs w:val="20"/>
          <w:lang w:val="es-ES"/>
        </w:rPr>
        <w:t>հարկ</w:t>
      </w:r>
      <w:r w:rsidRPr="00A340ED">
        <w:rPr>
          <w:rFonts w:ascii="Arial Armenian" w:hAnsi="Arial Armenian" w:cs="Arial"/>
          <w:sz w:val="20"/>
          <w:szCs w:val="20"/>
          <w:lang w:val="es-ES"/>
        </w:rPr>
        <w:t xml:space="preserve"> </w:t>
      </w:r>
      <w:r w:rsidRPr="00A340ED">
        <w:rPr>
          <w:rFonts w:ascii="Sylfaen" w:hAnsi="Sylfaen" w:cs="Sylfaen"/>
          <w:sz w:val="20"/>
          <w:szCs w:val="20"/>
          <w:lang w:val="es-ES"/>
        </w:rPr>
        <w:t>վճարողի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հաշվառման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համարն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w:t>
      </w:r>
      <w:r w:rsidRPr="00A340ED">
        <w:rPr>
          <w:rFonts w:ascii="Arial Armenian" w:hAnsi="Arial Armenian" w:cs="Arial"/>
          <w:szCs w:val="22"/>
          <w:lang w:val="es-ES"/>
        </w:rPr>
        <w:t xml:space="preserve"> </w:t>
      </w:r>
      <w:r w:rsidRPr="00A340ED">
        <w:rPr>
          <w:rFonts w:ascii="Arial Armenian" w:hAnsi="Arial Armenian" w:cs="Arial"/>
          <w:szCs w:val="22"/>
          <w:u w:val="single"/>
          <w:lang w:val="es-ES"/>
        </w:rPr>
        <w:tab/>
      </w:r>
      <w:r w:rsidRPr="00A340ED">
        <w:rPr>
          <w:rFonts w:ascii="Arial Armenian" w:hAnsi="Arial Armenian" w:cs="Arial"/>
          <w:szCs w:val="22"/>
          <w:u w:val="single"/>
          <w:lang w:val="es-ES"/>
        </w:rPr>
        <w:tab/>
      </w:r>
      <w:r w:rsidRPr="00A340ED">
        <w:rPr>
          <w:rFonts w:ascii="Arial Armenian" w:hAnsi="Arial Armenian" w:cs="Arial"/>
          <w:szCs w:val="22"/>
          <w:u w:val="single"/>
          <w:lang w:val="es-ES"/>
        </w:rPr>
        <w:tab/>
      </w:r>
      <w:r w:rsidRPr="00A340ED">
        <w:rPr>
          <w:rFonts w:ascii="Arial Armenian" w:hAnsi="Arial Armenian" w:cs="Arial"/>
          <w:szCs w:val="22"/>
          <w:u w:val="single"/>
          <w:lang w:val="es-ES"/>
        </w:rPr>
        <w:tab/>
      </w:r>
      <w:r w:rsidRPr="00A340ED">
        <w:rPr>
          <w:rFonts w:ascii="Arial Armenian" w:hAnsi="Arial Armenian" w:cs="Arial"/>
          <w:szCs w:val="22"/>
          <w:u w:val="single"/>
          <w:lang w:val="es-ES"/>
        </w:rPr>
        <w:tab/>
        <w:t>.</w:t>
      </w:r>
    </w:p>
    <w:p w:rsidR="0081576D" w:rsidRPr="00A340ED" w:rsidRDefault="0081576D" w:rsidP="0081576D">
      <w:pPr>
        <w:jc w:val="both"/>
        <w:rPr>
          <w:rFonts w:ascii="Arial Armenian" w:hAnsi="Arial Armenian" w:cs="Arial"/>
          <w:vertAlign w:val="superscript"/>
          <w:lang w:val="es-ES"/>
        </w:rPr>
      </w:pPr>
      <w:r w:rsidRPr="00A340ED">
        <w:rPr>
          <w:rFonts w:ascii="Arial Armenian" w:hAnsi="Arial Armenian" w:cs="Sylfaen"/>
          <w:vertAlign w:val="superscript"/>
          <w:lang w:val="es-ES"/>
        </w:rPr>
        <w:t xml:space="preserve">             </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հարկի</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վճարողի</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հաշվառման</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համարը</w:t>
      </w:r>
    </w:p>
    <w:p w:rsidR="0081576D" w:rsidRPr="00A340ED" w:rsidRDefault="0081576D" w:rsidP="0081576D">
      <w:pPr>
        <w:numPr>
          <w:ilvl w:val="0"/>
          <w:numId w:val="18"/>
        </w:numPr>
        <w:jc w:val="both"/>
        <w:rPr>
          <w:rFonts w:ascii="Arial Armenian" w:hAnsi="Arial Armenian"/>
          <w:sz w:val="22"/>
          <w:szCs w:val="22"/>
          <w:u w:val="single"/>
          <w:lang w:val="es-ES"/>
        </w:rPr>
      </w:pPr>
      <w:r w:rsidRPr="00A340ED">
        <w:rPr>
          <w:rFonts w:ascii="Sylfaen" w:hAnsi="Sylfaen" w:cs="Sylfaen"/>
          <w:sz w:val="20"/>
          <w:szCs w:val="20"/>
          <w:u w:val="single"/>
          <w:lang w:val="es-ES"/>
        </w:rPr>
        <w:t>էլեկտրոնային</w:t>
      </w:r>
      <w:r w:rsidRPr="00A340ED">
        <w:rPr>
          <w:rFonts w:ascii="Arial Armenian" w:hAnsi="Arial Armenian" w:cs="Arial"/>
          <w:sz w:val="20"/>
          <w:szCs w:val="20"/>
          <w:u w:val="single"/>
          <w:lang w:val="es-ES"/>
        </w:rPr>
        <w:t xml:space="preserve"> </w:t>
      </w:r>
      <w:r w:rsidRPr="00A340ED">
        <w:rPr>
          <w:rFonts w:ascii="Sylfaen" w:hAnsi="Sylfaen" w:cs="Sylfaen"/>
          <w:sz w:val="20"/>
          <w:szCs w:val="20"/>
          <w:u w:val="single"/>
          <w:lang w:val="es-ES"/>
        </w:rPr>
        <w:t>փոստի</w:t>
      </w:r>
      <w:r w:rsidRPr="00A340ED">
        <w:rPr>
          <w:rFonts w:ascii="Arial Armenian" w:hAnsi="Arial Armenian" w:cs="Arial"/>
          <w:sz w:val="20"/>
          <w:szCs w:val="20"/>
          <w:u w:val="single"/>
          <w:lang w:val="es-ES"/>
        </w:rPr>
        <w:t xml:space="preserve"> </w:t>
      </w:r>
      <w:r w:rsidRPr="00A340ED">
        <w:rPr>
          <w:rFonts w:ascii="Sylfaen" w:hAnsi="Sylfaen" w:cs="Sylfaen"/>
          <w:sz w:val="20"/>
          <w:szCs w:val="20"/>
          <w:u w:val="single"/>
          <w:lang w:val="es-ES"/>
        </w:rPr>
        <w:t>հասցեն</w:t>
      </w:r>
      <w:r w:rsidRPr="00A340ED">
        <w:rPr>
          <w:rFonts w:ascii="Arial Armenian" w:hAnsi="Arial Armenian" w:cs="Arial"/>
          <w:sz w:val="20"/>
          <w:szCs w:val="20"/>
          <w:u w:val="single"/>
          <w:lang w:val="es-ES"/>
        </w:rPr>
        <w:t xml:space="preserve"> </w:t>
      </w:r>
      <w:r w:rsidRPr="00A340ED">
        <w:rPr>
          <w:rFonts w:ascii="Sylfaen" w:hAnsi="Sylfaen" w:cs="Sylfaen"/>
          <w:sz w:val="20"/>
          <w:szCs w:val="20"/>
          <w:u w:val="single"/>
          <w:lang w:val="es-ES"/>
        </w:rPr>
        <w:t>է</w:t>
      </w:r>
      <w:r w:rsidRPr="00A340ED">
        <w:rPr>
          <w:rFonts w:ascii="Arial Armenian" w:hAnsi="Arial Armenian" w:cs="Arial"/>
          <w:sz w:val="20"/>
          <w:szCs w:val="20"/>
          <w:u w:val="single"/>
          <w:lang w:val="es-ES"/>
        </w:rPr>
        <w:t>`</w:t>
      </w:r>
      <w:r w:rsidRPr="00A340ED">
        <w:rPr>
          <w:rFonts w:ascii="Arial Armenian" w:hAnsi="Arial Armenian" w:cs="Arial"/>
          <w:szCs w:val="22"/>
          <w:u w:val="single"/>
          <w:lang w:val="es-ES"/>
        </w:rPr>
        <w:t xml:space="preserve"> </w:t>
      </w:r>
      <w:r w:rsidRPr="00A340ED">
        <w:rPr>
          <w:rFonts w:ascii="Arial Armenian" w:hAnsi="Arial Armenian"/>
          <w:u w:val="single"/>
          <w:lang w:val="es-ES"/>
        </w:rPr>
        <w:tab/>
      </w:r>
      <w:r w:rsidRPr="00A340ED">
        <w:rPr>
          <w:rFonts w:ascii="Arial Armenian" w:hAnsi="Arial Armenian"/>
          <w:u w:val="single"/>
          <w:lang w:val="es-ES"/>
        </w:rPr>
        <w:tab/>
      </w:r>
      <w:r w:rsidRPr="00A340ED">
        <w:rPr>
          <w:rFonts w:ascii="Arial Armenian" w:hAnsi="Arial Armenian"/>
          <w:u w:val="single"/>
          <w:lang w:val="es-ES"/>
        </w:rPr>
        <w:tab/>
      </w:r>
      <w:r w:rsidRPr="00A340ED">
        <w:rPr>
          <w:rFonts w:ascii="Arial Armenian" w:hAnsi="Arial Armenian"/>
          <w:u w:val="single"/>
          <w:lang w:val="es-ES"/>
        </w:rPr>
        <w:tab/>
      </w:r>
      <w:r w:rsidRPr="00A340ED">
        <w:rPr>
          <w:rFonts w:ascii="Arial Armenian" w:hAnsi="Arial Armenian"/>
          <w:u w:val="single"/>
          <w:lang w:val="es-ES"/>
        </w:rPr>
        <w:tab/>
        <w:t>.</w:t>
      </w:r>
    </w:p>
    <w:p w:rsidR="0081576D" w:rsidRPr="00A340ED" w:rsidRDefault="0081576D" w:rsidP="0081576D">
      <w:pPr>
        <w:jc w:val="both"/>
        <w:rPr>
          <w:rFonts w:ascii="Arial Armenian" w:hAnsi="Arial Armenian"/>
          <w:sz w:val="10"/>
          <w:szCs w:val="10"/>
          <w:lang w:val="es-ES"/>
        </w:rPr>
      </w:pP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էլեկտրոնային</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փոստի</w:t>
      </w:r>
      <w:r w:rsidRPr="00A340ED">
        <w:rPr>
          <w:rFonts w:ascii="Arial Armenian" w:hAnsi="Arial Armenian" w:cs="Arial"/>
          <w:vertAlign w:val="superscript"/>
          <w:lang w:val="es-ES"/>
        </w:rPr>
        <w:t xml:space="preserve"> </w:t>
      </w:r>
      <w:r w:rsidRPr="00A340ED">
        <w:rPr>
          <w:rFonts w:ascii="Sylfaen" w:hAnsi="Sylfaen" w:cs="Sylfaen"/>
          <w:vertAlign w:val="superscript"/>
          <w:lang w:val="es-ES"/>
        </w:rPr>
        <w:t>հասցեն</w:t>
      </w:r>
    </w:p>
    <w:p w:rsidR="0081576D" w:rsidRPr="00A340ED" w:rsidRDefault="0081576D" w:rsidP="0081576D">
      <w:pPr>
        <w:jc w:val="right"/>
        <w:rPr>
          <w:rFonts w:ascii="Arial Armenian" w:hAnsi="Arial Armenian"/>
          <w:sz w:val="10"/>
          <w:szCs w:val="10"/>
          <w:u w:val="single"/>
          <w:lang w:val="es-ES"/>
        </w:rPr>
      </w:pPr>
    </w:p>
    <w:p w:rsidR="0081576D" w:rsidRPr="00A340ED" w:rsidRDefault="0081576D" w:rsidP="0081576D">
      <w:pPr>
        <w:numPr>
          <w:ilvl w:val="0"/>
          <w:numId w:val="18"/>
        </w:numPr>
        <w:jc w:val="both"/>
        <w:rPr>
          <w:rFonts w:ascii="Arial Armenian" w:hAnsi="Arial Armenian" w:cs="Arial"/>
          <w:vertAlign w:val="superscript"/>
          <w:lang w:val="es-ES"/>
        </w:rPr>
      </w:pPr>
      <w:r w:rsidRPr="00A340ED">
        <w:rPr>
          <w:rFonts w:ascii="Sylfaen" w:hAnsi="Sylfaen" w:cs="Sylfaen"/>
          <w:sz w:val="20"/>
          <w:szCs w:val="20"/>
          <w:lang w:val="hy-AM"/>
        </w:rPr>
        <w:t>գործունեության</w:t>
      </w:r>
      <w:r w:rsidRPr="00A340ED">
        <w:rPr>
          <w:rFonts w:ascii="Arial Armenian" w:hAnsi="Arial Armenian"/>
          <w:sz w:val="20"/>
          <w:szCs w:val="20"/>
          <w:lang w:val="hy-AM"/>
        </w:rPr>
        <w:t xml:space="preserve"> </w:t>
      </w:r>
      <w:r w:rsidRPr="00A340ED">
        <w:rPr>
          <w:rFonts w:ascii="Sylfaen" w:hAnsi="Sylfaen" w:cs="Sylfaen"/>
          <w:sz w:val="20"/>
          <w:szCs w:val="20"/>
          <w:lang w:val="hy-AM"/>
        </w:rPr>
        <w:t>հասցեն</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Arial Armenian" w:hAnsi="Arial Armenian"/>
          <w:sz w:val="20"/>
          <w:szCs w:val="20"/>
        </w:rPr>
        <w:t>.</w:t>
      </w:r>
      <w:r w:rsidRPr="00A340ED">
        <w:rPr>
          <w:rFonts w:ascii="Arial Armenian" w:hAnsi="Arial Armenian"/>
          <w:sz w:val="20"/>
          <w:szCs w:val="20"/>
          <w:lang w:val="es-ES"/>
        </w:rPr>
        <w:t xml:space="preserve">                                     </w:t>
      </w:r>
    </w:p>
    <w:p w:rsidR="0081576D" w:rsidRPr="00A340ED" w:rsidRDefault="0081576D" w:rsidP="0081576D">
      <w:pPr>
        <w:jc w:val="both"/>
        <w:rPr>
          <w:rFonts w:ascii="Arial Armenian" w:hAnsi="Arial Armenian"/>
          <w:sz w:val="16"/>
          <w:szCs w:val="16"/>
          <w:lang w:val="hy-AM"/>
        </w:rPr>
      </w:pPr>
      <w:r w:rsidRPr="00A340ED">
        <w:rPr>
          <w:rFonts w:ascii="Arial Armenian" w:hAnsi="Arial Armenian"/>
          <w:sz w:val="16"/>
          <w:szCs w:val="16"/>
          <w:lang w:val="hy-AM"/>
        </w:rPr>
        <w:t xml:space="preserve">                                                                                   </w:t>
      </w:r>
      <w:r w:rsidRPr="00A340ED">
        <w:rPr>
          <w:rFonts w:ascii="Sylfaen" w:hAnsi="Sylfaen" w:cs="Sylfaen"/>
          <w:sz w:val="16"/>
          <w:szCs w:val="16"/>
          <w:lang w:val="hy-AM"/>
        </w:rPr>
        <w:t>գործունեության</w:t>
      </w:r>
      <w:r w:rsidRPr="00A340ED">
        <w:rPr>
          <w:rFonts w:ascii="Arial Armenian" w:hAnsi="Arial Armenian"/>
          <w:sz w:val="16"/>
          <w:szCs w:val="16"/>
          <w:lang w:val="hy-AM"/>
        </w:rPr>
        <w:t xml:space="preserve"> </w:t>
      </w:r>
      <w:r w:rsidRPr="00A340ED">
        <w:rPr>
          <w:rFonts w:ascii="Sylfaen" w:hAnsi="Sylfaen" w:cs="Sylfaen"/>
          <w:sz w:val="16"/>
          <w:szCs w:val="16"/>
          <w:lang w:val="hy-AM"/>
        </w:rPr>
        <w:t>հասցեն</w:t>
      </w:r>
    </w:p>
    <w:p w:rsidR="0081576D" w:rsidRPr="00A340ED" w:rsidRDefault="0081576D" w:rsidP="0081576D">
      <w:pPr>
        <w:jc w:val="right"/>
        <w:rPr>
          <w:rFonts w:ascii="Arial Armenian" w:hAnsi="Arial Armenian"/>
          <w:sz w:val="10"/>
          <w:szCs w:val="10"/>
          <w:lang w:val="hy-AM"/>
        </w:rPr>
      </w:pPr>
    </w:p>
    <w:p w:rsidR="0081576D" w:rsidRPr="00A340ED" w:rsidRDefault="0081576D" w:rsidP="0081576D">
      <w:pPr>
        <w:ind w:firstLine="708"/>
        <w:jc w:val="both"/>
        <w:rPr>
          <w:rFonts w:ascii="Arial Armenian" w:hAnsi="Arial Armenian" w:cs="Arial"/>
          <w:sz w:val="20"/>
          <w:szCs w:val="20"/>
          <w:lang w:val="hy-AM"/>
        </w:rPr>
      </w:pPr>
    </w:p>
    <w:p w:rsidR="0081576D" w:rsidRPr="00A340ED" w:rsidRDefault="0081576D" w:rsidP="0081576D">
      <w:pPr>
        <w:numPr>
          <w:ilvl w:val="0"/>
          <w:numId w:val="18"/>
        </w:numPr>
        <w:jc w:val="both"/>
        <w:rPr>
          <w:rFonts w:ascii="Arial Armenian" w:hAnsi="Arial Armenian" w:cs="Arial"/>
          <w:vertAlign w:val="superscript"/>
          <w:lang w:val="es-ES"/>
        </w:rPr>
      </w:pPr>
      <w:r w:rsidRPr="00A340ED">
        <w:rPr>
          <w:rFonts w:ascii="Sylfaen" w:hAnsi="Sylfaen" w:cs="Sylfaen"/>
          <w:sz w:val="20"/>
          <w:szCs w:val="20"/>
          <w:lang w:val="hy-AM"/>
        </w:rPr>
        <w:t>հեռախոսահամարն</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Arial Armenian" w:hAnsi="Arial Armenian"/>
          <w:sz w:val="20"/>
          <w:szCs w:val="20"/>
          <w:lang w:val="es-ES"/>
        </w:rPr>
        <w:t xml:space="preserve">                                     </w:t>
      </w:r>
    </w:p>
    <w:p w:rsidR="0081576D" w:rsidRPr="00A340ED" w:rsidRDefault="0081576D" w:rsidP="0081576D">
      <w:pPr>
        <w:jc w:val="both"/>
        <w:rPr>
          <w:rFonts w:ascii="Arial Armenian" w:hAnsi="Arial Armenian"/>
          <w:sz w:val="16"/>
          <w:szCs w:val="16"/>
          <w:lang w:val="hy-AM"/>
        </w:rPr>
      </w:pPr>
      <w:r w:rsidRPr="00A340ED">
        <w:rPr>
          <w:rFonts w:ascii="Arial Armenian" w:hAnsi="Arial Armenian"/>
          <w:sz w:val="20"/>
          <w:szCs w:val="20"/>
          <w:lang w:val="hy-AM"/>
        </w:rPr>
        <w:t xml:space="preserve">   </w:t>
      </w:r>
      <w:r w:rsidRPr="00A340ED">
        <w:rPr>
          <w:rFonts w:ascii="Arial Armenian" w:hAnsi="Arial Armenian"/>
          <w:sz w:val="16"/>
          <w:szCs w:val="16"/>
          <w:lang w:val="hy-AM"/>
        </w:rPr>
        <w:t xml:space="preserve">                                                                             </w:t>
      </w:r>
      <w:r w:rsidRPr="00A340ED">
        <w:rPr>
          <w:rFonts w:ascii="Sylfaen" w:hAnsi="Sylfaen" w:cs="Sylfaen"/>
          <w:sz w:val="16"/>
          <w:szCs w:val="16"/>
          <w:lang w:val="hy-AM"/>
        </w:rPr>
        <w:t>հեռախոսի</w:t>
      </w:r>
      <w:r w:rsidRPr="00A340ED">
        <w:rPr>
          <w:rFonts w:ascii="Arial Armenian" w:hAnsi="Arial Armenian"/>
          <w:sz w:val="16"/>
          <w:szCs w:val="16"/>
          <w:lang w:val="hy-AM"/>
        </w:rPr>
        <w:t xml:space="preserve"> </w:t>
      </w:r>
      <w:r w:rsidRPr="00A340ED">
        <w:rPr>
          <w:rFonts w:ascii="Sylfaen" w:hAnsi="Sylfaen" w:cs="Sylfaen"/>
          <w:sz w:val="16"/>
          <w:szCs w:val="16"/>
          <w:lang w:val="hy-AM"/>
        </w:rPr>
        <w:t>համարը</w:t>
      </w:r>
    </w:p>
    <w:p w:rsidR="0081576D" w:rsidRPr="00A340ED" w:rsidRDefault="0081576D" w:rsidP="0081576D">
      <w:pPr>
        <w:ind w:firstLine="709"/>
        <w:jc w:val="both"/>
        <w:rPr>
          <w:rFonts w:ascii="Arial Armenian" w:hAnsi="Arial Armenian"/>
          <w:sz w:val="20"/>
          <w:lang w:val="es-ES"/>
        </w:rPr>
      </w:pPr>
      <w:r w:rsidRPr="00A340ED">
        <w:rPr>
          <w:rFonts w:ascii="Sylfaen" w:hAnsi="Sylfaen" w:cs="Sylfaen"/>
          <w:sz w:val="20"/>
          <w:szCs w:val="20"/>
          <w:lang w:val="es-ES"/>
        </w:rPr>
        <w:t>Սույնով</w:t>
      </w:r>
      <w:r w:rsidRPr="00A340ED">
        <w:rPr>
          <w:rFonts w:ascii="Arial Armenian" w:hAnsi="Arial Armenian"/>
          <w:sz w:val="20"/>
          <w:lang w:val="hy-AM"/>
        </w:rPr>
        <w:t xml:space="preserve">  </w:t>
      </w:r>
      <w:r w:rsidRPr="00A340ED">
        <w:rPr>
          <w:rFonts w:ascii="Arial Armenian" w:hAnsi="Arial Armenian"/>
          <w:sz w:val="20"/>
          <w:u w:val="single"/>
          <w:lang w:val="hy-AM"/>
        </w:rPr>
        <w:t xml:space="preserve">                                                </w:t>
      </w:r>
      <w:r w:rsidRPr="00A340ED">
        <w:rPr>
          <w:rFonts w:ascii="Arial Armenian" w:hAnsi="Arial Armenian"/>
          <w:sz w:val="20"/>
          <w:u w:val="single"/>
          <w:lang w:val="es-ES"/>
        </w:rPr>
        <w:t xml:space="preserve">                         </w:t>
      </w:r>
      <w:r w:rsidRPr="00A340ED">
        <w:rPr>
          <w:rFonts w:ascii="Arial Armenian" w:hAnsi="Arial Armenian"/>
          <w:sz w:val="20"/>
          <w:u w:val="single"/>
          <w:lang w:val="hy-AM"/>
        </w:rPr>
        <w:t xml:space="preserve">          </w:t>
      </w:r>
      <w:r w:rsidRPr="00A340ED">
        <w:rPr>
          <w:rFonts w:ascii="Arial Armenian" w:hAnsi="Arial Armenian"/>
          <w:lang w:val="hy-AM"/>
        </w:rPr>
        <w:t>-</w:t>
      </w:r>
      <w:r w:rsidRPr="00A340ED">
        <w:rPr>
          <w:rFonts w:ascii="Sylfaen" w:hAnsi="Sylfaen" w:cs="Sylfaen"/>
          <w:sz w:val="20"/>
          <w:szCs w:val="20"/>
          <w:lang w:val="es-ES"/>
        </w:rPr>
        <w:t>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հայտարարում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և</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հավաստում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որ՝</w:t>
      </w:r>
      <w:r w:rsidRPr="00A340ED">
        <w:rPr>
          <w:rFonts w:ascii="Arial Armenian" w:hAnsi="Arial Armenian" w:cs="Arial"/>
          <w:lang w:val="hy-AM"/>
        </w:rPr>
        <w:t xml:space="preserve"> </w:t>
      </w:r>
    </w:p>
    <w:p w:rsidR="0081576D" w:rsidRPr="00A340ED" w:rsidRDefault="0081576D" w:rsidP="0081576D">
      <w:pPr>
        <w:jc w:val="both"/>
        <w:rPr>
          <w:rFonts w:ascii="Arial Armenian" w:hAnsi="Arial Armenian"/>
          <w:i/>
          <w:sz w:val="16"/>
          <w:vertAlign w:val="superscript"/>
          <w:lang w:val="es-ES"/>
        </w:rPr>
      </w:pP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es-ES"/>
        </w:rPr>
        <w:t xml:space="preserve">                                    </w:t>
      </w:r>
      <w:r w:rsidRPr="00A340ED">
        <w:rPr>
          <w:rFonts w:ascii="Sylfaen" w:hAnsi="Sylfaen" w:cs="Sylfaen"/>
          <w:vertAlign w:val="superscript"/>
          <w:lang w:val="hy-AM"/>
        </w:rPr>
        <w:t>մասնակցի</w:t>
      </w:r>
      <w:r w:rsidRPr="00A340ED">
        <w:rPr>
          <w:rFonts w:ascii="Arial Armenian" w:hAnsi="Arial Armenian" w:cs="Sylfaen"/>
          <w:vertAlign w:val="superscript"/>
          <w:lang w:val="hy-AM"/>
        </w:rPr>
        <w:t xml:space="preserve"> </w:t>
      </w:r>
      <w:r w:rsidRPr="00A340ED">
        <w:rPr>
          <w:rFonts w:ascii="Sylfaen" w:hAnsi="Sylfaen" w:cs="Sylfaen"/>
          <w:vertAlign w:val="superscript"/>
          <w:lang w:val="hy-AM"/>
        </w:rPr>
        <w:t>անվանում</w:t>
      </w:r>
    </w:p>
    <w:p w:rsidR="0081576D" w:rsidRPr="00A340ED" w:rsidRDefault="0081576D" w:rsidP="0081576D">
      <w:pPr>
        <w:ind w:firstLine="708"/>
        <w:jc w:val="both"/>
        <w:rPr>
          <w:rFonts w:ascii="Arial Armenian" w:hAnsi="Arial Armenian" w:cs="Sylfaen"/>
          <w:sz w:val="20"/>
          <w:lang w:val="hy-AM"/>
        </w:rPr>
      </w:pPr>
      <w:r w:rsidRPr="00A340ED">
        <w:rPr>
          <w:rFonts w:ascii="Arial Armenian" w:hAnsi="Arial Armenian" w:cs="Arial"/>
          <w:sz w:val="20"/>
          <w:szCs w:val="20"/>
          <w:lang w:val="es-ES"/>
        </w:rPr>
        <w:t xml:space="preserve">1) </w:t>
      </w:r>
      <w:r w:rsidRPr="00A340ED">
        <w:rPr>
          <w:rFonts w:ascii="Sylfaen" w:hAnsi="Sylfaen" w:cs="Sylfaen"/>
          <w:sz w:val="20"/>
          <w:szCs w:val="20"/>
          <w:lang w:val="es-ES"/>
        </w:rPr>
        <w:t>բավարարում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Arial Armenian" w:hAnsi="Arial Armenian" w:cs="Arial LatArm"/>
          <w:sz w:val="20"/>
          <w:szCs w:val="20"/>
          <w:lang w:val="es-ES"/>
        </w:rPr>
        <w:t>«</w:t>
      </w:r>
      <w:r w:rsidRPr="00A340ED">
        <w:rPr>
          <w:rFonts w:ascii="Arial Armenian" w:hAnsi="Arial Armenian"/>
          <w:b/>
          <w:i/>
          <w:sz w:val="20"/>
          <w:szCs w:val="20"/>
          <w:lang w:val="af-ZA"/>
        </w:rPr>
        <w:t xml:space="preserve"> </w:t>
      </w:r>
      <w:r w:rsidR="00B8085B">
        <w:rPr>
          <w:rFonts w:ascii="Sylfaen" w:hAnsi="Sylfaen" w:cs="Sylfaen"/>
          <w:b/>
          <w:i/>
          <w:sz w:val="20"/>
          <w:szCs w:val="20"/>
          <w:lang w:val="af-ZA"/>
        </w:rPr>
        <w:t>ԱԳ2ՄԴ-ՀՄԱԱՊՁԲ-21/1</w:t>
      </w:r>
      <w:r w:rsidR="00487450" w:rsidRPr="00A340ED">
        <w:rPr>
          <w:rFonts w:ascii="Sylfaen" w:hAnsi="Sylfaen" w:cs="Sylfaen"/>
          <w:b/>
          <w:i/>
          <w:sz w:val="20"/>
          <w:szCs w:val="20"/>
          <w:lang w:val="af-ZA"/>
        </w:rPr>
        <w:t xml:space="preserve"> </w:t>
      </w:r>
      <w:r w:rsidR="00991798" w:rsidRPr="00A340ED">
        <w:rPr>
          <w:rFonts w:ascii="Arial Armenian" w:hAnsi="Arial Armenian" w:cs="Arial"/>
          <w:sz w:val="20"/>
          <w:szCs w:val="20"/>
          <w:lang w:val="es-ES"/>
        </w:rPr>
        <w:t xml:space="preserve"> </w:t>
      </w:r>
      <w:r w:rsidRPr="00A340ED">
        <w:rPr>
          <w:rFonts w:ascii="Arial Armenian" w:hAnsi="Arial Armenian" w:cs="Arial"/>
          <w:sz w:val="20"/>
          <w:szCs w:val="20"/>
          <w:lang w:val="es-ES"/>
        </w:rPr>
        <w:t xml:space="preserve">  </w:t>
      </w:r>
      <w:r w:rsidRPr="00A340ED">
        <w:rPr>
          <w:rFonts w:ascii="Sylfaen" w:hAnsi="Sylfaen" w:cs="Sylfaen"/>
          <w:sz w:val="20"/>
          <w:szCs w:val="20"/>
          <w:lang w:val="es-ES"/>
        </w:rPr>
        <w:t>ծածկագրով</w:t>
      </w:r>
      <w:r w:rsidRPr="00A340ED">
        <w:rPr>
          <w:rFonts w:ascii="Arial Armenian" w:hAnsi="Arial Armenian" w:cs="Arial"/>
          <w:sz w:val="20"/>
          <w:szCs w:val="20"/>
          <w:lang w:val="es-ES"/>
        </w:rPr>
        <w:t xml:space="preserve">  </w:t>
      </w:r>
      <w:r w:rsidRPr="00A340ED">
        <w:rPr>
          <w:rFonts w:ascii="Sylfaen" w:hAnsi="Sylfaen" w:cs="Sylfaen"/>
          <w:bCs/>
          <w:sz w:val="20"/>
          <w:szCs w:val="20"/>
          <w:lang w:val="af-ZA"/>
        </w:rPr>
        <w:t>հրատապ</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մեկ</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անձից</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գն</w:t>
      </w:r>
      <w:r w:rsidRPr="00A340ED">
        <w:rPr>
          <w:rFonts w:ascii="Sylfaen" w:hAnsi="Sylfaen" w:cs="Sylfaen"/>
          <w:bCs/>
          <w:sz w:val="20"/>
          <w:szCs w:val="20"/>
          <w:lang w:val="ru-RU"/>
        </w:rPr>
        <w:t>ման</w:t>
      </w:r>
      <w:r w:rsidRPr="00A340ED">
        <w:rPr>
          <w:rFonts w:ascii="Arial Armenian" w:hAnsi="Arial Armenian" w:cs="Arial"/>
          <w:sz w:val="20"/>
          <w:szCs w:val="20"/>
          <w:lang w:val="es-ES"/>
        </w:rPr>
        <w:t xml:space="preserve"> </w:t>
      </w:r>
      <w:r w:rsidRPr="00A340ED">
        <w:rPr>
          <w:rFonts w:ascii="Sylfaen" w:hAnsi="Sylfaen" w:cs="Sylfaen"/>
          <w:sz w:val="20"/>
          <w:szCs w:val="20"/>
          <w:lang w:val="ru-RU"/>
        </w:rPr>
        <w:t>ընթացակարգի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հրավերով</w:t>
      </w:r>
      <w:r w:rsidRPr="00A340ED">
        <w:rPr>
          <w:rFonts w:ascii="Arial Armenian" w:hAnsi="Arial Armenian" w:cs="Arial"/>
          <w:sz w:val="20"/>
          <w:szCs w:val="20"/>
          <w:lang w:val="es-ES"/>
        </w:rPr>
        <w:t xml:space="preserve"> </w:t>
      </w:r>
      <w:r w:rsidRPr="00A340ED">
        <w:rPr>
          <w:rFonts w:ascii="Sylfaen" w:hAnsi="Sylfaen" w:cs="Sylfaen"/>
          <w:sz w:val="20"/>
          <w:szCs w:val="20"/>
          <w:lang w:val="es-ES"/>
        </w:rPr>
        <w:t>սահմանված</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մասնակցության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իրավունքի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պահանջներին</w:t>
      </w:r>
      <w:r w:rsidRPr="00A340ED">
        <w:rPr>
          <w:rFonts w:ascii="Arial Armenian" w:hAnsi="Arial Armenian" w:cs="Arial"/>
          <w:sz w:val="20"/>
          <w:szCs w:val="20"/>
          <w:lang w:val="es-ES"/>
        </w:rPr>
        <w:t xml:space="preserve"> </w:t>
      </w:r>
      <w:r w:rsidRPr="00A340ED">
        <w:rPr>
          <w:rFonts w:ascii="Arial Armenian" w:hAnsi="Arial Armenian" w:cs="Arial"/>
          <w:sz w:val="20"/>
          <w:szCs w:val="20"/>
          <w:lang w:val="hy-AM"/>
        </w:rPr>
        <w:t xml:space="preserve"> </w:t>
      </w:r>
      <w:r w:rsidRPr="00A340ED">
        <w:rPr>
          <w:rFonts w:ascii="Sylfaen" w:hAnsi="Sylfaen" w:cs="Sylfaen"/>
          <w:sz w:val="20"/>
          <w:szCs w:val="20"/>
          <w:lang w:val="hy-AM"/>
        </w:rPr>
        <w:t>և</w:t>
      </w:r>
      <w:r w:rsidRPr="00A340ED">
        <w:rPr>
          <w:rFonts w:ascii="Arial Armenian" w:hAnsi="Arial Armenian" w:cs="Arial"/>
          <w:sz w:val="20"/>
          <w:szCs w:val="20"/>
          <w:lang w:val="hy-AM"/>
        </w:rPr>
        <w:t xml:space="preserve"> </w:t>
      </w:r>
      <w:r w:rsidRPr="00A340ED">
        <w:rPr>
          <w:rFonts w:ascii="Sylfaen" w:hAnsi="Sylfaen" w:cs="Sylfaen"/>
          <w:sz w:val="20"/>
          <w:lang w:val="hy-AM"/>
        </w:rPr>
        <w:t>պարտավորվում</w:t>
      </w:r>
      <w:r w:rsidRPr="00A340ED">
        <w:rPr>
          <w:rFonts w:ascii="Arial Armenian" w:hAnsi="Arial Armenian" w:cs="Sylfaen"/>
          <w:sz w:val="20"/>
          <w:lang w:val="hy-AM"/>
        </w:rPr>
        <w:t xml:space="preserve"> </w:t>
      </w:r>
      <w:r w:rsidRPr="00A340ED">
        <w:rPr>
          <w:rFonts w:ascii="Sylfaen" w:hAnsi="Sylfaen" w:cs="Sylfaen"/>
          <w:sz w:val="20"/>
          <w:lang w:val="hy-AM"/>
        </w:rPr>
        <w:t>ընտրված</w:t>
      </w:r>
      <w:r w:rsidRPr="00A340ED">
        <w:rPr>
          <w:rFonts w:ascii="Arial Armenian" w:hAnsi="Arial Armenian" w:cs="Sylfaen"/>
          <w:sz w:val="20"/>
          <w:lang w:val="hy-AM"/>
        </w:rPr>
        <w:t xml:space="preserve"> </w:t>
      </w:r>
      <w:r w:rsidRPr="00A340ED">
        <w:rPr>
          <w:rFonts w:ascii="Sylfaen" w:hAnsi="Sylfaen" w:cs="Sylfaen"/>
          <w:sz w:val="20"/>
          <w:lang w:val="hy-AM"/>
        </w:rPr>
        <w:t>մասնակից</w:t>
      </w:r>
      <w:r w:rsidRPr="00A340ED">
        <w:rPr>
          <w:rFonts w:ascii="Arial Armenian" w:hAnsi="Arial Armenian" w:cs="Sylfaen"/>
          <w:sz w:val="20"/>
          <w:lang w:val="hy-AM"/>
        </w:rPr>
        <w:t xml:space="preserve"> </w:t>
      </w:r>
      <w:r w:rsidRPr="00A340ED">
        <w:rPr>
          <w:rFonts w:ascii="Sylfaen" w:hAnsi="Sylfaen" w:cs="Sylfaen"/>
          <w:sz w:val="20"/>
          <w:lang w:val="hy-AM"/>
        </w:rPr>
        <w:t>ճանաչվելու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հրավերով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կարգով</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ժամկետում</w:t>
      </w:r>
      <w:r w:rsidRPr="00A340ED">
        <w:rPr>
          <w:rFonts w:ascii="Arial Armenian" w:hAnsi="Arial Armenian" w:cs="Sylfaen"/>
          <w:sz w:val="20"/>
          <w:lang w:val="hy-AM"/>
        </w:rPr>
        <w:t xml:space="preserve">, </w:t>
      </w:r>
      <w:r w:rsidRPr="00A340ED">
        <w:rPr>
          <w:rFonts w:ascii="Sylfaen" w:hAnsi="Sylfaen" w:cs="Sylfaen"/>
          <w:sz w:val="20"/>
          <w:lang w:val="hy-AM"/>
        </w:rPr>
        <w:t>ներկայացնել</w:t>
      </w:r>
      <w:r w:rsidRPr="00A340ED">
        <w:rPr>
          <w:rFonts w:ascii="Arial Armenian" w:hAnsi="Arial Armenian" w:cs="Sylfaen"/>
          <w:sz w:val="20"/>
          <w:lang w:val="hy-AM"/>
        </w:rPr>
        <w:t xml:space="preserve"> </w:t>
      </w:r>
      <w:r w:rsidRPr="00A340ED">
        <w:rPr>
          <w:rFonts w:ascii="Sylfaen" w:hAnsi="Sylfaen" w:cs="Sylfaen"/>
          <w:sz w:val="20"/>
          <w:lang w:val="hy-AM"/>
        </w:rPr>
        <w:t>գնային</w:t>
      </w:r>
      <w:r w:rsidRPr="00A340ED">
        <w:rPr>
          <w:rFonts w:ascii="Arial Armenian" w:hAnsi="Arial Armenian" w:cs="Sylfaen"/>
          <w:sz w:val="20"/>
          <w:lang w:val="hy-AM"/>
        </w:rPr>
        <w:t xml:space="preserve"> </w:t>
      </w:r>
      <w:r w:rsidRPr="00A340ED">
        <w:rPr>
          <w:rFonts w:ascii="Sylfaen" w:hAnsi="Sylfaen" w:cs="Sylfaen"/>
          <w:sz w:val="20"/>
          <w:lang w:val="hy-AM"/>
        </w:rPr>
        <w:t>առաջարկի</w:t>
      </w:r>
      <w:r w:rsidRPr="00A340ED">
        <w:rPr>
          <w:rFonts w:ascii="Arial Armenian" w:hAnsi="Arial Armenian" w:cs="Sylfaen"/>
          <w:sz w:val="20"/>
          <w:lang w:val="hy-AM"/>
        </w:rPr>
        <w:t xml:space="preserve"> </w:t>
      </w:r>
      <w:r w:rsidRPr="00A340ED">
        <w:rPr>
          <w:rFonts w:ascii="Sylfaen" w:hAnsi="Sylfaen" w:cs="Sylfaen"/>
          <w:sz w:val="20"/>
          <w:lang w:val="hy-AM"/>
        </w:rPr>
        <w:t>չափով</w:t>
      </w:r>
      <w:r w:rsidRPr="00A340ED">
        <w:rPr>
          <w:rFonts w:ascii="Arial Armenian" w:hAnsi="Arial Armenian" w:cs="Sylfaen"/>
          <w:sz w:val="20"/>
          <w:lang w:val="hy-AM"/>
        </w:rPr>
        <w:t xml:space="preserve"> </w:t>
      </w:r>
      <w:r w:rsidRPr="00A340ED">
        <w:rPr>
          <w:rFonts w:ascii="Sylfaen" w:hAnsi="Sylfaen" w:cs="Sylfaen"/>
          <w:sz w:val="20"/>
          <w:lang w:val="hy-AM"/>
        </w:rPr>
        <w:t>որակավորման</w:t>
      </w:r>
      <w:r w:rsidRPr="00A340ED">
        <w:rPr>
          <w:rFonts w:ascii="Arial Armenian" w:hAnsi="Arial Armenian" w:cs="Sylfaen"/>
          <w:sz w:val="20"/>
          <w:lang w:val="hy-AM"/>
        </w:rPr>
        <w:t xml:space="preserve"> </w:t>
      </w:r>
      <w:r w:rsidRPr="00A340ED">
        <w:rPr>
          <w:rFonts w:ascii="Sylfaen" w:hAnsi="Sylfaen" w:cs="Sylfaen"/>
          <w:sz w:val="20"/>
          <w:lang w:val="hy-AM"/>
        </w:rPr>
        <w:t>ապահովում</w:t>
      </w:r>
      <w:r w:rsidRPr="00A340ED">
        <w:rPr>
          <w:rFonts w:ascii="Arial Armenian" w:hAnsi="Arial Armenian" w:cs="Sylfaen"/>
          <w:sz w:val="20"/>
          <w:lang w:val="es-ES"/>
        </w:rPr>
        <w:t>.</w:t>
      </w:r>
      <w:r w:rsidRPr="00A340ED">
        <w:rPr>
          <w:rFonts w:ascii="Arial Armenian" w:hAnsi="Arial Armenian" w:cs="Sylfaen"/>
          <w:sz w:val="20"/>
          <w:lang w:val="hy-AM"/>
        </w:rPr>
        <w:t xml:space="preserve"> </w:t>
      </w:r>
    </w:p>
    <w:p w:rsidR="0081576D" w:rsidRPr="00A340ED" w:rsidRDefault="0081576D" w:rsidP="0081576D">
      <w:pPr>
        <w:ind w:firstLine="708"/>
        <w:jc w:val="both"/>
        <w:rPr>
          <w:rFonts w:ascii="Arial Armenian" w:hAnsi="Arial Armenian" w:cs="Arial"/>
          <w:sz w:val="22"/>
          <w:szCs w:val="22"/>
          <w:lang w:val="es-ES"/>
        </w:rPr>
      </w:pPr>
      <w:r w:rsidRPr="00A340ED">
        <w:rPr>
          <w:rFonts w:ascii="Arial Armenian" w:hAnsi="Arial Armenian" w:cs="Arial"/>
          <w:sz w:val="20"/>
          <w:szCs w:val="20"/>
          <w:lang w:val="hy-AM"/>
        </w:rPr>
        <w:t>2</w:t>
      </w:r>
      <w:r w:rsidRPr="00A340ED">
        <w:rPr>
          <w:rFonts w:ascii="Arial Armenian" w:hAnsi="Arial Armenian" w:cs="Arial"/>
          <w:sz w:val="20"/>
          <w:szCs w:val="20"/>
          <w:lang w:val="es-ES"/>
        </w:rPr>
        <w:t xml:space="preserve">) </w:t>
      </w:r>
      <w:r w:rsidRPr="00A340ED">
        <w:rPr>
          <w:rFonts w:ascii="Arial Armenian" w:hAnsi="Arial Armenian"/>
          <w:lang w:val="es-ES"/>
        </w:rPr>
        <w:t>«</w:t>
      </w:r>
      <w:r w:rsidRPr="00A340ED">
        <w:rPr>
          <w:rFonts w:ascii="Arial Armenian" w:hAnsi="Arial Armenian"/>
          <w:b/>
          <w:i/>
          <w:sz w:val="20"/>
          <w:szCs w:val="20"/>
          <w:lang w:val="af-ZA"/>
        </w:rPr>
        <w:t xml:space="preserve"> </w:t>
      </w:r>
      <w:r w:rsidR="00B8085B">
        <w:rPr>
          <w:rFonts w:ascii="Sylfaen" w:hAnsi="Sylfaen" w:cs="Sylfaen"/>
          <w:b/>
          <w:i/>
          <w:sz w:val="20"/>
          <w:szCs w:val="20"/>
          <w:lang w:val="af-ZA"/>
        </w:rPr>
        <w:t>ԱԳ2ՄԴ-ՀՄԱԱՊՁԲ-21/1</w:t>
      </w:r>
      <w:r w:rsidR="00487450" w:rsidRPr="00A340ED">
        <w:rPr>
          <w:rFonts w:ascii="Sylfaen" w:hAnsi="Sylfaen" w:cs="Sylfaen"/>
          <w:b/>
          <w:i/>
          <w:sz w:val="20"/>
          <w:szCs w:val="20"/>
          <w:lang w:val="af-ZA"/>
        </w:rPr>
        <w:t xml:space="preserve"> </w:t>
      </w:r>
      <w:r w:rsidR="00991798" w:rsidRPr="00A340ED">
        <w:rPr>
          <w:rFonts w:ascii="Arial Armenian" w:hAnsi="Arial Armenian"/>
          <w:lang w:val="es-ES"/>
        </w:rPr>
        <w:t xml:space="preserve"> </w:t>
      </w:r>
      <w:r w:rsidRPr="00A340ED">
        <w:rPr>
          <w:rFonts w:ascii="Arial Armenian" w:hAnsi="Arial Armenian" w:cs="Sylfaen"/>
          <w:sz w:val="22"/>
          <w:szCs w:val="22"/>
          <w:lang w:val="hy-AM"/>
        </w:rPr>
        <w:t xml:space="preserve">  </w:t>
      </w:r>
      <w:r w:rsidRPr="00A340ED">
        <w:rPr>
          <w:rFonts w:ascii="Sylfaen" w:hAnsi="Sylfaen" w:cs="Sylfaen"/>
          <w:sz w:val="20"/>
          <w:szCs w:val="20"/>
          <w:lang w:val="es-ES"/>
        </w:rPr>
        <w:t>ծածկագրով</w:t>
      </w:r>
      <w:r w:rsidRPr="00A340ED">
        <w:rPr>
          <w:rFonts w:ascii="Arial Armenian" w:hAnsi="Arial Armenian" w:cs="Arial"/>
          <w:sz w:val="20"/>
          <w:szCs w:val="20"/>
          <w:lang w:val="es-ES"/>
        </w:rPr>
        <w:t xml:space="preserve"> </w:t>
      </w:r>
      <w:r w:rsidRPr="00A340ED">
        <w:rPr>
          <w:rFonts w:ascii="Sylfaen" w:hAnsi="Sylfaen" w:cs="Sylfaen"/>
          <w:bCs/>
          <w:sz w:val="20"/>
          <w:szCs w:val="20"/>
          <w:lang w:val="af-ZA"/>
        </w:rPr>
        <w:t>հրատապ</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մեկ</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անձից</w:t>
      </w:r>
      <w:r w:rsidRPr="00A340ED">
        <w:rPr>
          <w:rFonts w:ascii="Arial Armenian" w:hAnsi="Arial Armenian"/>
          <w:bCs/>
          <w:sz w:val="20"/>
          <w:szCs w:val="20"/>
          <w:lang w:val="af-ZA"/>
        </w:rPr>
        <w:t xml:space="preserve"> </w:t>
      </w:r>
      <w:r w:rsidRPr="00A340ED">
        <w:rPr>
          <w:rFonts w:ascii="Sylfaen" w:hAnsi="Sylfaen" w:cs="Sylfaen"/>
          <w:bCs/>
          <w:sz w:val="20"/>
          <w:szCs w:val="20"/>
          <w:lang w:val="af-ZA"/>
        </w:rPr>
        <w:t>գն</w:t>
      </w:r>
      <w:r w:rsidRPr="00A340ED">
        <w:rPr>
          <w:rFonts w:ascii="Sylfaen" w:hAnsi="Sylfaen" w:cs="Sylfaen"/>
          <w:bCs/>
          <w:sz w:val="20"/>
          <w:szCs w:val="20"/>
          <w:lang w:val="hy-AM"/>
        </w:rPr>
        <w:t>ման</w:t>
      </w:r>
      <w:r w:rsidRPr="00A340ED">
        <w:rPr>
          <w:rFonts w:ascii="Arial Armenian" w:hAnsi="Arial Armenian" w:cs="Arial"/>
          <w:sz w:val="20"/>
          <w:szCs w:val="20"/>
          <w:lang w:val="es-ES"/>
        </w:rPr>
        <w:t xml:space="preserve"> </w:t>
      </w:r>
      <w:r w:rsidRPr="00A340ED">
        <w:rPr>
          <w:rFonts w:ascii="Sylfaen" w:hAnsi="Sylfaen" w:cs="Sylfaen"/>
          <w:sz w:val="20"/>
          <w:szCs w:val="20"/>
          <w:lang w:val="hy-AM"/>
        </w:rPr>
        <w:t>ընթացակարգին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մասնակցելու</w:t>
      </w:r>
      <w:r w:rsidRPr="00A340ED">
        <w:rPr>
          <w:rFonts w:ascii="Arial Armenian" w:hAnsi="Arial Armenian" w:cs="Arial"/>
          <w:sz w:val="20"/>
          <w:szCs w:val="20"/>
          <w:lang w:val="es-ES"/>
        </w:rPr>
        <w:t xml:space="preserve"> </w:t>
      </w:r>
      <w:r w:rsidRPr="00A340ED">
        <w:rPr>
          <w:rFonts w:ascii="Sylfaen" w:hAnsi="Sylfaen" w:cs="Sylfaen"/>
          <w:sz w:val="20"/>
          <w:szCs w:val="20"/>
          <w:lang w:val="es-ES"/>
        </w:rPr>
        <w:t>շրջանակում</w:t>
      </w:r>
      <w:r w:rsidRPr="00A340ED">
        <w:rPr>
          <w:rFonts w:ascii="Arial Armenian" w:hAnsi="Arial Armenian" w:cs="Arial"/>
          <w:sz w:val="20"/>
          <w:szCs w:val="20"/>
          <w:lang w:val="es-ES"/>
        </w:rPr>
        <w:t>`</w:t>
      </w:r>
      <w:r w:rsidRPr="00A340ED">
        <w:rPr>
          <w:rFonts w:ascii="Arial Armenian" w:hAnsi="Arial Armenian" w:cs="Sylfaen"/>
          <w:sz w:val="22"/>
          <w:szCs w:val="22"/>
          <w:lang w:val="es-ES"/>
        </w:rPr>
        <w:t xml:space="preserve">  </w:t>
      </w:r>
    </w:p>
    <w:p w:rsidR="0081576D" w:rsidRPr="00A340ED" w:rsidRDefault="0081576D" w:rsidP="0081576D">
      <w:pPr>
        <w:numPr>
          <w:ilvl w:val="0"/>
          <w:numId w:val="18"/>
        </w:numPr>
        <w:ind w:left="0" w:firstLine="720"/>
        <w:jc w:val="both"/>
        <w:rPr>
          <w:rFonts w:ascii="Arial Armenian" w:hAnsi="Arial Armenian" w:cs="Arial"/>
          <w:sz w:val="20"/>
          <w:szCs w:val="20"/>
          <w:lang w:val="es-ES"/>
        </w:rPr>
      </w:pPr>
      <w:r w:rsidRPr="00A340ED">
        <w:rPr>
          <w:rFonts w:ascii="Sylfaen" w:hAnsi="Sylfaen" w:cs="Sylfaen"/>
          <w:sz w:val="20"/>
          <w:szCs w:val="20"/>
          <w:lang w:val="es-ES"/>
        </w:rPr>
        <w:t>թույլ</w:t>
      </w:r>
      <w:r w:rsidRPr="00A340ED">
        <w:rPr>
          <w:rFonts w:ascii="Arial Armenian" w:hAnsi="Arial Armenian" w:cs="Arial"/>
          <w:sz w:val="20"/>
          <w:szCs w:val="20"/>
          <w:lang w:val="es-ES"/>
        </w:rPr>
        <w:t xml:space="preserve"> </w:t>
      </w:r>
      <w:r w:rsidRPr="00A340ED">
        <w:rPr>
          <w:rFonts w:ascii="Sylfaen" w:hAnsi="Sylfaen" w:cs="Sylfaen"/>
          <w:sz w:val="20"/>
          <w:szCs w:val="20"/>
          <w:lang w:val="es-ES"/>
        </w:rPr>
        <w:t>չի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տվել</w:t>
      </w:r>
      <w:r w:rsidRPr="00A340ED">
        <w:rPr>
          <w:rFonts w:ascii="Arial Armenian" w:hAnsi="Arial Armenian" w:cs="Arial"/>
          <w:sz w:val="20"/>
          <w:szCs w:val="20"/>
          <w:lang w:val="es-ES"/>
        </w:rPr>
        <w:t xml:space="preserve"> </w:t>
      </w:r>
      <w:r w:rsidRPr="00A340ED">
        <w:rPr>
          <w:rFonts w:ascii="Sylfaen" w:hAnsi="Sylfaen" w:cs="Sylfaen"/>
          <w:sz w:val="20"/>
          <w:szCs w:val="20"/>
          <w:lang w:val="es-ES"/>
        </w:rPr>
        <w:t>և</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կամ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թույլ</w:t>
      </w:r>
      <w:r w:rsidRPr="00A340ED">
        <w:rPr>
          <w:rFonts w:ascii="Arial Armenian" w:hAnsi="Arial Armenian" w:cs="Arial"/>
          <w:sz w:val="20"/>
          <w:szCs w:val="20"/>
          <w:lang w:val="es-ES"/>
        </w:rPr>
        <w:t xml:space="preserve"> </w:t>
      </w:r>
      <w:r w:rsidRPr="00A340ED">
        <w:rPr>
          <w:rFonts w:ascii="Sylfaen" w:hAnsi="Sylfaen" w:cs="Sylfaen"/>
          <w:sz w:val="20"/>
          <w:szCs w:val="20"/>
          <w:lang w:val="es-ES"/>
        </w:rPr>
        <w:t>չի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տալու</w:t>
      </w:r>
      <w:r w:rsidRPr="00A340ED">
        <w:rPr>
          <w:rFonts w:ascii="Arial Armenian" w:hAnsi="Arial Armenian" w:cs="Arial"/>
          <w:sz w:val="20"/>
          <w:szCs w:val="20"/>
          <w:lang w:val="es-ES"/>
        </w:rPr>
        <w:t xml:space="preserve"> </w:t>
      </w:r>
      <w:r w:rsidRPr="00A340ED">
        <w:rPr>
          <w:rFonts w:ascii="Sylfaen" w:hAnsi="Sylfaen" w:cs="Sylfaen"/>
          <w:sz w:val="20"/>
          <w:szCs w:val="20"/>
          <w:lang w:val="es-ES"/>
        </w:rPr>
        <w:t>գերիշխող</w:t>
      </w:r>
      <w:r w:rsidRPr="00A340ED">
        <w:rPr>
          <w:rFonts w:ascii="Arial Armenian" w:hAnsi="Arial Armenian" w:cs="Arial"/>
          <w:sz w:val="20"/>
          <w:szCs w:val="20"/>
          <w:lang w:val="es-ES"/>
        </w:rPr>
        <w:t xml:space="preserve"> </w:t>
      </w:r>
      <w:r w:rsidRPr="00A340ED">
        <w:rPr>
          <w:rFonts w:ascii="Sylfaen" w:hAnsi="Sylfaen" w:cs="Sylfaen"/>
          <w:sz w:val="20"/>
          <w:szCs w:val="20"/>
          <w:lang w:val="es-ES"/>
        </w:rPr>
        <w:t>դիրքի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չարաշահում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և</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հակամրցակցային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համաձայնություն</w:t>
      </w:r>
      <w:r w:rsidRPr="00A340ED">
        <w:rPr>
          <w:rFonts w:ascii="Arial Armenian" w:hAnsi="Arial Armenian" w:cs="Arial"/>
          <w:sz w:val="20"/>
          <w:szCs w:val="20"/>
          <w:lang w:val="es-ES"/>
        </w:rPr>
        <w:t>,</w:t>
      </w:r>
    </w:p>
    <w:p w:rsidR="0081576D" w:rsidRPr="00A340ED" w:rsidRDefault="0081576D" w:rsidP="0081576D">
      <w:pPr>
        <w:numPr>
          <w:ilvl w:val="0"/>
          <w:numId w:val="18"/>
        </w:numPr>
        <w:ind w:left="0" w:firstLine="720"/>
        <w:jc w:val="both"/>
        <w:rPr>
          <w:rFonts w:ascii="Arial Armenian" w:hAnsi="Arial Armenian"/>
          <w:sz w:val="22"/>
          <w:szCs w:val="22"/>
          <w:lang w:val="es-ES"/>
        </w:rPr>
      </w:pPr>
      <w:r w:rsidRPr="00A340ED">
        <w:rPr>
          <w:rFonts w:ascii="Sylfaen" w:hAnsi="Sylfaen" w:cs="Sylfaen"/>
          <w:sz w:val="20"/>
          <w:szCs w:val="20"/>
          <w:lang w:val="es-ES"/>
        </w:rPr>
        <w:t>բացակայում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հրավերով</w:t>
      </w:r>
      <w:r w:rsidRPr="00A340ED">
        <w:rPr>
          <w:rFonts w:ascii="Arial Armenian" w:hAnsi="Arial Armenian" w:cs="Arial"/>
          <w:sz w:val="20"/>
          <w:szCs w:val="20"/>
          <w:lang w:val="es-ES"/>
        </w:rPr>
        <w:t xml:space="preserve"> </w:t>
      </w:r>
      <w:r w:rsidRPr="00A340ED">
        <w:rPr>
          <w:rFonts w:ascii="Sylfaen" w:hAnsi="Sylfaen" w:cs="Sylfaen"/>
          <w:sz w:val="20"/>
          <w:szCs w:val="20"/>
          <w:lang w:val="es-ES"/>
        </w:rPr>
        <w:t>սահմանված</w:t>
      </w:r>
      <w:r w:rsidRPr="00A340ED">
        <w:rPr>
          <w:rFonts w:ascii="Arial Armenian" w:hAnsi="Arial Armenian" w:cs="Arial"/>
          <w:sz w:val="20"/>
          <w:szCs w:val="20"/>
          <w:lang w:val="es-ES"/>
        </w:rPr>
        <w:t>`</w:t>
      </w:r>
      <w:r w:rsidRPr="00A340ED">
        <w:rPr>
          <w:rFonts w:ascii="Arial Armenian" w:hAnsi="Arial Armenian"/>
          <w:sz w:val="22"/>
          <w:szCs w:val="22"/>
          <w:lang w:val="es-ES"/>
        </w:rPr>
        <w:t xml:space="preserve"> </w:t>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t xml:space="preserve">                   </w:t>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r>
      <w:r w:rsidRPr="00A340ED">
        <w:rPr>
          <w:rFonts w:ascii="Arial Armenian" w:hAnsi="Arial Armenian" w:cs="Arial"/>
          <w:sz w:val="20"/>
          <w:szCs w:val="20"/>
          <w:lang w:val="es-ES"/>
        </w:rPr>
        <w:t>-</w:t>
      </w:r>
      <w:r w:rsidRPr="00A340ED">
        <w:rPr>
          <w:rFonts w:ascii="Sylfaen" w:hAnsi="Sylfaen" w:cs="Sylfaen"/>
          <w:sz w:val="20"/>
          <w:szCs w:val="20"/>
          <w:lang w:val="es-ES"/>
        </w:rPr>
        <w:t>ին</w:t>
      </w:r>
      <w:r w:rsidRPr="00A340ED">
        <w:rPr>
          <w:rFonts w:ascii="Arial Armenian" w:hAnsi="Arial Armenian"/>
          <w:sz w:val="22"/>
          <w:szCs w:val="22"/>
          <w:lang w:val="es-ES"/>
        </w:rPr>
        <w:t xml:space="preserve"> </w:t>
      </w:r>
    </w:p>
    <w:p w:rsidR="0081576D" w:rsidRPr="00A340ED" w:rsidRDefault="0081576D" w:rsidP="0081576D">
      <w:pPr>
        <w:jc w:val="both"/>
        <w:rPr>
          <w:rFonts w:ascii="Arial Armenian" w:hAnsi="Arial Armenian" w:cs="Arial"/>
          <w:vertAlign w:val="superscript"/>
          <w:lang w:val="hy-AM"/>
        </w:rPr>
      </w:pPr>
      <w:r w:rsidRPr="00A340ED">
        <w:rPr>
          <w:rFonts w:ascii="Arial Armenian" w:hAnsi="Arial Armenian"/>
          <w:vertAlign w:val="superscript"/>
          <w:lang w:val="es-ES"/>
        </w:rPr>
        <w:t xml:space="preserve"> </w:t>
      </w:r>
      <w:r w:rsidRPr="00A340ED">
        <w:rPr>
          <w:rFonts w:ascii="Arial Armenian" w:hAnsi="Arial Armenian"/>
          <w:vertAlign w:val="superscript"/>
          <w:lang w:val="es-ES"/>
        </w:rPr>
        <w:tab/>
      </w:r>
      <w:r w:rsidRPr="00A340ED">
        <w:rPr>
          <w:rFonts w:ascii="Arial Armenian" w:hAnsi="Arial Armenian"/>
          <w:vertAlign w:val="superscript"/>
          <w:lang w:val="es-ES"/>
        </w:rPr>
        <w:tab/>
      </w:r>
      <w:r w:rsidRPr="00A340ED">
        <w:rPr>
          <w:rFonts w:ascii="Arial Armenian" w:hAnsi="Arial Armenian"/>
          <w:vertAlign w:val="superscript"/>
          <w:lang w:val="es-ES"/>
        </w:rPr>
        <w:tab/>
      </w:r>
      <w:r w:rsidRPr="00A340ED">
        <w:rPr>
          <w:rFonts w:ascii="Arial Armenian" w:hAnsi="Arial Armenian"/>
          <w:vertAlign w:val="superscript"/>
          <w:lang w:val="es-ES"/>
        </w:rPr>
        <w:tab/>
      </w:r>
      <w:r w:rsidRPr="00A340ED">
        <w:rPr>
          <w:rFonts w:ascii="Arial Armenian" w:hAnsi="Arial Armenian"/>
          <w:vertAlign w:val="superscript"/>
          <w:lang w:val="es-ES"/>
        </w:rPr>
        <w:tab/>
      </w:r>
      <w:r w:rsidRPr="00A340ED">
        <w:rPr>
          <w:rFonts w:ascii="Arial Armenian" w:hAnsi="Arial Armenian"/>
          <w:vertAlign w:val="superscript"/>
          <w:lang w:val="es-ES"/>
        </w:rPr>
        <w:tab/>
      </w:r>
      <w:r w:rsidRPr="00A340ED">
        <w:rPr>
          <w:rFonts w:ascii="Arial Armenian" w:hAnsi="Arial Armenian"/>
          <w:vertAlign w:val="superscript"/>
          <w:lang w:val="es-ES"/>
        </w:rPr>
        <w:tab/>
      </w:r>
      <w:r w:rsidRPr="00A340ED">
        <w:rPr>
          <w:rFonts w:ascii="Arial Armenian" w:hAnsi="Arial Armenian"/>
          <w:vertAlign w:val="superscript"/>
          <w:lang w:val="es-ES"/>
        </w:rPr>
        <w:tab/>
      </w:r>
      <w:r w:rsidRPr="00A340ED">
        <w:rPr>
          <w:rFonts w:ascii="Arial Armenian" w:hAnsi="Arial Armenian"/>
          <w:vertAlign w:val="superscript"/>
          <w:lang w:val="es-ES"/>
        </w:rPr>
        <w:tab/>
      </w:r>
      <w:r w:rsidRPr="00A340ED">
        <w:rPr>
          <w:rFonts w:ascii="Arial Armenian" w:hAnsi="Arial Armenian"/>
          <w:vertAlign w:val="superscript"/>
          <w:lang w:val="es-ES"/>
        </w:rPr>
        <w:tab/>
        <w:t xml:space="preserve">      </w:t>
      </w:r>
      <w:r w:rsidRPr="00A340ED">
        <w:rPr>
          <w:rFonts w:ascii="Sylfaen" w:hAnsi="Sylfaen" w:cs="Sylfaen"/>
          <w:vertAlign w:val="superscript"/>
          <w:lang w:val="hy-AM"/>
        </w:rPr>
        <w:t>մասնակցի</w:t>
      </w:r>
      <w:r w:rsidRPr="00A340ED">
        <w:rPr>
          <w:rFonts w:ascii="Arial Armenian" w:hAnsi="Arial Armenian" w:cs="Arial"/>
          <w:vertAlign w:val="superscript"/>
          <w:lang w:val="hy-AM"/>
        </w:rPr>
        <w:t xml:space="preserve"> </w:t>
      </w:r>
      <w:r w:rsidRPr="00A340ED">
        <w:rPr>
          <w:rFonts w:ascii="Sylfaen" w:hAnsi="Sylfaen" w:cs="Sylfaen"/>
          <w:vertAlign w:val="superscript"/>
          <w:lang w:val="hy-AM"/>
        </w:rPr>
        <w:t>անվանումը</w:t>
      </w:r>
      <w:r w:rsidRPr="00A340ED">
        <w:rPr>
          <w:rFonts w:ascii="Arial Armenian" w:hAnsi="Arial Armenian" w:cs="Arial"/>
          <w:vertAlign w:val="superscript"/>
          <w:lang w:val="hy-AM"/>
        </w:rPr>
        <w:t xml:space="preserve"> </w:t>
      </w:r>
    </w:p>
    <w:p w:rsidR="0081576D" w:rsidRPr="00A340ED" w:rsidRDefault="0081576D" w:rsidP="0081576D">
      <w:pPr>
        <w:jc w:val="both"/>
        <w:rPr>
          <w:rFonts w:ascii="Arial Armenian" w:hAnsi="Arial Armenian"/>
          <w:sz w:val="22"/>
          <w:szCs w:val="22"/>
          <w:u w:val="single"/>
          <w:lang w:val="es-ES"/>
        </w:rPr>
      </w:pPr>
      <w:r w:rsidRPr="00A340ED">
        <w:rPr>
          <w:rFonts w:ascii="Sylfaen" w:hAnsi="Sylfaen" w:cs="Sylfaen"/>
          <w:sz w:val="20"/>
          <w:szCs w:val="20"/>
          <w:lang w:val="es-ES"/>
        </w:rPr>
        <w:t>փոխկապակցված</w:t>
      </w:r>
      <w:r w:rsidRPr="00A340ED">
        <w:rPr>
          <w:rFonts w:ascii="Arial Armenian" w:hAnsi="Arial Armenian" w:cs="Arial"/>
          <w:sz w:val="20"/>
          <w:szCs w:val="20"/>
          <w:lang w:val="es-ES"/>
        </w:rPr>
        <w:t xml:space="preserve"> </w:t>
      </w:r>
      <w:r w:rsidRPr="00A340ED">
        <w:rPr>
          <w:rFonts w:ascii="Sylfaen" w:hAnsi="Sylfaen" w:cs="Sylfaen"/>
          <w:sz w:val="20"/>
          <w:szCs w:val="20"/>
          <w:lang w:val="es-ES"/>
        </w:rPr>
        <w:t>անձանց</w:t>
      </w:r>
      <w:r w:rsidRPr="00A340ED">
        <w:rPr>
          <w:rFonts w:ascii="Arial Armenian" w:hAnsi="Arial Armenian" w:cs="Arial"/>
          <w:sz w:val="20"/>
          <w:szCs w:val="20"/>
          <w:lang w:val="es-ES"/>
        </w:rPr>
        <w:t xml:space="preserve"> </w:t>
      </w:r>
      <w:r w:rsidRPr="00A340ED">
        <w:rPr>
          <w:rFonts w:ascii="Sylfaen" w:hAnsi="Sylfaen" w:cs="Sylfaen"/>
          <w:sz w:val="20"/>
          <w:szCs w:val="20"/>
          <w:lang w:val="es-ES"/>
        </w:rPr>
        <w:t>և</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կամ</w:t>
      </w:r>
      <w:r w:rsidRPr="00A340ED">
        <w:rPr>
          <w:rFonts w:ascii="Arial Armenian" w:hAnsi="Arial Armenian" w:cs="Arial"/>
          <w:sz w:val="20"/>
          <w:szCs w:val="20"/>
          <w:lang w:val="es-ES"/>
        </w:rPr>
        <w:t>)</w:t>
      </w:r>
      <w:r w:rsidRPr="00A340ED">
        <w:rPr>
          <w:rFonts w:ascii="Arial Armenian" w:hAnsi="Arial Armenian"/>
          <w:sz w:val="22"/>
          <w:szCs w:val="22"/>
          <w:lang w:val="es-ES"/>
        </w:rPr>
        <w:t xml:space="preserve"> </w:t>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t xml:space="preserve">    </w:t>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t xml:space="preserve">                    </w:t>
      </w:r>
      <w:r w:rsidRPr="00A340ED">
        <w:rPr>
          <w:rFonts w:ascii="Arial Armenian" w:hAnsi="Arial Armenian" w:cs="Arial"/>
          <w:sz w:val="20"/>
          <w:szCs w:val="20"/>
          <w:lang w:val="es-ES"/>
        </w:rPr>
        <w:t>-</w:t>
      </w:r>
      <w:r w:rsidRPr="00A340ED">
        <w:rPr>
          <w:rFonts w:ascii="Sylfaen" w:hAnsi="Sylfaen" w:cs="Sylfaen"/>
          <w:sz w:val="20"/>
          <w:szCs w:val="20"/>
          <w:lang w:val="es-ES"/>
        </w:rPr>
        <w:t>ի</w:t>
      </w:r>
      <w:r w:rsidRPr="00A340ED">
        <w:rPr>
          <w:rFonts w:ascii="Arial Armenian" w:hAnsi="Arial Armenian"/>
          <w:sz w:val="22"/>
          <w:szCs w:val="22"/>
          <w:u w:val="single"/>
          <w:lang w:val="es-ES"/>
        </w:rPr>
        <w:t xml:space="preserve">  </w:t>
      </w:r>
    </w:p>
    <w:p w:rsidR="0081576D" w:rsidRPr="00A340ED" w:rsidRDefault="0081576D" w:rsidP="0081576D">
      <w:pPr>
        <w:jc w:val="both"/>
        <w:rPr>
          <w:rFonts w:ascii="Arial Armenian" w:hAnsi="Arial Armenian"/>
          <w:sz w:val="22"/>
          <w:szCs w:val="22"/>
          <w:u w:val="single"/>
          <w:lang w:val="es-ES"/>
        </w:rPr>
      </w:pP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Sylfaen" w:hAnsi="Sylfaen" w:cs="Sylfaen"/>
          <w:vertAlign w:val="superscript"/>
          <w:lang w:val="hy-AM"/>
        </w:rPr>
        <w:t>մասնակցի</w:t>
      </w:r>
      <w:r w:rsidRPr="00A340ED">
        <w:rPr>
          <w:rFonts w:ascii="Arial Armenian" w:hAnsi="Arial Armenian" w:cs="Arial"/>
          <w:vertAlign w:val="superscript"/>
          <w:lang w:val="hy-AM"/>
        </w:rPr>
        <w:t xml:space="preserve"> </w:t>
      </w:r>
      <w:r w:rsidRPr="00A340ED">
        <w:rPr>
          <w:rFonts w:ascii="Sylfaen" w:hAnsi="Sylfaen" w:cs="Sylfaen"/>
          <w:vertAlign w:val="superscript"/>
          <w:lang w:val="hy-AM"/>
        </w:rPr>
        <w:t>անվանումը</w:t>
      </w:r>
    </w:p>
    <w:p w:rsidR="0081576D" w:rsidRPr="00A340ED" w:rsidRDefault="0081576D" w:rsidP="0081576D">
      <w:pPr>
        <w:jc w:val="both"/>
        <w:rPr>
          <w:rFonts w:ascii="Arial Armenian" w:hAnsi="Arial Armenian"/>
          <w:sz w:val="22"/>
          <w:szCs w:val="22"/>
          <w:u w:val="single"/>
          <w:lang w:val="es-ES"/>
        </w:rPr>
      </w:pPr>
      <w:r w:rsidRPr="00A340ED">
        <w:rPr>
          <w:rFonts w:ascii="Sylfaen" w:hAnsi="Sylfaen" w:cs="Sylfaen"/>
          <w:sz w:val="20"/>
          <w:szCs w:val="20"/>
          <w:lang w:val="es-ES"/>
        </w:rPr>
        <w:t>կողմից</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հիմնադրված</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կամ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ավելի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քան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հիսուն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տոկոս</w:t>
      </w:r>
      <w:r w:rsidRPr="00A340ED">
        <w:rPr>
          <w:rFonts w:ascii="Arial Armenian" w:hAnsi="Arial Armenian"/>
          <w:sz w:val="22"/>
          <w:szCs w:val="22"/>
          <w:lang w:val="es-ES"/>
        </w:rPr>
        <w:t xml:space="preserve"> </w:t>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t xml:space="preserve">   </w:t>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r>
      <w:r w:rsidRPr="00A340ED">
        <w:rPr>
          <w:rFonts w:ascii="Arial Armenian" w:hAnsi="Arial Armenian"/>
          <w:sz w:val="22"/>
          <w:szCs w:val="22"/>
          <w:u w:val="single"/>
          <w:lang w:val="es-ES"/>
        </w:rPr>
        <w:tab/>
        <w:t xml:space="preserve">                   </w:t>
      </w:r>
      <w:r w:rsidRPr="00A340ED">
        <w:rPr>
          <w:rFonts w:ascii="Arial Armenian" w:hAnsi="Arial Armenian" w:cs="Arial"/>
          <w:sz w:val="20"/>
          <w:szCs w:val="20"/>
          <w:lang w:val="es-ES"/>
        </w:rPr>
        <w:t>-</w:t>
      </w:r>
      <w:r w:rsidRPr="00A340ED">
        <w:rPr>
          <w:rFonts w:ascii="Sylfaen" w:hAnsi="Sylfaen" w:cs="Sylfaen"/>
          <w:sz w:val="20"/>
          <w:szCs w:val="20"/>
          <w:lang w:val="es-ES"/>
        </w:rPr>
        <w:t>ին</w:t>
      </w:r>
    </w:p>
    <w:p w:rsidR="0081576D" w:rsidRPr="00A340ED" w:rsidRDefault="0081576D" w:rsidP="0081576D">
      <w:pPr>
        <w:jc w:val="both"/>
        <w:rPr>
          <w:rFonts w:ascii="Arial Armenian" w:hAnsi="Arial Armenian"/>
          <w:sz w:val="22"/>
          <w:szCs w:val="22"/>
          <w:lang w:val="es-ES"/>
        </w:rPr>
      </w:pPr>
      <w:r w:rsidRPr="00A340ED">
        <w:rPr>
          <w:rFonts w:ascii="Arial Armenian" w:hAnsi="Arial Armenian" w:cs="Sylfaen"/>
          <w:vertAlign w:val="superscript"/>
          <w:lang w:val="es-ES"/>
        </w:rPr>
        <w:t xml:space="preserve">                                                                     </w:t>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Arial Armenian" w:hAnsi="Arial Armenian" w:cs="Sylfaen"/>
          <w:vertAlign w:val="superscript"/>
          <w:lang w:val="es-ES"/>
        </w:rPr>
        <w:tab/>
      </w:r>
      <w:r w:rsidRPr="00A340ED">
        <w:rPr>
          <w:rFonts w:ascii="Sylfaen" w:hAnsi="Sylfaen" w:cs="Sylfaen"/>
          <w:vertAlign w:val="superscript"/>
          <w:lang w:val="hy-AM"/>
        </w:rPr>
        <w:t>մասնակցի</w:t>
      </w:r>
      <w:r w:rsidRPr="00A340ED">
        <w:rPr>
          <w:rFonts w:ascii="Arial Armenian" w:hAnsi="Arial Armenian" w:cs="Arial"/>
          <w:vertAlign w:val="superscript"/>
          <w:lang w:val="hy-AM"/>
        </w:rPr>
        <w:t xml:space="preserve"> </w:t>
      </w:r>
      <w:r w:rsidRPr="00A340ED">
        <w:rPr>
          <w:rFonts w:ascii="Sylfaen" w:hAnsi="Sylfaen" w:cs="Sylfaen"/>
          <w:vertAlign w:val="superscript"/>
          <w:lang w:val="hy-AM"/>
        </w:rPr>
        <w:t>անվանումը</w:t>
      </w:r>
    </w:p>
    <w:p w:rsidR="0081576D" w:rsidRPr="00A340ED" w:rsidRDefault="0081576D" w:rsidP="0081576D">
      <w:pPr>
        <w:jc w:val="both"/>
        <w:rPr>
          <w:rFonts w:ascii="Arial Armenian" w:hAnsi="Arial Armenian" w:cs="Arial"/>
          <w:sz w:val="20"/>
          <w:szCs w:val="20"/>
          <w:lang w:val="es-ES"/>
        </w:rPr>
      </w:pPr>
      <w:r w:rsidRPr="00A340ED">
        <w:rPr>
          <w:rFonts w:ascii="Sylfaen" w:hAnsi="Sylfaen" w:cs="Sylfaen"/>
          <w:sz w:val="20"/>
          <w:szCs w:val="20"/>
          <w:lang w:val="es-ES"/>
        </w:rPr>
        <w:t>պատկանող</w:t>
      </w:r>
      <w:r w:rsidRPr="00A340ED">
        <w:rPr>
          <w:rFonts w:ascii="Arial Armenian" w:hAnsi="Arial Armenian" w:cs="Arial"/>
          <w:sz w:val="20"/>
          <w:szCs w:val="20"/>
          <w:lang w:val="es-ES"/>
        </w:rPr>
        <w:t xml:space="preserve"> </w:t>
      </w:r>
      <w:r w:rsidRPr="00A340ED">
        <w:rPr>
          <w:rFonts w:ascii="Sylfaen" w:hAnsi="Sylfaen" w:cs="Sylfaen"/>
          <w:sz w:val="20"/>
          <w:szCs w:val="20"/>
          <w:lang w:val="es-ES"/>
        </w:rPr>
        <w:t>բաժնեմաս</w:t>
      </w:r>
      <w:r w:rsidRPr="00A340ED">
        <w:rPr>
          <w:rFonts w:ascii="Arial Armenian" w:hAnsi="Arial Armenian" w:cs="Arial"/>
          <w:sz w:val="20"/>
          <w:szCs w:val="20"/>
          <w:lang w:val="es-ES"/>
        </w:rPr>
        <w:t xml:space="preserve"> (</w:t>
      </w:r>
      <w:r w:rsidRPr="00A340ED">
        <w:rPr>
          <w:rFonts w:ascii="Sylfaen" w:hAnsi="Sylfaen" w:cs="Sylfaen"/>
          <w:sz w:val="20"/>
          <w:szCs w:val="20"/>
          <w:lang w:val="es-ES"/>
        </w:rPr>
        <w:t>փայաբաժին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ունեցող</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կազմակերպությունների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միաժամանակյա</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մասնակցության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դեպք</w:t>
      </w:r>
      <w:r w:rsidRPr="00A340ED">
        <w:rPr>
          <w:rFonts w:ascii="Arial Armenian" w:hAnsi="Arial Armenian" w:cs="Arial"/>
          <w:sz w:val="20"/>
          <w:szCs w:val="20"/>
          <w:lang w:val="es-ES"/>
        </w:rPr>
        <w:t>:</w:t>
      </w:r>
    </w:p>
    <w:p w:rsidR="0081576D" w:rsidRPr="00A340ED" w:rsidRDefault="0081576D" w:rsidP="0081576D">
      <w:pPr>
        <w:numPr>
          <w:ilvl w:val="0"/>
          <w:numId w:val="18"/>
        </w:numPr>
        <w:ind w:left="0" w:firstLine="720"/>
        <w:jc w:val="both"/>
        <w:rPr>
          <w:rFonts w:ascii="Arial Armenian" w:hAnsi="Arial Armenian" w:cs="Sylfaen"/>
          <w:sz w:val="20"/>
          <w:lang w:val="es-ES"/>
        </w:rPr>
      </w:pPr>
      <w:r w:rsidRPr="00A340ED">
        <w:rPr>
          <w:rFonts w:ascii="Sylfaen" w:hAnsi="Sylfaen" w:cs="Sylfaen"/>
          <w:sz w:val="20"/>
          <w:szCs w:val="20"/>
          <w:lang w:val="es-ES"/>
        </w:rPr>
        <w:t>ստորև</w:t>
      </w:r>
      <w:r w:rsidRPr="00A340ED">
        <w:rPr>
          <w:rFonts w:ascii="Arial Armenian" w:hAnsi="Arial Armenian" w:cs="Arial"/>
          <w:sz w:val="20"/>
          <w:szCs w:val="20"/>
          <w:lang w:val="es-ES"/>
        </w:rPr>
        <w:t xml:space="preserve"> </w:t>
      </w:r>
      <w:r w:rsidRPr="00A340ED">
        <w:rPr>
          <w:rFonts w:ascii="Sylfaen" w:hAnsi="Sylfaen" w:cs="Sylfaen"/>
          <w:sz w:val="20"/>
          <w:szCs w:val="20"/>
          <w:lang w:val="es-ES"/>
        </w:rPr>
        <w:t>ներկայացնում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հայտը</w:t>
      </w:r>
      <w:r w:rsidRPr="00A340ED">
        <w:rPr>
          <w:rFonts w:ascii="Arial Armenian" w:hAnsi="Arial Armenian" w:cs="Arial"/>
          <w:sz w:val="20"/>
          <w:szCs w:val="20"/>
          <w:lang w:val="es-ES"/>
        </w:rPr>
        <w:t xml:space="preserve"> </w:t>
      </w:r>
      <w:r w:rsidRPr="00A340ED">
        <w:rPr>
          <w:rFonts w:ascii="Sylfaen" w:hAnsi="Sylfaen" w:cs="Sylfaen"/>
          <w:sz w:val="20"/>
          <w:szCs w:val="20"/>
          <w:lang w:val="es-ES"/>
        </w:rPr>
        <w:t>ներկայացնելու</w:t>
      </w:r>
      <w:r w:rsidRPr="00A340ED">
        <w:rPr>
          <w:rFonts w:ascii="Arial Armenian" w:hAnsi="Arial Armenian" w:cs="Arial"/>
          <w:sz w:val="20"/>
          <w:szCs w:val="20"/>
          <w:lang w:val="es-ES"/>
        </w:rPr>
        <w:t xml:space="preserve"> </w:t>
      </w:r>
      <w:r w:rsidRPr="00A340ED">
        <w:rPr>
          <w:rFonts w:ascii="Sylfaen" w:hAnsi="Sylfaen" w:cs="Sylfaen"/>
          <w:sz w:val="20"/>
          <w:szCs w:val="20"/>
          <w:lang w:val="es-ES"/>
        </w:rPr>
        <w:t>օրվա</w:t>
      </w:r>
      <w:r w:rsidRPr="00A340ED">
        <w:rPr>
          <w:rFonts w:ascii="Arial Armenian" w:hAnsi="Arial Armenian" w:cs="Arial"/>
          <w:sz w:val="20"/>
          <w:szCs w:val="20"/>
          <w:lang w:val="es-ES"/>
        </w:rPr>
        <w:t xml:space="preserve"> </w:t>
      </w:r>
      <w:r w:rsidRPr="00A340ED">
        <w:rPr>
          <w:rFonts w:ascii="Sylfaen" w:hAnsi="Sylfaen" w:cs="Sylfaen"/>
          <w:sz w:val="20"/>
          <w:szCs w:val="20"/>
          <w:lang w:val="es-ES"/>
        </w:rPr>
        <w:t>դրությամբ</w:t>
      </w:r>
      <w:r w:rsidRPr="00A340ED">
        <w:rPr>
          <w:rFonts w:ascii="Arial Armenian" w:hAnsi="Arial Armenian" w:cs="Arial"/>
          <w:sz w:val="20"/>
          <w:szCs w:val="20"/>
          <w:lang w:val="es-ES"/>
        </w:rPr>
        <w:t xml:space="preserve"> </w:t>
      </w:r>
      <w:r w:rsidRPr="00A340ED">
        <w:rPr>
          <w:rFonts w:ascii="Sylfaen" w:hAnsi="Sylfaen" w:cs="Sylfaen"/>
          <w:sz w:val="20"/>
          <w:szCs w:val="20"/>
          <w:lang w:val="es-ES"/>
        </w:rPr>
        <w:t>ա</w:t>
      </w:r>
      <w:r w:rsidRPr="00A340ED">
        <w:rPr>
          <w:rFonts w:ascii="Sylfaen" w:hAnsi="Sylfaen" w:cs="Sylfaen"/>
          <w:sz w:val="20"/>
        </w:rPr>
        <w:t>յն</w:t>
      </w:r>
      <w:r w:rsidRPr="00A340ED">
        <w:rPr>
          <w:rFonts w:ascii="Arial Armenian" w:hAnsi="Arial Armenian" w:cs="Sylfaen"/>
          <w:sz w:val="20"/>
          <w:lang w:val="es-ES"/>
        </w:rPr>
        <w:t xml:space="preserve"> </w:t>
      </w:r>
      <w:r w:rsidRPr="00A340ED">
        <w:rPr>
          <w:rFonts w:ascii="Sylfaen" w:hAnsi="Sylfaen" w:cs="Sylfaen"/>
          <w:sz w:val="20"/>
        </w:rPr>
        <w:t>ֆիզիկական</w:t>
      </w:r>
      <w:r w:rsidRPr="00A340ED">
        <w:rPr>
          <w:rFonts w:ascii="Arial Armenian" w:hAnsi="Arial Armenian" w:cs="Sylfaen"/>
          <w:sz w:val="20"/>
          <w:lang w:val="es-ES"/>
        </w:rPr>
        <w:t xml:space="preserve"> </w:t>
      </w:r>
      <w:r w:rsidRPr="00A340ED">
        <w:rPr>
          <w:rFonts w:ascii="Sylfaen" w:hAnsi="Sylfaen" w:cs="Sylfaen"/>
          <w:sz w:val="20"/>
        </w:rPr>
        <w:t>անձի</w:t>
      </w:r>
      <w:r w:rsidRPr="00A340ED">
        <w:rPr>
          <w:rFonts w:ascii="Arial Armenian" w:hAnsi="Arial Armenian" w:cs="Sylfaen"/>
          <w:sz w:val="20"/>
          <w:lang w:val="es-ES"/>
        </w:rPr>
        <w:t xml:space="preserve"> (</w:t>
      </w:r>
      <w:r w:rsidRPr="00A340ED">
        <w:rPr>
          <w:rFonts w:ascii="Sylfaen" w:hAnsi="Sylfaen" w:cs="Sylfaen"/>
          <w:sz w:val="20"/>
        </w:rPr>
        <w:t>անձանց</w:t>
      </w:r>
      <w:r w:rsidRPr="00A340ED">
        <w:rPr>
          <w:rFonts w:ascii="Arial Armenian" w:hAnsi="Arial Armenian" w:cs="Sylfaen"/>
          <w:sz w:val="20"/>
          <w:lang w:val="es-ES"/>
        </w:rPr>
        <w:t xml:space="preserve">) </w:t>
      </w:r>
      <w:r w:rsidRPr="00A340ED">
        <w:rPr>
          <w:rFonts w:ascii="Sylfaen" w:hAnsi="Sylfaen" w:cs="Sylfaen"/>
          <w:sz w:val="20"/>
        </w:rPr>
        <w:t>տվյալները</w:t>
      </w:r>
      <w:r w:rsidRPr="00A340ED">
        <w:rPr>
          <w:rFonts w:ascii="Arial Armenian" w:hAnsi="Arial Armenian" w:cs="Sylfaen"/>
          <w:sz w:val="20"/>
          <w:lang w:val="es-ES"/>
        </w:rPr>
        <w:t xml:space="preserve">, </w:t>
      </w:r>
      <w:r w:rsidRPr="00A340ED">
        <w:rPr>
          <w:rFonts w:ascii="Sylfaen" w:hAnsi="Sylfaen" w:cs="Sylfaen"/>
          <w:sz w:val="20"/>
        </w:rPr>
        <w:t>ով</w:t>
      </w:r>
      <w:r w:rsidRPr="00A340ED">
        <w:rPr>
          <w:rFonts w:ascii="Arial Armenian" w:hAnsi="Arial Armenian" w:cs="Sylfaen"/>
          <w:sz w:val="20"/>
          <w:lang w:val="es-ES"/>
        </w:rPr>
        <w:t xml:space="preserve"> </w:t>
      </w:r>
      <w:r w:rsidRPr="00A340ED">
        <w:rPr>
          <w:rFonts w:ascii="Sylfaen" w:hAnsi="Sylfaen" w:cs="Sylfaen"/>
          <w:sz w:val="20"/>
        </w:rPr>
        <w:t>ուղղակի</w:t>
      </w:r>
      <w:r w:rsidRPr="00A340ED">
        <w:rPr>
          <w:rFonts w:ascii="Arial Armenian" w:hAnsi="Arial Armenian" w:cs="Sylfaen"/>
          <w:sz w:val="20"/>
          <w:lang w:val="es-ES"/>
        </w:rPr>
        <w:t xml:space="preserve"> </w:t>
      </w:r>
      <w:r w:rsidRPr="00A340ED">
        <w:rPr>
          <w:rFonts w:ascii="Sylfaen" w:hAnsi="Sylfaen" w:cs="Sylfaen"/>
          <w:sz w:val="20"/>
        </w:rPr>
        <w:t>կամ</w:t>
      </w:r>
      <w:r w:rsidRPr="00A340ED">
        <w:rPr>
          <w:rFonts w:ascii="Arial Armenian" w:hAnsi="Arial Armenian" w:cs="Sylfaen"/>
          <w:sz w:val="20"/>
          <w:lang w:val="es-ES"/>
        </w:rPr>
        <w:t xml:space="preserve"> </w:t>
      </w:r>
      <w:r w:rsidRPr="00A340ED">
        <w:rPr>
          <w:rFonts w:ascii="Sylfaen" w:hAnsi="Sylfaen" w:cs="Sylfaen"/>
          <w:sz w:val="20"/>
        </w:rPr>
        <w:t>անուղղակի</w:t>
      </w:r>
      <w:r w:rsidRPr="00A340ED">
        <w:rPr>
          <w:rFonts w:ascii="Arial Armenian" w:hAnsi="Arial Armenian" w:cs="Sylfaen"/>
          <w:sz w:val="20"/>
          <w:lang w:val="es-ES"/>
        </w:rPr>
        <w:t xml:space="preserve"> </w:t>
      </w:r>
      <w:r w:rsidRPr="00A340ED">
        <w:rPr>
          <w:rFonts w:ascii="Sylfaen" w:hAnsi="Sylfaen" w:cs="Sylfaen"/>
          <w:sz w:val="20"/>
        </w:rPr>
        <w:t>ունի</w:t>
      </w:r>
      <w:r w:rsidRPr="00A340ED">
        <w:rPr>
          <w:rFonts w:ascii="Arial Armenian" w:hAnsi="Arial Armenian" w:cs="Sylfaen"/>
          <w:sz w:val="20"/>
          <w:lang w:val="es-ES"/>
        </w:rPr>
        <w:t xml:space="preserve"> </w:t>
      </w:r>
      <w:r w:rsidRPr="00A340ED">
        <w:rPr>
          <w:rFonts w:ascii="Sylfaen" w:hAnsi="Sylfaen" w:cs="Sylfaen"/>
          <w:sz w:val="20"/>
        </w:rPr>
        <w:t>մասնակցի</w:t>
      </w:r>
      <w:r w:rsidRPr="00A340ED">
        <w:rPr>
          <w:rFonts w:ascii="Arial Armenian" w:hAnsi="Arial Armenian" w:cs="Sylfaen"/>
          <w:sz w:val="20"/>
          <w:lang w:val="es-ES"/>
        </w:rPr>
        <w:t xml:space="preserve"> </w:t>
      </w:r>
      <w:r w:rsidRPr="00A340ED">
        <w:rPr>
          <w:rFonts w:ascii="Sylfaen" w:hAnsi="Sylfaen" w:cs="Sylfaen"/>
          <w:sz w:val="20"/>
        </w:rPr>
        <w:t>կանոնադրական</w:t>
      </w:r>
      <w:r w:rsidRPr="00A340ED">
        <w:rPr>
          <w:rFonts w:ascii="Arial Armenian" w:hAnsi="Arial Armenian" w:cs="Sylfaen"/>
          <w:sz w:val="20"/>
          <w:lang w:val="es-ES"/>
        </w:rPr>
        <w:t xml:space="preserve"> </w:t>
      </w:r>
      <w:r w:rsidRPr="00A340ED">
        <w:rPr>
          <w:rFonts w:ascii="Sylfaen" w:hAnsi="Sylfaen" w:cs="Sylfaen"/>
          <w:sz w:val="20"/>
        </w:rPr>
        <w:t>կապիտալում</w:t>
      </w:r>
      <w:r w:rsidRPr="00A340ED">
        <w:rPr>
          <w:rFonts w:ascii="Arial Armenian" w:hAnsi="Arial Armenian" w:cs="Sylfaen"/>
          <w:sz w:val="20"/>
          <w:lang w:val="es-ES"/>
        </w:rPr>
        <w:t xml:space="preserve"> </w:t>
      </w:r>
      <w:r w:rsidRPr="00A340ED">
        <w:rPr>
          <w:rFonts w:ascii="Sylfaen" w:hAnsi="Sylfaen" w:cs="Sylfaen"/>
          <w:sz w:val="20"/>
        </w:rPr>
        <w:t>քվեարկող</w:t>
      </w:r>
      <w:r w:rsidRPr="00A340ED">
        <w:rPr>
          <w:rFonts w:ascii="Arial Armenian" w:hAnsi="Arial Armenian" w:cs="Sylfaen"/>
          <w:sz w:val="20"/>
          <w:lang w:val="es-ES"/>
        </w:rPr>
        <w:t xml:space="preserve"> </w:t>
      </w:r>
      <w:r w:rsidRPr="00A340ED">
        <w:rPr>
          <w:rFonts w:ascii="Sylfaen" w:hAnsi="Sylfaen" w:cs="Sylfaen"/>
          <w:sz w:val="20"/>
        </w:rPr>
        <w:t>բաժնետոմսերի</w:t>
      </w:r>
      <w:r w:rsidRPr="00A340ED">
        <w:rPr>
          <w:rFonts w:ascii="Arial Armenian" w:hAnsi="Arial Armenian" w:cs="Sylfaen"/>
          <w:sz w:val="20"/>
          <w:lang w:val="es-ES"/>
        </w:rPr>
        <w:t xml:space="preserve"> (</w:t>
      </w:r>
      <w:r w:rsidRPr="00A340ED">
        <w:rPr>
          <w:rFonts w:ascii="Sylfaen" w:hAnsi="Sylfaen" w:cs="Sylfaen"/>
          <w:sz w:val="20"/>
        </w:rPr>
        <w:t>բաժնեմասերի</w:t>
      </w:r>
      <w:r w:rsidRPr="00A340ED">
        <w:rPr>
          <w:rFonts w:ascii="Arial Armenian" w:hAnsi="Arial Armenian" w:cs="Sylfaen"/>
          <w:sz w:val="20"/>
          <w:lang w:val="es-ES"/>
        </w:rPr>
        <w:t xml:space="preserve">, </w:t>
      </w:r>
      <w:r w:rsidRPr="00A340ED">
        <w:rPr>
          <w:rFonts w:ascii="Sylfaen" w:hAnsi="Sylfaen" w:cs="Sylfaen"/>
          <w:sz w:val="20"/>
        </w:rPr>
        <w:t>փայերի</w:t>
      </w:r>
      <w:r w:rsidRPr="00A340ED">
        <w:rPr>
          <w:rFonts w:ascii="Arial Armenian" w:hAnsi="Arial Armenian" w:cs="Sylfaen"/>
          <w:sz w:val="20"/>
          <w:lang w:val="es-ES"/>
        </w:rPr>
        <w:t xml:space="preserve">) </w:t>
      </w:r>
      <w:r w:rsidRPr="00A340ED">
        <w:rPr>
          <w:rFonts w:ascii="Sylfaen" w:hAnsi="Sylfaen" w:cs="Sylfaen"/>
          <w:sz w:val="20"/>
        </w:rPr>
        <w:t>ավել</w:t>
      </w:r>
      <w:r w:rsidRPr="00A340ED">
        <w:rPr>
          <w:rFonts w:ascii="Arial Armenian" w:hAnsi="Arial Armenian" w:cs="Sylfaen"/>
          <w:sz w:val="20"/>
          <w:lang w:val="es-ES"/>
        </w:rPr>
        <w:t xml:space="preserve"> </w:t>
      </w:r>
      <w:r w:rsidRPr="00A340ED">
        <w:rPr>
          <w:rFonts w:ascii="Sylfaen" w:hAnsi="Sylfaen" w:cs="Sylfaen"/>
          <w:sz w:val="20"/>
        </w:rPr>
        <w:t>քան</w:t>
      </w:r>
      <w:r w:rsidRPr="00A340ED">
        <w:rPr>
          <w:rFonts w:ascii="Arial Armenian" w:hAnsi="Arial Armenian" w:cs="Sylfaen"/>
          <w:sz w:val="20"/>
          <w:lang w:val="es-ES"/>
        </w:rPr>
        <w:t xml:space="preserve"> </w:t>
      </w:r>
      <w:r w:rsidRPr="00A340ED">
        <w:rPr>
          <w:rFonts w:ascii="Sylfaen" w:hAnsi="Sylfaen" w:cs="Sylfaen"/>
          <w:sz w:val="20"/>
        </w:rPr>
        <w:t>տաս</w:t>
      </w:r>
      <w:r w:rsidRPr="00A340ED">
        <w:rPr>
          <w:rFonts w:ascii="Arial Armenian" w:hAnsi="Arial Armenian" w:cs="Sylfaen"/>
          <w:sz w:val="20"/>
          <w:lang w:val="es-ES"/>
        </w:rPr>
        <w:t xml:space="preserve"> </w:t>
      </w:r>
      <w:r w:rsidRPr="00A340ED">
        <w:rPr>
          <w:rFonts w:ascii="Sylfaen" w:hAnsi="Sylfaen" w:cs="Sylfaen"/>
          <w:sz w:val="20"/>
        </w:rPr>
        <w:t>տոկոսը</w:t>
      </w:r>
      <w:r w:rsidRPr="00A340ED">
        <w:rPr>
          <w:rFonts w:ascii="Arial Armenian" w:hAnsi="Arial Armenian" w:cs="Sylfaen"/>
          <w:sz w:val="20"/>
          <w:lang w:val="es-ES"/>
        </w:rPr>
        <w:t xml:space="preserve">, </w:t>
      </w:r>
      <w:r w:rsidRPr="00A340ED">
        <w:rPr>
          <w:rFonts w:ascii="Sylfaen" w:hAnsi="Sylfaen" w:cs="Sylfaen"/>
          <w:sz w:val="20"/>
        </w:rPr>
        <w:t>ներառյալ</w:t>
      </w:r>
      <w:r w:rsidRPr="00A340ED">
        <w:rPr>
          <w:rFonts w:ascii="Arial Armenian" w:hAnsi="Arial Armenian" w:cs="Sylfaen"/>
          <w:sz w:val="20"/>
          <w:lang w:val="es-ES"/>
        </w:rPr>
        <w:t xml:space="preserve"> </w:t>
      </w:r>
      <w:r w:rsidRPr="00A340ED">
        <w:rPr>
          <w:rFonts w:ascii="Sylfaen" w:hAnsi="Sylfaen" w:cs="Sylfaen"/>
          <w:sz w:val="20"/>
        </w:rPr>
        <w:t>ըստ</w:t>
      </w:r>
      <w:r w:rsidRPr="00A340ED">
        <w:rPr>
          <w:rFonts w:ascii="Arial Armenian" w:hAnsi="Arial Armenian" w:cs="Sylfaen"/>
          <w:sz w:val="20"/>
          <w:lang w:val="es-ES"/>
        </w:rPr>
        <w:t xml:space="preserve"> </w:t>
      </w:r>
      <w:r w:rsidRPr="00A340ED">
        <w:rPr>
          <w:rFonts w:ascii="Sylfaen" w:hAnsi="Sylfaen" w:cs="Sylfaen"/>
          <w:sz w:val="20"/>
        </w:rPr>
        <w:t>ներկայացնողի</w:t>
      </w:r>
      <w:r w:rsidRPr="00A340ED">
        <w:rPr>
          <w:rFonts w:ascii="Arial Armenian" w:hAnsi="Arial Armenian" w:cs="Sylfaen"/>
          <w:sz w:val="20"/>
          <w:lang w:val="es-ES"/>
        </w:rPr>
        <w:t xml:space="preserve"> </w:t>
      </w:r>
      <w:r w:rsidRPr="00A340ED">
        <w:rPr>
          <w:rFonts w:ascii="Sylfaen" w:hAnsi="Sylfaen" w:cs="Sylfaen"/>
          <w:sz w:val="20"/>
        </w:rPr>
        <w:t>բաժնետոմսերը</w:t>
      </w:r>
      <w:r w:rsidRPr="00A340ED">
        <w:rPr>
          <w:rFonts w:ascii="Arial Armenian" w:hAnsi="Arial Armenian" w:cs="Sylfaen"/>
          <w:sz w:val="20"/>
          <w:lang w:val="es-ES"/>
        </w:rPr>
        <w:t xml:space="preserve">, </w:t>
      </w:r>
      <w:r w:rsidRPr="00A340ED">
        <w:rPr>
          <w:rFonts w:ascii="Sylfaen" w:hAnsi="Sylfaen" w:cs="Sylfaen"/>
          <w:sz w:val="20"/>
        </w:rPr>
        <w:t>կամ</w:t>
      </w:r>
      <w:r w:rsidRPr="00A340ED">
        <w:rPr>
          <w:rFonts w:ascii="Arial Armenian" w:hAnsi="Arial Armenian" w:cs="Sylfaen"/>
          <w:sz w:val="20"/>
          <w:lang w:val="es-ES"/>
        </w:rPr>
        <w:t xml:space="preserve"> </w:t>
      </w:r>
      <w:r w:rsidRPr="00A340ED">
        <w:rPr>
          <w:rFonts w:ascii="Sylfaen" w:hAnsi="Sylfaen" w:cs="Sylfaen"/>
          <w:sz w:val="20"/>
        </w:rPr>
        <w:t>այն</w:t>
      </w:r>
      <w:r w:rsidRPr="00A340ED">
        <w:rPr>
          <w:rFonts w:ascii="Arial Armenian" w:hAnsi="Arial Armenian" w:cs="Sylfaen"/>
          <w:sz w:val="20"/>
          <w:lang w:val="es-ES"/>
        </w:rPr>
        <w:t xml:space="preserve"> </w:t>
      </w:r>
      <w:r w:rsidRPr="00A340ED">
        <w:rPr>
          <w:rFonts w:ascii="Sylfaen" w:hAnsi="Sylfaen" w:cs="Sylfaen"/>
          <w:sz w:val="20"/>
        </w:rPr>
        <w:t>անձի</w:t>
      </w:r>
      <w:r w:rsidRPr="00A340ED">
        <w:rPr>
          <w:rFonts w:ascii="Arial Armenian" w:hAnsi="Arial Armenian" w:cs="Sylfaen"/>
          <w:sz w:val="20"/>
          <w:lang w:val="es-ES"/>
        </w:rPr>
        <w:t xml:space="preserve"> (</w:t>
      </w:r>
      <w:r w:rsidRPr="00A340ED">
        <w:rPr>
          <w:rFonts w:ascii="Sylfaen" w:hAnsi="Sylfaen" w:cs="Sylfaen"/>
          <w:sz w:val="20"/>
        </w:rPr>
        <w:t>անձանց</w:t>
      </w:r>
      <w:r w:rsidRPr="00A340ED">
        <w:rPr>
          <w:rFonts w:ascii="Arial Armenian" w:hAnsi="Arial Armenian" w:cs="Sylfaen"/>
          <w:sz w:val="20"/>
          <w:lang w:val="es-ES"/>
        </w:rPr>
        <w:t xml:space="preserve">) </w:t>
      </w:r>
      <w:r w:rsidRPr="00A340ED">
        <w:rPr>
          <w:rFonts w:ascii="Sylfaen" w:hAnsi="Sylfaen" w:cs="Sylfaen"/>
          <w:sz w:val="20"/>
        </w:rPr>
        <w:t>տվյալները</w:t>
      </w:r>
      <w:r w:rsidRPr="00A340ED">
        <w:rPr>
          <w:rFonts w:ascii="Arial Armenian" w:hAnsi="Arial Armenian" w:cs="Sylfaen"/>
          <w:sz w:val="20"/>
          <w:lang w:val="es-ES"/>
        </w:rPr>
        <w:t xml:space="preserve">, </w:t>
      </w:r>
      <w:r w:rsidRPr="00A340ED">
        <w:rPr>
          <w:rFonts w:ascii="Sylfaen" w:hAnsi="Sylfaen" w:cs="Sylfaen"/>
          <w:sz w:val="20"/>
        </w:rPr>
        <w:t>ով</w:t>
      </w:r>
      <w:r w:rsidRPr="00A340ED">
        <w:rPr>
          <w:rFonts w:ascii="Arial Armenian" w:hAnsi="Arial Armenian" w:cs="Sylfaen"/>
          <w:sz w:val="20"/>
          <w:lang w:val="es-ES"/>
        </w:rPr>
        <w:t xml:space="preserve"> </w:t>
      </w:r>
      <w:r w:rsidRPr="00A340ED">
        <w:rPr>
          <w:rFonts w:ascii="Sylfaen" w:hAnsi="Sylfaen" w:cs="Sylfaen"/>
          <w:sz w:val="20"/>
        </w:rPr>
        <w:t>իրավունք</w:t>
      </w:r>
      <w:r w:rsidRPr="00A340ED">
        <w:rPr>
          <w:rFonts w:ascii="Arial Armenian" w:hAnsi="Arial Armenian" w:cs="Sylfaen"/>
          <w:sz w:val="20"/>
          <w:lang w:val="es-ES"/>
        </w:rPr>
        <w:t xml:space="preserve"> </w:t>
      </w:r>
      <w:r w:rsidRPr="00A340ED">
        <w:rPr>
          <w:rFonts w:ascii="Sylfaen" w:hAnsi="Sylfaen" w:cs="Sylfaen"/>
          <w:sz w:val="20"/>
        </w:rPr>
        <w:t>ունի</w:t>
      </w:r>
      <w:r w:rsidRPr="00A340ED">
        <w:rPr>
          <w:rFonts w:ascii="Arial Armenian" w:hAnsi="Arial Armenian" w:cs="Sylfaen"/>
          <w:sz w:val="20"/>
          <w:lang w:val="es-ES"/>
        </w:rPr>
        <w:t xml:space="preserve"> </w:t>
      </w:r>
      <w:r w:rsidRPr="00A340ED">
        <w:rPr>
          <w:rFonts w:ascii="Sylfaen" w:hAnsi="Sylfaen" w:cs="Sylfaen"/>
          <w:sz w:val="20"/>
        </w:rPr>
        <w:t>նշանակելու</w:t>
      </w:r>
      <w:r w:rsidRPr="00A340ED">
        <w:rPr>
          <w:rFonts w:ascii="Arial Armenian" w:hAnsi="Arial Armenian" w:cs="Sylfaen"/>
          <w:sz w:val="20"/>
          <w:lang w:val="es-ES"/>
        </w:rPr>
        <w:t xml:space="preserve"> </w:t>
      </w:r>
      <w:r w:rsidRPr="00A340ED">
        <w:rPr>
          <w:rFonts w:ascii="Sylfaen" w:hAnsi="Sylfaen" w:cs="Sylfaen"/>
          <w:sz w:val="20"/>
        </w:rPr>
        <w:t>կամ</w:t>
      </w:r>
      <w:r w:rsidRPr="00A340ED">
        <w:rPr>
          <w:rFonts w:ascii="Arial Armenian" w:hAnsi="Arial Armenian" w:cs="Sylfaen"/>
          <w:sz w:val="20"/>
          <w:lang w:val="es-ES"/>
        </w:rPr>
        <w:t xml:space="preserve"> </w:t>
      </w:r>
      <w:r w:rsidRPr="00A340ED">
        <w:rPr>
          <w:rFonts w:ascii="Sylfaen" w:hAnsi="Sylfaen" w:cs="Sylfaen"/>
          <w:sz w:val="20"/>
        </w:rPr>
        <w:t>ազատելու</w:t>
      </w:r>
      <w:r w:rsidRPr="00A340ED">
        <w:rPr>
          <w:rFonts w:ascii="Arial Armenian" w:hAnsi="Arial Armenian" w:cs="Sylfaen"/>
          <w:sz w:val="20"/>
          <w:lang w:val="es-ES"/>
        </w:rPr>
        <w:t xml:space="preserve"> </w:t>
      </w:r>
      <w:r w:rsidRPr="00A340ED">
        <w:rPr>
          <w:rFonts w:ascii="Sylfaen" w:hAnsi="Sylfaen" w:cs="Sylfaen"/>
          <w:sz w:val="20"/>
        </w:rPr>
        <w:t>մասնակցի</w:t>
      </w:r>
      <w:r w:rsidRPr="00A340ED">
        <w:rPr>
          <w:rFonts w:ascii="Arial Armenian" w:hAnsi="Arial Armenian" w:cs="Sylfaen"/>
          <w:sz w:val="20"/>
          <w:lang w:val="es-ES"/>
        </w:rPr>
        <w:t xml:space="preserve"> </w:t>
      </w:r>
      <w:r w:rsidRPr="00A340ED">
        <w:rPr>
          <w:rFonts w:ascii="Sylfaen" w:hAnsi="Sylfaen" w:cs="Sylfaen"/>
          <w:sz w:val="20"/>
        </w:rPr>
        <w:t>գործադիր</w:t>
      </w:r>
      <w:r w:rsidRPr="00A340ED">
        <w:rPr>
          <w:rFonts w:ascii="Arial Armenian" w:hAnsi="Arial Armenian" w:cs="Sylfaen"/>
          <w:sz w:val="20"/>
          <w:lang w:val="es-ES"/>
        </w:rPr>
        <w:t xml:space="preserve"> </w:t>
      </w:r>
      <w:r w:rsidRPr="00A340ED">
        <w:rPr>
          <w:rFonts w:ascii="Sylfaen" w:hAnsi="Sylfaen" w:cs="Sylfaen"/>
          <w:sz w:val="20"/>
        </w:rPr>
        <w:t>մարմնի</w:t>
      </w:r>
      <w:r w:rsidRPr="00A340ED">
        <w:rPr>
          <w:rFonts w:ascii="Arial Armenian" w:hAnsi="Arial Armenian" w:cs="Sylfaen"/>
          <w:sz w:val="20"/>
          <w:lang w:val="es-ES"/>
        </w:rPr>
        <w:t xml:space="preserve"> </w:t>
      </w:r>
      <w:r w:rsidRPr="00A340ED">
        <w:rPr>
          <w:rFonts w:ascii="Sylfaen" w:hAnsi="Sylfaen" w:cs="Sylfaen"/>
          <w:sz w:val="20"/>
        </w:rPr>
        <w:t>անդամներին</w:t>
      </w:r>
      <w:r w:rsidRPr="00A340ED">
        <w:rPr>
          <w:rFonts w:ascii="Arial Armenian" w:hAnsi="Arial Armenian" w:cs="Sylfaen"/>
          <w:sz w:val="20"/>
          <w:lang w:val="es-ES"/>
        </w:rPr>
        <w:t xml:space="preserve">, </w:t>
      </w:r>
      <w:r w:rsidRPr="00A340ED">
        <w:rPr>
          <w:rFonts w:ascii="Sylfaen" w:hAnsi="Sylfaen" w:cs="Sylfaen"/>
          <w:sz w:val="20"/>
        </w:rPr>
        <w:t>կամ</w:t>
      </w:r>
      <w:r w:rsidRPr="00A340ED">
        <w:rPr>
          <w:rFonts w:ascii="Arial Armenian" w:hAnsi="Arial Armenian" w:cs="Sylfaen"/>
          <w:sz w:val="20"/>
          <w:lang w:val="es-ES"/>
        </w:rPr>
        <w:t xml:space="preserve"> </w:t>
      </w:r>
      <w:r w:rsidRPr="00A340ED">
        <w:rPr>
          <w:rFonts w:ascii="Sylfaen" w:hAnsi="Sylfaen" w:cs="Sylfaen"/>
          <w:sz w:val="20"/>
        </w:rPr>
        <w:t>ստանում</w:t>
      </w:r>
      <w:r w:rsidRPr="00A340ED">
        <w:rPr>
          <w:rFonts w:ascii="Arial Armenian" w:hAnsi="Arial Armenian" w:cs="Sylfaen"/>
          <w:sz w:val="20"/>
          <w:lang w:val="es-ES"/>
        </w:rPr>
        <w:t xml:space="preserve"> </w:t>
      </w:r>
      <w:r w:rsidRPr="00A340ED">
        <w:rPr>
          <w:rFonts w:ascii="Sylfaen" w:hAnsi="Sylfaen" w:cs="Sylfaen"/>
          <w:sz w:val="20"/>
        </w:rPr>
        <w:t>է</w:t>
      </w:r>
      <w:r w:rsidRPr="00A340ED">
        <w:rPr>
          <w:rFonts w:ascii="Arial Armenian" w:hAnsi="Arial Armenian" w:cs="Sylfaen"/>
          <w:sz w:val="20"/>
          <w:lang w:val="es-ES"/>
        </w:rPr>
        <w:t xml:space="preserve"> </w:t>
      </w:r>
      <w:r w:rsidRPr="00A340ED">
        <w:rPr>
          <w:rFonts w:ascii="Sylfaen" w:hAnsi="Sylfaen" w:cs="Sylfaen"/>
          <w:sz w:val="20"/>
        </w:rPr>
        <w:t>մասնակցի</w:t>
      </w:r>
      <w:r w:rsidRPr="00A340ED">
        <w:rPr>
          <w:rFonts w:ascii="Arial Armenian" w:hAnsi="Arial Armenian" w:cs="Sylfaen"/>
          <w:sz w:val="20"/>
          <w:lang w:val="es-ES"/>
        </w:rPr>
        <w:t xml:space="preserve"> </w:t>
      </w:r>
      <w:r w:rsidRPr="00A340ED">
        <w:rPr>
          <w:rFonts w:ascii="Sylfaen" w:hAnsi="Sylfaen" w:cs="Sylfaen"/>
          <w:sz w:val="20"/>
        </w:rPr>
        <w:t>կողմից</w:t>
      </w:r>
      <w:r w:rsidRPr="00A340ED">
        <w:rPr>
          <w:rFonts w:ascii="Arial Armenian" w:hAnsi="Arial Armenian" w:cs="Sylfaen"/>
          <w:sz w:val="20"/>
          <w:lang w:val="es-ES"/>
        </w:rPr>
        <w:t xml:space="preserve"> </w:t>
      </w:r>
      <w:r w:rsidRPr="00A340ED">
        <w:rPr>
          <w:rFonts w:ascii="Sylfaen" w:hAnsi="Sylfaen" w:cs="Sylfaen"/>
          <w:sz w:val="20"/>
        </w:rPr>
        <w:t>իրականացվող</w:t>
      </w:r>
      <w:r w:rsidRPr="00A340ED">
        <w:rPr>
          <w:rFonts w:ascii="Arial Armenian" w:hAnsi="Arial Armenian" w:cs="Sylfaen"/>
          <w:sz w:val="20"/>
          <w:lang w:val="es-ES"/>
        </w:rPr>
        <w:t xml:space="preserve"> </w:t>
      </w:r>
      <w:r w:rsidRPr="00A340ED">
        <w:rPr>
          <w:rFonts w:ascii="Sylfaen" w:hAnsi="Sylfaen" w:cs="Sylfaen"/>
          <w:sz w:val="20"/>
        </w:rPr>
        <w:t>ձեռնարկատիրական</w:t>
      </w:r>
      <w:r w:rsidRPr="00A340ED">
        <w:rPr>
          <w:rFonts w:ascii="Arial Armenian" w:hAnsi="Arial Armenian" w:cs="Sylfaen"/>
          <w:sz w:val="20"/>
          <w:lang w:val="es-ES"/>
        </w:rPr>
        <w:t xml:space="preserve"> </w:t>
      </w:r>
      <w:r w:rsidRPr="00A340ED">
        <w:rPr>
          <w:rFonts w:ascii="Sylfaen" w:hAnsi="Sylfaen" w:cs="Sylfaen"/>
          <w:sz w:val="20"/>
        </w:rPr>
        <w:t>կամ</w:t>
      </w:r>
      <w:r w:rsidRPr="00A340ED">
        <w:rPr>
          <w:rFonts w:ascii="Arial Armenian" w:hAnsi="Arial Armenian" w:cs="Sylfaen"/>
          <w:sz w:val="20"/>
          <w:lang w:val="es-ES"/>
        </w:rPr>
        <w:t xml:space="preserve"> </w:t>
      </w:r>
      <w:r w:rsidRPr="00A340ED">
        <w:rPr>
          <w:rFonts w:ascii="Sylfaen" w:hAnsi="Sylfaen" w:cs="Sylfaen"/>
          <w:sz w:val="20"/>
        </w:rPr>
        <w:t>այլ</w:t>
      </w:r>
      <w:r w:rsidRPr="00A340ED">
        <w:rPr>
          <w:rFonts w:ascii="Arial Armenian" w:hAnsi="Arial Armenian" w:cs="Sylfaen"/>
          <w:sz w:val="20"/>
          <w:lang w:val="es-ES"/>
        </w:rPr>
        <w:t xml:space="preserve"> </w:t>
      </w:r>
      <w:r w:rsidRPr="00A340ED">
        <w:rPr>
          <w:rFonts w:ascii="Sylfaen" w:hAnsi="Sylfaen" w:cs="Sylfaen"/>
          <w:sz w:val="20"/>
        </w:rPr>
        <w:t>գործունեության</w:t>
      </w:r>
      <w:r w:rsidRPr="00A340ED">
        <w:rPr>
          <w:rFonts w:ascii="Arial Armenian" w:hAnsi="Arial Armenian" w:cs="Sylfaen"/>
          <w:sz w:val="20"/>
          <w:lang w:val="es-ES"/>
        </w:rPr>
        <w:t xml:space="preserve"> </w:t>
      </w:r>
      <w:r w:rsidRPr="00A340ED">
        <w:rPr>
          <w:rFonts w:ascii="Sylfaen" w:hAnsi="Sylfaen" w:cs="Sylfaen"/>
          <w:sz w:val="20"/>
        </w:rPr>
        <w:t>արդյունքում</w:t>
      </w:r>
      <w:r w:rsidRPr="00A340ED">
        <w:rPr>
          <w:rFonts w:ascii="Arial Armenian" w:hAnsi="Arial Armenian" w:cs="Sylfaen"/>
          <w:sz w:val="20"/>
          <w:lang w:val="es-ES"/>
        </w:rPr>
        <w:t xml:space="preserve"> </w:t>
      </w:r>
      <w:r w:rsidRPr="00A340ED">
        <w:rPr>
          <w:rFonts w:ascii="Sylfaen" w:hAnsi="Sylfaen" w:cs="Sylfaen"/>
          <w:sz w:val="20"/>
        </w:rPr>
        <w:t>ստացված</w:t>
      </w:r>
      <w:r w:rsidRPr="00A340ED">
        <w:rPr>
          <w:rFonts w:ascii="Arial Armenian" w:hAnsi="Arial Armenian" w:cs="Sylfaen"/>
          <w:sz w:val="20"/>
          <w:lang w:val="es-ES"/>
        </w:rPr>
        <w:t xml:space="preserve"> </w:t>
      </w:r>
      <w:r w:rsidRPr="00A340ED">
        <w:rPr>
          <w:rFonts w:ascii="Sylfaen" w:hAnsi="Sylfaen" w:cs="Sylfaen"/>
          <w:sz w:val="20"/>
        </w:rPr>
        <w:t>շահույթի</w:t>
      </w:r>
      <w:r w:rsidRPr="00A340ED">
        <w:rPr>
          <w:rFonts w:ascii="Arial Armenian" w:hAnsi="Arial Armenian" w:cs="Sylfaen"/>
          <w:sz w:val="20"/>
          <w:lang w:val="es-ES"/>
        </w:rPr>
        <w:t xml:space="preserve"> </w:t>
      </w:r>
      <w:r w:rsidRPr="00A340ED">
        <w:rPr>
          <w:rFonts w:ascii="Sylfaen" w:hAnsi="Sylfaen" w:cs="Sylfaen"/>
          <w:sz w:val="20"/>
        </w:rPr>
        <w:t>տասնհինգ</w:t>
      </w:r>
      <w:r w:rsidRPr="00A340ED">
        <w:rPr>
          <w:rFonts w:ascii="Arial Armenian" w:hAnsi="Arial Armenian" w:cs="Sylfaen"/>
          <w:sz w:val="20"/>
          <w:lang w:val="es-ES"/>
        </w:rPr>
        <w:t xml:space="preserve"> </w:t>
      </w:r>
      <w:r w:rsidRPr="00A340ED">
        <w:rPr>
          <w:rFonts w:ascii="Sylfaen" w:hAnsi="Sylfaen" w:cs="Sylfaen"/>
          <w:sz w:val="20"/>
        </w:rPr>
        <w:t>տոկոսից</w:t>
      </w:r>
      <w:r w:rsidRPr="00A340ED">
        <w:rPr>
          <w:rFonts w:ascii="Arial Armenian" w:hAnsi="Arial Armenian" w:cs="Sylfaen"/>
          <w:sz w:val="20"/>
          <w:lang w:val="es-ES"/>
        </w:rPr>
        <w:t xml:space="preserve"> </w:t>
      </w:r>
      <w:r w:rsidRPr="00A340ED">
        <w:rPr>
          <w:rFonts w:ascii="Sylfaen" w:hAnsi="Sylfaen" w:cs="Sylfaen"/>
          <w:sz w:val="20"/>
        </w:rPr>
        <w:t>ավելին</w:t>
      </w:r>
      <w:r w:rsidRPr="00A340ED">
        <w:rPr>
          <w:rFonts w:ascii="Arial Armenian" w:hAnsi="Arial Armenian" w:cs="Sylfaen"/>
          <w:sz w:val="20"/>
          <w:lang w:val="es-ES"/>
        </w:rPr>
        <w:t xml:space="preserve"> (</w:t>
      </w:r>
      <w:r w:rsidRPr="00A340ED">
        <w:rPr>
          <w:rFonts w:ascii="Sylfaen" w:hAnsi="Sylfaen" w:cs="Sylfaen"/>
          <w:sz w:val="20"/>
        </w:rPr>
        <w:t>իրական</w:t>
      </w:r>
      <w:r w:rsidRPr="00A340ED">
        <w:rPr>
          <w:rFonts w:ascii="Arial Armenian" w:hAnsi="Arial Armenian" w:cs="Sylfaen"/>
          <w:sz w:val="20"/>
          <w:lang w:val="es-ES"/>
        </w:rPr>
        <w:t xml:space="preserve"> </w:t>
      </w:r>
      <w:r w:rsidRPr="00A340ED">
        <w:rPr>
          <w:rFonts w:ascii="Sylfaen" w:hAnsi="Sylfaen" w:cs="Sylfaen"/>
          <w:sz w:val="20"/>
        </w:rPr>
        <w:t>շահառուներ</w:t>
      </w:r>
      <w:r w:rsidRPr="00A340ED">
        <w:rPr>
          <w:rFonts w:ascii="Arial Armenian" w:hAnsi="Arial Armenian" w:cs="Sylfaen"/>
          <w:sz w:val="20"/>
          <w:lang w:val="es-ES"/>
        </w:rPr>
        <w:t xml:space="preserve">)** </w:t>
      </w:r>
      <w:r w:rsidRPr="00A340ED">
        <w:rPr>
          <w:rFonts w:ascii="Sylfaen" w:hAnsi="Sylfaen" w:cs="Sylfaen"/>
          <w:sz w:val="20"/>
          <w:lang w:val="es-ES"/>
        </w:rPr>
        <w:t>և</w:t>
      </w:r>
      <w:r w:rsidRPr="00A340ED">
        <w:rPr>
          <w:rFonts w:ascii="Arial Armenian" w:hAnsi="Arial Armenian" w:cs="Sylfaen"/>
          <w:sz w:val="20"/>
          <w:lang w:val="es-ES"/>
        </w:rPr>
        <w:t xml:space="preserve"> </w:t>
      </w:r>
      <w:r w:rsidRPr="00A340ED">
        <w:rPr>
          <w:rFonts w:ascii="Sylfaen" w:hAnsi="Sylfaen" w:cs="Sylfaen"/>
          <w:sz w:val="20"/>
          <w:lang w:val="es-ES"/>
        </w:rPr>
        <w:lastRenderedPageBreak/>
        <w:t>հավաստում</w:t>
      </w:r>
      <w:r w:rsidRPr="00A340ED">
        <w:rPr>
          <w:rFonts w:ascii="Arial Armenian" w:hAnsi="Arial Armenian" w:cs="Sylfaen"/>
          <w:sz w:val="20"/>
          <w:lang w:val="es-ES"/>
        </w:rPr>
        <w:t xml:space="preserve">, </w:t>
      </w:r>
      <w:r w:rsidRPr="00A340ED">
        <w:rPr>
          <w:rFonts w:ascii="Sylfaen" w:hAnsi="Sylfaen" w:cs="Sylfaen"/>
          <w:sz w:val="20"/>
          <w:lang w:val="es-ES"/>
        </w:rPr>
        <w:t>որ</w:t>
      </w:r>
      <w:r w:rsidRPr="00A340ED">
        <w:rPr>
          <w:rFonts w:ascii="Arial Armenian" w:hAnsi="Arial Armenian" w:cs="Sylfaen"/>
          <w:sz w:val="20"/>
          <w:lang w:val="es-ES"/>
        </w:rPr>
        <w:t xml:space="preserve"> </w:t>
      </w:r>
      <w:r w:rsidRPr="00A340ED">
        <w:rPr>
          <w:rFonts w:ascii="Sylfaen" w:hAnsi="Sylfaen" w:cs="Sylfaen"/>
          <w:sz w:val="20"/>
          <w:lang w:val="es-ES"/>
        </w:rPr>
        <w:t>իրական</w:t>
      </w:r>
      <w:r w:rsidRPr="00A340ED">
        <w:rPr>
          <w:rFonts w:ascii="Arial Armenian" w:hAnsi="Arial Armenian" w:cs="Sylfaen"/>
          <w:sz w:val="20"/>
          <w:lang w:val="es-ES"/>
        </w:rPr>
        <w:t xml:space="preserve"> </w:t>
      </w:r>
      <w:r w:rsidRPr="00A340ED">
        <w:rPr>
          <w:rFonts w:ascii="Sylfaen" w:hAnsi="Sylfaen" w:cs="Sylfaen"/>
          <w:sz w:val="20"/>
          <w:lang w:val="es-ES"/>
        </w:rPr>
        <w:t>շահառուների</w:t>
      </w:r>
      <w:r w:rsidRPr="00A340ED">
        <w:rPr>
          <w:rFonts w:ascii="Arial Armenian" w:hAnsi="Arial Armenian" w:cs="Sylfaen"/>
          <w:sz w:val="20"/>
          <w:lang w:val="es-ES"/>
        </w:rPr>
        <w:t xml:space="preserve"> </w:t>
      </w:r>
      <w:r w:rsidRPr="00A340ED">
        <w:rPr>
          <w:rFonts w:ascii="Sylfaen" w:hAnsi="Sylfaen" w:cs="Sylfaen"/>
          <w:sz w:val="20"/>
          <w:lang w:val="es-ES"/>
        </w:rPr>
        <w:t>մասին</w:t>
      </w:r>
      <w:r w:rsidRPr="00A340ED">
        <w:rPr>
          <w:rFonts w:ascii="Arial Armenian" w:hAnsi="Arial Armenian" w:cs="Sylfaen"/>
          <w:sz w:val="20"/>
          <w:lang w:val="es-ES"/>
        </w:rPr>
        <w:t xml:space="preserve"> </w:t>
      </w:r>
      <w:r w:rsidRPr="00A340ED">
        <w:rPr>
          <w:rFonts w:ascii="Sylfaen" w:hAnsi="Sylfaen" w:cs="Sylfaen"/>
          <w:sz w:val="20"/>
          <w:lang w:val="es-ES"/>
        </w:rPr>
        <w:t>ներկայացված</w:t>
      </w:r>
      <w:r w:rsidRPr="00A340ED">
        <w:rPr>
          <w:rFonts w:ascii="Arial Armenian" w:hAnsi="Arial Armenian" w:cs="Sylfaen"/>
          <w:sz w:val="20"/>
          <w:lang w:val="es-ES"/>
        </w:rPr>
        <w:t xml:space="preserve"> </w:t>
      </w:r>
      <w:r w:rsidRPr="00A340ED">
        <w:rPr>
          <w:rFonts w:ascii="Sylfaen" w:hAnsi="Sylfaen" w:cs="Sylfaen"/>
          <w:sz w:val="20"/>
          <w:lang w:val="es-ES"/>
        </w:rPr>
        <w:t>տեղեկատվությունը</w:t>
      </w:r>
      <w:r w:rsidRPr="00A340ED">
        <w:rPr>
          <w:rFonts w:ascii="Arial Armenian" w:hAnsi="Arial Armenian" w:cs="Sylfaen"/>
          <w:sz w:val="20"/>
          <w:lang w:val="es-ES"/>
        </w:rPr>
        <w:t xml:space="preserve"> </w:t>
      </w:r>
      <w:r w:rsidRPr="00A340ED">
        <w:rPr>
          <w:rFonts w:ascii="Sylfaen" w:hAnsi="Sylfaen" w:cs="Sylfaen"/>
          <w:sz w:val="20"/>
          <w:lang w:val="es-ES"/>
        </w:rPr>
        <w:t>իրական</w:t>
      </w:r>
      <w:r w:rsidRPr="00A340ED">
        <w:rPr>
          <w:rFonts w:ascii="Arial Armenian" w:hAnsi="Arial Armenian" w:cs="Sylfaen"/>
          <w:sz w:val="20"/>
          <w:lang w:val="es-ES"/>
        </w:rPr>
        <w:t xml:space="preserve"> </w:t>
      </w:r>
      <w:r w:rsidRPr="00A340ED">
        <w:rPr>
          <w:rFonts w:ascii="Sylfaen" w:hAnsi="Sylfaen" w:cs="Sylfaen"/>
          <w:sz w:val="20"/>
          <w:lang w:val="es-ES"/>
        </w:rPr>
        <w:t>է</w:t>
      </w:r>
      <w:r w:rsidRPr="00A340ED">
        <w:rPr>
          <w:rFonts w:ascii="Arial Armenian" w:hAnsi="Arial Armenian" w:cs="Sylfaen"/>
          <w:sz w:val="20"/>
          <w:lang w:val="es-ES"/>
        </w:rPr>
        <w:t xml:space="preserve"> </w:t>
      </w:r>
      <w:r w:rsidRPr="00A340ED">
        <w:rPr>
          <w:rFonts w:ascii="Sylfaen" w:hAnsi="Sylfaen" w:cs="Sylfaen"/>
          <w:sz w:val="20"/>
          <w:lang w:val="es-ES"/>
        </w:rPr>
        <w:t>և</w:t>
      </w:r>
      <w:r w:rsidRPr="00A340ED">
        <w:rPr>
          <w:rFonts w:ascii="Arial Armenian" w:hAnsi="Arial Armenian" w:cs="Sylfaen"/>
          <w:sz w:val="20"/>
          <w:lang w:val="es-ES"/>
        </w:rPr>
        <w:t xml:space="preserve"> </w:t>
      </w:r>
      <w:r w:rsidRPr="00A340ED">
        <w:rPr>
          <w:rFonts w:ascii="Sylfaen" w:hAnsi="Sylfaen" w:cs="Sylfaen"/>
          <w:sz w:val="20"/>
          <w:lang w:val="es-ES"/>
        </w:rPr>
        <w:t>չի</w:t>
      </w:r>
      <w:r w:rsidRPr="00A340ED">
        <w:rPr>
          <w:rFonts w:ascii="Arial Armenian" w:hAnsi="Arial Armenian" w:cs="Sylfaen"/>
          <w:sz w:val="20"/>
          <w:lang w:val="es-ES"/>
        </w:rPr>
        <w:t xml:space="preserve"> </w:t>
      </w:r>
      <w:r w:rsidRPr="00A340ED">
        <w:rPr>
          <w:rFonts w:ascii="Sylfaen" w:hAnsi="Sylfaen" w:cs="Sylfaen"/>
          <w:sz w:val="20"/>
          <w:lang w:val="es-ES"/>
        </w:rPr>
        <w:t>պարունակում</w:t>
      </w:r>
      <w:r w:rsidRPr="00A340ED">
        <w:rPr>
          <w:rFonts w:ascii="Arial Armenian" w:hAnsi="Arial Armenian" w:cs="Sylfaen"/>
          <w:sz w:val="20"/>
          <w:lang w:val="es-ES"/>
        </w:rPr>
        <w:t xml:space="preserve"> </w:t>
      </w:r>
      <w:r w:rsidRPr="00A340ED">
        <w:rPr>
          <w:rFonts w:ascii="Sylfaen" w:hAnsi="Sylfaen" w:cs="Sylfaen"/>
          <w:sz w:val="20"/>
          <w:lang w:val="es-ES"/>
        </w:rPr>
        <w:t>ոչ</w:t>
      </w:r>
      <w:r w:rsidRPr="00A340ED">
        <w:rPr>
          <w:rFonts w:ascii="Arial Armenian" w:hAnsi="Arial Armenian" w:cs="Sylfaen"/>
          <w:sz w:val="20"/>
          <w:lang w:val="es-ES"/>
        </w:rPr>
        <w:t xml:space="preserve"> </w:t>
      </w:r>
      <w:r w:rsidRPr="00A340ED">
        <w:rPr>
          <w:rFonts w:ascii="Sylfaen" w:hAnsi="Sylfaen" w:cs="Sylfaen"/>
          <w:sz w:val="20"/>
          <w:lang w:val="es-ES"/>
        </w:rPr>
        <w:t>հավատի</w:t>
      </w:r>
      <w:r w:rsidRPr="00A340ED">
        <w:rPr>
          <w:rFonts w:ascii="Arial Armenian" w:hAnsi="Arial Armenian" w:cs="Sylfaen"/>
          <w:sz w:val="20"/>
          <w:lang w:val="es-ES"/>
        </w:rPr>
        <w:t xml:space="preserve"> </w:t>
      </w:r>
      <w:r w:rsidRPr="00A340ED">
        <w:rPr>
          <w:rFonts w:ascii="Sylfaen" w:hAnsi="Sylfaen" w:cs="Sylfaen"/>
          <w:sz w:val="20"/>
          <w:lang w:val="es-ES"/>
        </w:rPr>
        <w:t>տեղեկություններ</w:t>
      </w:r>
      <w:r w:rsidRPr="00A340ED">
        <w:rPr>
          <w:rFonts w:ascii="Arial Armenian" w:hAnsi="Arial Armenian" w:cs="Sylfaen"/>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1576D" w:rsidRPr="00137D5B" w:rsidTr="004B1466">
        <w:trPr>
          <w:jc w:val="center"/>
        </w:trPr>
        <w:tc>
          <w:tcPr>
            <w:tcW w:w="2570" w:type="dxa"/>
            <w:vAlign w:val="center"/>
          </w:tcPr>
          <w:p w:rsidR="0081576D" w:rsidRPr="00A340ED" w:rsidRDefault="0081576D" w:rsidP="004B1466">
            <w:pPr>
              <w:pStyle w:val="31"/>
              <w:spacing w:line="240" w:lineRule="auto"/>
              <w:ind w:firstLine="0"/>
              <w:jc w:val="center"/>
              <w:rPr>
                <w:rFonts w:ascii="Arial Armenian" w:hAnsi="Arial Armenian"/>
                <w:sz w:val="28"/>
                <w:vertAlign w:val="superscript"/>
                <w:lang w:val="es-ES"/>
              </w:rPr>
            </w:pPr>
            <w:r w:rsidRPr="00A340ED">
              <w:rPr>
                <w:rFonts w:ascii="Sylfaen" w:hAnsi="Sylfaen" w:cs="Sylfaen"/>
                <w:sz w:val="28"/>
                <w:vertAlign w:val="superscript"/>
              </w:rPr>
              <w:t>Անունը</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Ազգանունը</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Հայրանունը</w:t>
            </w:r>
          </w:p>
        </w:tc>
        <w:tc>
          <w:tcPr>
            <w:tcW w:w="3960" w:type="dxa"/>
            <w:vAlign w:val="center"/>
          </w:tcPr>
          <w:p w:rsidR="0081576D" w:rsidRPr="00A340ED" w:rsidRDefault="0081576D" w:rsidP="004B1466">
            <w:pPr>
              <w:pStyle w:val="31"/>
              <w:spacing w:line="240" w:lineRule="auto"/>
              <w:ind w:firstLine="0"/>
              <w:jc w:val="center"/>
              <w:rPr>
                <w:rFonts w:ascii="Arial Armenian" w:hAnsi="Arial Armenian"/>
                <w:sz w:val="28"/>
                <w:vertAlign w:val="superscript"/>
                <w:lang w:val="es-ES"/>
              </w:rPr>
            </w:pPr>
            <w:r w:rsidRPr="00A340ED">
              <w:rPr>
                <w:rFonts w:ascii="Sylfaen" w:hAnsi="Sylfaen" w:cs="Sylfaen"/>
                <w:sz w:val="28"/>
                <w:vertAlign w:val="superscript"/>
              </w:rPr>
              <w:t>ՀՀ</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քաղաքացիների</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համար</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նույնականացման</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քարտի</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կամ</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անձնագրի</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կամ</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ՀՀ</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օրենսդրությամբ</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նախատեսված</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անձը</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հաստատող</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փաստաթղթի</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տեսակը</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և</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համարը</w:t>
            </w:r>
            <w:r w:rsidRPr="00A340ED">
              <w:rPr>
                <w:rFonts w:ascii="Arial Armenian" w:hAnsi="Arial Armenian"/>
                <w:sz w:val="28"/>
                <w:vertAlign w:val="superscript"/>
                <w:lang w:val="es-ES"/>
              </w:rPr>
              <w:t xml:space="preserve"> </w:t>
            </w:r>
          </w:p>
        </w:tc>
        <w:tc>
          <w:tcPr>
            <w:tcW w:w="3370" w:type="dxa"/>
          </w:tcPr>
          <w:p w:rsidR="0081576D" w:rsidRPr="00A340ED" w:rsidRDefault="0081576D" w:rsidP="004B1466">
            <w:pPr>
              <w:pStyle w:val="31"/>
              <w:spacing w:line="240" w:lineRule="auto"/>
              <w:ind w:firstLine="0"/>
              <w:jc w:val="center"/>
              <w:rPr>
                <w:rFonts w:ascii="Arial Armenian" w:hAnsi="Arial Armenian"/>
                <w:sz w:val="28"/>
                <w:vertAlign w:val="superscript"/>
                <w:lang w:val="es-ES"/>
              </w:rPr>
            </w:pPr>
            <w:r w:rsidRPr="00A340ED">
              <w:rPr>
                <w:rFonts w:ascii="Sylfaen" w:hAnsi="Sylfaen" w:cs="Sylfaen"/>
                <w:sz w:val="28"/>
                <w:vertAlign w:val="superscript"/>
              </w:rPr>
              <w:t>Օտարերկրյա</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քաղաքացիների</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համար</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համապատասխան</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երկրի</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օրենսդրությամբ</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նախատեսված</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անձը</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հաստատող</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փաստաթղթի</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տեսակը</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և</w:t>
            </w:r>
            <w:r w:rsidRPr="00A340ED">
              <w:rPr>
                <w:rFonts w:ascii="Arial Armenian" w:hAnsi="Arial Armenian"/>
                <w:sz w:val="28"/>
                <w:vertAlign w:val="superscript"/>
                <w:lang w:val="es-ES"/>
              </w:rPr>
              <w:t xml:space="preserve"> </w:t>
            </w:r>
            <w:r w:rsidRPr="00A340ED">
              <w:rPr>
                <w:rFonts w:ascii="Sylfaen" w:hAnsi="Sylfaen" w:cs="Sylfaen"/>
                <w:sz w:val="28"/>
                <w:vertAlign w:val="superscript"/>
              </w:rPr>
              <w:t>համարը</w:t>
            </w:r>
            <w:r w:rsidRPr="00A340ED">
              <w:rPr>
                <w:rFonts w:ascii="Arial Armenian" w:hAnsi="Arial Armenian"/>
                <w:sz w:val="28"/>
                <w:vertAlign w:val="superscript"/>
                <w:lang w:val="es-ES"/>
              </w:rPr>
              <w:t xml:space="preserve"> </w:t>
            </w:r>
          </w:p>
        </w:tc>
      </w:tr>
      <w:tr w:rsidR="0081576D" w:rsidRPr="00137D5B" w:rsidTr="004B1466">
        <w:trPr>
          <w:jc w:val="center"/>
        </w:trPr>
        <w:tc>
          <w:tcPr>
            <w:tcW w:w="2570" w:type="dxa"/>
            <w:vAlign w:val="center"/>
          </w:tcPr>
          <w:p w:rsidR="0081576D" w:rsidRPr="00A340ED" w:rsidRDefault="0081576D" w:rsidP="004B1466">
            <w:pPr>
              <w:pStyle w:val="31"/>
              <w:spacing w:line="240" w:lineRule="auto"/>
              <w:ind w:firstLine="0"/>
              <w:jc w:val="center"/>
              <w:rPr>
                <w:rFonts w:ascii="Arial Armenian" w:hAnsi="Arial Armenian"/>
                <w:sz w:val="26"/>
                <w:vertAlign w:val="superscript"/>
                <w:lang w:val="hy-AM"/>
              </w:rPr>
            </w:pPr>
          </w:p>
        </w:tc>
        <w:tc>
          <w:tcPr>
            <w:tcW w:w="3960" w:type="dxa"/>
            <w:vAlign w:val="center"/>
          </w:tcPr>
          <w:p w:rsidR="0081576D" w:rsidRPr="00A340ED" w:rsidRDefault="0081576D" w:rsidP="004B1466">
            <w:pPr>
              <w:pStyle w:val="31"/>
              <w:spacing w:line="240" w:lineRule="auto"/>
              <w:ind w:firstLine="0"/>
              <w:jc w:val="center"/>
              <w:rPr>
                <w:rFonts w:ascii="Arial Armenian" w:hAnsi="Arial Armenian"/>
                <w:sz w:val="26"/>
                <w:vertAlign w:val="superscript"/>
                <w:lang w:val="es-ES"/>
              </w:rPr>
            </w:pPr>
          </w:p>
        </w:tc>
        <w:tc>
          <w:tcPr>
            <w:tcW w:w="3370" w:type="dxa"/>
          </w:tcPr>
          <w:p w:rsidR="0081576D" w:rsidRPr="00A340ED" w:rsidRDefault="0081576D" w:rsidP="004B1466">
            <w:pPr>
              <w:pStyle w:val="31"/>
              <w:spacing w:line="240" w:lineRule="auto"/>
              <w:ind w:firstLine="0"/>
              <w:jc w:val="center"/>
              <w:rPr>
                <w:rFonts w:ascii="Arial Armenian" w:hAnsi="Arial Armenian"/>
                <w:sz w:val="26"/>
                <w:vertAlign w:val="superscript"/>
                <w:lang w:val="es-ES"/>
              </w:rPr>
            </w:pPr>
          </w:p>
        </w:tc>
      </w:tr>
      <w:tr w:rsidR="0081576D" w:rsidRPr="00137D5B" w:rsidTr="004B1466">
        <w:trPr>
          <w:jc w:val="center"/>
        </w:trPr>
        <w:tc>
          <w:tcPr>
            <w:tcW w:w="2570" w:type="dxa"/>
            <w:vAlign w:val="center"/>
          </w:tcPr>
          <w:p w:rsidR="0081576D" w:rsidRPr="00A340ED" w:rsidRDefault="0081576D" w:rsidP="004B1466">
            <w:pPr>
              <w:pStyle w:val="31"/>
              <w:spacing w:line="240" w:lineRule="auto"/>
              <w:ind w:firstLine="0"/>
              <w:jc w:val="center"/>
              <w:rPr>
                <w:rFonts w:ascii="Arial Armenian" w:hAnsi="Arial Armenian"/>
                <w:sz w:val="26"/>
                <w:vertAlign w:val="superscript"/>
                <w:lang w:val="es-ES"/>
              </w:rPr>
            </w:pPr>
          </w:p>
        </w:tc>
        <w:tc>
          <w:tcPr>
            <w:tcW w:w="3960" w:type="dxa"/>
            <w:vAlign w:val="center"/>
          </w:tcPr>
          <w:p w:rsidR="0081576D" w:rsidRPr="00A340ED" w:rsidRDefault="0081576D" w:rsidP="004B1466">
            <w:pPr>
              <w:pStyle w:val="31"/>
              <w:spacing w:line="240" w:lineRule="auto"/>
              <w:ind w:firstLine="0"/>
              <w:jc w:val="center"/>
              <w:rPr>
                <w:rFonts w:ascii="Arial Armenian" w:hAnsi="Arial Armenian"/>
                <w:sz w:val="26"/>
                <w:vertAlign w:val="superscript"/>
                <w:lang w:val="es-ES"/>
              </w:rPr>
            </w:pPr>
          </w:p>
        </w:tc>
        <w:tc>
          <w:tcPr>
            <w:tcW w:w="3370" w:type="dxa"/>
          </w:tcPr>
          <w:p w:rsidR="0081576D" w:rsidRPr="00A340ED" w:rsidRDefault="0081576D" w:rsidP="004B1466">
            <w:pPr>
              <w:pStyle w:val="31"/>
              <w:spacing w:line="240" w:lineRule="auto"/>
              <w:ind w:firstLine="0"/>
              <w:jc w:val="center"/>
              <w:rPr>
                <w:rFonts w:ascii="Arial Armenian" w:hAnsi="Arial Armenian"/>
                <w:sz w:val="26"/>
                <w:vertAlign w:val="superscript"/>
                <w:lang w:val="es-ES"/>
              </w:rPr>
            </w:pPr>
          </w:p>
        </w:tc>
      </w:tr>
      <w:tr w:rsidR="0081576D" w:rsidRPr="00137D5B" w:rsidTr="004B1466">
        <w:trPr>
          <w:jc w:val="center"/>
        </w:trPr>
        <w:tc>
          <w:tcPr>
            <w:tcW w:w="2570" w:type="dxa"/>
            <w:vAlign w:val="center"/>
          </w:tcPr>
          <w:p w:rsidR="0081576D" w:rsidRPr="00A340ED" w:rsidRDefault="0081576D" w:rsidP="004B1466">
            <w:pPr>
              <w:pStyle w:val="31"/>
              <w:spacing w:line="240" w:lineRule="auto"/>
              <w:ind w:firstLine="0"/>
              <w:jc w:val="center"/>
              <w:rPr>
                <w:rFonts w:ascii="Arial Armenian" w:hAnsi="Arial Armenian"/>
                <w:sz w:val="26"/>
                <w:vertAlign w:val="superscript"/>
                <w:lang w:val="es-ES"/>
              </w:rPr>
            </w:pPr>
          </w:p>
        </w:tc>
        <w:tc>
          <w:tcPr>
            <w:tcW w:w="3960" w:type="dxa"/>
            <w:vAlign w:val="center"/>
          </w:tcPr>
          <w:p w:rsidR="0081576D" w:rsidRPr="00A340ED" w:rsidRDefault="0081576D" w:rsidP="004B1466">
            <w:pPr>
              <w:pStyle w:val="31"/>
              <w:spacing w:line="240" w:lineRule="auto"/>
              <w:ind w:firstLine="0"/>
              <w:jc w:val="center"/>
              <w:rPr>
                <w:rFonts w:ascii="Arial Armenian" w:hAnsi="Arial Armenian"/>
                <w:sz w:val="26"/>
                <w:vertAlign w:val="superscript"/>
                <w:lang w:val="es-ES"/>
              </w:rPr>
            </w:pPr>
          </w:p>
        </w:tc>
        <w:tc>
          <w:tcPr>
            <w:tcW w:w="3370" w:type="dxa"/>
          </w:tcPr>
          <w:p w:rsidR="0081576D" w:rsidRPr="00A340ED" w:rsidRDefault="0081576D" w:rsidP="004B1466">
            <w:pPr>
              <w:pStyle w:val="31"/>
              <w:spacing w:line="240" w:lineRule="auto"/>
              <w:ind w:firstLine="0"/>
              <w:jc w:val="center"/>
              <w:rPr>
                <w:rFonts w:ascii="Arial Armenian" w:hAnsi="Arial Armenian"/>
                <w:sz w:val="26"/>
                <w:vertAlign w:val="superscript"/>
                <w:lang w:val="es-ES"/>
              </w:rPr>
            </w:pPr>
          </w:p>
        </w:tc>
      </w:tr>
    </w:tbl>
    <w:p w:rsidR="0081576D" w:rsidRPr="00A340ED" w:rsidRDefault="0081576D" w:rsidP="0081576D">
      <w:pPr>
        <w:jc w:val="right"/>
        <w:rPr>
          <w:rFonts w:ascii="Arial Armenian" w:hAnsi="Arial Armenian"/>
          <w:sz w:val="10"/>
          <w:szCs w:val="10"/>
          <w:lang w:val="es-ES"/>
        </w:rPr>
      </w:pPr>
    </w:p>
    <w:p w:rsidR="0081576D" w:rsidRPr="00A340ED" w:rsidRDefault="0081576D" w:rsidP="0081576D">
      <w:pPr>
        <w:ind w:firstLine="708"/>
        <w:jc w:val="both"/>
        <w:rPr>
          <w:rFonts w:ascii="Arial Armenian" w:hAnsi="Arial Armenian"/>
          <w:sz w:val="20"/>
          <w:lang w:val="es-ES"/>
        </w:rPr>
      </w:pPr>
      <w:r w:rsidRPr="00A340ED">
        <w:rPr>
          <w:rFonts w:ascii="Sylfaen" w:hAnsi="Sylfaen" w:cs="Sylfaen"/>
          <w:sz w:val="20"/>
          <w:lang w:val="es-ES"/>
        </w:rPr>
        <w:t>Կից</w:t>
      </w:r>
      <w:r w:rsidRPr="00A340ED">
        <w:rPr>
          <w:rFonts w:ascii="Arial Armenian" w:hAnsi="Arial Armenian"/>
          <w:sz w:val="20"/>
          <w:lang w:val="es-ES"/>
        </w:rPr>
        <w:t xml:space="preserve"> </w:t>
      </w:r>
      <w:r w:rsidRPr="00A340ED">
        <w:rPr>
          <w:rFonts w:ascii="Sylfaen" w:hAnsi="Sylfaen" w:cs="Sylfaen"/>
          <w:sz w:val="20"/>
          <w:lang w:val="es-ES"/>
        </w:rPr>
        <w:t>ներկայացվում</w:t>
      </w:r>
      <w:r w:rsidRPr="00A340ED">
        <w:rPr>
          <w:rFonts w:ascii="Arial Armenian" w:hAnsi="Arial Armenian"/>
          <w:sz w:val="20"/>
          <w:lang w:val="es-ES"/>
        </w:rPr>
        <w:t xml:space="preserve"> </w:t>
      </w:r>
      <w:r w:rsidRPr="00A340ED">
        <w:rPr>
          <w:rFonts w:ascii="Sylfaen" w:hAnsi="Sylfaen" w:cs="Sylfaen"/>
          <w:sz w:val="20"/>
          <w:lang w:val="es-ES"/>
        </w:rPr>
        <w:t>է</w:t>
      </w:r>
      <w:r w:rsidRPr="00A340ED">
        <w:rPr>
          <w:rFonts w:ascii="Arial Armenian" w:hAnsi="Arial Armenian"/>
          <w:sz w:val="20"/>
          <w:lang w:val="es-ES"/>
        </w:rPr>
        <w:t xml:space="preserve"> </w:t>
      </w:r>
      <w:r w:rsidRPr="00A340ED">
        <w:rPr>
          <w:rFonts w:ascii="Sylfaen" w:hAnsi="Sylfaen" w:cs="Sylfaen"/>
          <w:sz w:val="20"/>
          <w:lang w:val="es-ES"/>
        </w:rPr>
        <w:t>հրավերին</w:t>
      </w:r>
      <w:r w:rsidRPr="00A340ED">
        <w:rPr>
          <w:rFonts w:ascii="Arial Armenian" w:hAnsi="Arial Armenian"/>
          <w:sz w:val="20"/>
          <w:lang w:val="es-ES"/>
        </w:rPr>
        <w:t xml:space="preserve"> </w:t>
      </w:r>
      <w:r w:rsidRPr="00A340ED">
        <w:rPr>
          <w:rFonts w:ascii="Sylfaen" w:hAnsi="Sylfaen" w:cs="Sylfaen"/>
          <w:sz w:val="20"/>
          <w:lang w:val="es-ES"/>
        </w:rPr>
        <w:t>կցված</w:t>
      </w:r>
      <w:r w:rsidRPr="00A340ED">
        <w:rPr>
          <w:rFonts w:ascii="Arial Armenian" w:hAnsi="Arial Armenian"/>
          <w:sz w:val="20"/>
          <w:lang w:val="es-ES"/>
        </w:rPr>
        <w:t xml:space="preserve"> </w:t>
      </w:r>
      <w:r w:rsidRPr="00A340ED">
        <w:rPr>
          <w:rFonts w:ascii="Sylfaen" w:hAnsi="Sylfaen" w:cs="Sylfaen"/>
          <w:sz w:val="20"/>
          <w:lang w:val="es-ES"/>
        </w:rPr>
        <w:t>նախագծային</w:t>
      </w:r>
      <w:r w:rsidRPr="00A340ED">
        <w:rPr>
          <w:rFonts w:ascii="Arial Armenian" w:hAnsi="Arial Armenian"/>
          <w:sz w:val="20"/>
          <w:lang w:val="es-ES"/>
        </w:rPr>
        <w:t xml:space="preserve"> </w:t>
      </w:r>
      <w:r w:rsidRPr="00A340ED">
        <w:rPr>
          <w:rFonts w:ascii="Sylfaen" w:hAnsi="Sylfaen" w:cs="Sylfaen"/>
          <w:sz w:val="20"/>
          <w:lang w:val="es-ES"/>
        </w:rPr>
        <w:t>փաստաթղթերով</w:t>
      </w:r>
      <w:r w:rsidRPr="00A340ED">
        <w:rPr>
          <w:rFonts w:ascii="Arial Armenian" w:hAnsi="Arial Armenian"/>
          <w:sz w:val="20"/>
          <w:lang w:val="es-ES"/>
        </w:rPr>
        <w:t xml:space="preserve"> </w:t>
      </w:r>
      <w:r w:rsidRPr="00A340ED">
        <w:rPr>
          <w:rFonts w:ascii="Sylfaen" w:hAnsi="Sylfaen" w:cs="Sylfaen"/>
          <w:sz w:val="20"/>
          <w:lang w:val="es-ES"/>
        </w:rPr>
        <w:t>սահմանված</w:t>
      </w:r>
      <w:r w:rsidRPr="00A340ED">
        <w:rPr>
          <w:rFonts w:ascii="Arial Armenian" w:hAnsi="Arial Armenian"/>
          <w:sz w:val="20"/>
          <w:lang w:val="es-ES"/>
        </w:rPr>
        <w:t xml:space="preserve"> </w:t>
      </w:r>
      <w:r w:rsidRPr="00A340ED">
        <w:rPr>
          <w:rFonts w:ascii="Sylfaen" w:hAnsi="Sylfaen" w:cs="Sylfaen"/>
          <w:sz w:val="20"/>
          <w:lang w:val="es-ES"/>
        </w:rPr>
        <w:t>տեխնիկական</w:t>
      </w:r>
      <w:r w:rsidRPr="00A340ED">
        <w:rPr>
          <w:rFonts w:ascii="Arial Armenian" w:hAnsi="Arial Armenian"/>
          <w:sz w:val="20"/>
          <w:lang w:val="es-ES"/>
        </w:rPr>
        <w:t xml:space="preserve"> </w:t>
      </w:r>
      <w:r w:rsidRPr="00A340ED">
        <w:rPr>
          <w:rFonts w:ascii="Sylfaen" w:hAnsi="Sylfaen" w:cs="Sylfaen"/>
          <w:sz w:val="20"/>
          <w:lang w:val="es-ES"/>
        </w:rPr>
        <w:t>բնութագրերին</w:t>
      </w:r>
      <w:r w:rsidRPr="00A340ED">
        <w:rPr>
          <w:rFonts w:ascii="Arial Armenian" w:hAnsi="Arial Armenian"/>
          <w:sz w:val="20"/>
          <w:lang w:val="es-ES"/>
        </w:rPr>
        <w:t xml:space="preserve"> </w:t>
      </w:r>
      <w:r w:rsidRPr="00A340ED">
        <w:rPr>
          <w:rFonts w:ascii="Sylfaen" w:hAnsi="Sylfaen" w:cs="Sylfaen"/>
          <w:sz w:val="20"/>
          <w:lang w:val="es-ES"/>
        </w:rPr>
        <w:t>համապատասխանող</w:t>
      </w:r>
      <w:r w:rsidRPr="00A340ED">
        <w:rPr>
          <w:rFonts w:ascii="Arial Armenian" w:hAnsi="Arial Armenian"/>
          <w:sz w:val="20"/>
          <w:lang w:val="es-ES"/>
        </w:rPr>
        <w:t xml:space="preserve"> </w:t>
      </w:r>
      <w:r w:rsidRPr="00A340ED">
        <w:rPr>
          <w:rFonts w:ascii="Sylfaen" w:hAnsi="Sylfaen" w:cs="Sylfaen"/>
          <w:sz w:val="20"/>
          <w:lang w:val="es-ES"/>
        </w:rPr>
        <w:t>սարքերի</w:t>
      </w:r>
      <w:r w:rsidRPr="00A340ED">
        <w:rPr>
          <w:rFonts w:ascii="Arial Armenian" w:hAnsi="Arial Armenian"/>
          <w:sz w:val="20"/>
          <w:lang w:val="es-ES"/>
        </w:rPr>
        <w:t xml:space="preserve"> </w:t>
      </w:r>
      <w:r w:rsidRPr="00A340ED">
        <w:rPr>
          <w:rFonts w:ascii="Sylfaen" w:hAnsi="Sylfaen" w:cs="Sylfaen"/>
          <w:sz w:val="20"/>
          <w:lang w:val="es-ES"/>
        </w:rPr>
        <w:t>և</w:t>
      </w:r>
      <w:r w:rsidRPr="00A340ED">
        <w:rPr>
          <w:rFonts w:ascii="Arial Armenian" w:hAnsi="Arial Armenian"/>
          <w:sz w:val="20"/>
          <w:lang w:val="es-ES"/>
        </w:rPr>
        <w:t xml:space="preserve"> </w:t>
      </w:r>
      <w:r w:rsidRPr="00A340ED">
        <w:rPr>
          <w:rFonts w:ascii="Sylfaen" w:hAnsi="Sylfaen" w:cs="Sylfaen"/>
          <w:sz w:val="20"/>
          <w:lang w:val="es-ES"/>
        </w:rPr>
        <w:t>սարքավորումների</w:t>
      </w:r>
      <w:r w:rsidRPr="00A340ED">
        <w:rPr>
          <w:rFonts w:ascii="Arial Armenian" w:hAnsi="Arial Armenian"/>
          <w:sz w:val="20"/>
          <w:lang w:val="es-ES"/>
        </w:rPr>
        <w:t xml:space="preserve"> </w:t>
      </w:r>
      <w:r w:rsidRPr="00A340ED">
        <w:rPr>
          <w:rFonts w:ascii="Sylfaen" w:hAnsi="Sylfaen" w:cs="Sylfaen"/>
          <w:sz w:val="20"/>
          <w:lang w:val="es-ES"/>
        </w:rPr>
        <w:t>տեխնիկական</w:t>
      </w:r>
      <w:r w:rsidRPr="00A340ED">
        <w:rPr>
          <w:rFonts w:ascii="Arial Armenian" w:hAnsi="Arial Armenian"/>
          <w:sz w:val="20"/>
          <w:lang w:val="es-ES"/>
        </w:rPr>
        <w:t xml:space="preserve"> </w:t>
      </w:r>
      <w:r w:rsidRPr="00A340ED">
        <w:rPr>
          <w:rFonts w:ascii="Sylfaen" w:hAnsi="Sylfaen" w:cs="Sylfaen"/>
          <w:sz w:val="20"/>
          <w:lang w:val="es-ES"/>
        </w:rPr>
        <w:t>բնութագրերը</w:t>
      </w:r>
      <w:r w:rsidRPr="00A340ED">
        <w:rPr>
          <w:rFonts w:ascii="Arial Armenian" w:hAnsi="Arial Armenian"/>
          <w:sz w:val="20"/>
          <w:lang w:val="es-ES"/>
        </w:rPr>
        <w:t xml:space="preserve">, </w:t>
      </w:r>
      <w:r w:rsidRPr="00A340ED">
        <w:rPr>
          <w:rFonts w:ascii="Sylfaen" w:hAnsi="Sylfaen" w:cs="Sylfaen"/>
          <w:sz w:val="20"/>
          <w:lang w:val="es-ES"/>
        </w:rPr>
        <w:t>ապրանքային</w:t>
      </w:r>
      <w:r w:rsidRPr="00A340ED">
        <w:rPr>
          <w:rFonts w:ascii="Arial Armenian" w:hAnsi="Arial Armenian"/>
          <w:sz w:val="20"/>
          <w:lang w:val="es-ES"/>
        </w:rPr>
        <w:t xml:space="preserve"> </w:t>
      </w:r>
      <w:r w:rsidRPr="00A340ED">
        <w:rPr>
          <w:rFonts w:ascii="Sylfaen" w:hAnsi="Sylfaen" w:cs="Sylfaen"/>
          <w:sz w:val="20"/>
          <w:lang w:val="es-ES"/>
        </w:rPr>
        <w:t>նշանները</w:t>
      </w:r>
      <w:r w:rsidRPr="00A340ED">
        <w:rPr>
          <w:rFonts w:ascii="Arial Armenian" w:hAnsi="Arial Armenian"/>
          <w:sz w:val="20"/>
          <w:lang w:val="es-ES"/>
        </w:rPr>
        <w:t xml:space="preserve">, </w:t>
      </w:r>
      <w:r w:rsidRPr="00A340ED">
        <w:rPr>
          <w:rFonts w:ascii="Sylfaen" w:hAnsi="Sylfaen" w:cs="Sylfaen"/>
          <w:sz w:val="20"/>
          <w:lang w:val="es-ES"/>
        </w:rPr>
        <w:t>ֆիրմային</w:t>
      </w:r>
      <w:r w:rsidRPr="00A340ED">
        <w:rPr>
          <w:rFonts w:ascii="Arial Armenian" w:hAnsi="Arial Armenian"/>
          <w:sz w:val="20"/>
          <w:lang w:val="es-ES"/>
        </w:rPr>
        <w:t xml:space="preserve"> </w:t>
      </w:r>
      <w:r w:rsidRPr="00A340ED">
        <w:rPr>
          <w:rFonts w:ascii="Sylfaen" w:hAnsi="Sylfaen" w:cs="Sylfaen"/>
          <w:sz w:val="20"/>
          <w:lang w:val="es-ES"/>
        </w:rPr>
        <w:t>անվանումները</w:t>
      </w:r>
      <w:r w:rsidRPr="00A340ED">
        <w:rPr>
          <w:rFonts w:ascii="Arial Armenian" w:hAnsi="Arial Armenian"/>
          <w:sz w:val="20"/>
          <w:lang w:val="es-ES"/>
        </w:rPr>
        <w:t xml:space="preserve">, </w:t>
      </w:r>
      <w:r w:rsidRPr="00A340ED">
        <w:rPr>
          <w:rFonts w:ascii="Sylfaen" w:hAnsi="Sylfaen" w:cs="Sylfaen"/>
          <w:sz w:val="20"/>
          <w:lang w:val="es-ES"/>
        </w:rPr>
        <w:t>մակնիշները</w:t>
      </w:r>
      <w:r w:rsidRPr="00A340ED">
        <w:rPr>
          <w:rFonts w:ascii="Arial Armenian" w:hAnsi="Arial Armenian"/>
          <w:sz w:val="20"/>
          <w:lang w:val="es-ES"/>
        </w:rPr>
        <w:t xml:space="preserve">, </w:t>
      </w:r>
      <w:r w:rsidRPr="00A340ED">
        <w:rPr>
          <w:rFonts w:ascii="Sylfaen" w:hAnsi="Sylfaen" w:cs="Sylfaen"/>
          <w:sz w:val="20"/>
          <w:lang w:val="es-ES"/>
        </w:rPr>
        <w:t>արտադրողները</w:t>
      </w:r>
      <w:r w:rsidRPr="00A340ED">
        <w:rPr>
          <w:rFonts w:ascii="Arial Armenian" w:hAnsi="Arial Armenian"/>
          <w:sz w:val="20"/>
          <w:lang w:val="es-ES"/>
        </w:rPr>
        <w:t xml:space="preserve"> </w:t>
      </w:r>
      <w:r w:rsidRPr="00A340ED">
        <w:rPr>
          <w:rFonts w:ascii="Sylfaen" w:hAnsi="Sylfaen" w:cs="Sylfaen"/>
          <w:sz w:val="20"/>
          <w:lang w:val="es-ES"/>
        </w:rPr>
        <w:t>և</w:t>
      </w:r>
      <w:r w:rsidRPr="00A340ED">
        <w:rPr>
          <w:rFonts w:ascii="Arial Armenian" w:hAnsi="Arial Armenian"/>
          <w:sz w:val="20"/>
          <w:lang w:val="es-ES"/>
        </w:rPr>
        <w:t xml:space="preserve"> </w:t>
      </w:r>
      <w:r w:rsidRPr="00A340ED">
        <w:rPr>
          <w:rFonts w:ascii="Sylfaen" w:hAnsi="Sylfaen" w:cs="Sylfaen"/>
          <w:sz w:val="20"/>
          <w:lang w:val="es-ES"/>
        </w:rPr>
        <w:t>երաշխիքային</w:t>
      </w:r>
      <w:r w:rsidRPr="00A340ED">
        <w:rPr>
          <w:rFonts w:ascii="Arial Armenian" w:hAnsi="Arial Armenian"/>
          <w:sz w:val="20"/>
          <w:lang w:val="es-ES"/>
        </w:rPr>
        <w:t xml:space="preserve"> </w:t>
      </w:r>
      <w:r w:rsidRPr="00A340ED">
        <w:rPr>
          <w:rFonts w:ascii="Sylfaen" w:hAnsi="Sylfaen" w:cs="Sylfaen"/>
          <w:sz w:val="20"/>
          <w:lang w:val="es-ES"/>
        </w:rPr>
        <w:t>ժամկետները</w:t>
      </w:r>
      <w:r w:rsidRPr="00A340ED">
        <w:rPr>
          <w:rFonts w:ascii="Arial Armenian" w:hAnsi="Arial Armenian"/>
          <w:sz w:val="20"/>
          <w:lang w:val="es-ES"/>
        </w:rPr>
        <w:t>:***</w:t>
      </w:r>
    </w:p>
    <w:p w:rsidR="0081576D" w:rsidRPr="00A340ED" w:rsidRDefault="0081576D" w:rsidP="0081576D">
      <w:pPr>
        <w:ind w:firstLine="708"/>
        <w:jc w:val="both"/>
        <w:rPr>
          <w:rFonts w:ascii="Arial Armenian" w:hAnsi="Arial Armenian"/>
          <w:sz w:val="20"/>
          <w:lang w:val="es-ES"/>
        </w:rPr>
      </w:pPr>
    </w:p>
    <w:p w:rsidR="0081576D" w:rsidRPr="00A340ED" w:rsidRDefault="0081576D" w:rsidP="0081576D">
      <w:pPr>
        <w:ind w:firstLine="708"/>
        <w:jc w:val="both"/>
        <w:rPr>
          <w:rFonts w:ascii="Arial Armenian" w:hAnsi="Arial Armenian"/>
          <w:sz w:val="20"/>
          <w:lang w:val="es-ES"/>
        </w:rPr>
      </w:pPr>
    </w:p>
    <w:p w:rsidR="0081576D" w:rsidRPr="00A340ED" w:rsidRDefault="0081576D" w:rsidP="0081576D">
      <w:pPr>
        <w:ind w:firstLine="708"/>
        <w:jc w:val="both"/>
        <w:rPr>
          <w:rFonts w:ascii="Arial Armenian" w:hAnsi="Arial Armenian"/>
          <w:sz w:val="20"/>
          <w:lang w:val="es-ES"/>
        </w:rPr>
      </w:pPr>
    </w:p>
    <w:p w:rsidR="0081576D" w:rsidRPr="00A340ED" w:rsidRDefault="0081576D" w:rsidP="0081576D">
      <w:pPr>
        <w:jc w:val="both"/>
        <w:rPr>
          <w:rFonts w:ascii="Arial Armenian" w:hAnsi="Arial Armenian"/>
          <w:sz w:val="20"/>
          <w:lang w:val="es-ES"/>
        </w:rPr>
      </w:pPr>
    </w:p>
    <w:p w:rsidR="0081576D" w:rsidRPr="00A340ED" w:rsidRDefault="0081576D" w:rsidP="0081576D">
      <w:pPr>
        <w:jc w:val="both"/>
        <w:rPr>
          <w:rFonts w:ascii="Arial Armenian" w:hAnsi="Arial Armenian"/>
          <w:sz w:val="20"/>
          <w:lang w:val="es-ES"/>
        </w:rPr>
      </w:pPr>
    </w:p>
    <w:p w:rsidR="0081576D" w:rsidRPr="00A340ED" w:rsidRDefault="0081576D" w:rsidP="0081576D">
      <w:pPr>
        <w:jc w:val="both"/>
        <w:rPr>
          <w:rFonts w:ascii="Arial Armenian" w:hAnsi="Arial Armenian" w:cs="Arial"/>
          <w:sz w:val="20"/>
          <w:vertAlign w:val="superscript"/>
          <w:lang w:val="es-ES"/>
        </w:rPr>
      </w:pPr>
      <w:r w:rsidRPr="00A340ED">
        <w:rPr>
          <w:rFonts w:ascii="Arial Armenian" w:hAnsi="Arial Armenian"/>
          <w:sz w:val="20"/>
          <w:lang w:val="es-ES"/>
        </w:rPr>
        <w:t xml:space="preserve">   </w:t>
      </w:r>
      <w:r w:rsidRPr="00A340ED">
        <w:rPr>
          <w:rFonts w:ascii="Arial Armenian" w:hAnsi="Arial Armenian"/>
          <w:sz w:val="20"/>
          <w:lang w:val="hy-AM"/>
        </w:rPr>
        <w:t xml:space="preserve">___________________________________________________ </w:t>
      </w:r>
      <w:r w:rsidRPr="00A340ED">
        <w:rPr>
          <w:rFonts w:ascii="Arial Armenian" w:hAnsi="Arial Armenian"/>
          <w:sz w:val="20"/>
          <w:lang w:val="hy-AM"/>
        </w:rPr>
        <w:tab/>
        <w:t xml:space="preserve">                _____________</w:t>
      </w:r>
      <w:r w:rsidRPr="00A340ED">
        <w:rPr>
          <w:rFonts w:ascii="Arial Armenian" w:hAnsi="Arial Armenian"/>
          <w:sz w:val="20"/>
          <w:u w:val="single"/>
          <w:lang w:val="es-ES"/>
        </w:rPr>
        <w:tab/>
      </w:r>
      <w:r w:rsidRPr="00A340ED">
        <w:rPr>
          <w:rFonts w:ascii="Arial Armenian" w:hAnsi="Arial Armenian"/>
          <w:sz w:val="20"/>
          <w:u w:val="single"/>
          <w:lang w:val="es-ES"/>
        </w:rPr>
        <w:tab/>
      </w:r>
      <w:r w:rsidRPr="00A340ED">
        <w:rPr>
          <w:rFonts w:ascii="Arial Armenian" w:hAnsi="Arial Armenian"/>
          <w:sz w:val="20"/>
          <w:lang w:val="es-ES"/>
        </w:rPr>
        <w:tab/>
      </w:r>
      <w:r w:rsidRPr="00A340ED">
        <w:rPr>
          <w:rFonts w:ascii="Arial Armenian" w:hAnsi="Arial Armenian"/>
          <w:sz w:val="20"/>
          <w:lang w:val="es-ES"/>
        </w:rPr>
        <w:tab/>
      </w:r>
      <w:r w:rsidRPr="00A340ED">
        <w:rPr>
          <w:rFonts w:ascii="Arial Armenian" w:hAnsi="Arial Armenian"/>
          <w:sz w:val="20"/>
          <w:lang w:val="hy-AM"/>
        </w:rPr>
        <w:t xml:space="preserve"> </w:t>
      </w:r>
      <w:r w:rsidRPr="00A340ED">
        <w:rPr>
          <w:rFonts w:ascii="Sylfaen" w:hAnsi="Sylfaen" w:cs="Sylfaen"/>
          <w:sz w:val="20"/>
          <w:vertAlign w:val="superscript"/>
          <w:lang w:val="hy-AM"/>
        </w:rPr>
        <w:t>Մասնակցի</w:t>
      </w:r>
      <w:r w:rsidRPr="00A340ED">
        <w:rPr>
          <w:rFonts w:ascii="Arial Armenian" w:hAnsi="Arial Armenian" w:cs="Arial"/>
          <w:sz w:val="20"/>
          <w:vertAlign w:val="superscript"/>
          <w:lang w:val="hy-AM"/>
        </w:rPr>
        <w:t xml:space="preserve"> </w:t>
      </w:r>
      <w:r w:rsidRPr="00A340ED">
        <w:rPr>
          <w:rFonts w:ascii="Sylfaen" w:hAnsi="Sylfaen" w:cs="Sylfaen"/>
          <w:sz w:val="20"/>
          <w:vertAlign w:val="superscript"/>
          <w:lang w:val="hy-AM"/>
        </w:rPr>
        <w:t>անվանումը</w:t>
      </w:r>
      <w:r w:rsidRPr="00A340ED">
        <w:rPr>
          <w:rFonts w:ascii="Arial Armenian" w:hAnsi="Arial Armenian" w:cs="Arial"/>
          <w:sz w:val="20"/>
          <w:vertAlign w:val="superscript"/>
          <w:lang w:val="hy-AM"/>
        </w:rPr>
        <w:t xml:space="preserve"> </w:t>
      </w: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ղեկավարի</w:t>
      </w:r>
      <w:r w:rsidRPr="00A340ED">
        <w:rPr>
          <w:rFonts w:ascii="Arial Armenian" w:hAnsi="Arial Armenian" w:cs="Arial"/>
          <w:sz w:val="20"/>
          <w:vertAlign w:val="superscript"/>
          <w:lang w:val="hy-AM"/>
        </w:rPr>
        <w:t xml:space="preserve"> </w:t>
      </w:r>
      <w:r w:rsidRPr="00A340ED">
        <w:rPr>
          <w:rFonts w:ascii="Sylfaen" w:hAnsi="Sylfaen" w:cs="Sylfaen"/>
          <w:sz w:val="20"/>
          <w:vertAlign w:val="superscript"/>
          <w:lang w:val="hy-AM"/>
        </w:rPr>
        <w:t>պաշտոնը</w:t>
      </w:r>
      <w:r w:rsidRPr="00A340ED">
        <w:rPr>
          <w:rFonts w:ascii="Arial Armenian" w:hAnsi="Arial Armenian" w:cs="Arial"/>
          <w:sz w:val="20"/>
          <w:vertAlign w:val="superscript"/>
          <w:lang w:val="hy-AM"/>
        </w:rPr>
        <w:t xml:space="preserve">, </w:t>
      </w:r>
      <w:r w:rsidRPr="00A340ED">
        <w:rPr>
          <w:rFonts w:ascii="Sylfaen" w:hAnsi="Sylfaen" w:cs="Sylfaen"/>
          <w:sz w:val="20"/>
          <w:vertAlign w:val="superscript"/>
        </w:rPr>
        <w:t>ա</w:t>
      </w:r>
      <w:r w:rsidRPr="00A340ED">
        <w:rPr>
          <w:rFonts w:ascii="Sylfaen" w:hAnsi="Sylfaen" w:cs="Sylfaen"/>
          <w:sz w:val="20"/>
          <w:vertAlign w:val="superscript"/>
          <w:lang w:val="hy-AM"/>
        </w:rPr>
        <w:t>նուն</w:t>
      </w:r>
      <w:r w:rsidRPr="00A340ED">
        <w:rPr>
          <w:rFonts w:ascii="Arial Armenian" w:hAnsi="Arial Armenian" w:cs="Arial"/>
          <w:sz w:val="20"/>
          <w:vertAlign w:val="superscript"/>
          <w:lang w:val="hy-AM"/>
        </w:rPr>
        <w:t xml:space="preserve"> </w:t>
      </w:r>
      <w:r w:rsidRPr="00A340ED">
        <w:rPr>
          <w:rFonts w:ascii="Sylfaen" w:hAnsi="Sylfaen" w:cs="Sylfaen"/>
          <w:sz w:val="20"/>
          <w:vertAlign w:val="superscript"/>
        </w:rPr>
        <w:t>ա</w:t>
      </w:r>
      <w:r w:rsidRPr="00A340ED">
        <w:rPr>
          <w:rFonts w:ascii="Sylfaen" w:hAnsi="Sylfaen" w:cs="Sylfaen"/>
          <w:sz w:val="20"/>
          <w:vertAlign w:val="superscript"/>
          <w:lang w:val="hy-AM"/>
        </w:rPr>
        <w:t>զգանունը</w:t>
      </w:r>
      <w:r w:rsidRPr="00A340ED">
        <w:rPr>
          <w:rFonts w:ascii="Arial Armenian" w:hAnsi="Arial Armenian" w:cs="Arial"/>
          <w:sz w:val="20"/>
          <w:vertAlign w:val="superscript"/>
          <w:lang w:val="hy-AM"/>
        </w:rPr>
        <w:t xml:space="preserve">)                                             </w:t>
      </w:r>
      <w:r w:rsidRPr="00A340ED">
        <w:rPr>
          <w:rFonts w:ascii="Arial Armenian" w:hAnsi="Arial Armenian" w:cs="Arial"/>
          <w:sz w:val="20"/>
          <w:vertAlign w:val="superscript"/>
          <w:lang w:val="es-ES"/>
        </w:rPr>
        <w:t xml:space="preserve">               </w:t>
      </w:r>
      <w:r w:rsidRPr="00A340ED">
        <w:rPr>
          <w:rFonts w:ascii="Sylfaen" w:hAnsi="Sylfaen" w:cs="Sylfaen"/>
          <w:sz w:val="20"/>
          <w:vertAlign w:val="superscript"/>
          <w:lang w:val="hy-AM"/>
        </w:rPr>
        <w:t>ստորագրությունը</w:t>
      </w:r>
      <w:r w:rsidRPr="00A340ED">
        <w:rPr>
          <w:rFonts w:ascii="Arial Armenian" w:hAnsi="Arial Armenian" w:cs="Arial"/>
          <w:sz w:val="20"/>
          <w:vertAlign w:val="superscript"/>
          <w:lang w:val="hy-AM"/>
        </w:rPr>
        <w:t>)</w:t>
      </w:r>
    </w:p>
    <w:p w:rsidR="0081576D" w:rsidRPr="00A340ED" w:rsidRDefault="0081576D" w:rsidP="0081576D">
      <w:pPr>
        <w:jc w:val="both"/>
        <w:rPr>
          <w:rFonts w:ascii="Arial Armenian" w:hAnsi="Arial Armenian" w:cs="Arial"/>
          <w:sz w:val="20"/>
          <w:vertAlign w:val="superscript"/>
          <w:lang w:val="es-ES"/>
        </w:rPr>
      </w:pPr>
    </w:p>
    <w:p w:rsidR="0081576D" w:rsidRPr="00A340ED" w:rsidRDefault="0081576D" w:rsidP="0081576D">
      <w:pPr>
        <w:jc w:val="both"/>
        <w:rPr>
          <w:rFonts w:ascii="Arial Armenian" w:hAnsi="Arial Armenian"/>
          <w:sz w:val="20"/>
          <w:lang w:val="hy-AM"/>
        </w:rPr>
      </w:pPr>
      <w:r w:rsidRPr="00A340ED">
        <w:rPr>
          <w:rFonts w:ascii="Arial Armenian" w:hAnsi="Arial Armenian"/>
          <w:sz w:val="20"/>
          <w:lang w:val="hy-AM"/>
        </w:rPr>
        <w:t xml:space="preserve">    </w:t>
      </w:r>
    </w:p>
    <w:p w:rsidR="0081576D" w:rsidRPr="00A340ED" w:rsidRDefault="0081576D" w:rsidP="0081576D">
      <w:pPr>
        <w:jc w:val="right"/>
        <w:rPr>
          <w:rFonts w:ascii="Arial Armenian" w:hAnsi="Arial Armenian" w:cs="Arial"/>
          <w:sz w:val="20"/>
          <w:lang w:val="hy-AM"/>
        </w:rPr>
      </w:pPr>
      <w:r w:rsidRPr="00A340ED">
        <w:rPr>
          <w:rFonts w:ascii="Sylfaen" w:hAnsi="Sylfaen" w:cs="Sylfaen"/>
          <w:sz w:val="20"/>
          <w:lang w:val="hy-AM"/>
        </w:rPr>
        <w:t>Կ</w:t>
      </w:r>
      <w:r w:rsidRPr="00A340ED">
        <w:rPr>
          <w:rFonts w:ascii="Arial Armenian" w:hAnsi="Arial Armenian" w:cs="Arial"/>
          <w:sz w:val="20"/>
          <w:lang w:val="hy-AM"/>
        </w:rPr>
        <w:t xml:space="preserve">. </w:t>
      </w:r>
      <w:r w:rsidRPr="00A340ED">
        <w:rPr>
          <w:rFonts w:ascii="Sylfaen" w:hAnsi="Sylfaen" w:cs="Sylfaen"/>
          <w:sz w:val="20"/>
          <w:lang w:val="hy-AM"/>
        </w:rPr>
        <w:t>Տ</w:t>
      </w:r>
      <w:r w:rsidRPr="00A340ED">
        <w:rPr>
          <w:rFonts w:ascii="Arial Armenian" w:hAnsi="Arial Armenian" w:cs="Arial"/>
          <w:sz w:val="20"/>
          <w:lang w:val="hy-AM"/>
        </w:rPr>
        <w:t>.</w:t>
      </w:r>
      <w:r w:rsidRPr="00A340ED">
        <w:rPr>
          <w:rStyle w:val="af6"/>
          <w:rFonts w:ascii="Arial Armenian" w:hAnsi="Arial Armenian" w:cs="Arial"/>
          <w:color w:val="FFFFFF"/>
          <w:sz w:val="20"/>
          <w:lang w:val="hy-AM"/>
        </w:rPr>
        <w:footnoteReference w:id="3"/>
      </w:r>
      <w:r w:rsidRPr="00A340ED">
        <w:rPr>
          <w:rFonts w:ascii="Arial Armenian" w:hAnsi="Arial Armenian" w:cs="Arial"/>
          <w:sz w:val="20"/>
          <w:lang w:val="hy-AM"/>
        </w:rPr>
        <w:tab/>
      </w:r>
      <w:r w:rsidRPr="00A340ED">
        <w:rPr>
          <w:rFonts w:ascii="Arial Armenian" w:hAnsi="Arial Armenian" w:cs="Arial"/>
          <w:sz w:val="20"/>
          <w:lang w:val="hy-AM"/>
        </w:rPr>
        <w:tab/>
        <w:t xml:space="preserve"> </w:t>
      </w:r>
    </w:p>
    <w:p w:rsidR="0081576D" w:rsidRPr="00A340ED" w:rsidRDefault="0081576D" w:rsidP="0081576D">
      <w:pPr>
        <w:pStyle w:val="31"/>
        <w:spacing w:line="240" w:lineRule="auto"/>
        <w:jc w:val="right"/>
        <w:rPr>
          <w:rFonts w:ascii="Arial Armenian" w:hAnsi="Arial Armenian"/>
          <w:b/>
          <w:lang w:val="hy-AM"/>
        </w:rPr>
      </w:pPr>
    </w:p>
    <w:p w:rsidR="0081576D" w:rsidRPr="00A340ED" w:rsidRDefault="0081576D" w:rsidP="0081576D">
      <w:pPr>
        <w:pStyle w:val="31"/>
        <w:spacing w:line="240" w:lineRule="auto"/>
        <w:jc w:val="right"/>
        <w:rPr>
          <w:rFonts w:ascii="Arial Armenian" w:hAnsi="Arial Armenian"/>
          <w:b/>
          <w:lang w:val="hy-AM"/>
        </w:rPr>
      </w:pPr>
    </w:p>
    <w:p w:rsidR="00CE7D06" w:rsidRPr="00A340ED" w:rsidRDefault="0081576D" w:rsidP="0081576D">
      <w:pPr>
        <w:pStyle w:val="31"/>
        <w:spacing w:line="240" w:lineRule="auto"/>
        <w:jc w:val="right"/>
        <w:rPr>
          <w:rFonts w:ascii="Arial Armenian" w:hAnsi="Arial Armenian" w:cs="Sylfaen"/>
          <w:b/>
          <w:lang w:val="hy-AM"/>
        </w:rPr>
      </w:pPr>
      <w:r w:rsidRPr="00A340ED">
        <w:rPr>
          <w:rFonts w:ascii="Arial Armenian" w:hAnsi="Arial Armenian" w:cs="Sylfaen"/>
          <w:b/>
          <w:lang w:val="hy-AM"/>
        </w:rPr>
        <w:br w:type="page"/>
      </w:r>
      <w:r w:rsidR="00CE7D06" w:rsidRPr="00A340ED">
        <w:rPr>
          <w:rFonts w:ascii="Arial Armenian" w:hAnsi="Arial Armenian" w:cs="Sylfaen"/>
          <w:b/>
          <w:lang w:val="hy-AM"/>
        </w:rPr>
        <w:lastRenderedPageBreak/>
        <w:t xml:space="preserve"> </w:t>
      </w:r>
    </w:p>
    <w:p w:rsidR="0081576D" w:rsidRPr="00A340ED" w:rsidRDefault="0081576D" w:rsidP="0081576D">
      <w:pPr>
        <w:pStyle w:val="3"/>
        <w:spacing w:line="240" w:lineRule="auto"/>
        <w:ind w:firstLine="567"/>
        <w:jc w:val="right"/>
        <w:rPr>
          <w:rFonts w:ascii="Arial Armenian" w:hAnsi="Arial Armenian" w:cs="Arial"/>
          <w:b/>
          <w:i w:val="0"/>
          <w:lang w:val="hy-AM"/>
        </w:rPr>
      </w:pPr>
      <w:r w:rsidRPr="00A340ED">
        <w:rPr>
          <w:rFonts w:ascii="Sylfaen" w:hAnsi="Sylfaen" w:cs="Sylfaen"/>
          <w:b/>
          <w:i w:val="0"/>
          <w:lang w:val="hy-AM"/>
        </w:rPr>
        <w:t>Հավելված</w:t>
      </w:r>
      <w:r w:rsidRPr="00A340ED">
        <w:rPr>
          <w:rFonts w:ascii="Arial Armenian" w:hAnsi="Arial Armenian" w:cs="Arial"/>
          <w:b/>
          <w:i w:val="0"/>
          <w:lang w:val="hy-AM"/>
        </w:rPr>
        <w:t xml:space="preserve"> 1.1</w:t>
      </w:r>
    </w:p>
    <w:p w:rsidR="0081576D" w:rsidRPr="00A340ED" w:rsidRDefault="00B8085B" w:rsidP="0081576D">
      <w:pPr>
        <w:pStyle w:val="31"/>
        <w:spacing w:line="240" w:lineRule="auto"/>
        <w:jc w:val="right"/>
        <w:rPr>
          <w:rFonts w:ascii="Arial Armenian" w:hAnsi="Arial Armenian" w:cs="Arial"/>
          <w:b/>
          <w:lang w:val="hy-AM"/>
        </w:rPr>
      </w:pPr>
      <w:r>
        <w:rPr>
          <w:rFonts w:ascii="Sylfaen" w:hAnsi="Sylfaen" w:cs="Sylfaen"/>
          <w:b/>
          <w:i/>
          <w:lang w:val="af-ZA"/>
        </w:rPr>
        <w:t>ԱԳ2ՄԴ-ՀՄԱԱՊՁԲ-21/1</w:t>
      </w:r>
      <w:r w:rsidR="00487450" w:rsidRPr="00A340ED">
        <w:rPr>
          <w:rFonts w:ascii="Sylfaen" w:hAnsi="Sylfaen" w:cs="Sylfaen"/>
          <w:b/>
          <w:i/>
          <w:lang w:val="af-ZA"/>
        </w:rPr>
        <w:t xml:space="preserve"> </w:t>
      </w:r>
      <w:r w:rsidR="0081576D" w:rsidRPr="00A340ED">
        <w:rPr>
          <w:rFonts w:ascii="Arial Armenian" w:hAnsi="Arial Armenian"/>
          <w:i/>
          <w:lang w:val="hy-AM"/>
        </w:rPr>
        <w:t xml:space="preserve"> </w:t>
      </w:r>
      <w:r w:rsidR="0081576D" w:rsidRPr="00A340ED">
        <w:rPr>
          <w:rFonts w:ascii="Sylfaen" w:hAnsi="Sylfaen" w:cs="Sylfaen"/>
          <w:b/>
          <w:lang w:val="hy-AM"/>
        </w:rPr>
        <w:t>ծածկագրով</w:t>
      </w:r>
    </w:p>
    <w:p w:rsidR="0081576D" w:rsidRPr="00A340ED" w:rsidRDefault="0081576D" w:rsidP="0081576D">
      <w:pPr>
        <w:pStyle w:val="31"/>
        <w:spacing w:line="240" w:lineRule="auto"/>
        <w:jc w:val="right"/>
        <w:rPr>
          <w:rFonts w:ascii="Arial Armenian" w:hAnsi="Arial Armenian" w:cs="Arial"/>
          <w:b/>
          <w:lang w:val="hy-AM"/>
        </w:rPr>
      </w:pPr>
      <w:r w:rsidRPr="00A340ED">
        <w:rPr>
          <w:rFonts w:ascii="Sylfaen" w:hAnsi="Sylfaen" w:cs="Sylfaen"/>
          <w:b/>
          <w:bCs/>
          <w:lang w:val="af-ZA"/>
        </w:rPr>
        <w:t>հրատապ</w:t>
      </w:r>
      <w:r w:rsidRPr="00A340ED">
        <w:rPr>
          <w:rFonts w:ascii="Arial Armenian" w:hAnsi="Arial Armenian"/>
          <w:b/>
          <w:bCs/>
          <w:lang w:val="af-ZA"/>
        </w:rPr>
        <w:t xml:space="preserve"> </w:t>
      </w:r>
      <w:r w:rsidRPr="00A340ED">
        <w:rPr>
          <w:rFonts w:ascii="Sylfaen" w:hAnsi="Sylfaen" w:cs="Sylfaen"/>
          <w:b/>
          <w:bCs/>
          <w:lang w:val="af-ZA"/>
        </w:rPr>
        <w:t>մեկ</w:t>
      </w:r>
      <w:r w:rsidRPr="00A340ED">
        <w:rPr>
          <w:rFonts w:ascii="Arial Armenian" w:hAnsi="Arial Armenian"/>
          <w:b/>
          <w:bCs/>
          <w:lang w:val="af-ZA"/>
        </w:rPr>
        <w:t xml:space="preserve"> </w:t>
      </w:r>
      <w:r w:rsidRPr="00A340ED">
        <w:rPr>
          <w:rFonts w:ascii="Sylfaen" w:hAnsi="Sylfaen" w:cs="Sylfaen"/>
          <w:b/>
          <w:bCs/>
          <w:lang w:val="af-ZA"/>
        </w:rPr>
        <w:t>անձից</w:t>
      </w:r>
      <w:r w:rsidRPr="00A340ED">
        <w:rPr>
          <w:rFonts w:ascii="Arial Armenian" w:hAnsi="Arial Armenian"/>
          <w:b/>
          <w:bCs/>
          <w:lang w:val="af-ZA"/>
        </w:rPr>
        <w:t xml:space="preserve"> </w:t>
      </w:r>
      <w:r w:rsidRPr="00A340ED">
        <w:rPr>
          <w:rFonts w:ascii="Sylfaen" w:hAnsi="Sylfaen" w:cs="Sylfaen"/>
          <w:b/>
          <w:bCs/>
          <w:lang w:val="af-ZA"/>
        </w:rPr>
        <w:t>գն</w:t>
      </w:r>
      <w:r w:rsidRPr="00A340ED">
        <w:rPr>
          <w:rFonts w:ascii="Sylfaen" w:hAnsi="Sylfaen" w:cs="Sylfaen"/>
          <w:b/>
          <w:bCs/>
          <w:lang w:val="hy-AM"/>
        </w:rPr>
        <w:t>ման</w:t>
      </w:r>
      <w:r w:rsidRPr="00A340ED">
        <w:rPr>
          <w:rFonts w:ascii="Arial Armenian" w:hAnsi="Arial Armenian" w:cs="Arial"/>
          <w:b/>
          <w:lang w:val="hy-AM"/>
        </w:rPr>
        <w:t xml:space="preserve"> </w:t>
      </w:r>
      <w:r w:rsidRPr="00A340ED">
        <w:rPr>
          <w:rFonts w:ascii="Sylfaen" w:hAnsi="Sylfaen" w:cs="Sylfaen"/>
          <w:b/>
          <w:lang w:val="hy-AM"/>
        </w:rPr>
        <w:t>ընթացակարգի</w:t>
      </w:r>
      <w:r w:rsidRPr="00A340ED">
        <w:rPr>
          <w:rFonts w:ascii="Arial Armenian" w:hAnsi="Arial Armenian" w:cs="Arial"/>
          <w:b/>
          <w:lang w:val="hy-AM"/>
        </w:rPr>
        <w:t xml:space="preserve"> </w:t>
      </w:r>
      <w:r w:rsidRPr="00A340ED">
        <w:rPr>
          <w:rFonts w:ascii="Sylfaen" w:hAnsi="Sylfaen" w:cs="Sylfaen"/>
          <w:b/>
          <w:lang w:val="hy-AM"/>
        </w:rPr>
        <w:t>հրավերի</w:t>
      </w:r>
    </w:p>
    <w:p w:rsidR="0081576D" w:rsidRPr="00A340ED" w:rsidRDefault="0081576D" w:rsidP="0081576D">
      <w:pPr>
        <w:ind w:left="-66"/>
        <w:jc w:val="center"/>
        <w:rPr>
          <w:rFonts w:ascii="Arial Armenian" w:hAnsi="Arial Armenian"/>
          <w:b/>
          <w:lang w:val="hy-AM"/>
        </w:rPr>
      </w:pPr>
    </w:p>
    <w:p w:rsidR="00CE7D06" w:rsidRPr="00A340ED" w:rsidRDefault="00CE7D06" w:rsidP="00CE7D06">
      <w:pPr>
        <w:ind w:left="-66"/>
        <w:jc w:val="center"/>
        <w:rPr>
          <w:rFonts w:ascii="Arial Armenian" w:hAnsi="Arial Armenian"/>
          <w:b/>
          <w:lang w:val="hy-AM"/>
        </w:rPr>
      </w:pPr>
    </w:p>
    <w:p w:rsidR="00CE7D06" w:rsidRPr="00A340ED" w:rsidRDefault="00CE7D06" w:rsidP="00CE7D06">
      <w:pPr>
        <w:pStyle w:val="3"/>
        <w:spacing w:line="240" w:lineRule="auto"/>
        <w:ind w:firstLine="567"/>
        <w:jc w:val="left"/>
        <w:rPr>
          <w:rFonts w:ascii="Arial Armenian" w:hAnsi="Arial Armenian"/>
          <w:b/>
          <w:lang w:val="hy-AM"/>
        </w:rPr>
      </w:pPr>
    </w:p>
    <w:p w:rsidR="00CE7D06" w:rsidRPr="00A340ED" w:rsidRDefault="00CE7D06" w:rsidP="00CE7D06">
      <w:pPr>
        <w:pStyle w:val="3"/>
        <w:spacing w:line="240" w:lineRule="auto"/>
        <w:ind w:firstLine="567"/>
        <w:rPr>
          <w:rFonts w:ascii="Arial Armenian" w:hAnsi="Arial Armenian"/>
          <w:b/>
          <w:i w:val="0"/>
          <w:lang w:val="hy-AM"/>
        </w:rPr>
      </w:pPr>
      <w:r w:rsidRPr="00A340ED">
        <w:rPr>
          <w:rFonts w:ascii="Sylfaen" w:hAnsi="Sylfaen" w:cs="Sylfaen"/>
          <w:b/>
          <w:i w:val="0"/>
          <w:lang w:val="hy-AM"/>
        </w:rPr>
        <w:t>ՆԿԱՐԱԳԻՐ</w:t>
      </w:r>
    </w:p>
    <w:p w:rsidR="00CE7D06" w:rsidRPr="00A340ED" w:rsidRDefault="00CE7D06" w:rsidP="00CE7D06">
      <w:pPr>
        <w:pStyle w:val="3"/>
        <w:spacing w:line="240" w:lineRule="auto"/>
        <w:ind w:firstLine="567"/>
        <w:rPr>
          <w:rFonts w:ascii="Arial Armenian" w:hAnsi="Arial Armenian"/>
          <w:b/>
          <w:i w:val="0"/>
          <w:lang w:val="hy-AM"/>
        </w:rPr>
      </w:pPr>
      <w:r w:rsidRPr="00A340ED">
        <w:rPr>
          <w:rFonts w:ascii="Sylfaen" w:hAnsi="Sylfaen" w:cs="Sylfaen"/>
          <w:b/>
          <w:i w:val="0"/>
          <w:lang w:val="hy-AM"/>
        </w:rPr>
        <w:t>առաջարկվող</w:t>
      </w:r>
      <w:r w:rsidRPr="00A340ED">
        <w:rPr>
          <w:rFonts w:ascii="Arial Armenian" w:hAnsi="Arial Armenian"/>
          <w:b/>
          <w:i w:val="0"/>
          <w:lang w:val="hy-AM"/>
        </w:rPr>
        <w:t xml:space="preserve"> </w:t>
      </w:r>
      <w:r w:rsidRPr="00A340ED">
        <w:rPr>
          <w:rFonts w:ascii="Sylfaen" w:hAnsi="Sylfaen" w:cs="Sylfaen"/>
          <w:b/>
          <w:i w:val="0"/>
          <w:lang w:val="hy-AM"/>
        </w:rPr>
        <w:t>ապրանքի</w:t>
      </w:r>
      <w:r w:rsidRPr="00A340ED">
        <w:rPr>
          <w:rFonts w:ascii="Arial Armenian" w:hAnsi="Arial Armenian"/>
          <w:b/>
          <w:i w:val="0"/>
          <w:lang w:val="hy-AM"/>
        </w:rPr>
        <w:t xml:space="preserve"> </w:t>
      </w:r>
      <w:r w:rsidRPr="00A340ED">
        <w:rPr>
          <w:rFonts w:ascii="Sylfaen" w:hAnsi="Sylfaen" w:cs="Sylfaen"/>
          <w:b/>
          <w:i w:val="0"/>
          <w:lang w:val="hy-AM"/>
        </w:rPr>
        <w:t>ամբողջական</w:t>
      </w:r>
      <w:r w:rsidRPr="00A340ED">
        <w:rPr>
          <w:rFonts w:ascii="Arial Armenian" w:hAnsi="Arial Armenian"/>
          <w:b/>
          <w:i w:val="0"/>
          <w:lang w:val="hy-AM"/>
        </w:rPr>
        <w:t xml:space="preserve"> </w:t>
      </w:r>
    </w:p>
    <w:p w:rsidR="00CE7D06" w:rsidRPr="00A340ED" w:rsidRDefault="00CE7D06" w:rsidP="00CE7D06">
      <w:pPr>
        <w:pStyle w:val="3"/>
        <w:spacing w:line="240" w:lineRule="auto"/>
        <w:ind w:firstLine="567"/>
        <w:rPr>
          <w:rFonts w:ascii="Arial Armenian" w:hAnsi="Arial Armenian" w:cs="Arial"/>
          <w:lang w:val="es-ES"/>
        </w:rPr>
      </w:pPr>
    </w:p>
    <w:p w:rsidR="00CE7D06" w:rsidRPr="00A340ED" w:rsidRDefault="00CE7D06" w:rsidP="00CE7D06">
      <w:pPr>
        <w:ind w:firstLine="567"/>
        <w:jc w:val="both"/>
        <w:rPr>
          <w:rFonts w:ascii="Arial Armenian" w:hAnsi="Arial Armenian" w:cs="Arial"/>
          <w:sz w:val="20"/>
          <w:szCs w:val="20"/>
          <w:lang w:val="es-ES"/>
        </w:rPr>
      </w:pPr>
      <w:r w:rsidRPr="00A340ED">
        <w:rPr>
          <w:rFonts w:ascii="Arial Armenian" w:hAnsi="Arial Armenian" w:cs="Arial"/>
          <w:sz w:val="20"/>
          <w:szCs w:val="20"/>
          <w:u w:val="single"/>
          <w:lang w:val="es-ES"/>
        </w:rPr>
        <w:tab/>
      </w:r>
      <w:r w:rsidRPr="00A340ED">
        <w:rPr>
          <w:rFonts w:ascii="Arial Armenian" w:hAnsi="Arial Armenian" w:cs="Arial"/>
          <w:sz w:val="20"/>
          <w:szCs w:val="20"/>
          <w:u w:val="single"/>
          <w:lang w:val="es-ES"/>
        </w:rPr>
        <w:tab/>
      </w:r>
      <w:r w:rsidRPr="00A340ED">
        <w:rPr>
          <w:rFonts w:ascii="Arial Armenian" w:hAnsi="Arial Armenian" w:cs="Arial"/>
          <w:sz w:val="20"/>
          <w:szCs w:val="20"/>
          <w:u w:val="single"/>
          <w:lang w:val="es-ES"/>
        </w:rPr>
        <w:tab/>
      </w:r>
      <w:r w:rsidRPr="00A340ED">
        <w:rPr>
          <w:rFonts w:ascii="Arial Armenian" w:hAnsi="Arial Armenian" w:cs="Arial"/>
          <w:sz w:val="20"/>
          <w:szCs w:val="20"/>
          <w:u w:val="single"/>
          <w:lang w:val="es-ES"/>
        </w:rPr>
        <w:tab/>
      </w:r>
      <w:r w:rsidRPr="00A340ED">
        <w:rPr>
          <w:rFonts w:ascii="Arial Armenian" w:hAnsi="Arial Armenian" w:cs="Arial"/>
          <w:sz w:val="20"/>
          <w:szCs w:val="20"/>
          <w:u w:val="single"/>
          <w:lang w:val="es-ES"/>
        </w:rPr>
        <w:tab/>
      </w:r>
      <w:r w:rsidRPr="00A340ED">
        <w:rPr>
          <w:rFonts w:ascii="Arial Armenian" w:hAnsi="Arial Armenian" w:cs="Arial"/>
          <w:sz w:val="20"/>
          <w:szCs w:val="20"/>
          <w:u w:val="single"/>
          <w:lang w:val="es-ES"/>
        </w:rPr>
        <w:tab/>
      </w:r>
      <w:r w:rsidRPr="00A340ED">
        <w:rPr>
          <w:rFonts w:ascii="Arial Armenian" w:hAnsi="Arial Armenian" w:cs="Arial"/>
          <w:sz w:val="20"/>
          <w:szCs w:val="20"/>
          <w:u w:val="single"/>
          <w:lang w:val="es-ES"/>
        </w:rPr>
        <w:tab/>
      </w:r>
      <w:r w:rsidRPr="00A340ED">
        <w:rPr>
          <w:rFonts w:ascii="Arial Armenian" w:hAnsi="Arial Armenian" w:cs="Arial"/>
          <w:sz w:val="20"/>
          <w:szCs w:val="20"/>
          <w:u w:val="single"/>
          <w:lang w:val="es-ES"/>
        </w:rPr>
        <w:tab/>
        <w:t xml:space="preserve">      </w:t>
      </w:r>
      <w:r w:rsidRPr="00A340ED">
        <w:rPr>
          <w:rFonts w:ascii="Arial Armenian" w:hAnsi="Arial Armenian" w:cs="Arial"/>
          <w:sz w:val="20"/>
          <w:szCs w:val="20"/>
          <w:u w:val="single"/>
          <w:lang w:val="es-ES"/>
        </w:rPr>
        <w:tab/>
      </w:r>
      <w:r w:rsidRPr="00A340ED">
        <w:rPr>
          <w:rFonts w:ascii="Arial Armenian" w:hAnsi="Arial Armenian" w:cs="Arial"/>
          <w:sz w:val="20"/>
          <w:szCs w:val="20"/>
          <w:u w:val="single"/>
          <w:lang w:val="es-ES"/>
        </w:rPr>
        <w:tab/>
      </w:r>
      <w:r w:rsidRPr="00A340ED">
        <w:rPr>
          <w:rFonts w:ascii="Arial Armenian" w:hAnsi="Arial Armenian" w:cs="Arial"/>
          <w:sz w:val="20"/>
          <w:szCs w:val="20"/>
          <w:lang w:val="es-ES"/>
        </w:rPr>
        <w:t>-</w:t>
      </w:r>
      <w:r w:rsidRPr="00A340ED">
        <w:rPr>
          <w:rFonts w:ascii="Sylfaen" w:hAnsi="Sylfaen" w:cs="Sylfaen"/>
          <w:sz w:val="20"/>
          <w:szCs w:val="20"/>
          <w:lang w:val="es-ES"/>
        </w:rPr>
        <w:t>ն</w:t>
      </w:r>
      <w:r w:rsidRPr="00A340ED">
        <w:rPr>
          <w:rFonts w:ascii="Arial Armenian" w:hAnsi="Arial Armenian" w:cs="Arial"/>
          <w:sz w:val="20"/>
          <w:szCs w:val="20"/>
          <w:lang w:val="es-ES"/>
        </w:rPr>
        <w:t xml:space="preserve"> </w:t>
      </w:r>
      <w:r w:rsidR="00B8085B">
        <w:rPr>
          <w:rFonts w:ascii="Sylfaen" w:hAnsi="Sylfaen" w:cs="Sylfaen"/>
          <w:b/>
          <w:i/>
          <w:lang w:val="af-ZA"/>
        </w:rPr>
        <w:t>ԱԳ2ՄԴ-ՀՄԱԱՊՁԲ-21</w:t>
      </w:r>
      <w:r w:rsidR="00487450" w:rsidRPr="00A340ED">
        <w:rPr>
          <w:rFonts w:ascii="Sylfaen" w:hAnsi="Sylfaen" w:cs="Sylfaen"/>
          <w:b/>
          <w:i/>
          <w:lang w:val="af-ZA"/>
        </w:rPr>
        <w:t>/</w:t>
      </w:r>
      <w:r w:rsidR="00B8085B">
        <w:rPr>
          <w:rFonts w:ascii="Sylfaen" w:hAnsi="Sylfaen" w:cs="Sylfaen"/>
          <w:b/>
          <w:i/>
          <w:lang w:val="af-ZA"/>
        </w:rPr>
        <w:t>1</w:t>
      </w:r>
      <w:r w:rsidR="00487450" w:rsidRPr="00A340ED">
        <w:rPr>
          <w:rFonts w:ascii="Sylfaen" w:hAnsi="Sylfaen" w:cs="Sylfaen"/>
          <w:b/>
          <w:i/>
          <w:lang w:val="af-ZA"/>
        </w:rPr>
        <w:t xml:space="preserve"> </w:t>
      </w:r>
      <w:r w:rsidR="0081576D" w:rsidRPr="00A340ED">
        <w:rPr>
          <w:rFonts w:ascii="Arial Armenian" w:hAnsi="Arial Armenian"/>
          <w:i/>
          <w:lang w:val="hy-AM"/>
        </w:rPr>
        <w:t xml:space="preserve"> </w:t>
      </w:r>
    </w:p>
    <w:p w:rsidR="00CE7D06" w:rsidRPr="00A340ED" w:rsidRDefault="00CE7D06" w:rsidP="00CE7D06">
      <w:pPr>
        <w:jc w:val="both"/>
        <w:rPr>
          <w:rFonts w:ascii="Arial Armenian" w:hAnsi="Arial Armenian" w:cs="Arial"/>
          <w:sz w:val="20"/>
          <w:szCs w:val="20"/>
          <w:u w:val="single"/>
          <w:lang w:val="es-ES"/>
        </w:rPr>
      </w:pPr>
      <w:r w:rsidRPr="00A340ED">
        <w:rPr>
          <w:rFonts w:ascii="Arial Armenian" w:hAnsi="Arial Armenian"/>
          <w:sz w:val="20"/>
          <w:vertAlign w:val="superscript"/>
          <w:lang w:val="es-ES"/>
        </w:rPr>
        <w:t xml:space="preserve">                                                    </w:t>
      </w:r>
      <w:r w:rsidRPr="00A340ED">
        <w:rPr>
          <w:rFonts w:ascii="Sylfaen" w:hAnsi="Sylfaen" w:cs="Sylfaen"/>
          <w:sz w:val="20"/>
          <w:vertAlign w:val="superscript"/>
          <w:lang w:val="hy-AM"/>
        </w:rPr>
        <w:t>մասնակցի</w:t>
      </w: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անվանումը</w:t>
      </w:r>
    </w:p>
    <w:p w:rsidR="00CE7D06" w:rsidRPr="00A340ED" w:rsidRDefault="00CE7D06" w:rsidP="00CE7D06">
      <w:pPr>
        <w:jc w:val="both"/>
        <w:rPr>
          <w:rFonts w:ascii="Arial Armenian" w:hAnsi="Arial Armenian"/>
          <w:lang w:val="hy-AM"/>
        </w:rPr>
      </w:pPr>
      <w:r w:rsidRPr="00A340ED">
        <w:rPr>
          <w:rFonts w:ascii="Sylfaen" w:hAnsi="Sylfaen" w:cs="Sylfaen"/>
          <w:sz w:val="20"/>
          <w:szCs w:val="20"/>
          <w:lang w:val="es-ES"/>
        </w:rPr>
        <w:t>ծածկագրով</w:t>
      </w:r>
      <w:r w:rsidRPr="00A340ED">
        <w:rPr>
          <w:rFonts w:ascii="Arial Armenian" w:hAnsi="Arial Armenian" w:cs="Arial"/>
          <w:sz w:val="20"/>
          <w:szCs w:val="20"/>
          <w:lang w:val="es-ES"/>
        </w:rPr>
        <w:t xml:space="preserve"> </w:t>
      </w:r>
      <w:r w:rsidRPr="00A340ED">
        <w:rPr>
          <w:rFonts w:ascii="Sylfaen" w:hAnsi="Sylfaen" w:cs="Sylfaen"/>
          <w:sz w:val="20"/>
          <w:szCs w:val="20"/>
          <w:lang w:val="es-ES"/>
        </w:rPr>
        <w:t>բաց</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մրցույթի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շրջանակում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ըստ</w:t>
      </w:r>
      <w:r w:rsidRPr="00A340ED">
        <w:rPr>
          <w:rFonts w:ascii="Arial Armenian" w:hAnsi="Arial Armenian" w:cs="Arial"/>
          <w:sz w:val="20"/>
          <w:szCs w:val="20"/>
          <w:lang w:val="es-ES"/>
        </w:rPr>
        <w:t xml:space="preserve"> </w:t>
      </w:r>
      <w:r w:rsidRPr="00A340ED">
        <w:rPr>
          <w:rFonts w:ascii="Sylfaen" w:hAnsi="Sylfaen" w:cs="Sylfaen"/>
          <w:sz w:val="20"/>
          <w:szCs w:val="20"/>
          <w:lang w:val="es-ES"/>
        </w:rPr>
        <w:t>չափաբաժինների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ստորև</w:t>
      </w:r>
      <w:r w:rsidRPr="00A340ED">
        <w:rPr>
          <w:rFonts w:ascii="Arial Armenian" w:hAnsi="Arial Armenian" w:cs="Arial"/>
          <w:sz w:val="20"/>
          <w:szCs w:val="20"/>
          <w:lang w:val="es-ES"/>
        </w:rPr>
        <w:t xml:space="preserve"> </w:t>
      </w:r>
      <w:r w:rsidRPr="00A340ED">
        <w:rPr>
          <w:rFonts w:ascii="Sylfaen" w:hAnsi="Sylfaen" w:cs="Sylfaen"/>
          <w:sz w:val="20"/>
          <w:szCs w:val="20"/>
          <w:lang w:val="es-ES"/>
        </w:rPr>
        <w:t>ներկայացնում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sz w:val="20"/>
          <w:szCs w:val="20"/>
          <w:lang w:val="es-ES"/>
        </w:rPr>
        <w:t xml:space="preserve"> </w:t>
      </w:r>
      <w:r w:rsidRPr="00A340ED">
        <w:rPr>
          <w:rFonts w:ascii="Sylfaen" w:hAnsi="Sylfaen" w:cs="Sylfaen"/>
          <w:sz w:val="20"/>
          <w:szCs w:val="20"/>
          <w:lang w:val="es-ES"/>
        </w:rPr>
        <w:t>իր</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կողմից</w:t>
      </w:r>
      <w:r w:rsidRPr="00A340ED">
        <w:rPr>
          <w:rFonts w:ascii="Arial Armenian" w:hAnsi="Arial Armenian" w:cs="Arial"/>
          <w:sz w:val="20"/>
          <w:szCs w:val="20"/>
          <w:lang w:val="es-ES"/>
        </w:rPr>
        <w:t xml:space="preserve"> </w:t>
      </w:r>
      <w:r w:rsidRPr="00A340ED">
        <w:rPr>
          <w:rFonts w:ascii="Sylfaen" w:hAnsi="Sylfaen" w:cs="Sylfaen"/>
          <w:sz w:val="20"/>
          <w:szCs w:val="20"/>
          <w:lang w:val="es-ES"/>
        </w:rPr>
        <w:t>առաջարկվող</w:t>
      </w:r>
      <w:r w:rsidRPr="00A340ED">
        <w:rPr>
          <w:rFonts w:ascii="Arial Armenian" w:hAnsi="Arial Armenian" w:cs="Arial"/>
          <w:sz w:val="20"/>
          <w:szCs w:val="20"/>
          <w:lang w:val="es-ES"/>
        </w:rPr>
        <w:t xml:space="preserve"> </w:t>
      </w:r>
      <w:r w:rsidRPr="00A340ED">
        <w:rPr>
          <w:rFonts w:ascii="Sylfaen" w:hAnsi="Sylfaen" w:cs="Sylfaen"/>
          <w:sz w:val="20"/>
          <w:szCs w:val="20"/>
          <w:lang w:val="es-ES"/>
        </w:rPr>
        <w:t>ապրանքի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ամբողջական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նկարագիրը</w:t>
      </w:r>
      <w:r w:rsidRPr="00A340ED">
        <w:rPr>
          <w:rFonts w:ascii="Arial Armenian" w:hAnsi="Arial Armenian" w:cs="Arial"/>
          <w:sz w:val="20"/>
          <w:szCs w:val="20"/>
          <w:lang w:val="es-ES"/>
        </w:rPr>
        <w:t xml:space="preserve"> </w:t>
      </w:r>
    </w:p>
    <w:p w:rsidR="00CE7D06" w:rsidRPr="00A340ED" w:rsidRDefault="00CE7D06" w:rsidP="00CE7D06">
      <w:pPr>
        <w:pStyle w:val="3"/>
        <w:spacing w:line="240" w:lineRule="auto"/>
        <w:ind w:firstLine="567"/>
        <w:rPr>
          <w:rFonts w:ascii="Arial Armenian" w:hAnsi="Arial Armenian" w:cs="Arial"/>
          <w:lang w:val="es-ES"/>
        </w:rPr>
      </w:pPr>
    </w:p>
    <w:p w:rsidR="00CE7D06" w:rsidRPr="00A340ED" w:rsidRDefault="00CE7D06" w:rsidP="00CE7D06">
      <w:pPr>
        <w:rPr>
          <w:rFonts w:ascii="Arial Armenian" w:hAnsi="Arial Armenia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CE7D06" w:rsidRPr="00A340ED" w:rsidTr="004B1466">
        <w:tc>
          <w:tcPr>
            <w:tcW w:w="1368" w:type="dxa"/>
            <w:vMerge w:val="restart"/>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Չափաբաժնի</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համար</w:t>
            </w:r>
          </w:p>
        </w:tc>
        <w:tc>
          <w:tcPr>
            <w:tcW w:w="8550" w:type="dxa"/>
            <w:gridSpan w:val="5"/>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Առաջարկվող</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ապրանքի</w:t>
            </w:r>
          </w:p>
        </w:tc>
      </w:tr>
      <w:tr w:rsidR="00CE7D06" w:rsidRPr="00A340ED" w:rsidTr="004B1466">
        <w:tc>
          <w:tcPr>
            <w:tcW w:w="1368" w:type="dxa"/>
            <w:vMerge/>
            <w:vAlign w:val="center"/>
          </w:tcPr>
          <w:p w:rsidR="00CE7D06" w:rsidRPr="00A340ED" w:rsidRDefault="00CE7D06" w:rsidP="004B1466">
            <w:pPr>
              <w:jc w:val="center"/>
              <w:rPr>
                <w:rFonts w:ascii="Arial Armenian" w:hAnsi="Arial Armenian"/>
                <w:b/>
                <w:bCs/>
                <w:sz w:val="16"/>
                <w:szCs w:val="18"/>
                <w:lang w:val="es-ES"/>
              </w:rPr>
            </w:pPr>
          </w:p>
        </w:tc>
        <w:tc>
          <w:tcPr>
            <w:tcW w:w="1460" w:type="dxa"/>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rPr>
              <w:t>ֆ</w:t>
            </w:r>
            <w:r w:rsidRPr="00A340ED">
              <w:rPr>
                <w:rFonts w:ascii="Sylfaen" w:hAnsi="Sylfaen" w:cs="Sylfaen"/>
                <w:b/>
                <w:bCs/>
                <w:sz w:val="16"/>
                <w:szCs w:val="18"/>
                <w:lang w:val="hy-AM"/>
              </w:rPr>
              <w:t>իրմային</w:t>
            </w:r>
            <w:r w:rsidRPr="00A340ED">
              <w:rPr>
                <w:rFonts w:ascii="Arial Armenian" w:hAnsi="Arial Armenian"/>
                <w:b/>
                <w:bCs/>
                <w:sz w:val="16"/>
                <w:szCs w:val="18"/>
                <w:lang w:val="hy-AM"/>
              </w:rPr>
              <w:t xml:space="preserve"> </w:t>
            </w:r>
            <w:r w:rsidRPr="00A340ED">
              <w:rPr>
                <w:rFonts w:ascii="Sylfaen" w:hAnsi="Sylfaen" w:cs="Sylfaen"/>
                <w:b/>
                <w:bCs/>
                <w:sz w:val="16"/>
                <w:szCs w:val="18"/>
                <w:lang w:val="hy-AM"/>
              </w:rPr>
              <w:t>անվանումը</w:t>
            </w:r>
          </w:p>
        </w:tc>
        <w:tc>
          <w:tcPr>
            <w:tcW w:w="2003" w:type="dxa"/>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ապրանքային</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նշանը</w:t>
            </w:r>
          </w:p>
        </w:tc>
        <w:tc>
          <w:tcPr>
            <w:tcW w:w="1757" w:type="dxa"/>
            <w:vAlign w:val="center"/>
          </w:tcPr>
          <w:p w:rsidR="00CE7D06" w:rsidRPr="00A340ED" w:rsidRDefault="00CE7D06" w:rsidP="004B1466">
            <w:pPr>
              <w:jc w:val="center"/>
              <w:rPr>
                <w:rFonts w:ascii="Arial Armenian" w:hAnsi="Arial Armenian"/>
                <w:b/>
                <w:bCs/>
                <w:sz w:val="16"/>
                <w:szCs w:val="18"/>
                <w:lang w:val="hy-AM"/>
              </w:rPr>
            </w:pPr>
            <w:r w:rsidRPr="00A340ED">
              <w:rPr>
                <w:rFonts w:ascii="Sylfaen" w:hAnsi="Sylfaen" w:cs="Sylfaen"/>
                <w:b/>
                <w:bCs/>
                <w:sz w:val="16"/>
                <w:szCs w:val="18"/>
                <w:lang w:val="hy-AM"/>
              </w:rPr>
              <w:t>մակնիշը</w:t>
            </w:r>
          </w:p>
        </w:tc>
        <w:tc>
          <w:tcPr>
            <w:tcW w:w="1530" w:type="dxa"/>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արտադրողի</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անվանումը</w:t>
            </w:r>
          </w:p>
        </w:tc>
        <w:tc>
          <w:tcPr>
            <w:tcW w:w="1800" w:type="dxa"/>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տեխնիկական</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բնութագրերը</w:t>
            </w:r>
          </w:p>
        </w:tc>
      </w:tr>
      <w:tr w:rsidR="00CE7D06" w:rsidRPr="00A340ED" w:rsidTr="004B1466">
        <w:tc>
          <w:tcPr>
            <w:tcW w:w="1368" w:type="dxa"/>
          </w:tcPr>
          <w:p w:rsidR="00CE7D06" w:rsidRPr="00A340ED" w:rsidRDefault="00CE7D06" w:rsidP="004B1466">
            <w:pPr>
              <w:pStyle w:val="3"/>
              <w:spacing w:line="240" w:lineRule="auto"/>
              <w:jc w:val="left"/>
              <w:rPr>
                <w:rFonts w:ascii="Arial Armenian" w:hAnsi="Arial Armenian"/>
                <w:b/>
                <w:lang w:val="hy-AM"/>
              </w:rPr>
            </w:pPr>
          </w:p>
        </w:tc>
        <w:tc>
          <w:tcPr>
            <w:tcW w:w="1460" w:type="dxa"/>
          </w:tcPr>
          <w:p w:rsidR="00CE7D06" w:rsidRPr="00A340ED" w:rsidRDefault="00CE7D06" w:rsidP="004B1466">
            <w:pPr>
              <w:pStyle w:val="3"/>
              <w:spacing w:line="240" w:lineRule="auto"/>
              <w:jc w:val="left"/>
              <w:rPr>
                <w:rFonts w:ascii="Arial Armenian" w:hAnsi="Arial Armenian"/>
                <w:b/>
                <w:lang w:val="hy-AM"/>
              </w:rPr>
            </w:pPr>
          </w:p>
        </w:tc>
        <w:tc>
          <w:tcPr>
            <w:tcW w:w="2003" w:type="dxa"/>
          </w:tcPr>
          <w:p w:rsidR="00CE7D06" w:rsidRPr="00A340ED" w:rsidRDefault="00CE7D06" w:rsidP="004B1466">
            <w:pPr>
              <w:pStyle w:val="3"/>
              <w:spacing w:line="240" w:lineRule="auto"/>
              <w:jc w:val="left"/>
              <w:rPr>
                <w:rFonts w:ascii="Arial Armenian" w:hAnsi="Arial Armenian"/>
                <w:b/>
                <w:lang w:val="hy-AM"/>
              </w:rPr>
            </w:pPr>
          </w:p>
        </w:tc>
        <w:tc>
          <w:tcPr>
            <w:tcW w:w="1757" w:type="dxa"/>
          </w:tcPr>
          <w:p w:rsidR="00CE7D06" w:rsidRPr="00A340ED" w:rsidRDefault="00CE7D06" w:rsidP="004B1466">
            <w:pPr>
              <w:pStyle w:val="3"/>
              <w:spacing w:line="240" w:lineRule="auto"/>
              <w:jc w:val="left"/>
              <w:rPr>
                <w:rFonts w:ascii="Arial Armenian" w:hAnsi="Arial Armenian"/>
                <w:b/>
                <w:lang w:val="hy-AM"/>
              </w:rPr>
            </w:pPr>
          </w:p>
        </w:tc>
        <w:tc>
          <w:tcPr>
            <w:tcW w:w="1530" w:type="dxa"/>
          </w:tcPr>
          <w:p w:rsidR="00CE7D06" w:rsidRPr="00A340ED" w:rsidRDefault="00CE7D06" w:rsidP="004B1466">
            <w:pPr>
              <w:pStyle w:val="3"/>
              <w:spacing w:line="240" w:lineRule="auto"/>
              <w:jc w:val="left"/>
              <w:rPr>
                <w:rFonts w:ascii="Arial Armenian" w:hAnsi="Arial Armenian"/>
                <w:b/>
                <w:lang w:val="hy-AM"/>
              </w:rPr>
            </w:pPr>
          </w:p>
        </w:tc>
        <w:tc>
          <w:tcPr>
            <w:tcW w:w="1800" w:type="dxa"/>
          </w:tcPr>
          <w:p w:rsidR="00CE7D06" w:rsidRPr="00A340ED" w:rsidRDefault="00CE7D06" w:rsidP="004B1466">
            <w:pPr>
              <w:pStyle w:val="3"/>
              <w:spacing w:line="240" w:lineRule="auto"/>
              <w:jc w:val="left"/>
              <w:rPr>
                <w:rFonts w:ascii="Arial Armenian" w:hAnsi="Arial Armenian"/>
                <w:b/>
                <w:lang w:val="hy-AM"/>
              </w:rPr>
            </w:pPr>
          </w:p>
        </w:tc>
      </w:tr>
      <w:tr w:rsidR="00CE7D06" w:rsidRPr="00A340ED" w:rsidTr="004B1466">
        <w:tc>
          <w:tcPr>
            <w:tcW w:w="1368" w:type="dxa"/>
          </w:tcPr>
          <w:p w:rsidR="00CE7D06" w:rsidRPr="00A340ED" w:rsidRDefault="00CE7D06" w:rsidP="004B1466">
            <w:pPr>
              <w:pStyle w:val="3"/>
              <w:spacing w:line="240" w:lineRule="auto"/>
              <w:jc w:val="left"/>
              <w:rPr>
                <w:rFonts w:ascii="Arial Armenian" w:hAnsi="Arial Armenian"/>
                <w:b/>
                <w:lang w:val="hy-AM"/>
              </w:rPr>
            </w:pPr>
          </w:p>
        </w:tc>
        <w:tc>
          <w:tcPr>
            <w:tcW w:w="1460" w:type="dxa"/>
          </w:tcPr>
          <w:p w:rsidR="00CE7D06" w:rsidRPr="00A340ED" w:rsidRDefault="00CE7D06" w:rsidP="004B1466">
            <w:pPr>
              <w:pStyle w:val="3"/>
              <w:spacing w:line="240" w:lineRule="auto"/>
              <w:jc w:val="left"/>
              <w:rPr>
                <w:rFonts w:ascii="Arial Armenian" w:hAnsi="Arial Armenian"/>
                <w:b/>
                <w:lang w:val="hy-AM"/>
              </w:rPr>
            </w:pPr>
          </w:p>
        </w:tc>
        <w:tc>
          <w:tcPr>
            <w:tcW w:w="2003" w:type="dxa"/>
          </w:tcPr>
          <w:p w:rsidR="00CE7D06" w:rsidRPr="00A340ED" w:rsidRDefault="00CE7D06" w:rsidP="004B1466">
            <w:pPr>
              <w:pStyle w:val="3"/>
              <w:spacing w:line="240" w:lineRule="auto"/>
              <w:jc w:val="left"/>
              <w:rPr>
                <w:rFonts w:ascii="Arial Armenian" w:hAnsi="Arial Armenian"/>
                <w:b/>
                <w:lang w:val="hy-AM"/>
              </w:rPr>
            </w:pPr>
          </w:p>
        </w:tc>
        <w:tc>
          <w:tcPr>
            <w:tcW w:w="1757" w:type="dxa"/>
          </w:tcPr>
          <w:p w:rsidR="00CE7D06" w:rsidRPr="00A340ED" w:rsidRDefault="00CE7D06" w:rsidP="004B1466">
            <w:pPr>
              <w:pStyle w:val="3"/>
              <w:spacing w:line="240" w:lineRule="auto"/>
              <w:jc w:val="left"/>
              <w:rPr>
                <w:rFonts w:ascii="Arial Armenian" w:hAnsi="Arial Armenian"/>
                <w:b/>
                <w:lang w:val="hy-AM"/>
              </w:rPr>
            </w:pPr>
          </w:p>
        </w:tc>
        <w:tc>
          <w:tcPr>
            <w:tcW w:w="1530" w:type="dxa"/>
          </w:tcPr>
          <w:p w:rsidR="00CE7D06" w:rsidRPr="00A340ED" w:rsidRDefault="00CE7D06" w:rsidP="004B1466">
            <w:pPr>
              <w:pStyle w:val="3"/>
              <w:spacing w:line="240" w:lineRule="auto"/>
              <w:jc w:val="left"/>
              <w:rPr>
                <w:rFonts w:ascii="Arial Armenian" w:hAnsi="Arial Armenian"/>
                <w:b/>
                <w:lang w:val="hy-AM"/>
              </w:rPr>
            </w:pPr>
          </w:p>
        </w:tc>
        <w:tc>
          <w:tcPr>
            <w:tcW w:w="1800" w:type="dxa"/>
          </w:tcPr>
          <w:p w:rsidR="00CE7D06" w:rsidRPr="00A340ED" w:rsidRDefault="00CE7D06" w:rsidP="004B1466">
            <w:pPr>
              <w:pStyle w:val="3"/>
              <w:spacing w:line="240" w:lineRule="auto"/>
              <w:jc w:val="left"/>
              <w:rPr>
                <w:rFonts w:ascii="Arial Armenian" w:hAnsi="Arial Armenian"/>
                <w:b/>
                <w:lang w:val="hy-AM"/>
              </w:rPr>
            </w:pPr>
          </w:p>
        </w:tc>
      </w:tr>
      <w:tr w:rsidR="00CE7D06" w:rsidRPr="00A340ED" w:rsidTr="004B1466">
        <w:tc>
          <w:tcPr>
            <w:tcW w:w="1368" w:type="dxa"/>
          </w:tcPr>
          <w:p w:rsidR="00CE7D06" w:rsidRPr="00A340ED" w:rsidRDefault="00CE7D06" w:rsidP="004B1466">
            <w:pPr>
              <w:pStyle w:val="3"/>
              <w:spacing w:line="240" w:lineRule="auto"/>
              <w:jc w:val="left"/>
              <w:rPr>
                <w:rFonts w:ascii="Arial Armenian" w:hAnsi="Arial Armenian"/>
                <w:b/>
                <w:lang w:val="hy-AM"/>
              </w:rPr>
            </w:pPr>
          </w:p>
        </w:tc>
        <w:tc>
          <w:tcPr>
            <w:tcW w:w="1460" w:type="dxa"/>
          </w:tcPr>
          <w:p w:rsidR="00CE7D06" w:rsidRPr="00A340ED" w:rsidRDefault="00CE7D06" w:rsidP="004B1466">
            <w:pPr>
              <w:pStyle w:val="3"/>
              <w:spacing w:line="240" w:lineRule="auto"/>
              <w:jc w:val="left"/>
              <w:rPr>
                <w:rFonts w:ascii="Arial Armenian" w:hAnsi="Arial Armenian"/>
                <w:b/>
                <w:lang w:val="hy-AM"/>
              </w:rPr>
            </w:pPr>
          </w:p>
        </w:tc>
        <w:tc>
          <w:tcPr>
            <w:tcW w:w="2003" w:type="dxa"/>
          </w:tcPr>
          <w:p w:rsidR="00CE7D06" w:rsidRPr="00A340ED" w:rsidRDefault="00CE7D06" w:rsidP="004B1466">
            <w:pPr>
              <w:pStyle w:val="3"/>
              <w:spacing w:line="240" w:lineRule="auto"/>
              <w:jc w:val="left"/>
              <w:rPr>
                <w:rFonts w:ascii="Arial Armenian" w:hAnsi="Arial Armenian"/>
                <w:b/>
                <w:lang w:val="hy-AM"/>
              </w:rPr>
            </w:pPr>
          </w:p>
        </w:tc>
        <w:tc>
          <w:tcPr>
            <w:tcW w:w="1757" w:type="dxa"/>
          </w:tcPr>
          <w:p w:rsidR="00CE7D06" w:rsidRPr="00A340ED" w:rsidRDefault="00CE7D06" w:rsidP="004B1466">
            <w:pPr>
              <w:pStyle w:val="3"/>
              <w:spacing w:line="240" w:lineRule="auto"/>
              <w:jc w:val="left"/>
              <w:rPr>
                <w:rFonts w:ascii="Arial Armenian" w:hAnsi="Arial Armenian"/>
                <w:b/>
                <w:lang w:val="hy-AM"/>
              </w:rPr>
            </w:pPr>
          </w:p>
        </w:tc>
        <w:tc>
          <w:tcPr>
            <w:tcW w:w="1530" w:type="dxa"/>
          </w:tcPr>
          <w:p w:rsidR="00CE7D06" w:rsidRPr="00A340ED" w:rsidRDefault="00CE7D06" w:rsidP="004B1466">
            <w:pPr>
              <w:pStyle w:val="3"/>
              <w:spacing w:line="240" w:lineRule="auto"/>
              <w:jc w:val="left"/>
              <w:rPr>
                <w:rFonts w:ascii="Arial Armenian" w:hAnsi="Arial Armenian"/>
                <w:b/>
                <w:lang w:val="hy-AM"/>
              </w:rPr>
            </w:pPr>
          </w:p>
        </w:tc>
        <w:tc>
          <w:tcPr>
            <w:tcW w:w="1800" w:type="dxa"/>
          </w:tcPr>
          <w:p w:rsidR="00CE7D06" w:rsidRPr="00A340ED" w:rsidRDefault="00CE7D06" w:rsidP="004B1466">
            <w:pPr>
              <w:pStyle w:val="3"/>
              <w:spacing w:line="240" w:lineRule="auto"/>
              <w:jc w:val="left"/>
              <w:rPr>
                <w:rFonts w:ascii="Arial Armenian" w:hAnsi="Arial Armenian"/>
                <w:b/>
                <w:lang w:val="hy-AM"/>
              </w:rPr>
            </w:pPr>
          </w:p>
        </w:tc>
      </w:tr>
    </w:tbl>
    <w:p w:rsidR="00CE7D06" w:rsidRPr="00A340ED" w:rsidRDefault="00CE7D06" w:rsidP="00CE7D06">
      <w:pPr>
        <w:pStyle w:val="3"/>
        <w:spacing w:line="240" w:lineRule="auto"/>
        <w:ind w:firstLine="567"/>
        <w:jc w:val="left"/>
        <w:rPr>
          <w:rFonts w:ascii="Arial Armenian" w:hAnsi="Arial Armenian"/>
          <w:b/>
          <w:lang w:val="en-US"/>
        </w:rPr>
      </w:pPr>
    </w:p>
    <w:p w:rsidR="00CE7D06" w:rsidRPr="00A340ED" w:rsidRDefault="00CE7D06" w:rsidP="00CE7D06">
      <w:pPr>
        <w:pStyle w:val="3"/>
        <w:spacing w:line="240" w:lineRule="auto"/>
        <w:ind w:firstLine="567"/>
        <w:jc w:val="left"/>
        <w:rPr>
          <w:rFonts w:ascii="Arial Armenian" w:hAnsi="Arial Armenian"/>
          <w:b/>
          <w:lang w:val="en-US"/>
        </w:rPr>
      </w:pPr>
    </w:p>
    <w:p w:rsidR="00CE7D06" w:rsidRPr="00A340ED" w:rsidRDefault="00CE7D06" w:rsidP="00CE7D06">
      <w:pPr>
        <w:pStyle w:val="3"/>
        <w:spacing w:line="240" w:lineRule="auto"/>
        <w:ind w:firstLine="567"/>
        <w:jc w:val="left"/>
        <w:rPr>
          <w:rFonts w:ascii="Arial Armenian" w:hAnsi="Arial Armenian"/>
          <w:b/>
          <w:lang w:val="en-US"/>
        </w:rPr>
      </w:pPr>
    </w:p>
    <w:p w:rsidR="00CE7D06" w:rsidRPr="00A340ED" w:rsidRDefault="00CE7D06" w:rsidP="00CE7D06">
      <w:pPr>
        <w:pStyle w:val="3"/>
        <w:spacing w:line="240" w:lineRule="auto"/>
        <w:ind w:firstLine="567"/>
        <w:jc w:val="left"/>
        <w:rPr>
          <w:rFonts w:ascii="Arial Armenian" w:hAnsi="Arial Armenian"/>
          <w:b/>
          <w:lang w:val="en-US"/>
        </w:rPr>
      </w:pPr>
    </w:p>
    <w:p w:rsidR="00CE7D06" w:rsidRPr="00A340ED" w:rsidRDefault="00CE7D06" w:rsidP="00CE7D06">
      <w:pPr>
        <w:rPr>
          <w:rFonts w:ascii="Arial Armenian" w:hAnsi="Arial Armenian"/>
          <w:sz w:val="20"/>
          <w:lang w:val="es-ES"/>
        </w:rPr>
      </w:pPr>
    </w:p>
    <w:p w:rsidR="00CE7D06" w:rsidRPr="00A340ED" w:rsidRDefault="00CE7D06" w:rsidP="00CE7D06">
      <w:pPr>
        <w:jc w:val="both"/>
        <w:rPr>
          <w:rFonts w:ascii="Arial Armenian" w:hAnsi="Arial Armenian"/>
          <w:sz w:val="20"/>
          <w:u w:val="single"/>
        </w:rPr>
      </w:pP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rPr>
        <w:tab/>
      </w:r>
      <w:r w:rsidRPr="00A340ED">
        <w:rPr>
          <w:rFonts w:ascii="Arial Armenian" w:hAnsi="Arial Armenian"/>
          <w:sz w:val="20"/>
          <w:u w:val="single"/>
        </w:rPr>
        <w:tab/>
      </w:r>
      <w:r w:rsidRPr="00A340ED">
        <w:rPr>
          <w:rFonts w:ascii="Arial Armenian" w:hAnsi="Arial Armenian"/>
          <w:sz w:val="20"/>
          <w:u w:val="single"/>
        </w:rPr>
        <w:tab/>
      </w:r>
      <w:r w:rsidRPr="00A340ED">
        <w:rPr>
          <w:rFonts w:ascii="Arial Armenian" w:hAnsi="Arial Armenian"/>
          <w:sz w:val="20"/>
          <w:u w:val="single"/>
        </w:rPr>
        <w:tab/>
        <w:t xml:space="preserve">    </w:t>
      </w:r>
    </w:p>
    <w:p w:rsidR="00CE7D06" w:rsidRPr="00A340ED" w:rsidRDefault="00CE7D06" w:rsidP="00CE7D06">
      <w:pPr>
        <w:jc w:val="both"/>
        <w:rPr>
          <w:rFonts w:ascii="Arial Armenian" w:hAnsi="Arial Armenian"/>
          <w:sz w:val="20"/>
          <w:u w:val="single"/>
          <w:lang w:val="hy-AM"/>
        </w:rPr>
      </w:pPr>
      <w:r w:rsidRPr="00A340ED">
        <w:rPr>
          <w:rFonts w:ascii="Arial Armenian" w:hAnsi="Arial Armenian" w:cs="Sylfaen"/>
          <w:sz w:val="20"/>
          <w:vertAlign w:val="superscript"/>
          <w:lang w:val="hy-AM"/>
        </w:rPr>
        <w:t xml:space="preserve">                              </w:t>
      </w:r>
      <w:r w:rsidRPr="00A340ED">
        <w:rPr>
          <w:rFonts w:ascii="Sylfaen" w:hAnsi="Sylfaen" w:cs="Sylfaen"/>
          <w:sz w:val="20"/>
          <w:vertAlign w:val="superscript"/>
          <w:lang w:val="hy-AM"/>
        </w:rPr>
        <w:t>մասնակցի</w:t>
      </w:r>
      <w:r w:rsidRPr="00A340ED">
        <w:rPr>
          <w:rFonts w:ascii="Arial Armenian" w:hAnsi="Arial Armenian" w:cs="Sylfaen"/>
          <w:sz w:val="20"/>
          <w:vertAlign w:val="superscript"/>
          <w:lang w:val="hy-AM"/>
        </w:rPr>
        <w:t xml:space="preserve"> </w:t>
      </w:r>
      <w:r w:rsidRPr="00A340ED">
        <w:rPr>
          <w:rFonts w:ascii="Sylfaen" w:hAnsi="Sylfaen" w:cs="Sylfaen"/>
          <w:sz w:val="20"/>
          <w:vertAlign w:val="superscript"/>
          <w:lang w:val="hy-AM"/>
        </w:rPr>
        <w:t>անվանումը</w:t>
      </w:r>
      <w:r w:rsidRPr="00A340ED">
        <w:rPr>
          <w:rFonts w:ascii="Arial Armenian" w:hAnsi="Arial Armenian" w:cs="Sylfaen"/>
          <w:sz w:val="20"/>
          <w:vertAlign w:val="superscript"/>
          <w:lang w:val="hy-AM"/>
        </w:rPr>
        <w:t xml:space="preserve"> (</w:t>
      </w:r>
      <w:r w:rsidRPr="00A340ED">
        <w:rPr>
          <w:rFonts w:ascii="Sylfaen" w:hAnsi="Sylfaen" w:cs="Sylfaen"/>
          <w:sz w:val="20"/>
          <w:vertAlign w:val="superscript"/>
          <w:lang w:val="hy-AM"/>
        </w:rPr>
        <w:t>ղեկավարի</w:t>
      </w:r>
      <w:r w:rsidRPr="00A340ED">
        <w:rPr>
          <w:rFonts w:ascii="Arial Armenian" w:hAnsi="Arial Armenian" w:cs="Sylfaen"/>
          <w:sz w:val="20"/>
          <w:vertAlign w:val="superscript"/>
          <w:lang w:val="hy-AM"/>
        </w:rPr>
        <w:t xml:space="preserve"> </w:t>
      </w:r>
      <w:r w:rsidRPr="00A340ED">
        <w:rPr>
          <w:rFonts w:ascii="Sylfaen" w:hAnsi="Sylfaen" w:cs="Sylfaen"/>
          <w:sz w:val="20"/>
          <w:vertAlign w:val="superscript"/>
          <w:lang w:val="hy-AM"/>
        </w:rPr>
        <w:t>պաշտոնը</w:t>
      </w:r>
      <w:r w:rsidRPr="00A340ED">
        <w:rPr>
          <w:rFonts w:ascii="Arial Armenian" w:hAnsi="Arial Armenian" w:cs="Sylfaen"/>
          <w:sz w:val="20"/>
          <w:vertAlign w:val="superscript"/>
          <w:lang w:val="hy-AM"/>
        </w:rPr>
        <w:t xml:space="preserve">, </w:t>
      </w:r>
      <w:r w:rsidRPr="00A340ED">
        <w:rPr>
          <w:rFonts w:ascii="Sylfaen" w:hAnsi="Sylfaen" w:cs="Sylfaen"/>
          <w:sz w:val="20"/>
          <w:vertAlign w:val="superscript"/>
          <w:lang w:val="hy-AM"/>
        </w:rPr>
        <w:t>անուն</w:t>
      </w:r>
      <w:r w:rsidRPr="00A340ED">
        <w:rPr>
          <w:rFonts w:ascii="Arial Armenian" w:hAnsi="Arial Armenian" w:cs="Sylfaen"/>
          <w:sz w:val="20"/>
          <w:vertAlign w:val="superscript"/>
          <w:lang w:val="hy-AM"/>
        </w:rPr>
        <w:t xml:space="preserve"> </w:t>
      </w:r>
      <w:r w:rsidRPr="00A340ED">
        <w:rPr>
          <w:rFonts w:ascii="Sylfaen" w:hAnsi="Sylfaen" w:cs="Sylfaen"/>
          <w:sz w:val="20"/>
          <w:vertAlign w:val="superscript"/>
          <w:lang w:val="hy-AM"/>
        </w:rPr>
        <w:t>ազգանունը</w:t>
      </w:r>
      <w:r w:rsidRPr="00A340ED">
        <w:rPr>
          <w:rFonts w:ascii="Arial Armenian" w:hAnsi="Arial Armenian" w:cs="Sylfaen"/>
          <w:sz w:val="20"/>
          <w:vertAlign w:val="superscript"/>
          <w:lang w:val="hy-AM"/>
        </w:rPr>
        <w:t xml:space="preserve">)  </w:t>
      </w:r>
      <w:r w:rsidRPr="00A340ED">
        <w:rPr>
          <w:rFonts w:ascii="Arial Armenian" w:hAnsi="Arial Armenian" w:cs="Sylfaen"/>
          <w:sz w:val="20"/>
          <w:vertAlign w:val="superscript"/>
          <w:lang w:val="hy-AM"/>
        </w:rPr>
        <w:tab/>
      </w:r>
      <w:r w:rsidRPr="00A340ED">
        <w:rPr>
          <w:rFonts w:ascii="Arial Armenian" w:hAnsi="Arial Armenian" w:cs="Sylfaen"/>
          <w:sz w:val="20"/>
          <w:vertAlign w:val="superscript"/>
          <w:lang w:val="hy-AM"/>
        </w:rPr>
        <w:tab/>
      </w:r>
      <w:r w:rsidRPr="00A340ED">
        <w:rPr>
          <w:rFonts w:ascii="Arial Armenian" w:hAnsi="Arial Armenian" w:cs="Sylfaen"/>
          <w:vertAlign w:val="superscript"/>
          <w:lang w:val="hy-AM"/>
        </w:rPr>
        <w:t xml:space="preserve">                                              </w:t>
      </w:r>
      <w:r w:rsidRPr="00A340ED">
        <w:rPr>
          <w:rFonts w:ascii="Sylfaen" w:hAnsi="Sylfaen" w:cs="Sylfaen"/>
          <w:sz w:val="20"/>
          <w:vertAlign w:val="superscript"/>
          <w:lang w:val="hy-AM"/>
        </w:rPr>
        <w:t>ստորագրություն</w:t>
      </w:r>
      <w:r w:rsidRPr="00A340ED">
        <w:rPr>
          <w:rFonts w:ascii="Arial Armenian" w:hAnsi="Arial Armenian" w:cs="Sylfaen"/>
          <w:sz w:val="20"/>
          <w:lang w:val="hy-AM"/>
        </w:rPr>
        <w:t xml:space="preserve"> </w:t>
      </w:r>
    </w:p>
    <w:p w:rsidR="00CE7D06" w:rsidRPr="00A340ED" w:rsidRDefault="00CE7D06" w:rsidP="00CE7D06">
      <w:pPr>
        <w:jc w:val="right"/>
        <w:rPr>
          <w:rFonts w:ascii="Arial Armenian" w:hAnsi="Arial Armenian" w:cs="Sylfaen"/>
          <w:sz w:val="20"/>
          <w:lang w:val="hy-AM"/>
        </w:rPr>
      </w:pPr>
    </w:p>
    <w:p w:rsidR="00CE7D06" w:rsidRPr="00A340ED" w:rsidRDefault="00CE7D06" w:rsidP="00CE7D06">
      <w:pPr>
        <w:jc w:val="right"/>
        <w:rPr>
          <w:rFonts w:ascii="Arial Armenian" w:hAnsi="Arial Armenian" w:cs="Sylfaen"/>
          <w:sz w:val="20"/>
          <w:lang w:val="hy-AM"/>
        </w:rPr>
      </w:pPr>
    </w:p>
    <w:p w:rsidR="00CE7D06" w:rsidRPr="00A340ED" w:rsidRDefault="00CE7D06" w:rsidP="00CE7D06">
      <w:pPr>
        <w:jc w:val="right"/>
        <w:rPr>
          <w:rFonts w:ascii="Arial Armenian" w:hAnsi="Arial Armenian" w:cs="Arial"/>
          <w:sz w:val="20"/>
          <w:lang w:val="hy-AM"/>
        </w:rPr>
      </w:pPr>
      <w:r w:rsidRPr="00A340ED">
        <w:rPr>
          <w:rFonts w:ascii="Sylfaen" w:hAnsi="Sylfaen" w:cs="Sylfaen"/>
          <w:sz w:val="20"/>
          <w:lang w:val="hy-AM"/>
        </w:rPr>
        <w:t>Կ</w:t>
      </w:r>
      <w:r w:rsidRPr="00A340ED">
        <w:rPr>
          <w:rFonts w:ascii="Arial Armenian" w:hAnsi="Arial Armenian" w:cs="Arial"/>
          <w:sz w:val="20"/>
          <w:lang w:val="hy-AM"/>
        </w:rPr>
        <w:t xml:space="preserve">. </w:t>
      </w:r>
      <w:r w:rsidRPr="00A340ED">
        <w:rPr>
          <w:rFonts w:ascii="Sylfaen" w:hAnsi="Sylfaen" w:cs="Sylfaen"/>
          <w:sz w:val="20"/>
          <w:lang w:val="hy-AM"/>
        </w:rPr>
        <w:t>Տ</w:t>
      </w:r>
      <w:r w:rsidRPr="00A340ED">
        <w:rPr>
          <w:rFonts w:ascii="Arial Armenian" w:hAnsi="Arial Armenian" w:cs="Arial"/>
          <w:sz w:val="20"/>
          <w:lang w:val="hy-AM"/>
        </w:rPr>
        <w:t>.</w:t>
      </w:r>
      <w:r w:rsidRPr="00A340ED">
        <w:rPr>
          <w:rFonts w:ascii="Arial Armenian" w:hAnsi="Arial Armenian" w:cs="Arial"/>
          <w:sz w:val="20"/>
          <w:lang w:val="hy-AM"/>
        </w:rPr>
        <w:tab/>
      </w:r>
      <w:r w:rsidRPr="00A340ED">
        <w:rPr>
          <w:rFonts w:ascii="Arial Armenian" w:hAnsi="Arial Armenian" w:cs="Arial"/>
          <w:sz w:val="20"/>
          <w:lang w:val="hy-AM"/>
        </w:rPr>
        <w:tab/>
        <w:t xml:space="preserve"> </w:t>
      </w:r>
    </w:p>
    <w:p w:rsidR="00CE7D06" w:rsidRPr="00A340ED" w:rsidRDefault="00CE7D06" w:rsidP="00CE7D06">
      <w:pPr>
        <w:jc w:val="right"/>
        <w:rPr>
          <w:rFonts w:ascii="Arial Armenian" w:hAnsi="Arial Armenian"/>
          <w:sz w:val="20"/>
          <w:lang w:val="hy-AM"/>
        </w:rPr>
      </w:pPr>
    </w:p>
    <w:p w:rsidR="00CE7D06" w:rsidRPr="00A340ED" w:rsidRDefault="00CE7D06" w:rsidP="00CE7D06">
      <w:pPr>
        <w:jc w:val="right"/>
        <w:rPr>
          <w:rFonts w:ascii="Arial Armenian" w:hAnsi="Arial Armenian"/>
          <w:sz w:val="20"/>
          <w:lang w:val="hy-AM"/>
        </w:rPr>
      </w:pPr>
    </w:p>
    <w:p w:rsidR="00CE7D06" w:rsidRPr="00A340ED" w:rsidRDefault="00CE7D06" w:rsidP="00CE7D06">
      <w:pPr>
        <w:pStyle w:val="af2"/>
        <w:rPr>
          <w:rFonts w:ascii="Arial Armenian" w:hAnsi="Arial Armenian"/>
          <w:i/>
          <w:sz w:val="16"/>
          <w:szCs w:val="16"/>
          <w:lang w:val="af-ZA"/>
        </w:rPr>
      </w:pPr>
      <w:r w:rsidRPr="00A340ED">
        <w:rPr>
          <w:rFonts w:ascii="Arial Armenian" w:hAnsi="Arial Armenian"/>
          <w:i/>
          <w:sz w:val="16"/>
          <w:szCs w:val="16"/>
          <w:lang w:val="hy-AM"/>
        </w:rPr>
        <w:t>*</w:t>
      </w:r>
      <w:r w:rsidRPr="00A340ED">
        <w:rPr>
          <w:rFonts w:ascii="Sylfaen" w:hAnsi="Sylfaen" w:cs="Sylfaen"/>
          <w:i/>
          <w:sz w:val="16"/>
          <w:szCs w:val="16"/>
          <w:lang w:val="hy-AM"/>
        </w:rPr>
        <w:t>լրացվում</w:t>
      </w:r>
      <w:r w:rsidRPr="00A340ED">
        <w:rPr>
          <w:rFonts w:ascii="Arial Armenian" w:hAnsi="Arial Armenian"/>
          <w:i/>
          <w:sz w:val="16"/>
          <w:szCs w:val="16"/>
          <w:lang w:val="af-ZA"/>
        </w:rPr>
        <w:t xml:space="preserve"> </w:t>
      </w:r>
      <w:r w:rsidRPr="00A340ED">
        <w:rPr>
          <w:rFonts w:ascii="Sylfaen" w:hAnsi="Sylfaen" w:cs="Sylfaen"/>
          <w:i/>
          <w:sz w:val="16"/>
          <w:szCs w:val="16"/>
          <w:lang w:val="hy-AM"/>
        </w:rPr>
        <w:t>է</w:t>
      </w:r>
      <w:r w:rsidRPr="00A340ED">
        <w:rPr>
          <w:rFonts w:ascii="Arial Armenian" w:hAnsi="Arial Armenian"/>
          <w:i/>
          <w:sz w:val="16"/>
          <w:szCs w:val="16"/>
          <w:lang w:val="af-ZA"/>
        </w:rPr>
        <w:t xml:space="preserve"> </w:t>
      </w:r>
      <w:r w:rsidRPr="00A340ED">
        <w:rPr>
          <w:rFonts w:ascii="Sylfaen" w:hAnsi="Sylfaen" w:cs="Sylfaen"/>
          <w:i/>
          <w:sz w:val="16"/>
          <w:szCs w:val="16"/>
          <w:lang w:val="hy-AM"/>
        </w:rPr>
        <w:t>հանձնաժողովի</w:t>
      </w:r>
      <w:r w:rsidRPr="00A340ED">
        <w:rPr>
          <w:rFonts w:ascii="Arial Armenian" w:hAnsi="Arial Armenian"/>
          <w:i/>
          <w:sz w:val="16"/>
          <w:szCs w:val="16"/>
          <w:lang w:val="af-ZA"/>
        </w:rPr>
        <w:t xml:space="preserve"> </w:t>
      </w:r>
      <w:r w:rsidRPr="00A340ED">
        <w:rPr>
          <w:rFonts w:ascii="Sylfaen" w:hAnsi="Sylfaen" w:cs="Sylfaen"/>
          <w:i/>
          <w:sz w:val="16"/>
          <w:szCs w:val="16"/>
          <w:lang w:val="hy-AM"/>
        </w:rPr>
        <w:t>քարտուղարի</w:t>
      </w:r>
      <w:r w:rsidRPr="00A340ED">
        <w:rPr>
          <w:rFonts w:ascii="Arial Armenian" w:hAnsi="Arial Armenian"/>
          <w:i/>
          <w:sz w:val="16"/>
          <w:szCs w:val="16"/>
          <w:lang w:val="af-ZA"/>
        </w:rPr>
        <w:t xml:space="preserve"> </w:t>
      </w:r>
      <w:r w:rsidRPr="00A340ED">
        <w:rPr>
          <w:rFonts w:ascii="Sylfaen" w:hAnsi="Sylfaen" w:cs="Sylfaen"/>
          <w:i/>
          <w:sz w:val="16"/>
          <w:szCs w:val="16"/>
          <w:lang w:val="hy-AM"/>
        </w:rPr>
        <w:t>կողմից</w:t>
      </w:r>
      <w:r w:rsidRPr="00A340ED">
        <w:rPr>
          <w:rFonts w:ascii="Arial Armenian" w:hAnsi="Arial Armenian"/>
          <w:i/>
          <w:sz w:val="16"/>
          <w:szCs w:val="16"/>
          <w:lang w:val="af-ZA"/>
        </w:rPr>
        <w:t xml:space="preserve">` </w:t>
      </w:r>
      <w:r w:rsidRPr="00A340ED">
        <w:rPr>
          <w:rFonts w:ascii="Sylfaen" w:hAnsi="Sylfaen" w:cs="Sylfaen"/>
          <w:i/>
          <w:sz w:val="16"/>
          <w:szCs w:val="16"/>
          <w:lang w:val="hy-AM"/>
        </w:rPr>
        <w:t>մինչև</w:t>
      </w:r>
      <w:r w:rsidRPr="00A340ED">
        <w:rPr>
          <w:rFonts w:ascii="Arial Armenian" w:hAnsi="Arial Armenian"/>
          <w:i/>
          <w:sz w:val="16"/>
          <w:szCs w:val="16"/>
          <w:lang w:val="af-ZA"/>
        </w:rPr>
        <w:t xml:space="preserve"> </w:t>
      </w:r>
      <w:r w:rsidRPr="00A340ED">
        <w:rPr>
          <w:rFonts w:ascii="Sylfaen" w:hAnsi="Sylfaen" w:cs="Sylfaen"/>
          <w:i/>
          <w:sz w:val="16"/>
          <w:szCs w:val="16"/>
          <w:lang w:val="hy-AM"/>
        </w:rPr>
        <w:t>հրավերը</w:t>
      </w:r>
      <w:r w:rsidRPr="00A340ED">
        <w:rPr>
          <w:rFonts w:ascii="Arial Armenian" w:hAnsi="Arial Armenian"/>
          <w:i/>
          <w:sz w:val="16"/>
          <w:szCs w:val="16"/>
          <w:lang w:val="af-ZA"/>
        </w:rPr>
        <w:t xml:space="preserve"> </w:t>
      </w:r>
      <w:r w:rsidRPr="00A340ED">
        <w:rPr>
          <w:rFonts w:ascii="Sylfaen" w:hAnsi="Sylfaen" w:cs="Sylfaen"/>
          <w:i/>
          <w:sz w:val="16"/>
          <w:szCs w:val="16"/>
          <w:lang w:val="hy-AM"/>
        </w:rPr>
        <w:t>տեղեկագրում</w:t>
      </w:r>
      <w:r w:rsidRPr="00A340ED">
        <w:rPr>
          <w:rFonts w:ascii="Arial Armenian" w:hAnsi="Arial Armenian"/>
          <w:i/>
          <w:sz w:val="16"/>
          <w:szCs w:val="16"/>
          <w:lang w:val="af-ZA"/>
        </w:rPr>
        <w:t xml:space="preserve"> </w:t>
      </w:r>
      <w:r w:rsidRPr="00A340ED">
        <w:rPr>
          <w:rFonts w:ascii="Sylfaen" w:hAnsi="Sylfaen" w:cs="Sylfaen"/>
          <w:i/>
          <w:sz w:val="16"/>
          <w:szCs w:val="16"/>
          <w:lang w:val="hy-AM"/>
        </w:rPr>
        <w:t>հրապարակելը</w:t>
      </w:r>
      <w:r w:rsidRPr="00A340ED">
        <w:rPr>
          <w:rFonts w:ascii="Arial Armenian" w:hAnsi="Arial Armenian"/>
          <w:i/>
          <w:sz w:val="16"/>
          <w:szCs w:val="16"/>
          <w:lang w:val="hy-AM"/>
        </w:rPr>
        <w:t>:</w:t>
      </w:r>
    </w:p>
    <w:p w:rsidR="004B1466" w:rsidRPr="00A340ED" w:rsidRDefault="00CE7D06" w:rsidP="004B1466">
      <w:pPr>
        <w:pStyle w:val="31"/>
        <w:spacing w:line="240" w:lineRule="auto"/>
        <w:ind w:firstLine="0"/>
        <w:jc w:val="right"/>
        <w:rPr>
          <w:rFonts w:ascii="Arial Armenian" w:hAnsi="Arial Armenian" w:cs="Arial"/>
          <w:b/>
          <w:lang w:val="hy-AM"/>
        </w:rPr>
      </w:pPr>
      <w:r w:rsidRPr="00A340ED">
        <w:rPr>
          <w:rFonts w:ascii="Arial Armenian" w:hAnsi="Arial Armenian"/>
          <w:b/>
          <w:lang w:val="hy-AM"/>
        </w:rPr>
        <w:t xml:space="preserve"> </w:t>
      </w:r>
      <w:r w:rsidRPr="00A340ED">
        <w:rPr>
          <w:rFonts w:ascii="Arial Armenian" w:hAnsi="Arial Armenian"/>
          <w:b/>
          <w:lang w:val="hy-AM"/>
        </w:rPr>
        <w:br w:type="page"/>
      </w:r>
      <w:r w:rsidR="004B1466" w:rsidRPr="00A340ED">
        <w:rPr>
          <w:rFonts w:ascii="Sylfaen" w:hAnsi="Sylfaen" w:cs="Sylfaen"/>
          <w:b/>
          <w:lang w:val="hy-AM"/>
        </w:rPr>
        <w:lastRenderedPageBreak/>
        <w:t>Հավելված</w:t>
      </w:r>
      <w:r w:rsidR="004B1466" w:rsidRPr="00A340ED">
        <w:rPr>
          <w:rFonts w:ascii="Arial Armenian" w:hAnsi="Arial Armenian" w:cs="Arial"/>
          <w:b/>
          <w:lang w:val="hy-AM"/>
        </w:rPr>
        <w:t xml:space="preserve"> 2</w:t>
      </w:r>
    </w:p>
    <w:p w:rsidR="004B1466" w:rsidRPr="00A340ED" w:rsidRDefault="00B8085B" w:rsidP="004B1466">
      <w:pPr>
        <w:pStyle w:val="31"/>
        <w:spacing w:line="240" w:lineRule="auto"/>
        <w:jc w:val="right"/>
        <w:rPr>
          <w:rFonts w:ascii="Arial Armenian" w:hAnsi="Arial Armenian" w:cs="Arial"/>
          <w:b/>
          <w:lang w:val="hy-AM"/>
        </w:rPr>
      </w:pPr>
      <w:r>
        <w:rPr>
          <w:rFonts w:ascii="Sylfaen" w:hAnsi="Sylfaen" w:cs="Sylfaen"/>
          <w:b/>
          <w:i/>
          <w:lang w:val="af-ZA"/>
        </w:rPr>
        <w:t>ԱԳ2ՄԴ-ՀՄԱԱՊՁԲ-21</w:t>
      </w:r>
      <w:r w:rsidR="00487450" w:rsidRPr="00A340ED">
        <w:rPr>
          <w:rFonts w:ascii="Sylfaen" w:hAnsi="Sylfaen" w:cs="Sylfaen"/>
          <w:b/>
          <w:i/>
          <w:lang w:val="af-ZA"/>
        </w:rPr>
        <w:t>/</w:t>
      </w:r>
      <w:r>
        <w:rPr>
          <w:rFonts w:ascii="Sylfaen" w:hAnsi="Sylfaen" w:cs="Sylfaen"/>
          <w:b/>
          <w:i/>
          <w:lang w:val="af-ZA"/>
        </w:rPr>
        <w:t>1</w:t>
      </w:r>
      <w:r w:rsidR="00487450" w:rsidRPr="00A340ED">
        <w:rPr>
          <w:rFonts w:ascii="Sylfaen" w:hAnsi="Sylfaen" w:cs="Sylfaen"/>
          <w:b/>
          <w:i/>
          <w:lang w:val="af-ZA"/>
        </w:rPr>
        <w:t xml:space="preserve"> </w:t>
      </w:r>
      <w:r w:rsidR="004B1466" w:rsidRPr="00A340ED">
        <w:rPr>
          <w:rFonts w:ascii="Arial Armenian" w:hAnsi="Arial Armenian"/>
          <w:i/>
          <w:lang w:val="hy-AM"/>
        </w:rPr>
        <w:t xml:space="preserve"> </w:t>
      </w:r>
      <w:r w:rsidR="004B1466" w:rsidRPr="00A340ED">
        <w:rPr>
          <w:rFonts w:ascii="Sylfaen" w:hAnsi="Sylfaen" w:cs="Sylfaen"/>
          <w:b/>
          <w:lang w:val="hy-AM"/>
        </w:rPr>
        <w:t>ծածկագրով</w:t>
      </w:r>
    </w:p>
    <w:p w:rsidR="004B1466" w:rsidRPr="00A340ED" w:rsidRDefault="004B1466" w:rsidP="004B1466">
      <w:pPr>
        <w:pStyle w:val="31"/>
        <w:spacing w:line="240" w:lineRule="auto"/>
        <w:jc w:val="right"/>
        <w:rPr>
          <w:rFonts w:ascii="Arial Armenian" w:hAnsi="Arial Armenian" w:cs="Arial"/>
          <w:b/>
          <w:lang w:val="hy-AM"/>
        </w:rPr>
      </w:pPr>
      <w:r w:rsidRPr="00A340ED">
        <w:rPr>
          <w:rFonts w:ascii="Sylfaen" w:hAnsi="Sylfaen" w:cs="Sylfaen"/>
          <w:b/>
          <w:bCs/>
          <w:lang w:val="af-ZA"/>
        </w:rPr>
        <w:t>հրատապ</w:t>
      </w:r>
      <w:r w:rsidRPr="00A340ED">
        <w:rPr>
          <w:rFonts w:ascii="Arial Armenian" w:hAnsi="Arial Armenian"/>
          <w:b/>
          <w:bCs/>
          <w:lang w:val="af-ZA"/>
        </w:rPr>
        <w:t xml:space="preserve"> </w:t>
      </w:r>
      <w:r w:rsidRPr="00A340ED">
        <w:rPr>
          <w:rFonts w:ascii="Sylfaen" w:hAnsi="Sylfaen" w:cs="Sylfaen"/>
          <w:b/>
          <w:bCs/>
          <w:lang w:val="af-ZA"/>
        </w:rPr>
        <w:t>մեկ</w:t>
      </w:r>
      <w:r w:rsidRPr="00A340ED">
        <w:rPr>
          <w:rFonts w:ascii="Arial Armenian" w:hAnsi="Arial Armenian"/>
          <w:b/>
          <w:bCs/>
          <w:lang w:val="af-ZA"/>
        </w:rPr>
        <w:t xml:space="preserve"> </w:t>
      </w:r>
      <w:r w:rsidRPr="00A340ED">
        <w:rPr>
          <w:rFonts w:ascii="Sylfaen" w:hAnsi="Sylfaen" w:cs="Sylfaen"/>
          <w:b/>
          <w:bCs/>
          <w:lang w:val="af-ZA"/>
        </w:rPr>
        <w:t>անձից</w:t>
      </w:r>
      <w:r w:rsidRPr="00A340ED">
        <w:rPr>
          <w:rFonts w:ascii="Arial Armenian" w:hAnsi="Arial Armenian"/>
          <w:b/>
          <w:bCs/>
          <w:lang w:val="af-ZA"/>
        </w:rPr>
        <w:t xml:space="preserve"> </w:t>
      </w:r>
      <w:r w:rsidRPr="00A340ED">
        <w:rPr>
          <w:rFonts w:ascii="Sylfaen" w:hAnsi="Sylfaen" w:cs="Sylfaen"/>
          <w:b/>
          <w:bCs/>
          <w:lang w:val="af-ZA"/>
        </w:rPr>
        <w:t>գն</w:t>
      </w:r>
      <w:r w:rsidRPr="00A340ED">
        <w:rPr>
          <w:rFonts w:ascii="Sylfaen" w:hAnsi="Sylfaen" w:cs="Sylfaen"/>
          <w:b/>
          <w:bCs/>
          <w:lang w:val="hy-AM"/>
        </w:rPr>
        <w:t>ման</w:t>
      </w:r>
      <w:r w:rsidRPr="00A340ED">
        <w:rPr>
          <w:rFonts w:ascii="Arial Armenian" w:hAnsi="Arial Armenian" w:cs="Arial"/>
          <w:b/>
          <w:lang w:val="hy-AM"/>
        </w:rPr>
        <w:t xml:space="preserve"> </w:t>
      </w:r>
      <w:r w:rsidRPr="00A340ED">
        <w:rPr>
          <w:rFonts w:ascii="Sylfaen" w:hAnsi="Sylfaen" w:cs="Sylfaen"/>
          <w:b/>
          <w:lang w:val="hy-AM"/>
        </w:rPr>
        <w:t>ընթացակարգի</w:t>
      </w:r>
      <w:r w:rsidRPr="00A340ED">
        <w:rPr>
          <w:rFonts w:ascii="Arial Armenian" w:hAnsi="Arial Armenian" w:cs="Arial"/>
          <w:b/>
          <w:lang w:val="hy-AM"/>
        </w:rPr>
        <w:t xml:space="preserve"> </w:t>
      </w:r>
      <w:r w:rsidRPr="00A340ED">
        <w:rPr>
          <w:rFonts w:ascii="Sylfaen" w:hAnsi="Sylfaen" w:cs="Sylfaen"/>
          <w:b/>
          <w:lang w:val="hy-AM"/>
        </w:rPr>
        <w:t>հրավերի</w:t>
      </w:r>
    </w:p>
    <w:p w:rsidR="004B1466" w:rsidRPr="00A340ED" w:rsidRDefault="004B1466" w:rsidP="004B1466">
      <w:pPr>
        <w:rPr>
          <w:rFonts w:ascii="Arial Armenian" w:hAnsi="Arial Armenian"/>
          <w:lang w:val="hy-AM"/>
        </w:rPr>
      </w:pPr>
    </w:p>
    <w:p w:rsidR="00CE7D06" w:rsidRPr="00A340ED" w:rsidRDefault="00CE7D06" w:rsidP="004B1466">
      <w:pPr>
        <w:pStyle w:val="31"/>
        <w:spacing w:line="240" w:lineRule="auto"/>
        <w:ind w:firstLine="0"/>
        <w:jc w:val="right"/>
        <w:rPr>
          <w:rFonts w:ascii="Arial Armenian" w:hAnsi="Arial Armenian"/>
          <w:lang w:val="hy-AM"/>
        </w:rPr>
      </w:pPr>
    </w:p>
    <w:p w:rsidR="00CE7D06" w:rsidRPr="00A340ED" w:rsidRDefault="00CE7D06" w:rsidP="00CE7D06">
      <w:pPr>
        <w:ind w:left="-66"/>
        <w:jc w:val="center"/>
        <w:rPr>
          <w:rFonts w:ascii="Arial Armenian" w:hAnsi="Arial Armenian"/>
          <w:b/>
          <w:sz w:val="20"/>
          <w:lang w:val="hy-AM"/>
        </w:rPr>
      </w:pPr>
      <w:r w:rsidRPr="00A340ED">
        <w:rPr>
          <w:rFonts w:ascii="Sylfaen" w:hAnsi="Sylfaen" w:cs="Sylfaen"/>
          <w:b/>
          <w:sz w:val="20"/>
          <w:lang w:val="hy-AM"/>
        </w:rPr>
        <w:t>Գ</w:t>
      </w:r>
      <w:r w:rsidRPr="00A340ED">
        <w:rPr>
          <w:rFonts w:ascii="Arial Armenian" w:hAnsi="Arial Armenian"/>
          <w:b/>
          <w:sz w:val="20"/>
          <w:lang w:val="hy-AM"/>
        </w:rPr>
        <w:t xml:space="preserve"> </w:t>
      </w:r>
      <w:r w:rsidRPr="00A340ED">
        <w:rPr>
          <w:rFonts w:ascii="Sylfaen" w:hAnsi="Sylfaen" w:cs="Sylfaen"/>
          <w:b/>
          <w:sz w:val="20"/>
          <w:lang w:val="hy-AM"/>
        </w:rPr>
        <w:t>Ն</w:t>
      </w:r>
      <w:r w:rsidRPr="00A340ED">
        <w:rPr>
          <w:rFonts w:ascii="Arial Armenian" w:hAnsi="Arial Armenian"/>
          <w:b/>
          <w:sz w:val="20"/>
          <w:lang w:val="hy-AM"/>
        </w:rPr>
        <w:t xml:space="preserve"> </w:t>
      </w:r>
      <w:r w:rsidRPr="00A340ED">
        <w:rPr>
          <w:rFonts w:ascii="Sylfaen" w:hAnsi="Sylfaen" w:cs="Sylfaen"/>
          <w:b/>
          <w:sz w:val="20"/>
          <w:lang w:val="hy-AM"/>
        </w:rPr>
        <w:t>Ա</w:t>
      </w:r>
      <w:r w:rsidRPr="00A340ED">
        <w:rPr>
          <w:rFonts w:ascii="Arial Armenian" w:hAnsi="Arial Armenian"/>
          <w:b/>
          <w:sz w:val="20"/>
          <w:lang w:val="hy-AM"/>
        </w:rPr>
        <w:t xml:space="preserve"> </w:t>
      </w:r>
      <w:r w:rsidRPr="00A340ED">
        <w:rPr>
          <w:rFonts w:ascii="Sylfaen" w:hAnsi="Sylfaen" w:cs="Sylfaen"/>
          <w:b/>
          <w:sz w:val="20"/>
          <w:lang w:val="hy-AM"/>
        </w:rPr>
        <w:t>Յ</w:t>
      </w:r>
      <w:r w:rsidRPr="00A340ED">
        <w:rPr>
          <w:rFonts w:ascii="Arial Armenian" w:hAnsi="Arial Armenian"/>
          <w:b/>
          <w:sz w:val="20"/>
          <w:lang w:val="hy-AM"/>
        </w:rPr>
        <w:t xml:space="preserve"> </w:t>
      </w:r>
      <w:r w:rsidRPr="00A340ED">
        <w:rPr>
          <w:rFonts w:ascii="Sylfaen" w:hAnsi="Sylfaen" w:cs="Sylfaen"/>
          <w:b/>
          <w:sz w:val="20"/>
          <w:lang w:val="hy-AM"/>
        </w:rPr>
        <w:t>Ի</w:t>
      </w:r>
      <w:r w:rsidRPr="00A340ED">
        <w:rPr>
          <w:rFonts w:ascii="Arial Armenian" w:hAnsi="Arial Armenian"/>
          <w:b/>
          <w:sz w:val="20"/>
          <w:lang w:val="hy-AM"/>
        </w:rPr>
        <w:t xml:space="preserve"> </w:t>
      </w:r>
      <w:r w:rsidRPr="00A340ED">
        <w:rPr>
          <w:rFonts w:ascii="Sylfaen" w:hAnsi="Sylfaen" w:cs="Sylfaen"/>
          <w:b/>
          <w:sz w:val="20"/>
          <w:lang w:val="hy-AM"/>
        </w:rPr>
        <w:t>Ն</w:t>
      </w:r>
      <w:r w:rsidRPr="00A340ED">
        <w:rPr>
          <w:rFonts w:ascii="Arial Armenian" w:hAnsi="Arial Armenian"/>
          <w:b/>
          <w:sz w:val="20"/>
          <w:lang w:val="hy-AM"/>
        </w:rPr>
        <w:t xml:space="preserve">   </w:t>
      </w:r>
      <w:r w:rsidRPr="00A340ED">
        <w:rPr>
          <w:rFonts w:ascii="Sylfaen" w:hAnsi="Sylfaen" w:cs="Sylfaen"/>
          <w:b/>
          <w:sz w:val="20"/>
          <w:lang w:val="hy-AM"/>
        </w:rPr>
        <w:t>Ա</w:t>
      </w:r>
      <w:r w:rsidRPr="00A340ED">
        <w:rPr>
          <w:rFonts w:ascii="Arial Armenian" w:hAnsi="Arial Armenian"/>
          <w:b/>
          <w:sz w:val="20"/>
          <w:lang w:val="hy-AM"/>
        </w:rPr>
        <w:t xml:space="preserve"> </w:t>
      </w:r>
      <w:r w:rsidRPr="00A340ED">
        <w:rPr>
          <w:rFonts w:ascii="Sylfaen" w:hAnsi="Sylfaen" w:cs="Sylfaen"/>
          <w:b/>
          <w:sz w:val="20"/>
          <w:lang w:val="hy-AM"/>
        </w:rPr>
        <w:t>Ռ</w:t>
      </w:r>
      <w:r w:rsidRPr="00A340ED">
        <w:rPr>
          <w:rFonts w:ascii="Arial Armenian" w:hAnsi="Arial Armenian"/>
          <w:b/>
          <w:sz w:val="20"/>
          <w:lang w:val="hy-AM"/>
        </w:rPr>
        <w:t xml:space="preserve"> </w:t>
      </w:r>
      <w:r w:rsidRPr="00A340ED">
        <w:rPr>
          <w:rFonts w:ascii="Sylfaen" w:hAnsi="Sylfaen" w:cs="Sylfaen"/>
          <w:b/>
          <w:sz w:val="20"/>
          <w:lang w:val="hy-AM"/>
        </w:rPr>
        <w:t>Ա</w:t>
      </w:r>
      <w:r w:rsidRPr="00A340ED">
        <w:rPr>
          <w:rFonts w:ascii="Arial Armenian" w:hAnsi="Arial Armenian"/>
          <w:b/>
          <w:sz w:val="20"/>
          <w:lang w:val="hy-AM"/>
        </w:rPr>
        <w:t xml:space="preserve"> </w:t>
      </w:r>
      <w:r w:rsidRPr="00A340ED">
        <w:rPr>
          <w:rFonts w:ascii="Sylfaen" w:hAnsi="Sylfaen" w:cs="Sylfaen"/>
          <w:b/>
          <w:sz w:val="20"/>
          <w:lang w:val="hy-AM"/>
        </w:rPr>
        <w:t>Ջ</w:t>
      </w:r>
      <w:r w:rsidRPr="00A340ED">
        <w:rPr>
          <w:rFonts w:ascii="Arial Armenian" w:hAnsi="Arial Armenian"/>
          <w:b/>
          <w:sz w:val="20"/>
          <w:lang w:val="hy-AM"/>
        </w:rPr>
        <w:t xml:space="preserve"> </w:t>
      </w:r>
      <w:r w:rsidRPr="00A340ED">
        <w:rPr>
          <w:rFonts w:ascii="Sylfaen" w:hAnsi="Sylfaen" w:cs="Sylfaen"/>
          <w:b/>
          <w:sz w:val="20"/>
          <w:lang w:val="hy-AM"/>
        </w:rPr>
        <w:t>Ա</w:t>
      </w:r>
      <w:r w:rsidRPr="00A340ED">
        <w:rPr>
          <w:rFonts w:ascii="Arial Armenian" w:hAnsi="Arial Armenian"/>
          <w:b/>
          <w:sz w:val="20"/>
          <w:lang w:val="hy-AM"/>
        </w:rPr>
        <w:t xml:space="preserve"> </w:t>
      </w:r>
      <w:r w:rsidRPr="00A340ED">
        <w:rPr>
          <w:rFonts w:ascii="Sylfaen" w:hAnsi="Sylfaen" w:cs="Sylfaen"/>
          <w:b/>
          <w:sz w:val="20"/>
          <w:lang w:val="hy-AM"/>
        </w:rPr>
        <w:t>Ր</w:t>
      </w:r>
      <w:r w:rsidRPr="00A340ED">
        <w:rPr>
          <w:rFonts w:ascii="Arial Armenian" w:hAnsi="Arial Armenian"/>
          <w:b/>
          <w:sz w:val="20"/>
          <w:lang w:val="hy-AM"/>
        </w:rPr>
        <w:t xml:space="preserve"> </w:t>
      </w:r>
      <w:r w:rsidRPr="00A340ED">
        <w:rPr>
          <w:rFonts w:ascii="Sylfaen" w:hAnsi="Sylfaen" w:cs="Sylfaen"/>
          <w:b/>
          <w:sz w:val="20"/>
          <w:lang w:val="hy-AM"/>
        </w:rPr>
        <w:t>Կ</w:t>
      </w:r>
    </w:p>
    <w:p w:rsidR="00CE7D06" w:rsidRPr="00A340ED" w:rsidRDefault="00CE7D06" w:rsidP="00CE7D06">
      <w:pPr>
        <w:ind w:firstLine="567"/>
        <w:rPr>
          <w:rFonts w:ascii="Arial Armenian" w:hAnsi="Arial Armenian"/>
          <w:lang w:val="hy-AM"/>
        </w:rPr>
      </w:pPr>
    </w:p>
    <w:p w:rsidR="00CE7D06" w:rsidRPr="00A340ED" w:rsidRDefault="00CE7D06" w:rsidP="00CE7D06">
      <w:pPr>
        <w:ind w:firstLine="567"/>
        <w:jc w:val="both"/>
        <w:rPr>
          <w:rFonts w:ascii="Arial Armenian" w:hAnsi="Arial Armenian" w:cs="Arial"/>
          <w:lang w:val="hy-AM"/>
        </w:rPr>
      </w:pPr>
      <w:r w:rsidRPr="00A340ED">
        <w:rPr>
          <w:rFonts w:ascii="Sylfaen" w:hAnsi="Sylfaen" w:cs="Sylfaen"/>
          <w:sz w:val="20"/>
          <w:szCs w:val="20"/>
          <w:lang w:val="es-ES"/>
        </w:rPr>
        <w:t>Ուսումնասիրելով</w:t>
      </w:r>
      <w:r w:rsidRPr="00A340ED">
        <w:rPr>
          <w:rFonts w:ascii="Arial Armenian" w:hAnsi="Arial Armenian" w:cs="Arial"/>
          <w:sz w:val="20"/>
          <w:szCs w:val="20"/>
          <w:lang w:val="es-ES"/>
        </w:rPr>
        <w:t xml:space="preserve"> </w:t>
      </w:r>
      <w:r w:rsidR="00B8085B">
        <w:rPr>
          <w:rFonts w:ascii="Sylfaen" w:hAnsi="Sylfaen" w:cs="Sylfaen"/>
          <w:b/>
          <w:i/>
          <w:lang w:val="af-ZA"/>
        </w:rPr>
        <w:t>ԱԳ2ՄԴ-ՀՄԱԱՊՁԲ-21</w:t>
      </w:r>
      <w:r w:rsidR="00487450" w:rsidRPr="00A340ED">
        <w:rPr>
          <w:rFonts w:ascii="Sylfaen" w:hAnsi="Sylfaen" w:cs="Sylfaen"/>
          <w:b/>
          <w:i/>
          <w:lang w:val="af-ZA"/>
        </w:rPr>
        <w:t>/</w:t>
      </w:r>
      <w:r w:rsidR="00B8085B">
        <w:rPr>
          <w:rFonts w:ascii="Sylfaen" w:hAnsi="Sylfaen" w:cs="Sylfaen"/>
          <w:b/>
          <w:i/>
          <w:lang w:val="af-ZA"/>
        </w:rPr>
        <w:t>1</w:t>
      </w:r>
      <w:r w:rsidR="00487450" w:rsidRPr="00A340ED">
        <w:rPr>
          <w:rFonts w:ascii="Sylfaen" w:hAnsi="Sylfaen" w:cs="Sylfaen"/>
          <w:b/>
          <w:i/>
          <w:lang w:val="af-ZA"/>
        </w:rPr>
        <w:t xml:space="preserve"> </w:t>
      </w:r>
      <w:r w:rsidR="004B1466" w:rsidRPr="00A340ED">
        <w:rPr>
          <w:rFonts w:ascii="Arial Armenian" w:hAnsi="Arial Armenian"/>
          <w:i/>
          <w:lang w:val="hy-AM"/>
        </w:rPr>
        <w:t xml:space="preserve"> </w:t>
      </w:r>
      <w:r w:rsidRPr="00A340ED">
        <w:rPr>
          <w:rFonts w:ascii="Sylfaen" w:hAnsi="Sylfaen" w:cs="Sylfaen"/>
          <w:sz w:val="20"/>
          <w:szCs w:val="20"/>
          <w:lang w:val="es-ES"/>
        </w:rPr>
        <w:t>ծածկագրով</w:t>
      </w:r>
      <w:r w:rsidRPr="00A340ED">
        <w:rPr>
          <w:rFonts w:ascii="Arial Armenian" w:hAnsi="Arial Armenian" w:cs="Arial"/>
          <w:sz w:val="20"/>
          <w:szCs w:val="20"/>
          <w:lang w:val="es-ES"/>
        </w:rPr>
        <w:t xml:space="preserve"> </w:t>
      </w:r>
      <w:r w:rsidRPr="00A340ED">
        <w:rPr>
          <w:rFonts w:ascii="Sylfaen" w:hAnsi="Sylfaen" w:cs="Sylfaen"/>
          <w:sz w:val="20"/>
          <w:szCs w:val="20"/>
          <w:lang w:val="es-ES"/>
        </w:rPr>
        <w:t>բաց</w:t>
      </w:r>
      <w:r w:rsidRPr="00A340ED">
        <w:rPr>
          <w:rFonts w:ascii="Arial Armenian" w:hAnsi="Arial Armenian" w:cs="Arial"/>
          <w:sz w:val="20"/>
          <w:szCs w:val="20"/>
          <w:lang w:val="es-ES"/>
        </w:rPr>
        <w:t xml:space="preserve"> </w:t>
      </w:r>
      <w:r w:rsidRPr="00A340ED">
        <w:rPr>
          <w:rFonts w:ascii="Sylfaen" w:hAnsi="Sylfaen" w:cs="Sylfaen"/>
          <w:sz w:val="20"/>
          <w:szCs w:val="20"/>
          <w:lang w:val="es-ES"/>
        </w:rPr>
        <w:t>մրցույթի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հրավերը</w:t>
      </w:r>
      <w:r w:rsidRPr="00A340ED">
        <w:rPr>
          <w:rFonts w:ascii="Arial Armenian" w:hAnsi="Arial Armenian" w:cs="Arial"/>
          <w:sz w:val="20"/>
          <w:szCs w:val="20"/>
          <w:lang w:val="es-ES"/>
        </w:rPr>
        <w:t xml:space="preserve">, </w:t>
      </w:r>
      <w:r w:rsidRPr="00A340ED">
        <w:rPr>
          <w:rFonts w:ascii="Sylfaen" w:hAnsi="Sylfaen" w:cs="Sylfaen"/>
          <w:sz w:val="20"/>
          <w:szCs w:val="20"/>
          <w:lang w:val="es-ES"/>
        </w:rPr>
        <w:t>այդ</w:t>
      </w:r>
      <w:r w:rsidRPr="00A340ED">
        <w:rPr>
          <w:rFonts w:ascii="Arial Armenian" w:hAnsi="Arial Armenian" w:cs="Arial"/>
          <w:sz w:val="20"/>
          <w:szCs w:val="20"/>
          <w:lang w:val="es-ES"/>
        </w:rPr>
        <w:t xml:space="preserve"> </w:t>
      </w:r>
      <w:r w:rsidRPr="00A340ED">
        <w:rPr>
          <w:rFonts w:ascii="Sylfaen" w:hAnsi="Sylfaen" w:cs="Sylfaen"/>
          <w:sz w:val="20"/>
          <w:szCs w:val="20"/>
          <w:lang w:val="es-ES"/>
        </w:rPr>
        <w:t>թվում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կնքվելիք</w:t>
      </w:r>
      <w:r w:rsidRPr="00A340ED">
        <w:rPr>
          <w:rFonts w:ascii="Arial Armenian" w:hAnsi="Arial Armenian" w:cs="Arial"/>
          <w:sz w:val="20"/>
          <w:szCs w:val="20"/>
          <w:lang w:val="es-ES"/>
        </w:rPr>
        <w:t xml:space="preserve">  </w:t>
      </w:r>
      <w:r w:rsidRPr="00A340ED">
        <w:rPr>
          <w:rFonts w:ascii="Sylfaen" w:hAnsi="Sylfaen" w:cs="Sylfaen"/>
          <w:sz w:val="20"/>
          <w:szCs w:val="20"/>
          <w:lang w:val="es-ES"/>
        </w:rPr>
        <w:t>պայմանագրի</w:t>
      </w:r>
      <w:r w:rsidRPr="00A340ED">
        <w:rPr>
          <w:rFonts w:ascii="Arial Armenian" w:hAnsi="Arial Armenian" w:cs="Arial"/>
          <w:sz w:val="20"/>
          <w:szCs w:val="20"/>
          <w:lang w:val="es-ES"/>
        </w:rPr>
        <w:t xml:space="preserve"> </w:t>
      </w:r>
      <w:r w:rsidRPr="00A340ED">
        <w:rPr>
          <w:rFonts w:ascii="Sylfaen" w:hAnsi="Sylfaen" w:cs="Sylfaen"/>
          <w:sz w:val="20"/>
          <w:szCs w:val="20"/>
          <w:lang w:val="es-ES"/>
        </w:rPr>
        <w:t>նախագիծը</w:t>
      </w:r>
      <w:r w:rsidRPr="00A340ED">
        <w:rPr>
          <w:rFonts w:ascii="Arial Armenian" w:hAnsi="Arial Armenian" w:cs="Arial"/>
          <w:lang w:val="hy-AM"/>
        </w:rPr>
        <w:t xml:space="preserve">, </w:t>
      </w:r>
      <w:r w:rsidRPr="00A340ED">
        <w:rPr>
          <w:rFonts w:ascii="Arial Armenian" w:hAnsi="Arial Armenian"/>
          <w:sz w:val="20"/>
          <w:u w:val="single"/>
          <w:lang w:val="hy-AM"/>
        </w:rPr>
        <w:t xml:space="preserve">                  </w:t>
      </w:r>
      <w:r w:rsidRPr="00A340ED">
        <w:rPr>
          <w:rFonts w:ascii="Arial Armenian" w:hAnsi="Arial Armenian"/>
          <w:sz w:val="20"/>
          <w:u w:val="single"/>
          <w:lang w:val="hy-AM"/>
        </w:rPr>
        <w:tab/>
      </w:r>
      <w:r w:rsidRPr="00A340ED">
        <w:rPr>
          <w:rFonts w:ascii="Arial Armenian" w:hAnsi="Arial Armenian"/>
          <w:sz w:val="20"/>
          <w:u w:val="single"/>
          <w:lang w:val="hy-AM"/>
        </w:rPr>
        <w:tab/>
      </w:r>
      <w:r w:rsidRPr="00A340ED">
        <w:rPr>
          <w:rFonts w:ascii="Arial Armenian" w:hAnsi="Arial Armenian"/>
          <w:sz w:val="20"/>
          <w:u w:val="single"/>
          <w:lang w:val="hy-AM"/>
        </w:rPr>
        <w:tab/>
      </w:r>
      <w:r w:rsidRPr="00A340ED">
        <w:rPr>
          <w:rFonts w:ascii="Arial Armenian" w:hAnsi="Arial Armenian"/>
          <w:sz w:val="20"/>
          <w:u w:val="single"/>
          <w:lang w:val="hy-AM"/>
        </w:rPr>
        <w:tab/>
        <w:t xml:space="preserve">     </w:t>
      </w:r>
      <w:r w:rsidRPr="00A340ED">
        <w:rPr>
          <w:rFonts w:ascii="Arial Armenian" w:hAnsi="Arial Armenian"/>
          <w:sz w:val="20"/>
          <w:u w:val="single"/>
          <w:lang w:val="hy-AM"/>
        </w:rPr>
        <w:tab/>
      </w:r>
      <w:r w:rsidRPr="00A340ED">
        <w:rPr>
          <w:rFonts w:ascii="Arial Armenian" w:hAnsi="Arial Armenian"/>
          <w:sz w:val="20"/>
          <w:u w:val="single"/>
          <w:lang w:val="hy-AM"/>
        </w:rPr>
        <w:tab/>
        <w:t xml:space="preserve">           </w:t>
      </w:r>
      <w:r w:rsidRPr="00A340ED">
        <w:rPr>
          <w:rFonts w:ascii="Arial Armenian" w:hAnsi="Arial Armenian" w:cs="Arial"/>
          <w:sz w:val="20"/>
          <w:szCs w:val="20"/>
          <w:lang w:val="es-ES"/>
        </w:rPr>
        <w:t>-</w:t>
      </w:r>
      <w:r w:rsidRPr="00A340ED">
        <w:rPr>
          <w:rFonts w:ascii="Sylfaen" w:hAnsi="Sylfaen" w:cs="Sylfaen"/>
          <w:sz w:val="20"/>
          <w:szCs w:val="20"/>
          <w:lang w:val="es-ES"/>
        </w:rPr>
        <w:t>ն</w:t>
      </w:r>
      <w:r w:rsidRPr="00A340ED">
        <w:rPr>
          <w:rFonts w:ascii="Arial Armenian" w:hAnsi="Arial Armenian" w:cs="Arial"/>
          <w:sz w:val="20"/>
          <w:szCs w:val="20"/>
          <w:lang w:val="es-ES"/>
        </w:rPr>
        <w:t xml:space="preserve"> </w:t>
      </w:r>
      <w:r w:rsidRPr="00A340ED">
        <w:rPr>
          <w:rFonts w:ascii="Sylfaen" w:hAnsi="Sylfaen" w:cs="Sylfaen"/>
          <w:sz w:val="20"/>
          <w:szCs w:val="20"/>
          <w:lang w:val="es-ES"/>
        </w:rPr>
        <w:t>առաջարկում</w:t>
      </w:r>
      <w:r w:rsidRPr="00A340ED">
        <w:rPr>
          <w:rFonts w:ascii="Arial Armenian" w:hAnsi="Arial Armenian" w:cs="Arial"/>
          <w:sz w:val="20"/>
          <w:szCs w:val="20"/>
          <w:lang w:val="es-ES"/>
        </w:rPr>
        <w:t xml:space="preserve"> </w:t>
      </w:r>
      <w:r w:rsidRPr="00A340ED">
        <w:rPr>
          <w:rFonts w:ascii="Sylfaen" w:hAnsi="Sylfaen" w:cs="Sylfaen"/>
          <w:sz w:val="20"/>
          <w:szCs w:val="20"/>
          <w:lang w:val="es-ES"/>
        </w:rPr>
        <w:t>է</w:t>
      </w:r>
      <w:r w:rsidRPr="00A340ED">
        <w:rPr>
          <w:rFonts w:ascii="Arial Armenian" w:hAnsi="Arial Armenian" w:cs="Arial"/>
          <w:lang w:val="hy-AM"/>
        </w:rPr>
        <w:t xml:space="preserve">   </w:t>
      </w:r>
    </w:p>
    <w:p w:rsidR="00CE7D06" w:rsidRPr="00A340ED" w:rsidRDefault="00CE7D06" w:rsidP="00CE7D06">
      <w:pPr>
        <w:ind w:firstLine="567"/>
        <w:jc w:val="both"/>
        <w:rPr>
          <w:rFonts w:ascii="Arial Armenian" w:hAnsi="Arial Armenian" w:cs="Arial"/>
        </w:rPr>
      </w:pPr>
      <w:bookmarkStart w:id="12" w:name="_Hlk23147299"/>
      <w:r w:rsidRPr="00A340ED">
        <w:rPr>
          <w:rFonts w:ascii="Arial Armenian" w:hAnsi="Arial Armenian" w:cs="Sylfaen"/>
          <w:vertAlign w:val="superscript"/>
          <w:lang w:val="hy-AM"/>
        </w:rPr>
        <w:t xml:space="preserve">                                                                                     </w:t>
      </w:r>
      <w:r w:rsidRPr="00A340ED">
        <w:rPr>
          <w:rFonts w:ascii="Sylfaen" w:hAnsi="Sylfaen" w:cs="Sylfaen"/>
          <w:vertAlign w:val="superscript"/>
          <w:lang w:val="hy-AM"/>
        </w:rPr>
        <w:t>մասնակցի</w:t>
      </w:r>
      <w:r w:rsidRPr="00A340ED">
        <w:rPr>
          <w:rFonts w:ascii="Arial Armenian" w:hAnsi="Arial Armenian" w:cs="Sylfaen"/>
          <w:vertAlign w:val="superscript"/>
          <w:lang w:val="hy-AM"/>
        </w:rPr>
        <w:t xml:space="preserve"> </w:t>
      </w:r>
      <w:r w:rsidRPr="00A340ED">
        <w:rPr>
          <w:rFonts w:ascii="Sylfaen" w:hAnsi="Sylfaen" w:cs="Sylfaen"/>
          <w:vertAlign w:val="superscript"/>
          <w:lang w:val="hy-AM"/>
        </w:rPr>
        <w:t>անվանումը</w:t>
      </w:r>
    </w:p>
    <w:bookmarkEnd w:id="12"/>
    <w:p w:rsidR="00CE7D06" w:rsidRPr="00A340ED" w:rsidRDefault="00CE7D06" w:rsidP="00CE7D06">
      <w:pPr>
        <w:jc w:val="both"/>
        <w:rPr>
          <w:rFonts w:ascii="Arial Armenian" w:hAnsi="Arial Armenian"/>
          <w:sz w:val="20"/>
          <w:lang w:val="hy-AM"/>
        </w:rPr>
      </w:pPr>
      <w:r w:rsidRPr="00A340ED">
        <w:rPr>
          <w:rFonts w:ascii="Sylfaen" w:hAnsi="Sylfaen" w:cs="Sylfaen"/>
          <w:sz w:val="20"/>
          <w:szCs w:val="20"/>
          <w:lang w:val="es-ES"/>
        </w:rPr>
        <w:t>պայմանագիրը</w:t>
      </w:r>
      <w:r w:rsidRPr="00A340ED">
        <w:rPr>
          <w:rFonts w:ascii="Arial Armenian" w:hAnsi="Arial Armenian" w:cs="Arial"/>
          <w:sz w:val="20"/>
          <w:szCs w:val="20"/>
          <w:lang w:val="es-ES"/>
        </w:rPr>
        <w:t xml:space="preserve"> </w:t>
      </w:r>
      <w:r w:rsidRPr="00A340ED">
        <w:rPr>
          <w:rFonts w:ascii="Sylfaen" w:hAnsi="Sylfaen" w:cs="Sylfaen"/>
          <w:sz w:val="20"/>
          <w:szCs w:val="20"/>
          <w:lang w:val="es-ES"/>
        </w:rPr>
        <w:t>կատարել</w:t>
      </w:r>
      <w:r w:rsidRPr="00A340ED">
        <w:rPr>
          <w:rFonts w:ascii="Arial Armenian" w:hAnsi="Arial Armenian" w:cs="Arial"/>
          <w:sz w:val="20"/>
          <w:szCs w:val="20"/>
          <w:lang w:val="es-ES"/>
        </w:rPr>
        <w:t xml:space="preserve"> </w:t>
      </w:r>
      <w:r w:rsidRPr="00A340ED">
        <w:rPr>
          <w:rFonts w:ascii="Sylfaen" w:hAnsi="Sylfaen" w:cs="Sylfaen"/>
          <w:sz w:val="20"/>
          <w:szCs w:val="20"/>
          <w:lang w:val="es-ES"/>
        </w:rPr>
        <w:t>ներքոհիշյալ</w:t>
      </w:r>
      <w:r w:rsidRPr="00A340ED">
        <w:rPr>
          <w:rFonts w:ascii="Arial Armenian" w:hAnsi="Arial Armenian" w:cs="Arial"/>
          <w:sz w:val="20"/>
          <w:szCs w:val="20"/>
          <w:lang w:val="es-ES"/>
        </w:rPr>
        <w:t xml:space="preserve"> </w:t>
      </w:r>
      <w:r w:rsidRPr="00A340ED">
        <w:rPr>
          <w:rFonts w:ascii="Sylfaen" w:hAnsi="Sylfaen" w:cs="Sylfaen"/>
          <w:sz w:val="20"/>
          <w:szCs w:val="20"/>
          <w:lang w:val="es-ES"/>
        </w:rPr>
        <w:t>ընդհանուր</w:t>
      </w:r>
      <w:r w:rsidRPr="00A340ED">
        <w:rPr>
          <w:rFonts w:ascii="Arial Armenian" w:hAnsi="Arial Armenian" w:cs="Arial"/>
          <w:sz w:val="20"/>
          <w:szCs w:val="20"/>
          <w:lang w:val="es-ES"/>
        </w:rPr>
        <w:t xml:space="preserve"> </w:t>
      </w:r>
      <w:r w:rsidRPr="00A340ED">
        <w:rPr>
          <w:rFonts w:ascii="Sylfaen" w:hAnsi="Sylfaen" w:cs="Sylfaen"/>
          <w:sz w:val="20"/>
          <w:szCs w:val="20"/>
          <w:lang w:val="es-ES"/>
        </w:rPr>
        <w:t>գներով</w:t>
      </w:r>
      <w:r w:rsidRPr="00A340ED">
        <w:rPr>
          <w:rFonts w:ascii="Arial Armenian" w:hAnsi="Arial Armenian" w:cs="Arial"/>
          <w:sz w:val="20"/>
          <w:szCs w:val="20"/>
          <w:lang w:val="es-ES"/>
        </w:rPr>
        <w:t>.</w:t>
      </w:r>
    </w:p>
    <w:p w:rsidR="00CE7D06" w:rsidRPr="00A340ED" w:rsidRDefault="00CE7D06" w:rsidP="00CE7D06">
      <w:pPr>
        <w:jc w:val="center"/>
        <w:rPr>
          <w:rFonts w:ascii="Arial Armenian" w:hAnsi="Arial Armenian"/>
          <w:sz w:val="20"/>
          <w:lang w:val="hy-AM"/>
        </w:rPr>
      </w:pPr>
      <w:r w:rsidRPr="00A340ED">
        <w:rPr>
          <w:rFonts w:ascii="Arial Armenian" w:hAnsi="Arial Armenian"/>
          <w:sz w:val="20"/>
          <w:szCs w:val="20"/>
          <w:lang w:val="es-ES"/>
        </w:rPr>
        <w:t xml:space="preserve">                                                                                                                                   </w:t>
      </w:r>
      <w:r w:rsidRPr="00A340ED">
        <w:rPr>
          <w:rFonts w:ascii="Sylfaen" w:hAnsi="Sylfaen" w:cs="Sylfaen"/>
          <w:sz w:val="20"/>
          <w:lang w:val="es-ES"/>
        </w:rPr>
        <w:t>ՀՀ</w:t>
      </w:r>
      <w:r w:rsidRPr="00A340ED">
        <w:rPr>
          <w:rFonts w:ascii="Arial Armenian" w:hAnsi="Arial Armenian"/>
          <w:sz w:val="20"/>
          <w:lang w:val="es-ES"/>
        </w:rPr>
        <w:t xml:space="preserve"> </w:t>
      </w:r>
      <w:r w:rsidRPr="00A340ED">
        <w:rPr>
          <w:rFonts w:ascii="Sylfaen" w:hAnsi="Sylfaen" w:cs="Sylfaen"/>
          <w:sz w:val="20"/>
          <w:lang w:val="es-ES"/>
        </w:rPr>
        <w:t>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CE7D06" w:rsidRPr="00137D5B" w:rsidTr="004B1466">
        <w:trPr>
          <w:cantSplit/>
          <w:trHeight w:val="916"/>
          <w:jc w:val="center"/>
        </w:trPr>
        <w:tc>
          <w:tcPr>
            <w:tcW w:w="1136" w:type="dxa"/>
            <w:tcBorders>
              <w:top w:val="single" w:sz="4" w:space="0" w:color="auto"/>
              <w:left w:val="single" w:sz="4" w:space="0" w:color="auto"/>
              <w:right w:val="single" w:sz="4" w:space="0" w:color="auto"/>
            </w:tcBorders>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Չափա</w:t>
            </w:r>
            <w:r w:rsidRPr="00A340ED">
              <w:rPr>
                <w:rFonts w:ascii="Arial Armenian" w:hAnsi="Arial Armenian"/>
                <w:b/>
                <w:bCs/>
                <w:sz w:val="16"/>
                <w:szCs w:val="18"/>
                <w:lang w:val="es-ES"/>
              </w:rPr>
              <w:t>-</w:t>
            </w:r>
          </w:p>
          <w:p w:rsidR="00CE7D06" w:rsidRPr="00A340ED" w:rsidRDefault="00CE7D06" w:rsidP="004B1466">
            <w:pPr>
              <w:jc w:val="center"/>
              <w:rPr>
                <w:rFonts w:ascii="Arial Armenian" w:hAnsi="Arial Armenian"/>
                <w:b/>
                <w:bCs/>
                <w:sz w:val="16"/>
                <w:lang w:val="es-ES"/>
              </w:rPr>
            </w:pPr>
            <w:r w:rsidRPr="00A340ED">
              <w:rPr>
                <w:rFonts w:ascii="Sylfaen" w:hAnsi="Sylfaen" w:cs="Sylfaen"/>
                <w:b/>
                <w:bCs/>
                <w:sz w:val="16"/>
                <w:szCs w:val="18"/>
                <w:lang w:val="es-ES"/>
              </w:rPr>
              <w:t>բաժինների</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համարները</w:t>
            </w:r>
          </w:p>
        </w:tc>
        <w:tc>
          <w:tcPr>
            <w:tcW w:w="3259" w:type="dxa"/>
            <w:tcBorders>
              <w:top w:val="single" w:sz="4" w:space="0" w:color="auto"/>
              <w:left w:val="single" w:sz="4" w:space="0" w:color="auto"/>
              <w:right w:val="single" w:sz="4" w:space="0" w:color="auto"/>
            </w:tcBorders>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Ապրանքի</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անվանումը</w:t>
            </w:r>
          </w:p>
        </w:tc>
        <w:tc>
          <w:tcPr>
            <w:tcW w:w="2000" w:type="dxa"/>
            <w:tcBorders>
              <w:top w:val="single" w:sz="4" w:space="0" w:color="auto"/>
              <w:left w:val="single" w:sz="4" w:space="0" w:color="auto"/>
              <w:right w:val="single" w:sz="4" w:space="0" w:color="auto"/>
            </w:tcBorders>
            <w:vAlign w:val="center"/>
          </w:tcPr>
          <w:p w:rsidR="00CE7D06" w:rsidRPr="00A340ED" w:rsidRDefault="00CE7D06" w:rsidP="004B1466">
            <w:pPr>
              <w:jc w:val="center"/>
              <w:rPr>
                <w:rFonts w:ascii="Arial Armenian" w:hAnsi="Arial Armenian"/>
                <w:b/>
                <w:bCs/>
                <w:sz w:val="16"/>
                <w:szCs w:val="18"/>
                <w:lang w:val="hy-AM"/>
              </w:rPr>
            </w:pPr>
            <w:r w:rsidRPr="00A340ED">
              <w:rPr>
                <w:rFonts w:ascii="Sylfaen" w:hAnsi="Sylfaen" w:cs="Sylfaen"/>
                <w:b/>
                <w:bCs/>
                <w:sz w:val="16"/>
                <w:szCs w:val="18"/>
                <w:lang w:val="hy-AM"/>
              </w:rPr>
              <w:t>Ա</w:t>
            </w:r>
            <w:r w:rsidRPr="00A340ED">
              <w:rPr>
                <w:rFonts w:ascii="Sylfaen" w:hAnsi="Sylfaen" w:cs="Sylfaen"/>
                <w:b/>
                <w:bCs/>
                <w:sz w:val="16"/>
                <w:szCs w:val="18"/>
                <w:lang w:val="es-ES"/>
              </w:rPr>
              <w:t>րժեք</w:t>
            </w:r>
          </w:p>
          <w:p w:rsidR="00CE7D06" w:rsidRPr="00A340ED" w:rsidRDefault="00CE7D06" w:rsidP="004B1466">
            <w:pPr>
              <w:jc w:val="center"/>
              <w:rPr>
                <w:rFonts w:ascii="Arial Armenian" w:hAnsi="Arial Armenian" w:cs="Sylfaen"/>
                <w:sz w:val="16"/>
                <w:szCs w:val="16"/>
                <w:lang w:val="hy-AM"/>
              </w:rPr>
            </w:pPr>
            <w:r w:rsidRPr="00A340ED">
              <w:rPr>
                <w:rFonts w:ascii="Arial Armenian" w:hAnsi="Arial Armenian" w:cs="Sylfaen"/>
                <w:sz w:val="16"/>
                <w:szCs w:val="16"/>
                <w:lang w:val="af-ZA"/>
              </w:rPr>
              <w:t>(</w:t>
            </w:r>
            <w:r w:rsidRPr="00A340ED">
              <w:rPr>
                <w:rFonts w:ascii="Sylfaen" w:hAnsi="Sylfaen" w:cs="Sylfaen"/>
                <w:sz w:val="16"/>
                <w:szCs w:val="16"/>
                <w:lang w:val="af-ZA"/>
              </w:rPr>
              <w:t>ինքնարժեքի</w:t>
            </w:r>
            <w:r w:rsidRPr="00A340ED">
              <w:rPr>
                <w:rFonts w:ascii="Arial Armenian" w:hAnsi="Arial Armenian" w:cs="Sylfaen"/>
                <w:sz w:val="16"/>
                <w:szCs w:val="16"/>
                <w:lang w:val="af-ZA"/>
              </w:rPr>
              <w:t xml:space="preserve"> </w:t>
            </w:r>
            <w:r w:rsidRPr="00A340ED">
              <w:rPr>
                <w:rFonts w:ascii="Sylfaen" w:hAnsi="Sylfaen" w:cs="Sylfaen"/>
                <w:sz w:val="16"/>
                <w:szCs w:val="16"/>
                <w:lang w:val="af-ZA"/>
              </w:rPr>
              <w:t>և</w:t>
            </w:r>
            <w:r w:rsidRPr="00A340ED">
              <w:rPr>
                <w:rFonts w:ascii="Arial Armenian" w:hAnsi="Arial Armenian" w:cs="Sylfaen"/>
                <w:sz w:val="16"/>
                <w:szCs w:val="16"/>
                <w:lang w:val="af-ZA"/>
              </w:rPr>
              <w:t xml:space="preserve"> </w:t>
            </w:r>
            <w:r w:rsidRPr="00A340ED">
              <w:rPr>
                <w:rFonts w:ascii="Sylfaen" w:hAnsi="Sylfaen" w:cs="Sylfaen"/>
                <w:sz w:val="16"/>
                <w:szCs w:val="16"/>
                <w:lang w:val="af-ZA"/>
              </w:rPr>
              <w:t>կանխատեսվող</w:t>
            </w:r>
            <w:r w:rsidRPr="00A340ED">
              <w:rPr>
                <w:rFonts w:ascii="Arial Armenian" w:hAnsi="Arial Armenian" w:cs="Sylfaen"/>
                <w:sz w:val="16"/>
                <w:szCs w:val="16"/>
                <w:lang w:val="af-ZA"/>
              </w:rPr>
              <w:t xml:space="preserve"> </w:t>
            </w:r>
            <w:r w:rsidRPr="00A340ED">
              <w:rPr>
                <w:rFonts w:ascii="Sylfaen" w:hAnsi="Sylfaen" w:cs="Sylfaen"/>
                <w:sz w:val="16"/>
                <w:szCs w:val="16"/>
                <w:lang w:val="af-ZA"/>
              </w:rPr>
              <w:t>շահույթի</w:t>
            </w:r>
            <w:r w:rsidRPr="00A340ED">
              <w:rPr>
                <w:rFonts w:ascii="Arial Armenian" w:hAnsi="Arial Armenian" w:cs="Sylfaen"/>
                <w:sz w:val="16"/>
                <w:szCs w:val="16"/>
                <w:lang w:val="af-ZA"/>
              </w:rPr>
              <w:t xml:space="preserve"> </w:t>
            </w:r>
            <w:r w:rsidRPr="00A340ED">
              <w:rPr>
                <w:rFonts w:ascii="Sylfaen" w:hAnsi="Sylfaen" w:cs="Sylfaen"/>
                <w:sz w:val="16"/>
                <w:szCs w:val="16"/>
                <w:lang w:val="af-ZA"/>
              </w:rPr>
              <w:t>հանրագումարը</w:t>
            </w:r>
            <w:r w:rsidRPr="00A340ED">
              <w:rPr>
                <w:rFonts w:ascii="Arial Armenian" w:hAnsi="Arial Armenian" w:cs="Sylfaen"/>
                <w:sz w:val="16"/>
                <w:szCs w:val="16"/>
                <w:lang w:val="af-ZA"/>
              </w:rPr>
              <w:t>)</w:t>
            </w:r>
          </w:p>
          <w:p w:rsidR="00CE7D06" w:rsidRPr="00A340ED" w:rsidRDefault="00CE7D06" w:rsidP="004B1466">
            <w:pPr>
              <w:jc w:val="center"/>
              <w:rPr>
                <w:rFonts w:ascii="Arial Armenian" w:hAnsi="Arial Armenian"/>
                <w:b/>
                <w:bCs/>
                <w:sz w:val="16"/>
                <w:szCs w:val="18"/>
                <w:lang w:val="es-ES"/>
              </w:rPr>
            </w:pPr>
            <w:r w:rsidRPr="00A340ED">
              <w:rPr>
                <w:rFonts w:ascii="Arial Armenian" w:hAnsi="Arial Armenian"/>
                <w:b/>
                <w:bCs/>
                <w:sz w:val="16"/>
                <w:szCs w:val="18"/>
                <w:lang w:val="es-ES"/>
              </w:rPr>
              <w:t>/</w:t>
            </w:r>
            <w:r w:rsidRPr="00A340ED">
              <w:rPr>
                <w:rFonts w:ascii="Sylfaen" w:hAnsi="Sylfaen" w:cs="Sylfaen"/>
                <w:b/>
                <w:bCs/>
                <w:sz w:val="16"/>
                <w:szCs w:val="18"/>
                <w:lang w:val="es-ES"/>
              </w:rPr>
              <w:t>տառերով</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և</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թվերով</w:t>
            </w:r>
            <w:r w:rsidRPr="00A340ED">
              <w:rPr>
                <w:rFonts w:ascii="Arial Armenian" w:hAnsi="Arial Armenian"/>
                <w:b/>
                <w:bCs/>
                <w:sz w:val="16"/>
                <w:szCs w:val="18"/>
                <w:lang w:val="es-ES"/>
              </w:rPr>
              <w:t>/</w:t>
            </w:r>
          </w:p>
        </w:tc>
        <w:tc>
          <w:tcPr>
            <w:tcW w:w="1276" w:type="dxa"/>
            <w:tcBorders>
              <w:top w:val="single" w:sz="4" w:space="0" w:color="auto"/>
              <w:left w:val="single" w:sz="4" w:space="0" w:color="auto"/>
              <w:right w:val="single" w:sz="4" w:space="0" w:color="auto"/>
            </w:tcBorders>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ԱԱՀ</w:t>
            </w:r>
            <w:r w:rsidRPr="00A340ED">
              <w:rPr>
                <w:rFonts w:ascii="Arial Armenian" w:hAnsi="Arial Armenian"/>
                <w:b/>
                <w:bCs/>
                <w:sz w:val="16"/>
                <w:szCs w:val="18"/>
                <w:lang w:val="es-ES"/>
              </w:rPr>
              <w:t>**</w:t>
            </w:r>
          </w:p>
          <w:p w:rsidR="00CE7D06" w:rsidRPr="00A340ED" w:rsidRDefault="00CE7D06" w:rsidP="004B1466">
            <w:pPr>
              <w:jc w:val="center"/>
              <w:rPr>
                <w:rFonts w:ascii="Arial Armenian" w:hAnsi="Arial Armenian"/>
                <w:b/>
                <w:bCs/>
                <w:sz w:val="16"/>
                <w:szCs w:val="18"/>
                <w:lang w:val="es-ES"/>
              </w:rPr>
            </w:pPr>
            <w:r w:rsidRPr="00A340ED">
              <w:rPr>
                <w:rFonts w:ascii="Arial Armenian" w:hAnsi="Arial Armenian"/>
                <w:b/>
                <w:bCs/>
                <w:sz w:val="16"/>
                <w:szCs w:val="18"/>
                <w:lang w:val="es-ES"/>
              </w:rPr>
              <w:t>/</w:t>
            </w:r>
            <w:r w:rsidRPr="00A340ED">
              <w:rPr>
                <w:rFonts w:ascii="Sylfaen" w:hAnsi="Sylfaen" w:cs="Sylfaen"/>
                <w:b/>
                <w:bCs/>
                <w:sz w:val="16"/>
                <w:szCs w:val="18"/>
                <w:lang w:val="es-ES"/>
              </w:rPr>
              <w:t>տառերով</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և</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թվերով</w:t>
            </w:r>
            <w:r w:rsidRPr="00A340ED">
              <w:rPr>
                <w:rFonts w:ascii="Arial Armenian" w:hAnsi="Arial Armenian"/>
                <w:b/>
                <w:bCs/>
                <w:sz w:val="16"/>
                <w:szCs w:val="18"/>
                <w:lang w:val="es-ES"/>
              </w:rPr>
              <w:t>/</w:t>
            </w:r>
          </w:p>
        </w:tc>
        <w:tc>
          <w:tcPr>
            <w:tcW w:w="1332" w:type="dxa"/>
            <w:tcBorders>
              <w:top w:val="single" w:sz="4" w:space="0" w:color="auto"/>
              <w:left w:val="single" w:sz="4" w:space="0" w:color="auto"/>
              <w:right w:val="single" w:sz="4" w:space="0" w:color="auto"/>
            </w:tcBorders>
            <w:vAlign w:val="center"/>
          </w:tcPr>
          <w:p w:rsidR="00CE7D06" w:rsidRPr="00A340ED" w:rsidRDefault="00CE7D06" w:rsidP="004B1466">
            <w:pPr>
              <w:jc w:val="center"/>
              <w:rPr>
                <w:rFonts w:ascii="Arial Armenian" w:hAnsi="Arial Armenian"/>
                <w:b/>
                <w:bCs/>
                <w:sz w:val="16"/>
                <w:szCs w:val="18"/>
                <w:lang w:val="es-ES"/>
              </w:rPr>
            </w:pPr>
            <w:r w:rsidRPr="00A340ED">
              <w:rPr>
                <w:rFonts w:ascii="Sylfaen" w:hAnsi="Sylfaen" w:cs="Sylfaen"/>
                <w:b/>
                <w:bCs/>
                <w:sz w:val="16"/>
                <w:szCs w:val="18"/>
                <w:lang w:val="es-ES"/>
              </w:rPr>
              <w:t>Ընդհանուր</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գինը</w:t>
            </w:r>
          </w:p>
          <w:p w:rsidR="00CE7D06" w:rsidRPr="00A340ED" w:rsidRDefault="00CE7D06" w:rsidP="004B1466">
            <w:pPr>
              <w:jc w:val="center"/>
              <w:rPr>
                <w:rFonts w:ascii="Arial Armenian" w:hAnsi="Arial Armenian"/>
                <w:b/>
                <w:bCs/>
                <w:sz w:val="16"/>
                <w:szCs w:val="18"/>
                <w:lang w:val="es-ES"/>
              </w:rPr>
            </w:pP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տառերով</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և</w:t>
            </w:r>
            <w:r w:rsidRPr="00A340ED">
              <w:rPr>
                <w:rFonts w:ascii="Arial Armenian" w:hAnsi="Arial Armenian"/>
                <w:b/>
                <w:bCs/>
                <w:sz w:val="16"/>
                <w:szCs w:val="18"/>
                <w:lang w:val="es-ES"/>
              </w:rPr>
              <w:t xml:space="preserve"> </w:t>
            </w:r>
            <w:r w:rsidRPr="00A340ED">
              <w:rPr>
                <w:rFonts w:ascii="Sylfaen" w:hAnsi="Sylfaen" w:cs="Sylfaen"/>
                <w:b/>
                <w:bCs/>
                <w:sz w:val="16"/>
                <w:szCs w:val="18"/>
                <w:lang w:val="es-ES"/>
              </w:rPr>
              <w:t>թվերով</w:t>
            </w:r>
            <w:r w:rsidRPr="00A340ED">
              <w:rPr>
                <w:rFonts w:ascii="Arial Armenian" w:hAnsi="Arial Armenian"/>
                <w:b/>
                <w:bCs/>
                <w:sz w:val="16"/>
                <w:szCs w:val="18"/>
                <w:lang w:val="es-ES"/>
              </w:rPr>
              <w:t>/</w:t>
            </w:r>
          </w:p>
        </w:tc>
      </w:tr>
      <w:tr w:rsidR="00CE7D06" w:rsidRPr="00A340ED" w:rsidTr="004B146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CE7D06" w:rsidRPr="00A340ED" w:rsidRDefault="00CE7D06" w:rsidP="004B1466">
            <w:pPr>
              <w:jc w:val="center"/>
              <w:rPr>
                <w:rFonts w:ascii="Arial Armenian" w:hAnsi="Arial Armenian"/>
                <w:b/>
                <w:i/>
                <w:sz w:val="16"/>
                <w:lang w:val="es-ES"/>
              </w:rPr>
            </w:pPr>
            <w:r w:rsidRPr="00A340ED">
              <w:rPr>
                <w:rFonts w:ascii="Arial Armenian" w:hAnsi="Arial Armenia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CE7D06" w:rsidRPr="00A340ED" w:rsidRDefault="00CE7D06" w:rsidP="004B1466">
            <w:pPr>
              <w:jc w:val="center"/>
              <w:rPr>
                <w:rFonts w:ascii="Arial Armenian" w:hAnsi="Arial Armenian"/>
                <w:b/>
                <w:i/>
                <w:sz w:val="16"/>
                <w:lang w:val="es-ES"/>
              </w:rPr>
            </w:pPr>
            <w:r w:rsidRPr="00A340ED">
              <w:rPr>
                <w:rFonts w:ascii="Arial Armenian" w:hAnsi="Arial Armenia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CE7D06" w:rsidRPr="00A340ED" w:rsidRDefault="00CE7D06" w:rsidP="004B1466">
            <w:pPr>
              <w:jc w:val="center"/>
              <w:rPr>
                <w:rFonts w:ascii="Arial Armenian" w:hAnsi="Arial Armenian"/>
                <w:i/>
                <w:sz w:val="16"/>
                <w:lang w:val="es-ES"/>
              </w:rPr>
            </w:pPr>
            <w:r w:rsidRPr="00A340ED">
              <w:rPr>
                <w:rFonts w:ascii="Arial Armenian" w:hAnsi="Arial Armenia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CE7D06" w:rsidRPr="00A340ED" w:rsidRDefault="00CE7D06" w:rsidP="004B1466">
            <w:pPr>
              <w:jc w:val="center"/>
              <w:rPr>
                <w:rFonts w:ascii="Arial Armenian" w:hAnsi="Arial Armenian"/>
                <w:i/>
                <w:sz w:val="16"/>
                <w:lang w:val="hy-AM"/>
              </w:rPr>
            </w:pPr>
            <w:r w:rsidRPr="00A340ED">
              <w:rPr>
                <w:rFonts w:ascii="Arial Armenian" w:hAnsi="Arial Armenia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CE7D06" w:rsidRPr="00A340ED" w:rsidRDefault="00CE7D06" w:rsidP="004B1466">
            <w:pPr>
              <w:jc w:val="center"/>
              <w:rPr>
                <w:rFonts w:ascii="Arial Armenian" w:hAnsi="Arial Armenian"/>
                <w:i/>
                <w:sz w:val="16"/>
                <w:lang w:val="es-ES"/>
              </w:rPr>
            </w:pPr>
            <w:r w:rsidRPr="00A340ED">
              <w:rPr>
                <w:rFonts w:ascii="Arial Armenian" w:hAnsi="Arial Armenian"/>
                <w:b/>
                <w:i/>
                <w:sz w:val="16"/>
                <w:lang w:val="hy-AM"/>
              </w:rPr>
              <w:t>5</w:t>
            </w:r>
            <w:r w:rsidRPr="00A340ED">
              <w:rPr>
                <w:rFonts w:ascii="Arial Armenian" w:hAnsi="Arial Armenian"/>
                <w:b/>
                <w:i/>
                <w:sz w:val="16"/>
                <w:lang w:val="es-ES"/>
              </w:rPr>
              <w:t>=3+4</w:t>
            </w:r>
          </w:p>
        </w:tc>
      </w:tr>
      <w:tr w:rsidR="00CE7D06" w:rsidRPr="00137D5B" w:rsidTr="004B146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jc w:val="center"/>
              <w:rPr>
                <w:rFonts w:ascii="Arial Armenian" w:hAnsi="Arial Armenian"/>
                <w:b/>
                <w:bCs/>
                <w:sz w:val="18"/>
                <w:lang w:val="es-ES"/>
              </w:rPr>
            </w:pPr>
            <w:r w:rsidRPr="00A340ED">
              <w:rPr>
                <w:rFonts w:ascii="Arial Armenian" w:hAnsi="Arial Armenia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18"/>
                <w:lang w:val="es-ES"/>
              </w:rPr>
            </w:pPr>
            <w:r w:rsidRPr="00A340ED">
              <w:rPr>
                <w:rFonts w:ascii="Arial Armenian" w:hAnsi="Arial Armenian"/>
                <w:sz w:val="20"/>
                <w:u w:val="single"/>
                <w:vertAlign w:val="subscript"/>
                <w:lang w:val="es-ES"/>
              </w:rPr>
              <w:t>&lt;&lt;</w:t>
            </w:r>
            <w:r w:rsidRPr="00A340ED">
              <w:rPr>
                <w:rFonts w:ascii="Sylfaen" w:hAnsi="Sylfaen" w:cs="Sylfaen"/>
                <w:sz w:val="20"/>
                <w:u w:val="single"/>
                <w:vertAlign w:val="subscript"/>
                <w:lang w:val="es-ES"/>
              </w:rPr>
              <w:t>Գնման</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առարկայի</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չափաբաժնի</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անվանում</w:t>
            </w:r>
            <w:r w:rsidRPr="00A340ED">
              <w:rPr>
                <w:rFonts w:ascii="Arial Armenian" w:hAnsi="Arial Armenian"/>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r>
      <w:tr w:rsidR="00CE7D06" w:rsidRPr="00137D5B" w:rsidTr="004B146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jc w:val="center"/>
              <w:rPr>
                <w:rFonts w:ascii="Arial Armenian" w:hAnsi="Arial Armenian"/>
                <w:b/>
                <w:bCs/>
                <w:sz w:val="18"/>
                <w:lang w:val="es-ES"/>
              </w:rPr>
            </w:pPr>
            <w:r w:rsidRPr="00A340ED">
              <w:rPr>
                <w:rFonts w:ascii="Arial Armenian" w:hAnsi="Arial Armenian"/>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18"/>
                <w:lang w:val="es-ES"/>
              </w:rPr>
            </w:pPr>
            <w:r w:rsidRPr="00A340ED">
              <w:rPr>
                <w:rFonts w:ascii="Arial Armenian" w:hAnsi="Arial Armenian"/>
                <w:sz w:val="20"/>
                <w:u w:val="single"/>
                <w:vertAlign w:val="subscript"/>
                <w:lang w:val="es-ES"/>
              </w:rPr>
              <w:t>&lt;&lt;</w:t>
            </w:r>
            <w:r w:rsidRPr="00A340ED">
              <w:rPr>
                <w:rFonts w:ascii="Sylfaen" w:hAnsi="Sylfaen" w:cs="Sylfaen"/>
                <w:sz w:val="20"/>
                <w:u w:val="single"/>
                <w:vertAlign w:val="subscript"/>
                <w:lang w:val="es-ES"/>
              </w:rPr>
              <w:t>Գնման</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առարկայի</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չափաբաժնի</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անվանում</w:t>
            </w:r>
            <w:r w:rsidRPr="00A340ED">
              <w:rPr>
                <w:rFonts w:ascii="Arial Armenian" w:hAnsi="Arial Armenian"/>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rPr>
                <w:rFonts w:ascii="Arial Armenian" w:hAnsi="Arial Armenian"/>
                <w:lang w:val="es-ES"/>
              </w:rPr>
            </w:pPr>
          </w:p>
        </w:tc>
      </w:tr>
      <w:tr w:rsidR="00CE7D06" w:rsidRPr="00137D5B" w:rsidTr="004B146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jc w:val="center"/>
              <w:rPr>
                <w:rFonts w:ascii="Arial Armenian" w:hAnsi="Arial Armenian"/>
                <w:b/>
                <w:bCs/>
                <w:sz w:val="18"/>
                <w:lang w:val="es-ES"/>
              </w:rPr>
            </w:pPr>
            <w:r w:rsidRPr="00A340ED">
              <w:rPr>
                <w:rFonts w:ascii="Arial Armenian" w:hAnsi="Arial Armenian"/>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18"/>
                <w:lang w:val="es-ES"/>
              </w:rPr>
            </w:pPr>
            <w:r w:rsidRPr="00A340ED">
              <w:rPr>
                <w:rFonts w:ascii="Arial Armenian" w:hAnsi="Arial Armenian"/>
                <w:sz w:val="20"/>
                <w:u w:val="single"/>
                <w:vertAlign w:val="subscript"/>
                <w:lang w:val="es-ES"/>
              </w:rPr>
              <w:t>&lt;&lt;</w:t>
            </w:r>
            <w:r w:rsidRPr="00A340ED">
              <w:rPr>
                <w:rFonts w:ascii="Sylfaen" w:hAnsi="Sylfaen" w:cs="Sylfaen"/>
                <w:sz w:val="20"/>
                <w:u w:val="single"/>
                <w:vertAlign w:val="subscript"/>
                <w:lang w:val="es-ES"/>
              </w:rPr>
              <w:t>Գնման</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առարկայի</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չափաբաժնի</w:t>
            </w:r>
            <w:r w:rsidRPr="00A340ED">
              <w:rPr>
                <w:rFonts w:ascii="Arial Armenian" w:hAnsi="Arial Armenian"/>
                <w:sz w:val="20"/>
                <w:u w:val="single"/>
                <w:vertAlign w:val="subscript"/>
                <w:lang w:val="es-ES"/>
              </w:rPr>
              <w:t xml:space="preserve"> </w:t>
            </w:r>
            <w:r w:rsidRPr="00A340ED">
              <w:rPr>
                <w:rFonts w:ascii="Sylfaen" w:hAnsi="Sylfaen" w:cs="Sylfaen"/>
                <w:sz w:val="20"/>
                <w:u w:val="single"/>
                <w:vertAlign w:val="subscript"/>
                <w:lang w:val="es-ES"/>
              </w:rPr>
              <w:t>անվանում</w:t>
            </w:r>
            <w:r w:rsidRPr="00A340ED">
              <w:rPr>
                <w:rFonts w:ascii="Arial Armenian" w:hAnsi="Arial Armenian"/>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r>
      <w:tr w:rsidR="00CE7D06" w:rsidRPr="00A340ED" w:rsidTr="004B146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jc w:val="center"/>
              <w:rPr>
                <w:rFonts w:ascii="Arial Armenian" w:hAnsi="Arial Armenian"/>
                <w:b/>
                <w:bCs/>
                <w:sz w:val="18"/>
                <w:lang w:val="es-ES"/>
              </w:rPr>
            </w:pPr>
            <w:r w:rsidRPr="00A340ED">
              <w:rPr>
                <w:rFonts w:ascii="Arial Armenian" w:hAnsi="Arial Armenian"/>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18"/>
                <w:lang w:val="es-ES"/>
              </w:rPr>
            </w:pPr>
            <w:r w:rsidRPr="00A340ED">
              <w:rPr>
                <w:rFonts w:ascii="Arial Armenian" w:hAnsi="Arial Armenian"/>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CE7D06" w:rsidRPr="00A340ED" w:rsidRDefault="00CE7D06" w:rsidP="004B1466">
            <w:pPr>
              <w:jc w:val="center"/>
              <w:rPr>
                <w:rFonts w:ascii="Arial Armenian" w:hAnsi="Arial Armenian"/>
                <w:lang w:val="es-ES"/>
              </w:rPr>
            </w:pPr>
          </w:p>
        </w:tc>
      </w:tr>
      <w:tr w:rsidR="00CE7D06" w:rsidRPr="00A340ED" w:rsidTr="004B146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jc w:val="center"/>
              <w:rPr>
                <w:rFonts w:ascii="Arial Armenian" w:hAnsi="Arial Armenian"/>
                <w:b/>
                <w:bCs/>
                <w:sz w:val="18"/>
                <w:lang w:val="es-ES"/>
              </w:rPr>
            </w:pPr>
            <w:r w:rsidRPr="00A340ED">
              <w:rPr>
                <w:rFonts w:ascii="Arial Armenian" w:hAnsi="Arial Armenian"/>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18"/>
                <w:lang w:val="es-ES"/>
              </w:rPr>
            </w:pPr>
            <w:r w:rsidRPr="00A340ED">
              <w:rPr>
                <w:rFonts w:ascii="Arial Armenian" w:hAnsi="Arial Armenian"/>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E7D06" w:rsidRPr="00A340ED" w:rsidRDefault="00CE7D06" w:rsidP="004B1466">
            <w:pPr>
              <w:jc w:val="center"/>
              <w:rPr>
                <w:rFonts w:ascii="Arial Armenian" w:hAnsi="Arial Armenian"/>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D06" w:rsidRPr="00A340ED" w:rsidRDefault="00CE7D06" w:rsidP="004B1466">
            <w:pPr>
              <w:jc w:val="center"/>
              <w:rPr>
                <w:rFonts w:ascii="Arial Armenian" w:hAnsi="Arial Armenian"/>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CE7D06" w:rsidRPr="00A340ED" w:rsidRDefault="00CE7D06" w:rsidP="004B1466">
            <w:pPr>
              <w:jc w:val="center"/>
              <w:rPr>
                <w:rFonts w:ascii="Arial Armenian" w:hAnsi="Arial Armenian"/>
                <w:sz w:val="20"/>
                <w:lang w:val="es-ES"/>
              </w:rPr>
            </w:pPr>
          </w:p>
        </w:tc>
      </w:tr>
    </w:tbl>
    <w:p w:rsidR="00CE7D06" w:rsidRPr="00A340ED" w:rsidRDefault="00CE7D06" w:rsidP="00CE7D06">
      <w:pPr>
        <w:rPr>
          <w:rFonts w:ascii="Arial Armenian" w:hAnsi="Arial Armenian"/>
          <w:sz w:val="18"/>
          <w:szCs w:val="18"/>
          <w:lang w:val="es-ES"/>
        </w:rPr>
      </w:pPr>
    </w:p>
    <w:p w:rsidR="00CE7D06" w:rsidRPr="00A340ED" w:rsidRDefault="00CE7D06" w:rsidP="00CE7D06">
      <w:pPr>
        <w:rPr>
          <w:rFonts w:ascii="Arial Armenian" w:hAnsi="Arial Armenian"/>
          <w:sz w:val="18"/>
          <w:szCs w:val="18"/>
          <w:lang w:val="es-ES"/>
        </w:rPr>
      </w:pPr>
    </w:p>
    <w:p w:rsidR="00CE7D06" w:rsidRPr="00A340ED" w:rsidRDefault="00CE7D06" w:rsidP="00CE7D06">
      <w:pPr>
        <w:rPr>
          <w:rFonts w:ascii="Arial Armenian" w:hAnsi="Arial Armenian"/>
          <w:sz w:val="18"/>
          <w:szCs w:val="18"/>
          <w:lang w:val="hy-AM"/>
        </w:rPr>
      </w:pPr>
    </w:p>
    <w:p w:rsidR="00CE7D06" w:rsidRPr="00A340ED" w:rsidRDefault="00CE7D06" w:rsidP="00CE7D06">
      <w:pPr>
        <w:ind w:left="720" w:firstLine="720"/>
        <w:jc w:val="both"/>
        <w:rPr>
          <w:rFonts w:ascii="Arial Armenian" w:hAnsi="Arial Armenian"/>
          <w:sz w:val="20"/>
          <w:lang w:val="hy-AM"/>
        </w:rPr>
      </w:pPr>
      <w:r w:rsidRPr="00A340ED">
        <w:rPr>
          <w:rFonts w:ascii="Arial Armenian" w:hAnsi="Arial Armenian"/>
          <w:sz w:val="20"/>
        </w:rPr>
        <w:t xml:space="preserve">     </w:t>
      </w:r>
      <w:r w:rsidRPr="00A340ED">
        <w:rPr>
          <w:rFonts w:ascii="Arial Armenian" w:hAnsi="Arial Armenian"/>
          <w:sz w:val="20"/>
          <w:lang w:val="hy-AM"/>
        </w:rPr>
        <w:t xml:space="preserve">___________________________________________ </w:t>
      </w:r>
      <w:r w:rsidRPr="00A340ED">
        <w:rPr>
          <w:rFonts w:ascii="Arial Armenian" w:hAnsi="Arial Armenian"/>
          <w:sz w:val="20"/>
          <w:lang w:val="hy-AM"/>
        </w:rPr>
        <w:tab/>
        <w:t xml:space="preserve">                </w:t>
      </w:r>
      <w:r w:rsidRPr="00A340ED">
        <w:rPr>
          <w:rFonts w:ascii="Arial Armenian" w:hAnsi="Arial Armenian"/>
          <w:sz w:val="20"/>
        </w:rPr>
        <w:t xml:space="preserve">       </w:t>
      </w:r>
      <w:r w:rsidRPr="00A340ED">
        <w:rPr>
          <w:rFonts w:ascii="Arial Armenian" w:hAnsi="Arial Armenian"/>
          <w:sz w:val="20"/>
          <w:lang w:val="hy-AM"/>
        </w:rPr>
        <w:t xml:space="preserve">_____________ </w:t>
      </w:r>
    </w:p>
    <w:p w:rsidR="00CE7D06" w:rsidRPr="00A340ED" w:rsidRDefault="00CE7D06" w:rsidP="00CE7D06">
      <w:pPr>
        <w:jc w:val="both"/>
        <w:rPr>
          <w:rFonts w:ascii="Arial Armenian" w:hAnsi="Arial Armenian"/>
          <w:sz w:val="20"/>
          <w:vertAlign w:val="superscript"/>
          <w:lang w:val="hy-AM"/>
        </w:rPr>
      </w:pP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մասնակցի</w:t>
      </w: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անվանումը</w:t>
      </w: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ղեկավարի</w:t>
      </w: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պաշտոնը</w:t>
      </w: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անուն</w:t>
      </w: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ազգանունը</w:t>
      </w:r>
      <w:r w:rsidRPr="00A340ED">
        <w:rPr>
          <w:rFonts w:ascii="Arial Armenian" w:hAnsi="Arial Armenian"/>
          <w:sz w:val="20"/>
          <w:vertAlign w:val="superscript"/>
          <w:lang w:val="hy-AM"/>
        </w:rPr>
        <w:t xml:space="preserve">)                                                       </w:t>
      </w:r>
      <w:r w:rsidRPr="00A340ED">
        <w:rPr>
          <w:rFonts w:ascii="Sylfaen" w:hAnsi="Sylfaen" w:cs="Sylfaen"/>
          <w:sz w:val="20"/>
          <w:vertAlign w:val="superscript"/>
          <w:lang w:val="hy-AM"/>
        </w:rPr>
        <w:t>ստորագրությունը</w:t>
      </w:r>
      <w:r w:rsidRPr="00A340ED">
        <w:rPr>
          <w:rFonts w:ascii="Arial Armenian" w:hAnsi="Arial Armenian"/>
          <w:sz w:val="20"/>
          <w:vertAlign w:val="superscript"/>
          <w:lang w:val="hy-AM"/>
        </w:rPr>
        <w:tab/>
      </w:r>
    </w:p>
    <w:p w:rsidR="00CE7D06" w:rsidRPr="00A340ED" w:rsidRDefault="00CE7D06" w:rsidP="00CE7D06">
      <w:pPr>
        <w:jc w:val="right"/>
        <w:rPr>
          <w:rFonts w:ascii="Arial Armenian" w:hAnsi="Arial Armenian"/>
          <w:sz w:val="20"/>
          <w:lang w:val="hy-AM"/>
        </w:rPr>
      </w:pPr>
      <w:r w:rsidRPr="00A340ED">
        <w:rPr>
          <w:rFonts w:ascii="Arial Armenian" w:hAnsi="Arial Armenian"/>
          <w:sz w:val="20"/>
          <w:lang w:val="hy-AM"/>
        </w:rPr>
        <w:t xml:space="preserve">    </w:t>
      </w:r>
    </w:p>
    <w:p w:rsidR="00CE7D06" w:rsidRPr="00A340ED" w:rsidRDefault="00CE7D06" w:rsidP="00CE7D06">
      <w:pPr>
        <w:jc w:val="right"/>
        <w:rPr>
          <w:rFonts w:ascii="Arial Armenian" w:hAnsi="Arial Armenian"/>
          <w:sz w:val="20"/>
          <w:lang w:val="hy-AM"/>
        </w:rPr>
      </w:pPr>
      <w:r w:rsidRPr="00A340ED">
        <w:rPr>
          <w:rFonts w:ascii="Sylfaen" w:hAnsi="Sylfaen" w:cs="Sylfaen"/>
          <w:sz w:val="20"/>
          <w:lang w:val="hy-AM"/>
        </w:rPr>
        <w:t>Կ</w:t>
      </w:r>
      <w:r w:rsidRPr="00A340ED">
        <w:rPr>
          <w:rFonts w:ascii="Arial Armenian" w:hAnsi="Arial Armenian"/>
          <w:sz w:val="20"/>
          <w:lang w:val="hy-AM"/>
        </w:rPr>
        <w:t xml:space="preserve">. </w:t>
      </w:r>
      <w:r w:rsidRPr="00A340ED">
        <w:rPr>
          <w:rFonts w:ascii="Sylfaen" w:hAnsi="Sylfaen" w:cs="Sylfaen"/>
          <w:sz w:val="20"/>
          <w:lang w:val="hy-AM"/>
        </w:rPr>
        <w:t>Տ</w:t>
      </w:r>
      <w:r w:rsidRPr="00A340ED">
        <w:rPr>
          <w:rFonts w:ascii="Arial Armenian" w:hAnsi="Arial Armenian"/>
          <w:sz w:val="20"/>
          <w:lang w:val="hy-AM"/>
        </w:rPr>
        <w:t>.</w:t>
      </w:r>
      <w:r w:rsidRPr="00A340ED">
        <w:rPr>
          <w:rStyle w:val="af6"/>
          <w:rFonts w:ascii="Arial Armenian" w:hAnsi="Arial Armenian"/>
          <w:color w:val="FFFFFF"/>
          <w:sz w:val="20"/>
          <w:lang w:val="hy-AM"/>
        </w:rPr>
        <w:footnoteReference w:id="4"/>
      </w:r>
      <w:r w:rsidRPr="00A340ED">
        <w:rPr>
          <w:rFonts w:ascii="Arial Armenian" w:hAnsi="Arial Armenian"/>
          <w:sz w:val="20"/>
          <w:lang w:val="hy-AM"/>
        </w:rPr>
        <w:tab/>
      </w:r>
      <w:r w:rsidRPr="00A340ED">
        <w:rPr>
          <w:rFonts w:ascii="Arial Armenian" w:hAnsi="Arial Armenian"/>
          <w:sz w:val="20"/>
          <w:lang w:val="hy-AM"/>
        </w:rPr>
        <w:tab/>
        <w:t xml:space="preserve"> </w:t>
      </w:r>
    </w:p>
    <w:p w:rsidR="00CE7D06" w:rsidRPr="00A340ED" w:rsidRDefault="00CE7D06" w:rsidP="00CE7D06">
      <w:pPr>
        <w:jc w:val="right"/>
        <w:rPr>
          <w:rFonts w:ascii="Arial Armenian" w:hAnsi="Arial Armenian"/>
          <w:sz w:val="20"/>
          <w:lang w:val="hy-AM"/>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rPr>
          <w:rFonts w:ascii="Arial Armenian" w:hAnsi="Arial Armenian" w:cs="Sylfaen"/>
          <w:i/>
          <w:sz w:val="16"/>
          <w:szCs w:val="16"/>
          <w:lang w:val="hy-AM" w:eastAsia="ru-RU"/>
        </w:rPr>
      </w:pPr>
    </w:p>
    <w:p w:rsidR="00CE7D06" w:rsidRPr="00A340ED" w:rsidRDefault="00CE7D06" w:rsidP="00CE7D06">
      <w:pPr>
        <w:pStyle w:val="31"/>
        <w:spacing w:line="240" w:lineRule="auto"/>
        <w:jc w:val="right"/>
        <w:rPr>
          <w:rFonts w:ascii="Arial Armenian" w:hAnsi="Arial Armenian"/>
          <w:i/>
          <w:lang w:val="hy-AM"/>
        </w:rPr>
      </w:pPr>
    </w:p>
    <w:p w:rsidR="00CE7D06" w:rsidRPr="00A340ED" w:rsidRDefault="00CE7D06" w:rsidP="00CE7D06">
      <w:pPr>
        <w:pStyle w:val="31"/>
        <w:spacing w:line="240" w:lineRule="auto"/>
        <w:jc w:val="right"/>
        <w:rPr>
          <w:rFonts w:ascii="Arial Armenian" w:hAnsi="Arial Armenian"/>
          <w:i/>
          <w:lang w:val="hy-AM"/>
        </w:rPr>
      </w:pPr>
    </w:p>
    <w:p w:rsidR="00CE7D06" w:rsidRPr="00A340ED" w:rsidRDefault="00CE7D06" w:rsidP="00CE7D06">
      <w:pPr>
        <w:pStyle w:val="31"/>
        <w:spacing w:line="240" w:lineRule="auto"/>
        <w:jc w:val="right"/>
        <w:rPr>
          <w:rFonts w:ascii="Arial Armenian" w:hAnsi="Arial Armenian"/>
          <w:i/>
          <w:lang w:val="hy-AM"/>
        </w:rPr>
      </w:pPr>
    </w:p>
    <w:p w:rsidR="00CE7D06" w:rsidRPr="00A340ED" w:rsidRDefault="00CE7D06" w:rsidP="00CE7D06">
      <w:pPr>
        <w:pStyle w:val="31"/>
        <w:spacing w:line="240" w:lineRule="auto"/>
        <w:jc w:val="right"/>
        <w:rPr>
          <w:rFonts w:ascii="Arial Armenian" w:hAnsi="Arial Armenian"/>
          <w:i/>
          <w:lang w:val="es-ES" w:eastAsia="ru-RU"/>
        </w:rPr>
      </w:pPr>
    </w:p>
    <w:p w:rsidR="004B1466" w:rsidRPr="00A340ED" w:rsidRDefault="004B1466" w:rsidP="004B1466">
      <w:pPr>
        <w:pStyle w:val="31"/>
        <w:spacing w:line="240" w:lineRule="auto"/>
        <w:jc w:val="right"/>
        <w:rPr>
          <w:rFonts w:ascii="Arial Armenian" w:hAnsi="Arial Armenian" w:cs="Arial"/>
          <w:b/>
          <w:lang w:val="hy-AM"/>
        </w:rPr>
      </w:pPr>
      <w:r w:rsidRPr="00A340ED">
        <w:rPr>
          <w:rFonts w:ascii="Sylfaen" w:hAnsi="Sylfaen" w:cs="Sylfaen"/>
          <w:b/>
          <w:lang w:val="hy-AM"/>
        </w:rPr>
        <w:t>Հավելված</w:t>
      </w:r>
      <w:r w:rsidRPr="00A340ED">
        <w:rPr>
          <w:rFonts w:ascii="Arial Armenian" w:hAnsi="Arial Armenian" w:cs="Arial"/>
          <w:b/>
          <w:lang w:val="hy-AM"/>
        </w:rPr>
        <w:t xml:space="preserve"> 4.1</w:t>
      </w:r>
    </w:p>
    <w:p w:rsidR="004B1466" w:rsidRPr="00A340ED" w:rsidRDefault="00B8085B" w:rsidP="004B1466">
      <w:pPr>
        <w:pStyle w:val="31"/>
        <w:spacing w:line="240" w:lineRule="auto"/>
        <w:jc w:val="right"/>
        <w:rPr>
          <w:rFonts w:ascii="Arial Armenian" w:hAnsi="Arial Armenian" w:cs="Arial"/>
          <w:b/>
          <w:lang w:val="hy-AM"/>
        </w:rPr>
      </w:pPr>
      <w:r>
        <w:rPr>
          <w:rFonts w:ascii="Sylfaen" w:hAnsi="Sylfaen" w:cs="Sylfaen"/>
          <w:b/>
          <w:i/>
          <w:lang w:val="af-ZA"/>
        </w:rPr>
        <w:t>ԱԳ2ՄԴ-ՀՄԱԱՊՁԲ-21/1</w:t>
      </w:r>
      <w:r w:rsidR="00487450" w:rsidRPr="00A340ED">
        <w:rPr>
          <w:rFonts w:ascii="Sylfaen" w:hAnsi="Sylfaen" w:cs="Sylfaen"/>
          <w:b/>
          <w:i/>
          <w:lang w:val="af-ZA"/>
        </w:rPr>
        <w:t xml:space="preserve"> </w:t>
      </w:r>
      <w:r w:rsidR="004B1466" w:rsidRPr="00A340ED">
        <w:rPr>
          <w:rFonts w:ascii="Arial Armenian" w:hAnsi="Arial Armenian"/>
          <w:i/>
          <w:lang w:val="hy-AM"/>
        </w:rPr>
        <w:t xml:space="preserve"> </w:t>
      </w:r>
      <w:r w:rsidR="004B1466" w:rsidRPr="00A340ED">
        <w:rPr>
          <w:rFonts w:ascii="Sylfaen" w:hAnsi="Sylfaen" w:cs="Sylfaen"/>
          <w:b/>
          <w:lang w:val="hy-AM"/>
        </w:rPr>
        <w:t>ծածկագրով</w:t>
      </w:r>
    </w:p>
    <w:p w:rsidR="004B1466" w:rsidRPr="00A340ED" w:rsidRDefault="004B1466" w:rsidP="004B1466">
      <w:pPr>
        <w:pStyle w:val="31"/>
        <w:spacing w:line="240" w:lineRule="auto"/>
        <w:jc w:val="right"/>
        <w:rPr>
          <w:rFonts w:ascii="Arial Armenian" w:hAnsi="Arial Armenian" w:cs="Sylfaen"/>
          <w:b/>
          <w:lang w:val="hy-AM"/>
        </w:rPr>
      </w:pPr>
      <w:r w:rsidRPr="00A340ED">
        <w:rPr>
          <w:rFonts w:ascii="Sylfaen" w:hAnsi="Sylfaen" w:cs="Sylfaen"/>
          <w:b/>
          <w:bCs/>
          <w:lang w:val="af-ZA"/>
        </w:rPr>
        <w:t>հրատապ</w:t>
      </w:r>
      <w:r w:rsidRPr="00A340ED">
        <w:rPr>
          <w:rFonts w:ascii="Arial Armenian" w:hAnsi="Arial Armenian"/>
          <w:b/>
          <w:bCs/>
          <w:lang w:val="af-ZA"/>
        </w:rPr>
        <w:t xml:space="preserve"> </w:t>
      </w:r>
      <w:r w:rsidRPr="00A340ED">
        <w:rPr>
          <w:rFonts w:ascii="Sylfaen" w:hAnsi="Sylfaen" w:cs="Sylfaen"/>
          <w:b/>
          <w:bCs/>
          <w:lang w:val="af-ZA"/>
        </w:rPr>
        <w:t>մեկ</w:t>
      </w:r>
      <w:r w:rsidRPr="00A340ED">
        <w:rPr>
          <w:rFonts w:ascii="Arial Armenian" w:hAnsi="Arial Armenian"/>
          <w:b/>
          <w:bCs/>
          <w:lang w:val="af-ZA"/>
        </w:rPr>
        <w:t xml:space="preserve"> </w:t>
      </w:r>
      <w:r w:rsidRPr="00A340ED">
        <w:rPr>
          <w:rFonts w:ascii="Sylfaen" w:hAnsi="Sylfaen" w:cs="Sylfaen"/>
          <w:b/>
          <w:bCs/>
          <w:lang w:val="af-ZA"/>
        </w:rPr>
        <w:t>անձից</w:t>
      </w:r>
      <w:r w:rsidRPr="00A340ED">
        <w:rPr>
          <w:rFonts w:ascii="Arial Armenian" w:hAnsi="Arial Armenian"/>
          <w:b/>
          <w:bCs/>
          <w:lang w:val="af-ZA"/>
        </w:rPr>
        <w:t xml:space="preserve"> </w:t>
      </w:r>
      <w:r w:rsidRPr="00A340ED">
        <w:rPr>
          <w:rFonts w:ascii="Sylfaen" w:hAnsi="Sylfaen" w:cs="Sylfaen"/>
          <w:b/>
          <w:bCs/>
          <w:lang w:val="af-ZA"/>
        </w:rPr>
        <w:t>գն</w:t>
      </w:r>
      <w:r w:rsidRPr="00A340ED">
        <w:rPr>
          <w:rFonts w:ascii="Sylfaen" w:hAnsi="Sylfaen" w:cs="Sylfaen"/>
          <w:b/>
          <w:bCs/>
          <w:lang w:val="hy-AM"/>
        </w:rPr>
        <w:t>ման</w:t>
      </w:r>
      <w:r w:rsidRPr="00A340ED">
        <w:rPr>
          <w:rFonts w:ascii="Arial Armenian" w:hAnsi="Arial Armenian" w:cs="Arial"/>
          <w:b/>
          <w:lang w:val="hy-AM"/>
        </w:rPr>
        <w:t xml:space="preserve"> </w:t>
      </w:r>
      <w:r w:rsidRPr="00A340ED">
        <w:rPr>
          <w:rFonts w:ascii="Sylfaen" w:hAnsi="Sylfaen" w:cs="Sylfaen"/>
          <w:b/>
          <w:lang w:val="hy-AM"/>
        </w:rPr>
        <w:t>ընթացակարգի</w:t>
      </w:r>
      <w:r w:rsidRPr="00A340ED">
        <w:rPr>
          <w:rFonts w:ascii="Arial Armenian" w:hAnsi="Arial Armenian" w:cs="Arial"/>
          <w:b/>
          <w:lang w:val="hy-AM"/>
        </w:rPr>
        <w:t xml:space="preserve"> </w:t>
      </w:r>
      <w:r w:rsidRPr="00A340ED">
        <w:rPr>
          <w:rFonts w:ascii="Sylfaen" w:hAnsi="Sylfaen" w:cs="Sylfaen"/>
          <w:b/>
          <w:lang w:val="hy-AM"/>
        </w:rPr>
        <w:t>հրավերի</w:t>
      </w:r>
    </w:p>
    <w:p w:rsidR="00CE7D06" w:rsidRPr="00A340ED" w:rsidRDefault="00CE7D06" w:rsidP="00CE7D06">
      <w:pPr>
        <w:pStyle w:val="31"/>
        <w:spacing w:line="240" w:lineRule="auto"/>
        <w:jc w:val="right"/>
        <w:rPr>
          <w:rFonts w:ascii="Arial Armenian" w:hAnsi="Arial Armenian" w:cs="Sylfaen"/>
          <w:b/>
          <w:lang w:val="hy-AM"/>
        </w:rPr>
      </w:pPr>
    </w:p>
    <w:p w:rsidR="00CE7D06" w:rsidRPr="00A340ED" w:rsidRDefault="00CE7D06" w:rsidP="00CE7D06">
      <w:pPr>
        <w:jc w:val="center"/>
        <w:rPr>
          <w:rFonts w:ascii="Arial Armenian" w:hAnsi="Arial Armenian" w:cs="GHEA Grapalat"/>
          <w:b/>
          <w:sz w:val="20"/>
          <w:szCs w:val="20"/>
          <w:lang w:val="hy-AM"/>
        </w:rPr>
      </w:pPr>
      <w:r w:rsidRPr="00A340ED">
        <w:rPr>
          <w:rFonts w:ascii="Arial Armenian" w:hAnsi="Arial Armenian" w:cs="GHEA Grapalat"/>
          <w:b/>
          <w:sz w:val="18"/>
          <w:szCs w:val="18"/>
          <w:lang w:val="hy-AM"/>
        </w:rPr>
        <w:t xml:space="preserve">       </w:t>
      </w:r>
      <w:r w:rsidRPr="00A340ED">
        <w:rPr>
          <w:rFonts w:ascii="Sylfaen" w:hAnsi="Sylfaen" w:cs="Sylfaen"/>
          <w:b/>
          <w:sz w:val="20"/>
          <w:szCs w:val="20"/>
          <w:lang w:val="hy-AM"/>
        </w:rPr>
        <w:t>ՏՈւԺԱՆՔԻ</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ՄԱՍԻՆ</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ՀԱՄԱՁԱՅՆԱԳԻՐ</w:t>
      </w:r>
      <w:r w:rsidRPr="00A340ED">
        <w:rPr>
          <w:rFonts w:ascii="Arial Armenian" w:hAnsi="Arial Armenian" w:cs="GHEA Grapalat"/>
          <w:b/>
          <w:sz w:val="20"/>
          <w:szCs w:val="20"/>
          <w:lang w:val="hy-AM"/>
        </w:rPr>
        <w:t xml:space="preserve"> </w:t>
      </w:r>
    </w:p>
    <w:p w:rsidR="00CE7D06" w:rsidRPr="00A340ED" w:rsidRDefault="00CE7D06" w:rsidP="00CE7D06">
      <w:pPr>
        <w:jc w:val="center"/>
        <w:rPr>
          <w:rFonts w:ascii="Arial Armenian" w:hAnsi="Arial Armenian" w:cs="GHEA Grapalat"/>
          <w:b/>
          <w:sz w:val="20"/>
          <w:szCs w:val="20"/>
          <w:lang w:val="hy-AM"/>
        </w:rPr>
      </w:pPr>
      <w:r w:rsidRPr="00A340ED">
        <w:rPr>
          <w:rFonts w:ascii="Arial Armenian" w:hAnsi="Arial Armenian" w:cs="GHEA Grapalat"/>
          <w:b/>
          <w:sz w:val="18"/>
          <w:szCs w:val="18"/>
          <w:lang w:val="hy-AM"/>
        </w:rPr>
        <w:t xml:space="preserve">         (</w:t>
      </w:r>
      <w:r w:rsidRPr="00A340ED">
        <w:rPr>
          <w:rFonts w:ascii="Sylfaen" w:hAnsi="Sylfaen" w:cs="Sylfaen"/>
          <w:b/>
          <w:sz w:val="18"/>
          <w:szCs w:val="18"/>
          <w:lang w:val="hy-AM"/>
        </w:rPr>
        <w:t>որակավորման</w:t>
      </w:r>
      <w:r w:rsidRPr="00A340ED">
        <w:rPr>
          <w:rFonts w:ascii="Arial Armenian" w:hAnsi="Arial Armenian" w:cs="GHEA Grapalat"/>
          <w:b/>
          <w:sz w:val="18"/>
          <w:szCs w:val="18"/>
          <w:lang w:val="hy-AM"/>
        </w:rPr>
        <w:t xml:space="preserve"> </w:t>
      </w:r>
      <w:r w:rsidRPr="00A340ED">
        <w:rPr>
          <w:rFonts w:ascii="Sylfaen" w:hAnsi="Sylfaen" w:cs="Sylfaen"/>
          <w:b/>
          <w:sz w:val="18"/>
          <w:szCs w:val="18"/>
          <w:lang w:val="hy-AM"/>
        </w:rPr>
        <w:t>ապահովում</w:t>
      </w:r>
      <w:r w:rsidRPr="00A340ED">
        <w:rPr>
          <w:rFonts w:ascii="Arial Armenian" w:hAnsi="Arial Armenian" w:cs="GHEA Grapalat"/>
          <w:b/>
          <w:sz w:val="18"/>
          <w:szCs w:val="18"/>
          <w:lang w:val="hy-AM"/>
        </w:rPr>
        <w:t>)</w:t>
      </w:r>
    </w:p>
    <w:p w:rsidR="00CE7D06" w:rsidRPr="00A340ED" w:rsidRDefault="00CE7D06" w:rsidP="00CE7D06">
      <w:pPr>
        <w:rPr>
          <w:rFonts w:ascii="Arial Armenian" w:hAnsi="Arial Armenian" w:cs="GHEA Grapalat"/>
          <w:b/>
          <w:sz w:val="20"/>
          <w:szCs w:val="20"/>
          <w:lang w:val="hy-AM"/>
        </w:rPr>
      </w:pPr>
      <w:r w:rsidRPr="00A340ED">
        <w:rPr>
          <w:rFonts w:ascii="Arial Armenian" w:hAnsi="Arial Armenian" w:cs="GHEA Grapalat"/>
          <w:color w:val="FF0000"/>
          <w:sz w:val="20"/>
          <w:szCs w:val="20"/>
          <w:shd w:val="clear" w:color="auto" w:fill="92CDDC"/>
          <w:lang w:val="hy-AM"/>
        </w:rPr>
        <w:lastRenderedPageBreak/>
        <w:t xml:space="preserve">                                                              </w:t>
      </w:r>
    </w:p>
    <w:p w:rsidR="00CE7D06" w:rsidRPr="00A340ED" w:rsidRDefault="00CE7D06" w:rsidP="00CE7D06">
      <w:pPr>
        <w:rPr>
          <w:rFonts w:ascii="Arial Armenian" w:hAnsi="Arial Armenian" w:cs="GHEA Grapalat"/>
          <w:sz w:val="20"/>
          <w:szCs w:val="20"/>
          <w:lang w:val="hy-AM"/>
        </w:rPr>
      </w:pP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ք</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Երևան</w:t>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t xml:space="preserve">            </w:t>
      </w:r>
      <w:r w:rsidRPr="00A340ED">
        <w:rPr>
          <w:rFonts w:ascii="Arial Armenian" w:hAnsi="Arial Armenian"/>
          <w:sz w:val="20"/>
          <w:szCs w:val="20"/>
          <w:lang w:val="hy-AM"/>
        </w:rPr>
        <w:t>«</w:t>
      </w:r>
      <w:r w:rsidRPr="00A340ED">
        <w:rPr>
          <w:rFonts w:ascii="Arial Armenian" w:hAnsi="Arial Armenian" w:cs="GHEA Grapalat"/>
          <w:sz w:val="20"/>
          <w:szCs w:val="20"/>
          <w:u w:val="single"/>
          <w:lang w:val="hy-AM"/>
        </w:rPr>
        <w:t xml:space="preserve">         </w:t>
      </w:r>
      <w:r w:rsidRPr="00A340ED">
        <w:rPr>
          <w:rFonts w:ascii="Arial Armenian" w:hAnsi="Arial Armenian"/>
          <w:sz w:val="20"/>
          <w:szCs w:val="20"/>
          <w:lang w:val="hy-AM"/>
        </w:rPr>
        <w:t>»</w:t>
      </w:r>
      <w:r w:rsidRPr="00A340ED">
        <w:rPr>
          <w:rFonts w:ascii="Arial Armenian" w:hAnsi="Arial Armenian" w:cs="GHEA Grapalat"/>
          <w:sz w:val="20"/>
          <w:szCs w:val="20"/>
          <w:u w:val="single"/>
          <w:lang w:val="hy-AM"/>
        </w:rPr>
        <w:t xml:space="preserve"> </w:t>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lang w:val="hy-AM"/>
        </w:rPr>
        <w:t xml:space="preserve"> 20   </w:t>
      </w:r>
      <w:r w:rsidRPr="00A340ED">
        <w:rPr>
          <w:rFonts w:ascii="Sylfaen" w:hAnsi="Sylfaen" w:cs="Sylfaen"/>
          <w:sz w:val="20"/>
          <w:szCs w:val="20"/>
          <w:lang w:val="hy-AM"/>
        </w:rPr>
        <w:t>թ</w:t>
      </w:r>
      <w:r w:rsidRPr="00A340ED">
        <w:rPr>
          <w:rFonts w:ascii="Arial Armenian" w:hAnsi="Arial Armenian" w:cs="GHEA Grapalat"/>
          <w:sz w:val="20"/>
          <w:szCs w:val="20"/>
          <w:lang w:val="hy-AM"/>
        </w:rPr>
        <w:t>.**</w:t>
      </w:r>
    </w:p>
    <w:p w:rsidR="00CE7D06" w:rsidRPr="00A340ED" w:rsidRDefault="00CE7D06" w:rsidP="00CE7D06">
      <w:pPr>
        <w:rPr>
          <w:rFonts w:ascii="Arial Armenian" w:hAnsi="Arial Armenian" w:cs="GHEA Grapalat"/>
          <w:sz w:val="20"/>
          <w:szCs w:val="20"/>
          <w:lang w:val="hy-AM"/>
        </w:rPr>
      </w:pPr>
    </w:p>
    <w:p w:rsidR="00CE7D06" w:rsidRPr="00A340ED" w:rsidRDefault="00CE7D06" w:rsidP="00CE7D06">
      <w:pPr>
        <w:jc w:val="both"/>
        <w:rPr>
          <w:rFonts w:ascii="Arial Armenian" w:hAnsi="Arial Armenian" w:cs="GHEA Grapalat"/>
          <w:sz w:val="20"/>
          <w:szCs w:val="20"/>
          <w:u w:val="single"/>
          <w:vertAlign w:val="subscript"/>
          <w:lang w:val="hy-AM"/>
        </w:rPr>
      </w:pPr>
      <w:r w:rsidRPr="00A340ED">
        <w:rPr>
          <w:rFonts w:ascii="Arial Armenian" w:hAnsi="Arial Armenian" w:cs="GHEA Grapalat"/>
          <w:sz w:val="20"/>
          <w:szCs w:val="20"/>
          <w:u w:val="single"/>
          <w:vertAlign w:val="subscript"/>
          <w:lang w:val="hy-AM"/>
        </w:rPr>
        <w:tab/>
      </w:r>
      <w:r w:rsidRPr="00A340ED">
        <w:rPr>
          <w:rFonts w:ascii="Arial Armenian" w:hAnsi="Arial Armenian" w:cs="GHEA Grapalat"/>
          <w:sz w:val="20"/>
          <w:szCs w:val="20"/>
          <w:u w:val="single"/>
          <w:vertAlign w:val="subscript"/>
          <w:lang w:val="hy-AM"/>
        </w:rPr>
        <w:tab/>
      </w:r>
      <w:r w:rsidRPr="00A340ED">
        <w:rPr>
          <w:rFonts w:ascii="Arial Armenian" w:hAnsi="Arial Armenian" w:cs="GHEA Grapalat"/>
          <w:sz w:val="20"/>
          <w:szCs w:val="20"/>
          <w:u w:val="single"/>
          <w:vertAlign w:val="subscript"/>
          <w:lang w:val="hy-AM"/>
        </w:rPr>
        <w:tab/>
      </w:r>
      <w:r w:rsidRPr="00A340ED">
        <w:rPr>
          <w:rFonts w:ascii="Arial Armenian" w:hAnsi="Arial Armenian" w:cs="GHEA Grapalat"/>
          <w:sz w:val="20"/>
          <w:szCs w:val="20"/>
          <w:vertAlign w:val="subscript"/>
          <w:lang w:val="hy-AM"/>
        </w:rPr>
        <w:t xml:space="preserve">, </w:t>
      </w:r>
      <w:r w:rsidRPr="00A340ED">
        <w:rPr>
          <w:rFonts w:ascii="Sylfaen" w:hAnsi="Sylfaen" w:cs="Sylfaen"/>
          <w:sz w:val="20"/>
          <w:szCs w:val="20"/>
          <w:lang w:val="hy-AM"/>
        </w:rPr>
        <w:t>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դեմս</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տնօրեն</w:t>
      </w:r>
      <w:r w:rsidRPr="00A340ED">
        <w:rPr>
          <w:rFonts w:ascii="Arial Armenian" w:hAnsi="Arial Armenian" w:cs="GHEA Grapalat"/>
          <w:sz w:val="20"/>
          <w:szCs w:val="20"/>
          <w:lang w:val="hy-AM"/>
        </w:rPr>
        <w:t xml:space="preserve"> </w:t>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p>
    <w:p w:rsidR="00CE7D06" w:rsidRPr="00A340ED" w:rsidRDefault="00CE7D06" w:rsidP="00CE7D06">
      <w:pPr>
        <w:jc w:val="both"/>
        <w:rPr>
          <w:rFonts w:ascii="Arial Armenian" w:hAnsi="Arial Armenian" w:cs="GHEA Grapalat"/>
          <w:sz w:val="20"/>
          <w:szCs w:val="20"/>
          <w:lang w:val="hy-AM"/>
        </w:rPr>
      </w:pP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անվանումը</w:t>
      </w:r>
      <w:r w:rsidRPr="00A340ED">
        <w:rPr>
          <w:rFonts w:ascii="Arial Armenian" w:hAnsi="Arial Armenian" w:cs="GHEA Grapalat"/>
          <w:sz w:val="20"/>
          <w:szCs w:val="20"/>
          <w:vertAlign w:val="subscript"/>
          <w:lang w:val="hy-AM"/>
        </w:rPr>
        <w:tab/>
      </w:r>
      <w:r w:rsidRPr="00A340ED">
        <w:rPr>
          <w:rFonts w:ascii="Arial Armenian" w:hAnsi="Arial Armenian" w:cs="GHEA Grapalat"/>
          <w:sz w:val="20"/>
          <w:szCs w:val="20"/>
          <w:vertAlign w:val="subscript"/>
          <w:lang w:val="hy-AM"/>
        </w:rPr>
        <w:tab/>
      </w:r>
      <w:r w:rsidRPr="00A340ED">
        <w:rPr>
          <w:rFonts w:ascii="Arial Armenian" w:hAnsi="Arial Armenian" w:cs="GHEA Grapalat"/>
          <w:sz w:val="20"/>
          <w:szCs w:val="20"/>
          <w:vertAlign w:val="subscript"/>
          <w:lang w:val="hy-AM"/>
        </w:rPr>
        <w:tab/>
      </w:r>
      <w:r w:rsidRPr="00A340ED">
        <w:rPr>
          <w:rFonts w:ascii="Arial Armenian" w:hAnsi="Arial Armenian" w:cs="GHEA Grapalat"/>
          <w:sz w:val="20"/>
          <w:szCs w:val="20"/>
          <w:vertAlign w:val="subscript"/>
          <w:lang w:val="hy-AM"/>
        </w:rPr>
        <w:tab/>
      </w:r>
      <w:r w:rsidRPr="00A340ED">
        <w:rPr>
          <w:rFonts w:ascii="Arial Armenian" w:hAnsi="Arial Armenian" w:cs="GHEA Grapalat"/>
          <w:sz w:val="20"/>
          <w:szCs w:val="20"/>
          <w:vertAlign w:val="subscript"/>
          <w:lang w:val="hy-AM"/>
        </w:rPr>
        <w:tab/>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տնօրենի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անուն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ազգանունը</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անձնագրային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տվյալները</w:t>
      </w:r>
      <w:r w:rsidRPr="00A340ED">
        <w:rPr>
          <w:rFonts w:ascii="Arial Armenian" w:hAnsi="Arial Armenian" w:cs="GHEA Grapalat"/>
          <w:sz w:val="20"/>
          <w:szCs w:val="20"/>
          <w:vertAlign w:val="subscript"/>
          <w:lang w:val="hy-AM"/>
        </w:rPr>
        <w:t xml:space="preserve">, </w:t>
      </w:r>
      <w:r w:rsidRPr="00A340ED">
        <w:rPr>
          <w:rFonts w:ascii="Sylfaen" w:hAnsi="Sylfaen" w:cs="Sylfaen"/>
          <w:sz w:val="20"/>
          <w:szCs w:val="20"/>
          <w:lang w:val="hy-AM"/>
        </w:rPr>
        <w:t>որը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գործում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կանոնադրության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հիման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վրա</w:t>
      </w:r>
      <w:r w:rsidRPr="00A340ED">
        <w:rPr>
          <w:rFonts w:ascii="Arial Armenian" w:hAnsi="Arial Armenian" w:cs="GHEA Grapalat"/>
          <w:sz w:val="20"/>
          <w:szCs w:val="20"/>
          <w:lang w:val="hy-AM"/>
        </w:rPr>
        <w:t>` (</w:t>
      </w:r>
      <w:r w:rsidRPr="00A340ED">
        <w:rPr>
          <w:rFonts w:ascii="Sylfaen" w:hAnsi="Sylfaen" w:cs="Sylfaen"/>
          <w:sz w:val="20"/>
          <w:szCs w:val="20"/>
          <w:lang w:val="hy-AM"/>
        </w:rPr>
        <w:t>այսուհետև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Ընկերություն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սույնով</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միակողմանի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սահմանում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հետևյալ</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տուժանքի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վճարման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համաձայնությունը</w:t>
      </w:r>
      <w:r w:rsidRPr="00A340ED">
        <w:rPr>
          <w:rFonts w:ascii="Arial Armenian" w:hAnsi="Arial Armenian" w:cs="GHEA Grapalat"/>
          <w:sz w:val="20"/>
          <w:szCs w:val="20"/>
          <w:lang w:val="hy-AM"/>
        </w:rPr>
        <w:t>.</w:t>
      </w:r>
    </w:p>
    <w:p w:rsidR="00CE7D06" w:rsidRPr="00A340ED" w:rsidRDefault="00CE7D06" w:rsidP="00CE7D06">
      <w:pPr>
        <w:ind w:firstLine="708"/>
        <w:jc w:val="both"/>
        <w:rPr>
          <w:rFonts w:ascii="Arial Armenian" w:hAnsi="Arial Armenian" w:cs="GHEA Grapalat"/>
          <w:sz w:val="20"/>
          <w:szCs w:val="20"/>
          <w:lang w:val="hy-AM"/>
        </w:rPr>
      </w:pPr>
    </w:p>
    <w:p w:rsidR="00CE7D06" w:rsidRPr="00A340ED" w:rsidRDefault="00CE7D06" w:rsidP="00CE7D06">
      <w:pPr>
        <w:numPr>
          <w:ilvl w:val="0"/>
          <w:numId w:val="6"/>
        </w:numPr>
        <w:jc w:val="center"/>
        <w:rPr>
          <w:rFonts w:ascii="Arial Armenian" w:hAnsi="Arial Armenian" w:cs="GHEA Grapalat"/>
          <w:b/>
          <w:bCs/>
          <w:sz w:val="20"/>
          <w:szCs w:val="20"/>
          <w:lang w:val="pt-BR"/>
        </w:rPr>
      </w:pP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Հ</w:t>
      </w:r>
      <w:r w:rsidRPr="00A340ED">
        <w:rPr>
          <w:rFonts w:ascii="Sylfaen" w:hAnsi="Sylfaen" w:cs="Sylfaen"/>
          <w:b/>
          <w:sz w:val="20"/>
          <w:szCs w:val="20"/>
        </w:rPr>
        <w:t>ամաձայնության</w:t>
      </w:r>
      <w:r w:rsidRPr="00A340ED">
        <w:rPr>
          <w:rFonts w:ascii="Arial Armenian" w:hAnsi="Arial Armenian" w:cs="GHEA Grapalat"/>
          <w:b/>
          <w:sz w:val="20"/>
          <w:szCs w:val="20"/>
        </w:rPr>
        <w:t xml:space="preserve"> </w:t>
      </w:r>
      <w:r w:rsidRPr="00A340ED">
        <w:rPr>
          <w:rFonts w:ascii="Sylfaen" w:hAnsi="Sylfaen" w:cs="Sylfaen"/>
          <w:b/>
          <w:sz w:val="20"/>
          <w:szCs w:val="20"/>
        </w:rPr>
        <w:t>առարկան</w:t>
      </w:r>
    </w:p>
    <w:p w:rsidR="00CE7D06" w:rsidRPr="00A340ED" w:rsidRDefault="00CE7D06" w:rsidP="00CE7D06">
      <w:pPr>
        <w:jc w:val="both"/>
        <w:rPr>
          <w:rFonts w:ascii="Arial Armenian" w:hAnsi="Arial Armenian" w:cs="GHEA Grapalat"/>
          <w:b/>
          <w:bCs/>
          <w:sz w:val="20"/>
          <w:szCs w:val="20"/>
          <w:lang w:val="pt-BR"/>
        </w:rPr>
      </w:pPr>
      <w:r w:rsidRPr="00A340ED">
        <w:rPr>
          <w:rFonts w:ascii="Arial Armenian" w:hAnsi="Arial Armenian" w:cs="GHEA Grapalat"/>
          <w:sz w:val="20"/>
          <w:szCs w:val="20"/>
          <w:lang w:val="pt-BR"/>
        </w:rPr>
        <w:tab/>
      </w:r>
      <w:r w:rsidRPr="00A340ED">
        <w:rPr>
          <w:rFonts w:ascii="Arial Armenian" w:hAnsi="Arial Armenian" w:cs="GHEA Grapalat"/>
          <w:sz w:val="20"/>
          <w:szCs w:val="20"/>
          <w:lang w:val="pt-BR"/>
        </w:rPr>
        <w:tab/>
        <w:t xml:space="preserve">                               </w:t>
      </w:r>
    </w:p>
    <w:p w:rsidR="00CE7D06" w:rsidRPr="00A340ED" w:rsidRDefault="00CE7D06" w:rsidP="00CE7D06">
      <w:pPr>
        <w:numPr>
          <w:ilvl w:val="1"/>
          <w:numId w:val="7"/>
        </w:numPr>
        <w:ind w:left="0" w:firstLine="426"/>
        <w:jc w:val="both"/>
        <w:rPr>
          <w:rFonts w:ascii="Arial Armenian" w:hAnsi="Arial Armenian" w:cs="GHEA Grapalat"/>
          <w:sz w:val="20"/>
          <w:szCs w:val="20"/>
          <w:lang w:val="pt-BR"/>
        </w:rPr>
      </w:pPr>
      <w:r w:rsidRPr="00A340ED">
        <w:rPr>
          <w:rFonts w:ascii="Sylfaen" w:hAnsi="Sylfaen" w:cs="Sylfaen"/>
          <w:sz w:val="20"/>
          <w:szCs w:val="20"/>
          <w:lang w:val="pt-BR"/>
        </w:rPr>
        <w:t>Ընկերությունը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մասնակցում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w:t>
      </w:r>
      <w:r w:rsidRPr="00A340ED">
        <w:rPr>
          <w:rFonts w:ascii="Arial Armenian" w:hAnsi="Arial Armenian" w:cs="GHEA Grapalat"/>
          <w:sz w:val="20"/>
          <w:szCs w:val="20"/>
          <w:u w:val="single"/>
          <w:lang w:val="pt-BR"/>
        </w:rPr>
        <w:tab/>
      </w:r>
      <w:r w:rsidRPr="00A340ED">
        <w:rPr>
          <w:rFonts w:ascii="Arial Armenian" w:hAnsi="Arial Armenian" w:cs="GHEA Grapalat"/>
          <w:sz w:val="20"/>
          <w:szCs w:val="20"/>
          <w:u w:val="single"/>
          <w:lang w:val="pt-BR"/>
        </w:rPr>
        <w:tab/>
      </w:r>
      <w:r w:rsidRPr="00A340ED">
        <w:rPr>
          <w:rFonts w:ascii="Arial Armenian" w:hAnsi="Arial Armenian" w:cs="GHEA Grapalat"/>
          <w:sz w:val="20"/>
          <w:szCs w:val="20"/>
          <w:u w:val="single"/>
          <w:lang w:val="pt-BR"/>
        </w:rPr>
        <w:tab/>
        <w:t xml:space="preserve">    </w:t>
      </w:r>
      <w:r w:rsidRPr="00A340ED">
        <w:rPr>
          <w:rFonts w:ascii="Arial Armenian" w:hAnsi="Arial Armenian" w:cs="GHEA Grapalat"/>
          <w:sz w:val="20"/>
          <w:szCs w:val="20"/>
          <w:u w:val="single"/>
          <w:lang w:val="pt-BR"/>
        </w:rPr>
        <w:tab/>
        <w:t xml:space="preserve">           </w:t>
      </w:r>
      <w:r w:rsidRPr="00A340ED">
        <w:rPr>
          <w:rFonts w:ascii="Arial Armenian" w:hAnsi="Arial Armenian" w:cs="GHEA Grapalat"/>
          <w:sz w:val="20"/>
          <w:szCs w:val="20"/>
          <w:u w:val="single"/>
          <w:lang w:val="pt-BR"/>
        </w:rPr>
        <w:tab/>
      </w:r>
      <w:r w:rsidRPr="00A340ED">
        <w:rPr>
          <w:rFonts w:ascii="Arial Armenian" w:hAnsi="Arial Armenian" w:cs="GHEA Grapalat"/>
          <w:sz w:val="20"/>
          <w:szCs w:val="20"/>
          <w:lang w:val="pt-BR"/>
        </w:rPr>
        <w:t>*  (</w:t>
      </w:r>
      <w:r w:rsidRPr="00A340ED">
        <w:rPr>
          <w:rFonts w:ascii="Sylfaen" w:hAnsi="Sylfaen" w:cs="Sylfaen"/>
          <w:sz w:val="20"/>
          <w:szCs w:val="20"/>
          <w:lang w:val="pt-BR"/>
        </w:rPr>
        <w:t>այսուհետ</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կողմից</w:t>
      </w:r>
      <w:r w:rsidRPr="00A340ED">
        <w:rPr>
          <w:rFonts w:ascii="Arial Armenian" w:hAnsi="Arial Armenian" w:cs="GHEA Grapalat"/>
          <w:sz w:val="20"/>
          <w:szCs w:val="20"/>
          <w:lang w:val="pt-BR"/>
        </w:rPr>
        <w:t xml:space="preserve"> </w:t>
      </w:r>
    </w:p>
    <w:p w:rsidR="00CE7D06" w:rsidRPr="00A340ED" w:rsidRDefault="00CE7D06" w:rsidP="00CE7D06">
      <w:pPr>
        <w:ind w:left="426"/>
        <w:jc w:val="both"/>
        <w:rPr>
          <w:rFonts w:ascii="Arial Armenian" w:hAnsi="Arial Armenian" w:cs="GHEA Grapalat"/>
          <w:sz w:val="20"/>
          <w:szCs w:val="20"/>
          <w:lang w:val="pt-BR"/>
        </w:rPr>
      </w:pPr>
      <w:r w:rsidRPr="00A340ED">
        <w:rPr>
          <w:rFonts w:ascii="Arial Armenian" w:hAnsi="Arial Armenian" w:cs="GHEA Grapalat"/>
          <w:sz w:val="20"/>
          <w:szCs w:val="20"/>
          <w:lang w:val="pt-BR"/>
        </w:rPr>
        <w:t xml:space="preserve">                                                                 </w:t>
      </w:r>
      <w:r w:rsidRPr="00A340ED">
        <w:rPr>
          <w:rFonts w:ascii="Sylfaen" w:hAnsi="Sylfaen" w:cs="Sylfaen"/>
          <w:sz w:val="20"/>
          <w:szCs w:val="20"/>
          <w:vertAlign w:val="superscript"/>
          <w:lang w:val="hy-AM"/>
        </w:rPr>
        <w:t>պատվիրատուի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անվանումը</w:t>
      </w:r>
    </w:p>
    <w:p w:rsidR="00CE7D06" w:rsidRPr="00A340ED" w:rsidRDefault="00CE7D06" w:rsidP="00CE7D06">
      <w:pPr>
        <w:jc w:val="both"/>
        <w:rPr>
          <w:rFonts w:ascii="Arial Armenian" w:hAnsi="Arial Armenian" w:cs="GHEA Grapalat"/>
          <w:sz w:val="20"/>
          <w:szCs w:val="20"/>
          <w:lang w:val="pt-BR"/>
        </w:rPr>
      </w:pPr>
      <w:r w:rsidRPr="00A340ED">
        <w:rPr>
          <w:rFonts w:ascii="Sylfaen" w:hAnsi="Sylfaen" w:cs="Sylfaen"/>
          <w:sz w:val="20"/>
          <w:szCs w:val="20"/>
          <w:lang w:val="pt-BR"/>
        </w:rPr>
        <w:t>կազմակերպված</w:t>
      </w:r>
      <w:r w:rsidRPr="00A340ED">
        <w:rPr>
          <w:rFonts w:ascii="Arial Armenian" w:hAnsi="Arial Armenian" w:cs="GHEA Grapalat"/>
          <w:sz w:val="20"/>
          <w:szCs w:val="20"/>
          <w:lang w:val="pt-BR"/>
        </w:rPr>
        <w:t xml:space="preserve">` </w:t>
      </w:r>
      <w:r w:rsidRPr="00A340ED">
        <w:rPr>
          <w:rFonts w:ascii="Arial Armenian" w:hAnsi="Arial Armenian" w:cs="GHEA Grapalat"/>
          <w:sz w:val="20"/>
          <w:szCs w:val="20"/>
          <w:u w:val="single"/>
          <w:lang w:val="pt-BR"/>
        </w:rPr>
        <w:t xml:space="preserve"> </w:t>
      </w:r>
      <w:r w:rsidRPr="00A340ED">
        <w:rPr>
          <w:rFonts w:ascii="Arial Armenian" w:hAnsi="Arial Armenian" w:cs="GHEA Grapalat"/>
          <w:sz w:val="20"/>
          <w:szCs w:val="20"/>
          <w:u w:val="single"/>
          <w:lang w:val="pt-BR"/>
        </w:rPr>
        <w:tab/>
        <w:t xml:space="preserve">                                             </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ծածկագրով</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գնման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ընթացակարգին</w:t>
      </w:r>
      <w:r w:rsidRPr="00A340ED">
        <w:rPr>
          <w:rFonts w:ascii="Arial Armenian" w:hAnsi="Arial Armenian" w:cs="GHEA Grapalat"/>
          <w:sz w:val="20"/>
          <w:szCs w:val="20"/>
          <w:lang w:val="pt-BR"/>
        </w:rPr>
        <w:t>:</w:t>
      </w:r>
    </w:p>
    <w:p w:rsidR="00CE7D06" w:rsidRPr="00A340ED" w:rsidRDefault="00CE7D06" w:rsidP="00CE7D06">
      <w:pPr>
        <w:ind w:left="426"/>
        <w:jc w:val="both"/>
        <w:rPr>
          <w:rFonts w:ascii="Arial Armenian" w:hAnsi="Arial Armenian" w:cs="GHEA Grapalat"/>
          <w:sz w:val="20"/>
          <w:szCs w:val="20"/>
          <w:lang w:val="pt-BR"/>
        </w:rPr>
      </w:pPr>
      <w:r w:rsidRPr="00A340ED">
        <w:rPr>
          <w:rFonts w:ascii="Arial Armenian" w:hAnsi="Arial Armenian"/>
          <w:sz w:val="20"/>
          <w:szCs w:val="20"/>
          <w:vertAlign w:val="superscript"/>
          <w:lang w:val="pt-BR"/>
        </w:rPr>
        <w:t xml:space="preserve">                                                        </w:t>
      </w:r>
      <w:r w:rsidRPr="00A340ED">
        <w:rPr>
          <w:rFonts w:ascii="Sylfaen" w:hAnsi="Sylfaen" w:cs="Sylfaen"/>
          <w:sz w:val="20"/>
          <w:szCs w:val="20"/>
          <w:vertAlign w:val="superscript"/>
          <w:lang w:val="hy-AM"/>
        </w:rPr>
        <w:t>ընթացակարգի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ծածկագիրը</w:t>
      </w:r>
    </w:p>
    <w:p w:rsidR="00CE7D06" w:rsidRPr="00A340ED" w:rsidRDefault="00CE7D06" w:rsidP="00CE7D06">
      <w:pPr>
        <w:ind w:firstLine="360"/>
        <w:jc w:val="both"/>
        <w:rPr>
          <w:rFonts w:ascii="Arial Armenian" w:hAnsi="Arial Armenian" w:cs="GHEA Grapalat"/>
          <w:color w:val="5B9BD5"/>
          <w:sz w:val="20"/>
          <w:szCs w:val="20"/>
          <w:lang w:val="hy-AM"/>
        </w:rPr>
      </w:pPr>
      <w:r w:rsidRPr="00A340ED">
        <w:rPr>
          <w:rFonts w:ascii="Arial Armenian" w:hAnsi="Arial Armenian" w:cs="GHEA Grapalat"/>
          <w:sz w:val="20"/>
          <w:szCs w:val="20"/>
          <w:lang w:val="pt-BR"/>
        </w:rPr>
        <w:t xml:space="preserve">1.2 </w:t>
      </w:r>
      <w:r w:rsidRPr="00A340ED">
        <w:rPr>
          <w:rFonts w:ascii="Sylfaen" w:hAnsi="Sylfaen" w:cs="Sylfaen"/>
          <w:sz w:val="20"/>
          <w:szCs w:val="20"/>
          <w:lang w:val="pt-BR"/>
        </w:rPr>
        <w:t>Որպես</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գնման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ընթացակարգի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արդյունքում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ընտրված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մասնակից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կնքվելիք</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պայմանագրով</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նախատեսված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պարտավորությունների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կատարման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համար</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անհրաժեշտ</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որակավորման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ապահովում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Ընկերությունը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ներկայացնում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սույն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տուժանքի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համաձայնագիրը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վճարման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պահանջագիրը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լրացված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հաստատված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կողմից</w:t>
      </w:r>
      <w:r w:rsidRPr="00A340ED">
        <w:rPr>
          <w:rFonts w:ascii="Arial Armenian" w:hAnsi="Arial Armenian" w:cs="GHEA Grapalat"/>
          <w:sz w:val="20"/>
          <w:szCs w:val="20"/>
          <w:lang w:val="pt-BR"/>
        </w:rPr>
        <w:t xml:space="preserve">: </w:t>
      </w:r>
    </w:p>
    <w:p w:rsidR="00CE7D06" w:rsidRPr="00A340ED" w:rsidRDefault="00CE7D06" w:rsidP="00CE7D06">
      <w:pPr>
        <w:ind w:firstLine="360"/>
        <w:jc w:val="both"/>
        <w:rPr>
          <w:rFonts w:ascii="Arial Armenian" w:hAnsi="Arial Armenian" w:cs="GHEA Grapalat"/>
          <w:color w:val="000000"/>
          <w:sz w:val="20"/>
          <w:szCs w:val="20"/>
          <w:lang w:val="pt-BR"/>
        </w:rPr>
      </w:pPr>
      <w:r w:rsidRPr="00A340ED">
        <w:rPr>
          <w:rFonts w:ascii="Arial Armenian" w:hAnsi="Arial Armenian" w:cs="GHEA Grapalat"/>
          <w:color w:val="000000"/>
          <w:sz w:val="20"/>
          <w:szCs w:val="20"/>
          <w:lang w:val="pt-BR"/>
        </w:rPr>
        <w:t xml:space="preserve">1.3 </w:t>
      </w:r>
      <w:r w:rsidRPr="00A340ED">
        <w:rPr>
          <w:rFonts w:ascii="Sylfaen" w:hAnsi="Sylfaen" w:cs="Sylfaen"/>
          <w:color w:val="000000"/>
          <w:sz w:val="20"/>
          <w:szCs w:val="20"/>
          <w:lang w:val="pt-BR"/>
        </w:rPr>
        <w:t>Ընկերությունը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սույն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pt-BR"/>
        </w:rPr>
        <w:t>տուժանքի</w:t>
      </w:r>
      <w:r w:rsidRPr="00A340ED">
        <w:rPr>
          <w:rFonts w:ascii="Arial Armenian" w:hAnsi="Arial Armenian" w:cs="GHEA Grapalat"/>
          <w:color w:val="000000"/>
          <w:sz w:val="20"/>
          <w:szCs w:val="20"/>
          <w:lang w:val="pt-BR"/>
        </w:rPr>
        <w:t xml:space="preserve"> </w:t>
      </w:r>
      <w:r w:rsidRPr="00A340ED">
        <w:rPr>
          <w:rFonts w:ascii="Sylfaen" w:hAnsi="Sylfaen" w:cs="Sylfaen"/>
          <w:color w:val="000000"/>
          <w:sz w:val="20"/>
          <w:szCs w:val="20"/>
          <w:lang w:val="pt-BR"/>
        </w:rPr>
        <w:t>համաձայնագ</w:t>
      </w:r>
      <w:r w:rsidRPr="00A340ED">
        <w:rPr>
          <w:rFonts w:ascii="Sylfaen" w:hAnsi="Sylfaen" w:cs="Sylfaen"/>
          <w:color w:val="000000"/>
          <w:sz w:val="20"/>
          <w:szCs w:val="20"/>
          <w:lang w:val="hy-AM"/>
        </w:rPr>
        <w:t>ր</w:t>
      </w:r>
      <w:r w:rsidRPr="00A340ED">
        <w:rPr>
          <w:rFonts w:ascii="Sylfaen" w:hAnsi="Sylfaen" w:cs="Sylfaen"/>
          <w:color w:val="000000"/>
          <w:sz w:val="20"/>
          <w:szCs w:val="20"/>
          <w:lang w:val="pt-BR"/>
        </w:rPr>
        <w:t>ի</w:t>
      </w:r>
      <w:r w:rsidRPr="00A340ED">
        <w:rPr>
          <w:rFonts w:ascii="Sylfaen" w:hAnsi="Sylfaen" w:cs="Sylfaen"/>
          <w:color w:val="000000"/>
          <w:sz w:val="20"/>
          <w:szCs w:val="20"/>
          <w:lang w:val="hy-AM"/>
        </w:rPr>
        <w:t>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կից</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ներկայացվող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վճարման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այսուհետ</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Պահանջագիր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ստորագրմամբ</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անհետկանչելիորեն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համաձայնվում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որ՝</w:t>
      </w:r>
      <w:r w:rsidRPr="00A340ED">
        <w:rPr>
          <w:rFonts w:ascii="Arial Armenian" w:hAnsi="Arial Armenian" w:cs="GHEA Grapalat"/>
          <w:color w:val="000000"/>
          <w:sz w:val="20"/>
          <w:szCs w:val="20"/>
          <w:lang w:val="hy-AM"/>
        </w:rPr>
        <w:t xml:space="preserve"> </w:t>
      </w:r>
    </w:p>
    <w:p w:rsidR="00CE7D06" w:rsidRPr="00A340ED" w:rsidRDefault="00CE7D06" w:rsidP="00CE7D06">
      <w:pPr>
        <w:ind w:firstLine="426"/>
        <w:jc w:val="both"/>
        <w:rPr>
          <w:rFonts w:ascii="Arial Armenian" w:hAnsi="Arial Armenian" w:cs="GHEA Grapalat"/>
          <w:color w:val="000000"/>
          <w:sz w:val="20"/>
          <w:szCs w:val="20"/>
          <w:lang w:val="hy-AM"/>
        </w:rPr>
      </w:pPr>
      <w:r w:rsidRPr="00A340ED">
        <w:rPr>
          <w:rFonts w:ascii="Sylfaen" w:hAnsi="Sylfaen" w:cs="Sylfaen"/>
          <w:color w:val="000000"/>
          <w:sz w:val="20"/>
          <w:szCs w:val="20"/>
          <w:lang w:val="hy-AM"/>
        </w:rPr>
        <w:t>ա</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ստորագրմամբ</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Ընկերությունը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տալիս</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իր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հավաստումը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Arial Armenian" w:hAnsi="Arial Armenian" w:cs="Arial LatArm"/>
          <w:color w:val="000000"/>
          <w:sz w:val="20"/>
          <w:szCs w:val="20"/>
          <w:lang w:val="hy-AM"/>
        </w:rPr>
        <w:t>«</w:t>
      </w:r>
      <w:r w:rsidRPr="00A340ED">
        <w:rPr>
          <w:rFonts w:ascii="Sylfaen" w:hAnsi="Sylfaen" w:cs="Sylfaen"/>
          <w:color w:val="000000"/>
          <w:sz w:val="20"/>
          <w:szCs w:val="20"/>
          <w:lang w:val="hy-AM"/>
        </w:rPr>
        <w:t>Վճարման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պայմանները</w:t>
      </w:r>
      <w:r w:rsidRPr="00A340ED">
        <w:rPr>
          <w:rFonts w:ascii="Arial Armenian" w:hAnsi="Arial Armenian" w:cs="Arial LatArm"/>
          <w:color w:val="000000"/>
          <w:sz w:val="20"/>
          <w:szCs w:val="20"/>
          <w:lang w:val="hy-AM"/>
        </w:rPr>
        <w:t>»</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դաշտում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լրացված</w:t>
      </w:r>
      <w:r w:rsidRPr="00A340ED">
        <w:rPr>
          <w:rFonts w:ascii="Arial Armenian" w:hAnsi="Arial Armenian" w:cs="GHEA Grapalat"/>
          <w:color w:val="000000"/>
          <w:sz w:val="20"/>
          <w:szCs w:val="20"/>
          <w:lang w:val="hy-AM"/>
        </w:rPr>
        <w:t xml:space="preserve">  </w:t>
      </w:r>
      <w:r w:rsidRPr="00A340ED">
        <w:rPr>
          <w:rFonts w:ascii="Arial Armenian" w:hAnsi="Arial Armenian" w:cs="Arial LatArm"/>
          <w:color w:val="000000"/>
          <w:sz w:val="20"/>
          <w:szCs w:val="20"/>
          <w:lang w:val="hy-AM"/>
        </w:rPr>
        <w:t>«</w:t>
      </w:r>
      <w:r w:rsidRPr="00A340ED">
        <w:rPr>
          <w:rFonts w:ascii="Sylfaen" w:hAnsi="Sylfaen" w:cs="Sylfaen"/>
          <w:color w:val="000000"/>
          <w:sz w:val="20"/>
          <w:szCs w:val="20"/>
          <w:lang w:val="hy-AM"/>
        </w:rPr>
        <w:t>ակցեպտավորված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վճարման</w:t>
      </w:r>
      <w:r w:rsidRPr="00A340ED">
        <w:rPr>
          <w:rFonts w:ascii="Arial Armenian" w:hAnsi="Arial Armenian" w:cs="Arial LatArm"/>
          <w:color w:val="000000"/>
          <w:sz w:val="20"/>
          <w:szCs w:val="20"/>
          <w:lang w:val="hy-AM"/>
        </w:rPr>
        <w:t>»</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որի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դեպքում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նշված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գումարի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գանձման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հետ</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կապված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Ընկերությանը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սպասարկող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Բանկը</w:t>
      </w:r>
      <w:r w:rsidRPr="00A340ED">
        <w:rPr>
          <w:rFonts w:ascii="Arial Armenian" w:hAnsi="Arial Armenian" w:cs="GHEA Grapalat"/>
          <w:color w:val="000000"/>
          <w:sz w:val="20"/>
          <w:szCs w:val="20"/>
          <w:lang w:val="hy-AM"/>
        </w:rPr>
        <w:t>` /</w:t>
      </w:r>
      <w:r w:rsidRPr="00A340ED">
        <w:rPr>
          <w:rFonts w:ascii="Sylfaen" w:hAnsi="Sylfaen" w:cs="Sylfaen"/>
          <w:color w:val="000000"/>
          <w:sz w:val="20"/>
          <w:szCs w:val="20"/>
          <w:lang w:val="hy-AM"/>
        </w:rPr>
        <w:t>այսուհետ</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ստացված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Պահանջագիրը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չի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ներկայացնում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Ընկերությանը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լրացուցիչ</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համաձայնություն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ստանալու</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քանի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որ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Ընկերության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կողմից</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վրա</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արդեն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դրվել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ստորագրությունը՝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ակցեպտավորման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նպատակով</w:t>
      </w:r>
      <w:r w:rsidRPr="00A340ED">
        <w:rPr>
          <w:rFonts w:ascii="Arial Armenian" w:hAnsi="Arial Armenian" w:cs="GHEA Grapalat"/>
          <w:color w:val="000000"/>
          <w:sz w:val="20"/>
          <w:szCs w:val="20"/>
          <w:lang w:val="hy-AM"/>
        </w:rPr>
        <w:t xml:space="preserve">: </w:t>
      </w:r>
    </w:p>
    <w:p w:rsidR="00CE7D06" w:rsidRPr="00A340ED" w:rsidRDefault="00CE7D06" w:rsidP="00CE7D06">
      <w:pPr>
        <w:ind w:firstLine="426"/>
        <w:jc w:val="both"/>
        <w:rPr>
          <w:rFonts w:ascii="Arial Armenian" w:hAnsi="Arial Armenian" w:cs="GHEA Grapalat"/>
          <w:color w:val="000000"/>
          <w:sz w:val="20"/>
          <w:szCs w:val="20"/>
          <w:lang w:val="hy-AM"/>
        </w:rPr>
      </w:pPr>
      <w:r w:rsidRPr="00A340ED">
        <w:rPr>
          <w:rFonts w:ascii="Sylfaen" w:hAnsi="Sylfaen" w:cs="Sylfaen"/>
          <w:color w:val="000000"/>
          <w:sz w:val="20"/>
          <w:szCs w:val="20"/>
          <w:lang w:val="hy-AM"/>
        </w:rPr>
        <w:t>բ</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Պահանջագիրը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հիմք</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հանդիսանում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Պահանջագրով</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նշված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ամբողջ</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գումարը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pt-BR"/>
        </w:rPr>
        <w:t>Ընկերության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հաշվից</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գանձելու</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առանց</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լրացուցիչ</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ակցեպտավորման</w:t>
      </w:r>
      <w:r w:rsidRPr="00A340ED">
        <w:rPr>
          <w:rFonts w:ascii="Arial Armenian" w:hAnsi="Arial Armenian" w:cs="GHEA Grapalat"/>
          <w:color w:val="000000"/>
          <w:sz w:val="20"/>
          <w:szCs w:val="20"/>
          <w:lang w:val="hy-AM"/>
        </w:rPr>
        <w:t xml:space="preserve">: </w:t>
      </w:r>
    </w:p>
    <w:p w:rsidR="00CE7D06" w:rsidRPr="00A340ED" w:rsidRDefault="00CE7D06" w:rsidP="00CE7D06">
      <w:pPr>
        <w:ind w:firstLine="426"/>
        <w:jc w:val="both"/>
        <w:rPr>
          <w:rFonts w:ascii="Arial Armenian" w:hAnsi="Arial Armenian" w:cs="GHEA Grapalat"/>
          <w:color w:val="000000"/>
          <w:sz w:val="20"/>
          <w:szCs w:val="20"/>
          <w:lang w:val="hy-AM"/>
        </w:rPr>
      </w:pPr>
      <w:r w:rsidRPr="00A340ED">
        <w:rPr>
          <w:rFonts w:ascii="Sylfaen" w:hAnsi="Sylfaen" w:cs="Sylfaen"/>
          <w:color w:val="000000"/>
          <w:sz w:val="20"/>
          <w:szCs w:val="20"/>
          <w:lang w:val="hy-AM"/>
        </w:rPr>
        <w:t>գ</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pt-BR"/>
        </w:rPr>
        <w:t>Ընկերությունը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չի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գրավոր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եղանակով</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Բանկին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կարգադրել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վրա</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դրված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իր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ակցեպտը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հետ</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կանչելու</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մասին</w:t>
      </w:r>
      <w:r w:rsidRPr="00A340ED">
        <w:rPr>
          <w:rFonts w:ascii="Arial Armenian" w:hAnsi="Arial Armenian" w:cs="GHEA Grapalat"/>
          <w:color w:val="000000"/>
          <w:sz w:val="20"/>
          <w:szCs w:val="20"/>
          <w:lang w:val="hy-AM"/>
        </w:rPr>
        <w:t>:</w:t>
      </w:r>
    </w:p>
    <w:p w:rsidR="00CE7D06" w:rsidRPr="00A340ED" w:rsidRDefault="00CE7D06" w:rsidP="00CE7D06">
      <w:pPr>
        <w:ind w:left="426"/>
        <w:jc w:val="both"/>
        <w:rPr>
          <w:rFonts w:ascii="Arial Armenian" w:hAnsi="Arial Armenian" w:cs="GHEA Grapalat"/>
          <w:color w:val="000000"/>
          <w:sz w:val="20"/>
          <w:szCs w:val="20"/>
          <w:lang w:val="hy-AM"/>
        </w:rPr>
      </w:pPr>
      <w:r w:rsidRPr="00A340ED">
        <w:rPr>
          <w:rFonts w:ascii="Sylfaen" w:hAnsi="Sylfaen" w:cs="Sylfaen"/>
          <w:color w:val="000000"/>
          <w:sz w:val="20"/>
          <w:szCs w:val="20"/>
          <w:lang w:val="hy-AM"/>
        </w:rPr>
        <w:t>դ</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pt-BR"/>
        </w:rPr>
        <w:t>Ընկերությունը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հավաստում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որ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Պահանջագիրը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ակցեպտավորել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տուժանքի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ամբողջ</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գումարով</w:t>
      </w:r>
      <w:r w:rsidRPr="00A340ED">
        <w:rPr>
          <w:rFonts w:ascii="Arial Armenian" w:hAnsi="Arial Armenian" w:cs="GHEA Grapalat"/>
          <w:color w:val="000000"/>
          <w:sz w:val="20"/>
          <w:szCs w:val="20"/>
          <w:lang w:val="hy-AM"/>
        </w:rPr>
        <w:t>:</w:t>
      </w:r>
    </w:p>
    <w:p w:rsidR="00CE7D06" w:rsidRPr="00A340ED" w:rsidRDefault="00CE7D06" w:rsidP="00CE7D06">
      <w:pPr>
        <w:ind w:firstLine="426"/>
        <w:jc w:val="both"/>
        <w:rPr>
          <w:rFonts w:ascii="Arial Armenian" w:hAnsi="Arial Armenian" w:cs="GHEA Grapalat"/>
          <w:sz w:val="20"/>
          <w:szCs w:val="20"/>
          <w:lang w:val="hy-AM"/>
        </w:rPr>
      </w:pPr>
      <w:r w:rsidRPr="00A340ED">
        <w:rPr>
          <w:rFonts w:ascii="Sylfaen" w:hAnsi="Sylfaen" w:cs="Sylfaen"/>
          <w:sz w:val="20"/>
          <w:szCs w:val="20"/>
          <w:lang w:val="hy-AM"/>
        </w:rPr>
        <w:t>ե</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Ընկերությունը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սույնով</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որևէ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պատասխանատվություն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չի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կրում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Պատվիրատուի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ներկայացված</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վճարման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իրավաչափության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վավերականության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ներկայացման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ժամկետների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կատարումն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ապահովելու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իրականացվող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գործողությունների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GHEA Grapalat"/>
          <w:sz w:val="20"/>
          <w:szCs w:val="20"/>
          <w:lang w:val="hy-AM"/>
        </w:rPr>
        <w:t xml:space="preserve">: </w:t>
      </w:r>
    </w:p>
    <w:p w:rsidR="00CE7D06" w:rsidRPr="00A340ED" w:rsidRDefault="00CE7D06" w:rsidP="00CE7D06">
      <w:pPr>
        <w:ind w:firstLine="426"/>
        <w:jc w:val="both"/>
        <w:rPr>
          <w:rFonts w:ascii="Arial Armenian" w:hAnsi="Arial Armenian" w:cs="GHEA Grapalat"/>
          <w:sz w:val="20"/>
          <w:szCs w:val="20"/>
          <w:lang w:val="pt-BR"/>
        </w:rPr>
      </w:pPr>
      <w:r w:rsidRPr="00A340ED">
        <w:rPr>
          <w:rFonts w:ascii="Arial Armenian" w:hAnsi="Arial Armenian" w:cs="GHEA Grapalat"/>
          <w:sz w:val="20"/>
          <w:szCs w:val="20"/>
          <w:lang w:val="pt-BR"/>
        </w:rPr>
        <w:t xml:space="preserve">1.4  </w:t>
      </w:r>
      <w:r w:rsidRPr="00A340ED">
        <w:rPr>
          <w:rFonts w:ascii="Sylfaen" w:hAnsi="Sylfaen" w:cs="Sylfaen"/>
          <w:sz w:val="20"/>
          <w:szCs w:val="20"/>
          <w:lang w:val="pt-BR"/>
        </w:rPr>
        <w:t>Ընկերության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կողմից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գնման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ընթացակարգի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արդյունքում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կնքված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պայմանագիրը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չկատարելու</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կամ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ոչ</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պատշաճ</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կատարելու</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դեպքում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եթե</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հանգեցնում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կողմից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պայմանագրի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միակողմանի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լուծման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սույն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տուժանքի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համաձայնագիրը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բնօրինակներով</w:t>
      </w:r>
      <w:r w:rsidRPr="00A340ED">
        <w:rPr>
          <w:rFonts w:ascii="Arial Armenian" w:hAnsi="Arial Armenian" w:cs="GHEA Grapalat"/>
          <w:sz w:val="20"/>
          <w:szCs w:val="20"/>
          <w:lang w:val="hy-AM"/>
        </w:rPr>
        <w:t xml:space="preserve"> </w:t>
      </w:r>
      <w:r w:rsidRPr="00A340ED">
        <w:rPr>
          <w:rFonts w:ascii="Sylfaen" w:hAnsi="Sylfaen" w:cs="Sylfaen"/>
          <w:sz w:val="20"/>
          <w:szCs w:val="20"/>
          <w:lang w:val="pt-BR"/>
        </w:rPr>
        <w:t>ներկայացնում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այդ</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մասին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գրավոր</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տեղեկացնելով</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Սույն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տուժանքի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համաձայնագիրը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էլեկտրոնային</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թվային</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ստորագրությամբ</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հաստատված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լինելու</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դեպքում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դրանք</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Բանկին</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ներկայացվում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էլեկտրոնային</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կրիչներով</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ինչպես</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նաև</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դրանցից</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արտատպված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թղթային</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տարբերակներով</w:t>
      </w:r>
      <w:r w:rsidRPr="00A340ED">
        <w:rPr>
          <w:rFonts w:ascii="Arial Armenian" w:hAnsi="Arial Armenian" w:cs="GHEA Grapalat"/>
          <w:sz w:val="20"/>
          <w:szCs w:val="20"/>
          <w:lang w:val="pt-BR"/>
        </w:rPr>
        <w:t>:</w:t>
      </w:r>
    </w:p>
    <w:p w:rsidR="00CE7D06" w:rsidRPr="00A340ED" w:rsidRDefault="00CE7D06" w:rsidP="00CE7D06">
      <w:pPr>
        <w:numPr>
          <w:ilvl w:val="1"/>
          <w:numId w:val="25"/>
        </w:numPr>
        <w:jc w:val="both"/>
        <w:rPr>
          <w:rFonts w:ascii="Arial Armenian" w:hAnsi="Arial Armenian" w:cs="GHEA Grapalat"/>
          <w:color w:val="000000"/>
          <w:sz w:val="20"/>
          <w:szCs w:val="20"/>
          <w:lang w:val="hy-AM"/>
        </w:rPr>
      </w:pPr>
      <w:r w:rsidRPr="00A340ED">
        <w:rPr>
          <w:rFonts w:ascii="Sylfaen" w:hAnsi="Sylfaen" w:cs="Sylfaen"/>
          <w:color w:val="000000"/>
          <w:sz w:val="20"/>
          <w:szCs w:val="20"/>
          <w:lang w:val="hy-AM"/>
        </w:rPr>
        <w:t>Պատվիրատուն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բանկին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ներկայացնել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լրացուցիչ</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փաստաթղթեր</w:t>
      </w:r>
      <w:r w:rsidRPr="00A340ED">
        <w:rPr>
          <w:rFonts w:ascii="Arial Armenian" w:hAnsi="Arial Armenian" w:cs="GHEA Grapalat"/>
          <w:color w:val="000000"/>
          <w:sz w:val="20"/>
          <w:szCs w:val="20"/>
          <w:lang w:val="hy-AM"/>
        </w:rPr>
        <w:t>:</w:t>
      </w:r>
    </w:p>
    <w:p w:rsidR="00CE7D06" w:rsidRPr="00A340ED" w:rsidRDefault="00CE7D06" w:rsidP="00CE7D06">
      <w:pPr>
        <w:ind w:firstLine="426"/>
        <w:jc w:val="both"/>
        <w:rPr>
          <w:rFonts w:ascii="Arial Armenian" w:hAnsi="Arial Armenian" w:cs="GHEA Grapalat"/>
          <w:sz w:val="20"/>
          <w:szCs w:val="20"/>
          <w:lang w:val="pt-BR"/>
        </w:rPr>
      </w:pPr>
      <w:r w:rsidRPr="00A340ED">
        <w:rPr>
          <w:rFonts w:ascii="Arial Armenian" w:hAnsi="Arial Armenian" w:cs="GHEA Grapalat"/>
          <w:sz w:val="20"/>
          <w:szCs w:val="20"/>
          <w:lang w:val="hy-AM"/>
        </w:rPr>
        <w:t xml:space="preserve">1.6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w:t>
      </w:r>
      <w:r w:rsidRPr="00A340ED">
        <w:rPr>
          <w:rFonts w:ascii="Sylfaen" w:hAnsi="Sylfaen" w:cs="Sylfaen"/>
          <w:sz w:val="20"/>
          <w:szCs w:val="20"/>
          <w:lang w:val="pt-BR"/>
        </w:rPr>
        <w:t>ահանջագրում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նշված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գումարի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վճարման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հետևանքով</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pt-BR"/>
        </w:rPr>
        <w:t>առաջացած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ռիսկերի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կրած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վնասների</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բացասական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հետևանքների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pt-BR"/>
        </w:rPr>
        <w:t>համար</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Բանկը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որևէ</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պատասխանատվություն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չի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կրում</w:t>
      </w:r>
      <w:r w:rsidRPr="00A340ED">
        <w:rPr>
          <w:rFonts w:ascii="Arial Armenian" w:hAnsi="Arial Armenian" w:cs="GHEA Grapalat"/>
          <w:sz w:val="20"/>
          <w:szCs w:val="20"/>
          <w:lang w:val="hy-AM"/>
        </w:rPr>
        <w:t>:</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Բանկը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պարտավոր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չէ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ստուգելու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պայմանագրի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պայմանները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խախտելու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փաստերը</w:t>
      </w:r>
      <w:r w:rsidRPr="00A340ED">
        <w:rPr>
          <w:rFonts w:ascii="Arial Armenian" w:hAnsi="Arial Armenian" w:cs="GHEA Grapalat"/>
          <w:sz w:val="20"/>
          <w:szCs w:val="20"/>
          <w:lang w:val="hy-AM"/>
        </w:rPr>
        <w:t>:</w:t>
      </w:r>
    </w:p>
    <w:p w:rsidR="00CE7D06" w:rsidRPr="00A340ED" w:rsidRDefault="00CE7D06" w:rsidP="00CE7D06">
      <w:pPr>
        <w:ind w:firstLine="426"/>
        <w:jc w:val="both"/>
        <w:rPr>
          <w:rFonts w:ascii="Arial Armenian" w:hAnsi="Arial Armenian" w:cs="GHEA Grapalat"/>
          <w:sz w:val="20"/>
          <w:szCs w:val="20"/>
          <w:lang w:val="pt-BR"/>
        </w:rPr>
      </w:pPr>
      <w:r w:rsidRPr="00A340ED">
        <w:rPr>
          <w:rFonts w:ascii="Arial Armenian" w:hAnsi="Arial Armenian" w:cs="GHEA Grapalat"/>
          <w:sz w:val="20"/>
          <w:szCs w:val="20"/>
          <w:lang w:val="pt-BR"/>
        </w:rPr>
        <w:t xml:space="preserve">1.7 </w:t>
      </w:r>
      <w:r w:rsidRPr="00A340ED">
        <w:rPr>
          <w:rFonts w:ascii="Sylfaen" w:hAnsi="Sylfaen" w:cs="Sylfaen"/>
          <w:sz w:val="20"/>
          <w:szCs w:val="20"/>
          <w:lang w:val="hy-AM"/>
        </w:rPr>
        <w:t>Այն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cs="GHEA Grapalat"/>
          <w:sz w:val="20"/>
          <w:szCs w:val="20"/>
          <w:lang w:val="pt-BR"/>
        </w:rPr>
        <w:t>,</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երբ</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հաշվի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միջոցները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չեն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բավարարում</w:t>
      </w:r>
      <w:r w:rsidRPr="00A340ED">
        <w:rPr>
          <w:rFonts w:ascii="Sylfaen" w:hAnsi="Sylfaen" w:cs="Sylfaen"/>
          <w:sz w:val="20"/>
          <w:szCs w:val="20"/>
        </w:rPr>
        <w:t>՝</w:t>
      </w:r>
      <w:r w:rsidRPr="00A340ED">
        <w:rPr>
          <w:rFonts w:ascii="Arial Armenian" w:hAnsi="Arial Armenian" w:cs="GHEA Grapalat"/>
          <w:sz w:val="20"/>
          <w:szCs w:val="20"/>
          <w:lang w:val="pt-BR"/>
        </w:rPr>
        <w:t xml:space="preserve"> </w:t>
      </w:r>
      <w:r w:rsidRPr="00A340ED">
        <w:rPr>
          <w:rFonts w:ascii="Sylfaen" w:hAnsi="Sylfaen" w:cs="Sylfaen"/>
          <w:sz w:val="20"/>
          <w:szCs w:val="20"/>
        </w:rPr>
        <w:t>Վճարող</w:t>
      </w:r>
      <w:r w:rsidRPr="00A340ED">
        <w:rPr>
          <w:rFonts w:ascii="Arial Armenian" w:hAnsi="Arial Armenian" w:cs="GHEA Grapalat"/>
          <w:sz w:val="20"/>
          <w:szCs w:val="20"/>
          <w:lang w:val="pt-BR"/>
        </w:rPr>
        <w:t xml:space="preserve"> </w:t>
      </w:r>
      <w:r w:rsidRPr="00A340ED">
        <w:rPr>
          <w:rFonts w:ascii="Sylfaen" w:hAnsi="Sylfaen" w:cs="Sylfaen"/>
          <w:sz w:val="20"/>
          <w:szCs w:val="20"/>
        </w:rPr>
        <w:t>բանկը</w:t>
      </w:r>
      <w:r w:rsidRPr="00A340ED">
        <w:rPr>
          <w:rFonts w:ascii="Arial Armenian" w:hAnsi="Arial Armenian" w:cs="GHEA Grapalat"/>
          <w:sz w:val="20"/>
          <w:szCs w:val="20"/>
          <w:lang w:val="pt-BR"/>
        </w:rPr>
        <w:t xml:space="preserve"> </w:t>
      </w:r>
      <w:r w:rsidRPr="00A340ED">
        <w:rPr>
          <w:rFonts w:ascii="Sylfaen" w:hAnsi="Sylfaen" w:cs="Sylfaen"/>
          <w:sz w:val="20"/>
          <w:szCs w:val="20"/>
        </w:rPr>
        <w:t>վճարման</w:t>
      </w:r>
      <w:r w:rsidRPr="00A340ED">
        <w:rPr>
          <w:rFonts w:ascii="Arial Armenian" w:hAnsi="Arial Armenian" w:cs="GHEA Grapalat"/>
          <w:sz w:val="20"/>
          <w:szCs w:val="20"/>
          <w:lang w:val="pt-BR"/>
        </w:rPr>
        <w:t xml:space="preserve"> </w:t>
      </w:r>
      <w:r w:rsidRPr="00A340ED">
        <w:rPr>
          <w:rFonts w:ascii="Sylfaen" w:hAnsi="Sylfaen" w:cs="Sylfaen"/>
          <w:sz w:val="20"/>
          <w:szCs w:val="20"/>
        </w:rPr>
        <w:t>պահանջագիրը</w:t>
      </w:r>
      <w:r w:rsidRPr="00A340ED">
        <w:rPr>
          <w:rFonts w:ascii="Arial Armenian" w:hAnsi="Arial Armenian" w:cs="GHEA Grapalat"/>
          <w:sz w:val="20"/>
          <w:szCs w:val="20"/>
          <w:lang w:val="pt-BR"/>
        </w:rPr>
        <w:t xml:space="preserve"> </w:t>
      </w:r>
      <w:r w:rsidRPr="00A340ED">
        <w:rPr>
          <w:rFonts w:ascii="Sylfaen" w:hAnsi="Sylfaen" w:cs="Sylfaen"/>
          <w:sz w:val="20"/>
          <w:szCs w:val="20"/>
        </w:rPr>
        <w:t>ստանալուց</w:t>
      </w:r>
      <w:r w:rsidRPr="00A340ED">
        <w:rPr>
          <w:rFonts w:ascii="Arial Armenian" w:hAnsi="Arial Armenian" w:cs="GHEA Grapalat"/>
          <w:sz w:val="20"/>
          <w:szCs w:val="20"/>
          <w:lang w:val="pt-BR"/>
        </w:rPr>
        <w:t xml:space="preserve"> </w:t>
      </w:r>
      <w:r w:rsidRPr="00A340ED">
        <w:rPr>
          <w:rFonts w:ascii="Sylfaen" w:hAnsi="Sylfaen" w:cs="Sylfaen"/>
          <w:sz w:val="20"/>
          <w:szCs w:val="20"/>
        </w:rPr>
        <w:t>հետո՝</w:t>
      </w:r>
      <w:r w:rsidRPr="00A340ED">
        <w:rPr>
          <w:rFonts w:ascii="Arial Armenian" w:hAnsi="Arial Armenian" w:cs="GHEA Grapalat"/>
          <w:sz w:val="20"/>
          <w:szCs w:val="20"/>
          <w:lang w:val="pt-BR"/>
        </w:rPr>
        <w:t xml:space="preserve"> 2 (</w:t>
      </w:r>
      <w:r w:rsidRPr="00A340ED">
        <w:rPr>
          <w:rFonts w:ascii="Sylfaen" w:hAnsi="Sylfaen" w:cs="Sylfaen"/>
          <w:sz w:val="20"/>
          <w:szCs w:val="20"/>
        </w:rPr>
        <w:t>երկու</w:t>
      </w:r>
      <w:r w:rsidRPr="00A340ED">
        <w:rPr>
          <w:rFonts w:ascii="Arial Armenian" w:hAnsi="Arial Armenian" w:cs="GHEA Grapalat"/>
          <w:sz w:val="20"/>
          <w:szCs w:val="20"/>
          <w:lang w:val="pt-BR"/>
        </w:rPr>
        <w:t xml:space="preserve">) </w:t>
      </w:r>
      <w:r w:rsidRPr="00A340ED">
        <w:rPr>
          <w:rFonts w:ascii="Sylfaen" w:hAnsi="Sylfaen" w:cs="Sylfaen"/>
          <w:sz w:val="20"/>
          <w:szCs w:val="20"/>
        </w:rPr>
        <w:t>աշխատանքային</w:t>
      </w:r>
      <w:r w:rsidRPr="00A340ED">
        <w:rPr>
          <w:rFonts w:ascii="Arial Armenian" w:hAnsi="Arial Armenian" w:cs="GHEA Grapalat"/>
          <w:sz w:val="20"/>
          <w:szCs w:val="20"/>
          <w:lang w:val="pt-BR"/>
        </w:rPr>
        <w:t xml:space="preserve"> </w:t>
      </w:r>
      <w:r w:rsidRPr="00A340ED">
        <w:rPr>
          <w:rFonts w:ascii="Sylfaen" w:hAnsi="Sylfaen" w:cs="Sylfaen"/>
          <w:sz w:val="20"/>
          <w:szCs w:val="20"/>
        </w:rPr>
        <w:t>օրվա</w:t>
      </w:r>
      <w:r w:rsidRPr="00A340ED">
        <w:rPr>
          <w:rFonts w:ascii="Arial Armenian" w:hAnsi="Arial Armenian" w:cs="GHEA Grapalat"/>
          <w:sz w:val="20"/>
          <w:szCs w:val="20"/>
          <w:lang w:val="pt-BR"/>
        </w:rPr>
        <w:t xml:space="preserve"> </w:t>
      </w:r>
      <w:r w:rsidRPr="00A340ED">
        <w:rPr>
          <w:rFonts w:ascii="Sylfaen" w:hAnsi="Sylfaen" w:cs="Sylfaen"/>
          <w:sz w:val="20"/>
          <w:szCs w:val="20"/>
        </w:rPr>
        <w:t>ընթացքում</w:t>
      </w:r>
      <w:r w:rsidRPr="00A340ED">
        <w:rPr>
          <w:rFonts w:ascii="Arial Armenian" w:hAnsi="Arial Armenian" w:cs="GHEA Grapalat"/>
          <w:sz w:val="20"/>
          <w:szCs w:val="20"/>
          <w:lang w:val="pt-BR"/>
        </w:rPr>
        <w:t xml:space="preserve"> </w:t>
      </w:r>
      <w:r w:rsidRPr="00A340ED">
        <w:rPr>
          <w:rFonts w:ascii="Sylfaen" w:hAnsi="Sylfaen" w:cs="Sylfaen"/>
          <w:sz w:val="20"/>
          <w:szCs w:val="20"/>
        </w:rPr>
        <w:t>պետք</w:t>
      </w:r>
      <w:r w:rsidRPr="00A340ED">
        <w:rPr>
          <w:rFonts w:ascii="Arial Armenian" w:hAnsi="Arial Armenian" w:cs="GHEA Grapalat"/>
          <w:sz w:val="20"/>
          <w:szCs w:val="20"/>
          <w:lang w:val="pt-BR"/>
        </w:rPr>
        <w:t xml:space="preserve"> </w:t>
      </w:r>
      <w:r w:rsidRPr="00A340ED">
        <w:rPr>
          <w:rFonts w:ascii="Sylfaen" w:hAnsi="Sylfaen" w:cs="Sylfaen"/>
          <w:sz w:val="20"/>
          <w:szCs w:val="20"/>
        </w:rPr>
        <w:t>է</w:t>
      </w:r>
      <w:r w:rsidRPr="00A340ED">
        <w:rPr>
          <w:rFonts w:ascii="Arial Armenian" w:hAnsi="Arial Armenian" w:cs="GHEA Grapalat"/>
          <w:sz w:val="20"/>
          <w:szCs w:val="20"/>
          <w:lang w:val="pt-BR"/>
        </w:rPr>
        <w:t xml:space="preserve"> </w:t>
      </w:r>
      <w:r w:rsidRPr="00A340ED">
        <w:rPr>
          <w:rFonts w:ascii="Sylfaen" w:hAnsi="Sylfaen" w:cs="Sylfaen"/>
          <w:sz w:val="20"/>
          <w:szCs w:val="20"/>
        </w:rPr>
        <w:t>տեղեկացնի</w:t>
      </w:r>
      <w:r w:rsidRPr="00A340ED">
        <w:rPr>
          <w:rFonts w:ascii="Arial Armenian" w:hAnsi="Arial Armenian" w:cs="GHEA Grapalat"/>
          <w:sz w:val="20"/>
          <w:szCs w:val="20"/>
          <w:lang w:val="pt-BR"/>
        </w:rPr>
        <w:t xml:space="preserve"> </w:t>
      </w:r>
      <w:r w:rsidRPr="00A340ED">
        <w:rPr>
          <w:rFonts w:ascii="Sylfaen" w:hAnsi="Sylfaen" w:cs="Sylfaen"/>
          <w:sz w:val="20"/>
          <w:szCs w:val="20"/>
        </w:rPr>
        <w:t>Պատվիրատուին՝</w:t>
      </w:r>
      <w:r w:rsidRPr="00A340ED">
        <w:rPr>
          <w:rFonts w:ascii="Arial Armenian" w:hAnsi="Arial Armenian" w:cs="GHEA Grapalat"/>
          <w:sz w:val="20"/>
          <w:szCs w:val="20"/>
          <w:lang w:val="pt-BR"/>
        </w:rPr>
        <w:t xml:space="preserve"> </w:t>
      </w:r>
      <w:r w:rsidRPr="00A340ED">
        <w:rPr>
          <w:rFonts w:ascii="Sylfaen" w:hAnsi="Sylfaen" w:cs="Sylfaen"/>
          <w:sz w:val="20"/>
          <w:szCs w:val="20"/>
        </w:rPr>
        <w:t>գրավոր</w:t>
      </w:r>
      <w:r w:rsidRPr="00A340ED">
        <w:rPr>
          <w:rFonts w:ascii="Arial Armenian" w:hAnsi="Arial Armenian" w:cs="GHEA Grapalat"/>
          <w:sz w:val="20"/>
          <w:szCs w:val="20"/>
          <w:lang w:val="pt-BR"/>
        </w:rPr>
        <w:t xml:space="preserve"> </w:t>
      </w:r>
      <w:r w:rsidRPr="00A340ED">
        <w:rPr>
          <w:rFonts w:ascii="Sylfaen" w:hAnsi="Sylfaen" w:cs="Sylfaen"/>
          <w:sz w:val="20"/>
          <w:szCs w:val="20"/>
        </w:rPr>
        <w:t>ձևով</w:t>
      </w:r>
      <w:r w:rsidRPr="00A340ED">
        <w:rPr>
          <w:rFonts w:ascii="Arial Armenian" w:hAnsi="Arial Armenian" w:cs="GHEA Grapalat"/>
          <w:sz w:val="20"/>
          <w:szCs w:val="20"/>
          <w:lang w:val="pt-BR"/>
        </w:rPr>
        <w:t>:</w:t>
      </w:r>
    </w:p>
    <w:p w:rsidR="00CE7D06" w:rsidRPr="00A340ED" w:rsidRDefault="00CE7D06" w:rsidP="00CE7D06">
      <w:pPr>
        <w:ind w:firstLine="360"/>
        <w:jc w:val="both"/>
        <w:rPr>
          <w:rFonts w:ascii="Arial Armenian" w:hAnsi="Arial Armenian" w:cs="GHEA Grapalat"/>
          <w:sz w:val="20"/>
          <w:szCs w:val="20"/>
          <w:lang w:val="pt-BR"/>
        </w:rPr>
      </w:pPr>
      <w:r w:rsidRPr="00A340ED">
        <w:rPr>
          <w:rFonts w:ascii="Arial Armenian" w:hAnsi="Arial Armenian" w:cs="GHEA Grapalat"/>
          <w:sz w:val="20"/>
          <w:szCs w:val="20"/>
          <w:lang w:val="pt-BR"/>
        </w:rPr>
        <w:t xml:space="preserve">1.8 </w:t>
      </w:r>
      <w:r w:rsidRPr="00A340ED">
        <w:rPr>
          <w:rFonts w:ascii="Sylfaen" w:hAnsi="Sylfaen" w:cs="Sylfaen"/>
          <w:sz w:val="20"/>
          <w:szCs w:val="20"/>
          <w:lang w:val="pt-BR"/>
        </w:rPr>
        <w:t>Սույն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համաձայնագիրը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Պ</w:t>
      </w:r>
      <w:r w:rsidRPr="00A340ED">
        <w:rPr>
          <w:rFonts w:ascii="Sylfaen" w:hAnsi="Sylfaen" w:cs="Sylfaen"/>
          <w:sz w:val="20"/>
          <w:szCs w:val="20"/>
          <w:lang w:val="pt-BR"/>
        </w:rPr>
        <w:t>ահանջագիրը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Բանկ</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ներկայացնելուց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հետո</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Բանկից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անկախ</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պատճառներով</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տասն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աշխատանքային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օրվա</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ընթացքում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գումարը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չվճարվելու</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դեպքում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չվճարման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հետ</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կապված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մասին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տեղեկությունները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փոխանցում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&lt;&lt;</w:t>
      </w:r>
      <w:r w:rsidRPr="00A340ED">
        <w:rPr>
          <w:rFonts w:ascii="Sylfaen" w:hAnsi="Sylfaen" w:cs="Sylfaen"/>
          <w:sz w:val="20"/>
          <w:szCs w:val="20"/>
          <w:lang w:val="pt-BR"/>
        </w:rPr>
        <w:t>ԱՔՌԱ</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Քրեդիթ</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Ռեփորթինգ</w:t>
      </w:r>
      <w:r w:rsidRPr="00A340ED">
        <w:rPr>
          <w:rFonts w:ascii="Arial Armenian" w:hAnsi="Arial Armenian" w:cs="GHEA Grapalat"/>
          <w:sz w:val="20"/>
          <w:szCs w:val="20"/>
          <w:lang w:val="pt-BR"/>
        </w:rPr>
        <w:t xml:space="preserve">&gt;&gt; </w:t>
      </w:r>
      <w:r w:rsidRPr="00A340ED">
        <w:rPr>
          <w:rFonts w:ascii="Sylfaen" w:hAnsi="Sylfaen" w:cs="Sylfaen"/>
          <w:sz w:val="20"/>
          <w:szCs w:val="20"/>
          <w:lang w:val="pt-BR"/>
        </w:rPr>
        <w:t>ՓԲԸ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Վարկային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բյուրո</w:t>
      </w:r>
      <w:r w:rsidRPr="00A340ED">
        <w:rPr>
          <w:rFonts w:ascii="Arial Armenian" w:hAnsi="Arial Armenian" w:cs="GHEA Grapalat"/>
          <w:sz w:val="20"/>
          <w:szCs w:val="20"/>
          <w:lang w:val="pt-BR"/>
        </w:rPr>
        <w:t>):</w:t>
      </w:r>
    </w:p>
    <w:p w:rsidR="00CE7D06" w:rsidRPr="00A340ED" w:rsidRDefault="00CE7D06" w:rsidP="00CE7D06">
      <w:pPr>
        <w:jc w:val="both"/>
        <w:rPr>
          <w:rFonts w:ascii="Arial Armenian" w:hAnsi="Arial Armenian" w:cs="GHEA Grapalat"/>
          <w:sz w:val="20"/>
          <w:szCs w:val="20"/>
          <w:lang w:val="hy-AM"/>
        </w:rPr>
      </w:pPr>
    </w:p>
    <w:p w:rsidR="00CE7D06" w:rsidRPr="00A340ED" w:rsidRDefault="00CE7D06" w:rsidP="00CE7D06">
      <w:pPr>
        <w:numPr>
          <w:ilvl w:val="0"/>
          <w:numId w:val="6"/>
        </w:numPr>
        <w:jc w:val="center"/>
        <w:rPr>
          <w:rFonts w:ascii="Arial Armenian" w:hAnsi="Arial Armenian" w:cs="GHEA Grapalat"/>
          <w:b/>
          <w:bCs/>
          <w:sz w:val="20"/>
          <w:szCs w:val="20"/>
        </w:rPr>
      </w:pPr>
      <w:r w:rsidRPr="00A340ED">
        <w:rPr>
          <w:rFonts w:ascii="Sylfaen" w:hAnsi="Sylfaen" w:cs="Sylfaen"/>
          <w:b/>
          <w:bCs/>
          <w:sz w:val="20"/>
          <w:szCs w:val="20"/>
        </w:rPr>
        <w:t>Այլ</w:t>
      </w:r>
      <w:r w:rsidRPr="00A340ED">
        <w:rPr>
          <w:rFonts w:ascii="Arial Armenian" w:hAnsi="Arial Armenian" w:cs="GHEA Grapalat"/>
          <w:b/>
          <w:bCs/>
          <w:sz w:val="20"/>
          <w:szCs w:val="20"/>
        </w:rPr>
        <w:t xml:space="preserve"> </w:t>
      </w:r>
      <w:r w:rsidRPr="00A340ED">
        <w:rPr>
          <w:rFonts w:ascii="Sylfaen" w:hAnsi="Sylfaen" w:cs="Sylfaen"/>
          <w:b/>
          <w:bCs/>
          <w:sz w:val="20"/>
          <w:szCs w:val="20"/>
        </w:rPr>
        <w:t>պայմաններ</w:t>
      </w:r>
    </w:p>
    <w:p w:rsidR="00CE7D06" w:rsidRPr="00A340ED"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rPr>
        <w:t xml:space="preserve">2.1 </w:t>
      </w:r>
      <w:r w:rsidRPr="00A340ED">
        <w:rPr>
          <w:rFonts w:ascii="Sylfaen" w:hAnsi="Sylfaen" w:cs="Sylfaen"/>
          <w:sz w:val="20"/>
          <w:szCs w:val="20"/>
        </w:rPr>
        <w:t>Սույն</w:t>
      </w:r>
      <w:r w:rsidRPr="00A340ED">
        <w:rPr>
          <w:rFonts w:ascii="Arial Armenian" w:hAnsi="Arial Armenian" w:cs="GHEA Grapalat"/>
          <w:sz w:val="20"/>
          <w:szCs w:val="20"/>
        </w:rPr>
        <w:t xml:space="preserve"> </w:t>
      </w:r>
      <w:r w:rsidRPr="00A340ED">
        <w:rPr>
          <w:rFonts w:ascii="Sylfaen" w:hAnsi="Sylfaen" w:cs="Sylfaen"/>
          <w:sz w:val="20"/>
          <w:szCs w:val="20"/>
        </w:rPr>
        <w:t>համաձայնագիրը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անհետկանչելի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hy-AM"/>
        </w:rPr>
        <w:t>,</w:t>
      </w:r>
      <w:r w:rsidRPr="00A340ED">
        <w:rPr>
          <w:rFonts w:ascii="Arial Armenian" w:hAnsi="Arial Armenian" w:cs="GHEA Grapalat"/>
          <w:sz w:val="20"/>
          <w:szCs w:val="20"/>
        </w:rPr>
        <w:t xml:space="preserve"> </w:t>
      </w:r>
      <w:r w:rsidRPr="00A340ED">
        <w:rPr>
          <w:rFonts w:ascii="Sylfaen" w:hAnsi="Sylfaen" w:cs="Sylfaen"/>
          <w:sz w:val="20"/>
          <w:szCs w:val="20"/>
        </w:rPr>
        <w:t>ուժի</w:t>
      </w:r>
      <w:r w:rsidRPr="00A340ED">
        <w:rPr>
          <w:rFonts w:ascii="Arial Armenian" w:hAnsi="Arial Armenian" w:cs="GHEA Grapalat"/>
          <w:sz w:val="20"/>
          <w:szCs w:val="20"/>
        </w:rPr>
        <w:t xml:space="preserve"> </w:t>
      </w:r>
      <w:r w:rsidRPr="00A340ED">
        <w:rPr>
          <w:rFonts w:ascii="Sylfaen" w:hAnsi="Sylfaen" w:cs="Sylfaen"/>
          <w:sz w:val="20"/>
          <w:szCs w:val="20"/>
        </w:rPr>
        <w:t>մեջ</w:t>
      </w:r>
      <w:r w:rsidRPr="00A340ED">
        <w:rPr>
          <w:rFonts w:ascii="Arial Armenian" w:hAnsi="Arial Armenian" w:cs="GHEA Grapalat"/>
          <w:sz w:val="20"/>
          <w:szCs w:val="20"/>
        </w:rPr>
        <w:t xml:space="preserve"> </w:t>
      </w:r>
      <w:r w:rsidRPr="00A340ED">
        <w:rPr>
          <w:rFonts w:ascii="Sylfaen" w:hAnsi="Sylfaen" w:cs="Sylfaen"/>
          <w:sz w:val="20"/>
          <w:szCs w:val="20"/>
          <w:lang w:val="hy-AM"/>
        </w:rPr>
        <w:t>են</w:t>
      </w:r>
      <w:r w:rsidRPr="00A340ED">
        <w:rPr>
          <w:rFonts w:ascii="Arial Armenian" w:hAnsi="Arial Armenian" w:cs="GHEA Grapalat"/>
          <w:sz w:val="20"/>
          <w:szCs w:val="20"/>
        </w:rPr>
        <w:t xml:space="preserve"> </w:t>
      </w:r>
      <w:r w:rsidRPr="00A340ED">
        <w:rPr>
          <w:rFonts w:ascii="Sylfaen" w:hAnsi="Sylfaen" w:cs="Sylfaen"/>
          <w:sz w:val="20"/>
          <w:szCs w:val="20"/>
        </w:rPr>
        <w:t>մտնում</w:t>
      </w:r>
      <w:r w:rsidRPr="00A340ED">
        <w:rPr>
          <w:rFonts w:ascii="Arial Armenian" w:hAnsi="Arial Armenian" w:cs="GHEA Grapalat"/>
          <w:sz w:val="20"/>
          <w:szCs w:val="20"/>
        </w:rPr>
        <w:t xml:space="preserve"> </w:t>
      </w:r>
      <w:r w:rsidRPr="00A340ED">
        <w:rPr>
          <w:rFonts w:ascii="Sylfaen" w:hAnsi="Sylfaen" w:cs="Sylfaen"/>
          <w:sz w:val="20"/>
          <w:szCs w:val="20"/>
        </w:rPr>
        <w:t>Ընկերության</w:t>
      </w:r>
      <w:r w:rsidRPr="00A340ED">
        <w:rPr>
          <w:rFonts w:ascii="Arial Armenian" w:hAnsi="Arial Armenian" w:cs="GHEA Grapalat"/>
          <w:sz w:val="20"/>
          <w:szCs w:val="20"/>
        </w:rPr>
        <w:t xml:space="preserve"> </w:t>
      </w:r>
      <w:r w:rsidRPr="00A340ED">
        <w:rPr>
          <w:rFonts w:ascii="Sylfaen" w:hAnsi="Sylfaen" w:cs="Sylfaen"/>
          <w:sz w:val="20"/>
          <w:szCs w:val="20"/>
        </w:rPr>
        <w:t>կողմից</w:t>
      </w:r>
      <w:r w:rsidRPr="00A340ED">
        <w:rPr>
          <w:rFonts w:ascii="Arial Armenian" w:hAnsi="Arial Armenian" w:cs="GHEA Grapalat"/>
          <w:sz w:val="20"/>
          <w:szCs w:val="20"/>
        </w:rPr>
        <w:t xml:space="preserve"> </w:t>
      </w:r>
      <w:r w:rsidRPr="00A340ED">
        <w:rPr>
          <w:rFonts w:ascii="Sylfaen" w:hAnsi="Sylfaen" w:cs="Sylfaen"/>
          <w:sz w:val="20"/>
          <w:szCs w:val="20"/>
        </w:rPr>
        <w:t>վավերացման</w:t>
      </w:r>
      <w:r w:rsidRPr="00A340ED">
        <w:rPr>
          <w:rFonts w:ascii="Arial Armenian" w:hAnsi="Arial Armenian" w:cs="GHEA Grapalat"/>
          <w:sz w:val="20"/>
          <w:szCs w:val="20"/>
        </w:rPr>
        <w:t xml:space="preserve"> </w:t>
      </w:r>
      <w:r w:rsidRPr="00A340ED">
        <w:rPr>
          <w:rFonts w:ascii="Sylfaen" w:hAnsi="Sylfaen" w:cs="Sylfaen"/>
          <w:sz w:val="20"/>
          <w:szCs w:val="20"/>
        </w:rPr>
        <w:t>պահից</w:t>
      </w:r>
      <w:r w:rsidRPr="00A340ED">
        <w:rPr>
          <w:rFonts w:ascii="Arial Armenian" w:hAnsi="Arial Armenian" w:cs="GHEA Grapalat"/>
          <w:sz w:val="20"/>
          <w:szCs w:val="20"/>
        </w:rPr>
        <w:t xml:space="preserve"> </w:t>
      </w:r>
      <w:r w:rsidRPr="00A340ED">
        <w:rPr>
          <w:rFonts w:ascii="Sylfaen" w:hAnsi="Sylfaen" w:cs="Sylfaen"/>
          <w:sz w:val="20"/>
          <w:szCs w:val="20"/>
        </w:rPr>
        <w:t>և</w:t>
      </w:r>
      <w:r w:rsidRPr="00A340ED">
        <w:rPr>
          <w:rFonts w:ascii="Arial Armenian" w:hAnsi="Arial Armenian" w:cs="GHEA Grapalat"/>
          <w:sz w:val="20"/>
          <w:szCs w:val="20"/>
        </w:rPr>
        <w:t xml:space="preserve"> </w:t>
      </w:r>
      <w:r w:rsidRPr="00A340ED">
        <w:rPr>
          <w:rFonts w:ascii="Sylfaen" w:hAnsi="Sylfaen" w:cs="Sylfaen"/>
          <w:sz w:val="20"/>
          <w:szCs w:val="20"/>
        </w:rPr>
        <w:t>ուժի</w:t>
      </w:r>
      <w:r w:rsidRPr="00A340ED">
        <w:rPr>
          <w:rFonts w:ascii="Arial Armenian" w:hAnsi="Arial Armenian" w:cs="GHEA Grapalat"/>
          <w:sz w:val="20"/>
          <w:szCs w:val="20"/>
        </w:rPr>
        <w:t xml:space="preserve"> </w:t>
      </w:r>
      <w:r w:rsidRPr="00A340ED">
        <w:rPr>
          <w:rFonts w:ascii="Sylfaen" w:hAnsi="Sylfaen" w:cs="Sylfaen"/>
          <w:sz w:val="20"/>
          <w:szCs w:val="20"/>
        </w:rPr>
        <w:t>մեջ</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մինչև</w:t>
      </w:r>
      <w:r w:rsidRPr="00A340ED">
        <w:rPr>
          <w:rFonts w:ascii="Arial Armenian" w:hAnsi="Arial Armenian" w:cs="GHEA Grapalat"/>
          <w:sz w:val="20"/>
          <w:szCs w:val="20"/>
          <w:lang w:val="hy-AM"/>
        </w:rPr>
        <w:t xml:space="preserve"> </w:t>
      </w:r>
      <w:r w:rsidRPr="00A340ED">
        <w:rPr>
          <w:rFonts w:ascii="Sylfaen" w:hAnsi="Sylfaen" w:cs="Sylfaen"/>
          <w:sz w:val="20"/>
          <w:szCs w:val="20"/>
        </w:rPr>
        <w:t>Պատվիրատուի</w:t>
      </w:r>
      <w:r w:rsidRPr="00A340ED">
        <w:rPr>
          <w:rFonts w:ascii="Arial Armenian" w:hAnsi="Arial Armenian" w:cs="GHEA Grapalat"/>
          <w:sz w:val="20"/>
          <w:szCs w:val="20"/>
        </w:rPr>
        <w:t xml:space="preserve"> </w:t>
      </w:r>
      <w:r w:rsidRPr="00A340ED">
        <w:rPr>
          <w:rFonts w:ascii="Sylfaen" w:hAnsi="Sylfaen" w:cs="Sylfaen"/>
          <w:sz w:val="20"/>
          <w:szCs w:val="20"/>
        </w:rPr>
        <w:t>կողմից</w:t>
      </w:r>
      <w:r w:rsidRPr="00A340ED">
        <w:rPr>
          <w:rFonts w:ascii="Arial Armenian" w:hAnsi="Arial Armenian" w:cs="GHEA Grapalat"/>
          <w:sz w:val="20"/>
          <w:szCs w:val="20"/>
        </w:rPr>
        <w:t xml:space="preserve"> </w:t>
      </w:r>
      <w:r w:rsidRPr="00A340ED">
        <w:rPr>
          <w:rFonts w:ascii="Sylfaen" w:hAnsi="Sylfaen" w:cs="Sylfaen"/>
          <w:sz w:val="20"/>
          <w:szCs w:val="20"/>
        </w:rPr>
        <w:t>կնքված</w:t>
      </w:r>
      <w:r w:rsidRPr="00A340ED">
        <w:rPr>
          <w:rFonts w:ascii="Arial Armenian" w:hAnsi="Arial Armenian" w:cs="GHEA Grapalat"/>
          <w:sz w:val="20"/>
          <w:szCs w:val="20"/>
        </w:rPr>
        <w:t xml:space="preserve"> </w:t>
      </w:r>
      <w:r w:rsidRPr="00A340ED">
        <w:rPr>
          <w:rFonts w:ascii="Sylfaen" w:hAnsi="Sylfaen" w:cs="Sylfaen"/>
          <w:sz w:val="20"/>
          <w:szCs w:val="20"/>
        </w:rPr>
        <w:t>պայմանագրի</w:t>
      </w:r>
      <w:r w:rsidRPr="00A340ED">
        <w:rPr>
          <w:rFonts w:ascii="Arial Armenian" w:hAnsi="Arial Armenian" w:cs="GHEA Grapalat"/>
          <w:sz w:val="20"/>
          <w:szCs w:val="20"/>
        </w:rPr>
        <w:t xml:space="preserve"> </w:t>
      </w:r>
      <w:r w:rsidRPr="00A340ED">
        <w:rPr>
          <w:rFonts w:ascii="Sylfaen" w:hAnsi="Sylfaen" w:cs="Sylfaen"/>
          <w:sz w:val="20"/>
          <w:szCs w:val="20"/>
        </w:rPr>
        <w:t>կատարման</w:t>
      </w:r>
      <w:r w:rsidRPr="00A340ED">
        <w:rPr>
          <w:rFonts w:ascii="Arial Armenian" w:hAnsi="Arial Armenian" w:cs="GHEA Grapalat"/>
          <w:sz w:val="20"/>
          <w:szCs w:val="20"/>
        </w:rPr>
        <w:t xml:space="preserve"> </w:t>
      </w:r>
      <w:r w:rsidRPr="00A340ED">
        <w:rPr>
          <w:rFonts w:ascii="Sylfaen" w:hAnsi="Sylfaen" w:cs="Sylfaen"/>
          <w:sz w:val="20"/>
          <w:szCs w:val="20"/>
        </w:rPr>
        <w:t>արդյունքը</w:t>
      </w:r>
      <w:r w:rsidRPr="00A340ED">
        <w:rPr>
          <w:rFonts w:ascii="Arial Armenian" w:hAnsi="Arial Armenian" w:cs="GHEA Grapalat"/>
          <w:sz w:val="20"/>
          <w:szCs w:val="20"/>
        </w:rPr>
        <w:t xml:space="preserve"> </w:t>
      </w:r>
      <w:r w:rsidRPr="00A340ED">
        <w:rPr>
          <w:rFonts w:ascii="Sylfaen" w:hAnsi="Sylfaen" w:cs="Sylfaen"/>
          <w:sz w:val="20"/>
          <w:szCs w:val="20"/>
        </w:rPr>
        <w:t>ամբողջական</w:t>
      </w:r>
      <w:r w:rsidRPr="00A340ED">
        <w:rPr>
          <w:rFonts w:ascii="Arial Armenian" w:hAnsi="Arial Armenian" w:cs="GHEA Grapalat"/>
          <w:sz w:val="20"/>
          <w:szCs w:val="20"/>
        </w:rPr>
        <w:t xml:space="preserve"> </w:t>
      </w:r>
      <w:r w:rsidRPr="00A340ED">
        <w:rPr>
          <w:rFonts w:ascii="Sylfaen" w:hAnsi="Sylfaen" w:cs="Sylfaen"/>
          <w:sz w:val="20"/>
          <w:szCs w:val="20"/>
        </w:rPr>
        <w:t>ընդունվելու</w:t>
      </w:r>
      <w:r w:rsidRPr="00A340ED">
        <w:rPr>
          <w:rFonts w:ascii="Arial Armenian" w:hAnsi="Arial Armenian" w:cs="GHEA Grapalat"/>
          <w:sz w:val="20"/>
          <w:szCs w:val="20"/>
        </w:rPr>
        <w:t xml:space="preserve"> </w:t>
      </w:r>
      <w:r w:rsidRPr="00A340ED">
        <w:rPr>
          <w:rFonts w:ascii="Sylfaen" w:hAnsi="Sylfaen" w:cs="Sylfaen"/>
          <w:sz w:val="20"/>
          <w:szCs w:val="20"/>
        </w:rPr>
        <w:t>օրվան</w:t>
      </w:r>
      <w:r w:rsidRPr="00A340ED">
        <w:rPr>
          <w:rFonts w:ascii="Arial Armenian" w:hAnsi="Arial Armenian" w:cs="GHEA Grapalat"/>
          <w:sz w:val="20"/>
          <w:szCs w:val="20"/>
        </w:rPr>
        <w:t xml:space="preserve"> </w:t>
      </w:r>
      <w:r w:rsidRPr="00A340ED">
        <w:rPr>
          <w:rFonts w:ascii="Sylfaen" w:hAnsi="Sylfaen" w:cs="Sylfaen"/>
          <w:sz w:val="20"/>
          <w:szCs w:val="20"/>
        </w:rPr>
        <w:t>հաջորդող</w:t>
      </w:r>
      <w:r w:rsidRPr="00A340ED">
        <w:rPr>
          <w:rFonts w:ascii="Arial Armenian" w:hAnsi="Arial Armenian" w:cs="GHEA Grapalat"/>
          <w:sz w:val="20"/>
          <w:szCs w:val="20"/>
        </w:rPr>
        <w:t xml:space="preserve"> </w:t>
      </w:r>
      <w:r w:rsidRPr="00A340ED">
        <w:rPr>
          <w:rFonts w:ascii="Sylfaen" w:hAnsi="Sylfaen" w:cs="Sylfaen"/>
          <w:sz w:val="20"/>
          <w:szCs w:val="20"/>
        </w:rPr>
        <w:t>քսաներորդ</w:t>
      </w:r>
      <w:r w:rsidRPr="00A340ED">
        <w:rPr>
          <w:rFonts w:ascii="Arial Armenian" w:hAnsi="Arial Armenian" w:cs="GHEA Grapalat"/>
          <w:sz w:val="20"/>
          <w:szCs w:val="20"/>
        </w:rPr>
        <w:t xml:space="preserve"> </w:t>
      </w:r>
      <w:r w:rsidRPr="00A340ED">
        <w:rPr>
          <w:rFonts w:ascii="Sylfaen" w:hAnsi="Sylfaen" w:cs="Sylfaen"/>
          <w:sz w:val="20"/>
          <w:szCs w:val="20"/>
        </w:rPr>
        <w:t>աշխատանքային</w:t>
      </w:r>
      <w:r w:rsidRPr="00A340ED">
        <w:rPr>
          <w:rFonts w:ascii="Arial Armenian" w:hAnsi="Arial Armenian" w:cs="GHEA Grapalat"/>
          <w:sz w:val="20"/>
          <w:szCs w:val="20"/>
        </w:rPr>
        <w:t xml:space="preserve"> </w:t>
      </w:r>
      <w:r w:rsidRPr="00A340ED">
        <w:rPr>
          <w:rFonts w:ascii="Sylfaen" w:hAnsi="Sylfaen" w:cs="Sylfaen"/>
          <w:sz w:val="20"/>
          <w:szCs w:val="20"/>
        </w:rPr>
        <w:t>օրը</w:t>
      </w:r>
      <w:r w:rsidRPr="00A340ED">
        <w:rPr>
          <w:rFonts w:ascii="Arial Armenian" w:hAnsi="Arial Armenian" w:cs="GHEA Grapalat"/>
          <w:sz w:val="20"/>
          <w:szCs w:val="20"/>
        </w:rPr>
        <w:t xml:space="preserve"> </w:t>
      </w:r>
      <w:r w:rsidRPr="00A340ED">
        <w:rPr>
          <w:rFonts w:ascii="Sylfaen" w:hAnsi="Sylfaen" w:cs="Sylfaen"/>
          <w:sz w:val="20"/>
          <w:szCs w:val="20"/>
        </w:rPr>
        <w:t>ներառյալ։</w:t>
      </w:r>
      <w:r w:rsidRPr="00A340ED">
        <w:rPr>
          <w:rFonts w:ascii="Arial Armenian" w:hAnsi="Arial Armenian" w:cs="GHEA Grapalat"/>
          <w:sz w:val="20"/>
          <w:szCs w:val="20"/>
        </w:rPr>
        <w:t xml:space="preserve"> </w:t>
      </w:r>
    </w:p>
    <w:p w:rsidR="00CE7D06" w:rsidRPr="00A340ED"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lang w:val="hy-AM"/>
        </w:rPr>
        <w:t>2.2.</w:t>
      </w:r>
      <w:r w:rsidRPr="00A340ED">
        <w:rPr>
          <w:rFonts w:ascii="Sylfaen" w:hAnsi="Sylfaen" w:cs="Sylfaen"/>
          <w:sz w:val="20"/>
          <w:szCs w:val="20"/>
          <w:lang w:val="hy-AM"/>
        </w:rPr>
        <w:t>Սույն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Պատվիրատուի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Բանկին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ներկայացնելով</w:t>
      </w:r>
      <w:r w:rsidRPr="00A340ED">
        <w:rPr>
          <w:rFonts w:ascii="Arial Armenian" w:hAnsi="Arial Armenian" w:cs="GHEA Grapalat"/>
          <w:sz w:val="20"/>
          <w:szCs w:val="20"/>
          <w:lang w:val="hy-AM"/>
        </w:rPr>
        <w:t xml:space="preserve">` </w:t>
      </w:r>
    </w:p>
    <w:p w:rsidR="00CE7D06" w:rsidRPr="00A340ED"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lang w:val="hy-AM"/>
        </w:rPr>
        <w:lastRenderedPageBreak/>
        <w:t xml:space="preserve">2.2.1. </w:t>
      </w:r>
      <w:r w:rsidRPr="00A340ED">
        <w:rPr>
          <w:rFonts w:ascii="Sylfaen" w:hAnsi="Sylfaen" w:cs="Sylfaen"/>
          <w:sz w:val="20"/>
          <w:szCs w:val="20"/>
          <w:lang w:val="hy-AM"/>
        </w:rPr>
        <w:t>Պատվիրատուի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հավաստվում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Ընկերությունը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թույլ</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տվել</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պայմանագրային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պարտավորությունների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խախտում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իսկ</w:t>
      </w:r>
    </w:p>
    <w:p w:rsidR="00CE7D06" w:rsidRPr="00A340ED" w:rsidDel="00A13215"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lang w:val="hy-AM"/>
        </w:rPr>
        <w:t xml:space="preserve">2.2.2.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հավաստվում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սույն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տուժանքի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պատշաճ</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ստորագրված</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իրավասու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անձի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w:t>
      </w:r>
    </w:p>
    <w:p w:rsidR="00CE7D06" w:rsidRPr="00A340ED"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lang w:val="hy-AM"/>
        </w:rPr>
        <w:t xml:space="preserve">2.3 </w:t>
      </w:r>
      <w:r w:rsidRPr="00A340ED">
        <w:rPr>
          <w:rFonts w:ascii="Sylfaen" w:hAnsi="Sylfaen" w:cs="Sylfaen"/>
          <w:sz w:val="20"/>
          <w:szCs w:val="20"/>
          <w:lang w:val="hy-AM"/>
        </w:rPr>
        <w:t>Սույն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Համաձայնագրի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կապակցությամբ</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ծագած</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վեճերը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լուծվում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բանակցությունների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միջոցով։</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Համաձայնություն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ձեռք</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չբերելու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վեճերը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լուծվում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դատական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կարգով։</w:t>
      </w:r>
    </w:p>
    <w:p w:rsidR="00CE7D06" w:rsidRPr="00A340ED" w:rsidRDefault="00CE7D06" w:rsidP="00CE7D06">
      <w:pPr>
        <w:ind w:firstLine="567"/>
        <w:jc w:val="both"/>
        <w:rPr>
          <w:rFonts w:ascii="Arial Armenian" w:hAnsi="Arial Armenian" w:cs="GHEA Grapalat"/>
          <w:sz w:val="20"/>
          <w:szCs w:val="20"/>
          <w:lang w:val="hy-AM"/>
        </w:rPr>
      </w:pPr>
    </w:p>
    <w:p w:rsidR="00CE7D06" w:rsidRPr="00A340ED" w:rsidRDefault="00CE7D06" w:rsidP="00CE7D06">
      <w:pPr>
        <w:ind w:firstLine="567"/>
        <w:jc w:val="center"/>
        <w:rPr>
          <w:rFonts w:ascii="Arial Armenian" w:hAnsi="Arial Armenian" w:cs="GHEA Grapalat"/>
          <w:sz w:val="20"/>
          <w:szCs w:val="20"/>
          <w:lang w:val="hy-AM"/>
        </w:rPr>
      </w:pPr>
      <w:r w:rsidRPr="00A340ED">
        <w:rPr>
          <w:rFonts w:ascii="Arial Armenian" w:hAnsi="Arial Armenian" w:cs="GHEA Grapalat"/>
          <w:b/>
          <w:sz w:val="20"/>
          <w:szCs w:val="20"/>
          <w:lang w:val="hy-AM"/>
        </w:rPr>
        <w:t xml:space="preserve">3. </w:t>
      </w:r>
      <w:r w:rsidRPr="00A340ED">
        <w:rPr>
          <w:rFonts w:ascii="Sylfaen" w:hAnsi="Sylfaen" w:cs="Sylfaen"/>
          <w:b/>
          <w:sz w:val="20"/>
          <w:szCs w:val="20"/>
          <w:lang w:val="hy-AM"/>
        </w:rPr>
        <w:t>Ընկերության</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հասցեն</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բանկային</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վավերապայմանները</w:t>
      </w:r>
      <w:r w:rsidRPr="00A340ED">
        <w:rPr>
          <w:rFonts w:ascii="Arial Armenian" w:hAnsi="Arial Armenian" w:cs="GHEA Grapalat"/>
          <w:b/>
          <w:sz w:val="20"/>
          <w:szCs w:val="20"/>
          <w:lang w:val="hy-AM"/>
        </w:rPr>
        <w:t>`</w:t>
      </w:r>
    </w:p>
    <w:p w:rsidR="00CE7D06" w:rsidRPr="00A340ED" w:rsidRDefault="00CE7D06" w:rsidP="00CE7D06">
      <w:pPr>
        <w:jc w:val="both"/>
        <w:rPr>
          <w:rFonts w:ascii="Arial Armenian" w:hAnsi="Arial Armenian" w:cs="GHEA Grapalat"/>
          <w:sz w:val="20"/>
          <w:szCs w:val="20"/>
          <w:u w:val="single"/>
          <w:lang w:val="hy-AM"/>
        </w:rPr>
      </w:pP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p>
    <w:p w:rsidR="00CE7D06" w:rsidRPr="00A340ED" w:rsidRDefault="00CE7D06" w:rsidP="00CE7D06">
      <w:pPr>
        <w:jc w:val="both"/>
        <w:rPr>
          <w:rFonts w:ascii="Arial Armenian" w:hAnsi="Arial Armenian"/>
          <w:sz w:val="18"/>
          <w:szCs w:val="18"/>
          <w:vertAlign w:val="superscript"/>
          <w:lang w:val="hy-AM"/>
        </w:rPr>
      </w:pPr>
      <w:r w:rsidRPr="00A340ED">
        <w:rPr>
          <w:rFonts w:ascii="Arial Armenian" w:hAnsi="Arial Armenian"/>
          <w:sz w:val="18"/>
          <w:szCs w:val="18"/>
          <w:vertAlign w:val="superscript"/>
          <w:lang w:val="hy-AM"/>
        </w:rPr>
        <w:t xml:space="preserve">                               </w:t>
      </w:r>
      <w:r w:rsidRPr="00A340ED">
        <w:rPr>
          <w:rFonts w:ascii="Sylfaen" w:hAnsi="Sylfaen" w:cs="Sylfaen"/>
          <w:sz w:val="18"/>
          <w:szCs w:val="18"/>
          <w:vertAlign w:val="superscript"/>
          <w:lang w:val="hy-AM"/>
        </w:rPr>
        <w:t>ընկերության</w:t>
      </w:r>
      <w:r w:rsidRPr="00A340ED">
        <w:rPr>
          <w:rFonts w:ascii="Arial Armenian" w:hAnsi="Arial Armenian"/>
          <w:sz w:val="18"/>
          <w:szCs w:val="18"/>
          <w:vertAlign w:val="superscript"/>
          <w:lang w:val="hy-AM"/>
        </w:rPr>
        <w:t xml:space="preserve"> </w:t>
      </w:r>
      <w:r w:rsidRPr="00A340ED">
        <w:rPr>
          <w:rFonts w:ascii="Sylfaen" w:hAnsi="Sylfaen" w:cs="Sylfaen"/>
          <w:sz w:val="18"/>
          <w:szCs w:val="18"/>
          <w:vertAlign w:val="superscript"/>
          <w:lang w:val="hy-AM"/>
        </w:rPr>
        <w:t>անվանումը</w:t>
      </w:r>
    </w:p>
    <w:p w:rsidR="00CE7D06" w:rsidRPr="00A340ED" w:rsidRDefault="00CE7D06" w:rsidP="00CE7D06">
      <w:pPr>
        <w:jc w:val="both"/>
        <w:rPr>
          <w:rFonts w:ascii="Arial Armenian" w:hAnsi="Arial Armenian"/>
          <w:sz w:val="18"/>
          <w:szCs w:val="18"/>
          <w:u w:val="single"/>
          <w:vertAlign w:val="superscript"/>
          <w:lang w:val="hy-AM"/>
        </w:rPr>
      </w:pPr>
      <w:r w:rsidRPr="00A340ED">
        <w:rPr>
          <w:rFonts w:ascii="Arial Armenian" w:hAnsi="Arial Armenian"/>
          <w:sz w:val="18"/>
          <w:szCs w:val="18"/>
          <w:vertAlign w:val="superscript"/>
          <w:lang w:val="hy-AM"/>
        </w:rPr>
        <w:t xml:space="preserve"> </w:t>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p>
    <w:p w:rsidR="00CE7D06" w:rsidRPr="00A340ED" w:rsidRDefault="00CE7D06" w:rsidP="00CE7D06">
      <w:pPr>
        <w:jc w:val="both"/>
        <w:rPr>
          <w:rFonts w:ascii="Arial Armenian" w:hAnsi="Arial Armenian"/>
          <w:sz w:val="18"/>
          <w:szCs w:val="18"/>
          <w:vertAlign w:val="superscript"/>
          <w:lang w:val="hy-AM"/>
        </w:rPr>
      </w:pPr>
      <w:r w:rsidRPr="00A340ED">
        <w:rPr>
          <w:rFonts w:ascii="Arial Armenian" w:hAnsi="Arial Armenian"/>
          <w:sz w:val="18"/>
          <w:szCs w:val="18"/>
          <w:vertAlign w:val="superscript"/>
          <w:lang w:val="hy-AM"/>
        </w:rPr>
        <w:t xml:space="preserve">                              </w:t>
      </w:r>
      <w:r w:rsidRPr="00A340ED">
        <w:rPr>
          <w:rFonts w:ascii="Sylfaen" w:hAnsi="Sylfaen" w:cs="Sylfaen"/>
          <w:sz w:val="18"/>
          <w:szCs w:val="18"/>
          <w:vertAlign w:val="superscript"/>
          <w:lang w:val="hy-AM"/>
        </w:rPr>
        <w:t>ընկերության</w:t>
      </w:r>
      <w:r w:rsidRPr="00A340ED">
        <w:rPr>
          <w:rFonts w:ascii="Arial Armenian" w:hAnsi="Arial Armenian"/>
          <w:sz w:val="18"/>
          <w:szCs w:val="18"/>
          <w:vertAlign w:val="superscript"/>
          <w:lang w:val="hy-AM"/>
        </w:rPr>
        <w:t xml:space="preserve"> </w:t>
      </w:r>
      <w:r w:rsidRPr="00A340ED">
        <w:rPr>
          <w:rFonts w:ascii="Sylfaen" w:hAnsi="Sylfaen" w:cs="Sylfaen"/>
          <w:sz w:val="18"/>
          <w:szCs w:val="18"/>
          <w:vertAlign w:val="superscript"/>
          <w:lang w:val="hy-AM"/>
        </w:rPr>
        <w:t>հասցեն</w:t>
      </w:r>
    </w:p>
    <w:p w:rsidR="00CE7D06" w:rsidRPr="00A340ED" w:rsidRDefault="00CE7D06" w:rsidP="00CE7D06">
      <w:pPr>
        <w:jc w:val="both"/>
        <w:rPr>
          <w:rFonts w:ascii="Arial Armenian" w:hAnsi="Arial Armenian"/>
          <w:sz w:val="18"/>
          <w:szCs w:val="18"/>
          <w:u w:val="single"/>
          <w:vertAlign w:val="superscript"/>
          <w:lang w:val="hy-AM"/>
        </w:rPr>
      </w:pP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p>
    <w:p w:rsidR="00CE7D06" w:rsidRPr="00A340ED" w:rsidRDefault="00CE7D06" w:rsidP="00CE7D06">
      <w:pPr>
        <w:jc w:val="both"/>
        <w:rPr>
          <w:rFonts w:ascii="Arial Armenian" w:hAnsi="Arial Armenian"/>
          <w:sz w:val="18"/>
          <w:szCs w:val="18"/>
          <w:vertAlign w:val="superscript"/>
          <w:lang w:val="hy-AM"/>
        </w:rPr>
      </w:pPr>
      <w:r w:rsidRPr="00A340ED">
        <w:rPr>
          <w:rFonts w:ascii="Arial Armenian" w:hAnsi="Arial Armenian"/>
          <w:sz w:val="18"/>
          <w:szCs w:val="18"/>
          <w:vertAlign w:val="superscript"/>
          <w:lang w:val="hy-AM"/>
        </w:rPr>
        <w:t xml:space="preserve">              </w:t>
      </w:r>
      <w:r w:rsidRPr="00A340ED">
        <w:rPr>
          <w:rFonts w:ascii="Sylfaen" w:hAnsi="Sylfaen" w:cs="Sylfaen"/>
          <w:sz w:val="18"/>
          <w:szCs w:val="18"/>
          <w:vertAlign w:val="superscript"/>
          <w:lang w:val="hy-AM"/>
        </w:rPr>
        <w:t>ընկերությանը</w:t>
      </w:r>
      <w:r w:rsidRPr="00A340ED">
        <w:rPr>
          <w:rFonts w:ascii="Arial Armenian" w:hAnsi="Arial Armenian"/>
          <w:sz w:val="18"/>
          <w:szCs w:val="18"/>
          <w:vertAlign w:val="superscript"/>
          <w:lang w:val="hy-AM"/>
        </w:rPr>
        <w:t xml:space="preserve"> </w:t>
      </w:r>
      <w:r w:rsidRPr="00A340ED">
        <w:rPr>
          <w:rFonts w:ascii="Sylfaen" w:hAnsi="Sylfaen" w:cs="Sylfaen"/>
          <w:sz w:val="18"/>
          <w:szCs w:val="18"/>
          <w:vertAlign w:val="superscript"/>
          <w:lang w:val="hy-AM"/>
        </w:rPr>
        <w:t>սպասարկող</w:t>
      </w:r>
      <w:r w:rsidRPr="00A340ED">
        <w:rPr>
          <w:rFonts w:ascii="Arial Armenian" w:hAnsi="Arial Armenian"/>
          <w:sz w:val="18"/>
          <w:szCs w:val="18"/>
          <w:vertAlign w:val="superscript"/>
          <w:lang w:val="hy-AM"/>
        </w:rPr>
        <w:t xml:space="preserve"> </w:t>
      </w:r>
      <w:r w:rsidRPr="00A340ED">
        <w:rPr>
          <w:rFonts w:ascii="Sylfaen" w:hAnsi="Sylfaen" w:cs="Sylfaen"/>
          <w:sz w:val="18"/>
          <w:szCs w:val="18"/>
          <w:vertAlign w:val="superscript"/>
          <w:lang w:val="hy-AM"/>
        </w:rPr>
        <w:t>բանկի</w:t>
      </w:r>
      <w:r w:rsidRPr="00A340ED">
        <w:rPr>
          <w:rFonts w:ascii="Arial Armenian" w:hAnsi="Arial Armenian"/>
          <w:sz w:val="18"/>
          <w:szCs w:val="18"/>
          <w:vertAlign w:val="superscript"/>
          <w:lang w:val="hy-AM"/>
        </w:rPr>
        <w:t xml:space="preserve"> </w:t>
      </w:r>
      <w:r w:rsidRPr="00A340ED">
        <w:rPr>
          <w:rFonts w:ascii="Sylfaen" w:hAnsi="Sylfaen" w:cs="Sylfaen"/>
          <w:sz w:val="18"/>
          <w:szCs w:val="18"/>
          <w:vertAlign w:val="superscript"/>
          <w:lang w:val="hy-AM"/>
        </w:rPr>
        <w:t>անվանումը</w:t>
      </w:r>
    </w:p>
    <w:p w:rsidR="00CE7D06" w:rsidRPr="00A340ED" w:rsidRDefault="00CE7D06" w:rsidP="00CE7D06">
      <w:pPr>
        <w:jc w:val="both"/>
        <w:rPr>
          <w:rFonts w:ascii="Arial Armenian" w:hAnsi="Arial Armenian"/>
          <w:sz w:val="18"/>
          <w:szCs w:val="18"/>
          <w:u w:val="single"/>
          <w:vertAlign w:val="superscript"/>
          <w:lang w:val="hy-AM"/>
        </w:rPr>
      </w:pP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r w:rsidRPr="00A340ED">
        <w:rPr>
          <w:rFonts w:ascii="Arial Armenian" w:hAnsi="Arial Armenian"/>
          <w:sz w:val="18"/>
          <w:szCs w:val="18"/>
          <w:u w:val="single"/>
          <w:vertAlign w:val="superscript"/>
          <w:lang w:val="hy-AM"/>
        </w:rPr>
        <w:tab/>
      </w:r>
    </w:p>
    <w:p w:rsidR="00CE7D06" w:rsidRPr="00A340ED" w:rsidRDefault="00CE7D06" w:rsidP="00CE7D06">
      <w:pPr>
        <w:jc w:val="both"/>
        <w:rPr>
          <w:rFonts w:ascii="Arial Armenian" w:hAnsi="Arial Armenian"/>
          <w:sz w:val="18"/>
          <w:szCs w:val="18"/>
          <w:u w:val="single"/>
          <w:vertAlign w:val="superscript"/>
          <w:lang w:val="hy-AM"/>
        </w:rPr>
      </w:pPr>
    </w:p>
    <w:p w:rsidR="00CE7D06" w:rsidRPr="00A340ED" w:rsidRDefault="00CE7D06" w:rsidP="00CE7D06">
      <w:pPr>
        <w:jc w:val="both"/>
        <w:rPr>
          <w:rFonts w:ascii="Arial Armenian" w:hAnsi="Arial Armenian"/>
          <w:sz w:val="20"/>
          <w:szCs w:val="20"/>
          <w:lang w:val="hy-AM"/>
        </w:rPr>
      </w:pPr>
      <w:r w:rsidRPr="00A340ED">
        <w:rPr>
          <w:rFonts w:ascii="Sylfaen" w:hAnsi="Sylfaen" w:cs="Sylfaen"/>
          <w:sz w:val="20"/>
          <w:szCs w:val="20"/>
          <w:lang w:val="hy-AM"/>
        </w:rPr>
        <w:t>Կ</w:t>
      </w:r>
      <w:r w:rsidRPr="00A340ED">
        <w:rPr>
          <w:rFonts w:ascii="Arial Armenian" w:hAnsi="Arial Armenian"/>
          <w:sz w:val="20"/>
          <w:szCs w:val="20"/>
          <w:lang w:val="hy-AM"/>
        </w:rPr>
        <w:t>.</w:t>
      </w:r>
      <w:r w:rsidRPr="00A340ED">
        <w:rPr>
          <w:rFonts w:ascii="Sylfaen" w:hAnsi="Sylfaen" w:cs="Sylfaen"/>
          <w:sz w:val="20"/>
          <w:szCs w:val="20"/>
          <w:lang w:val="hy-AM"/>
        </w:rPr>
        <w:t>Տ</w:t>
      </w:r>
    </w:p>
    <w:p w:rsidR="00CE7D06" w:rsidRPr="00A340ED" w:rsidRDefault="00CE7D06" w:rsidP="00CE7D06">
      <w:pPr>
        <w:jc w:val="both"/>
        <w:rPr>
          <w:rFonts w:ascii="Arial Armenian" w:hAnsi="Arial Armenian"/>
          <w:sz w:val="20"/>
          <w:szCs w:val="20"/>
          <w:lang w:val="hy-AM"/>
        </w:rPr>
      </w:pPr>
    </w:p>
    <w:p w:rsidR="00CE7D06" w:rsidRPr="00A340ED" w:rsidRDefault="00CE7D06" w:rsidP="00CE7D06">
      <w:pPr>
        <w:jc w:val="both"/>
        <w:rPr>
          <w:rFonts w:ascii="Arial Armenian" w:hAnsi="Arial Armenian"/>
          <w:sz w:val="20"/>
          <w:szCs w:val="20"/>
          <w:lang w:val="hy-AM"/>
        </w:rPr>
      </w:pPr>
      <w:r w:rsidRPr="00A340ED">
        <w:rPr>
          <w:rFonts w:ascii="Sylfaen" w:hAnsi="Sylfaen" w:cs="Sylfaen"/>
          <w:sz w:val="20"/>
          <w:szCs w:val="20"/>
          <w:lang w:val="hy-AM"/>
        </w:rPr>
        <w:t>Օր</w:t>
      </w:r>
      <w:r w:rsidRPr="00A340ED">
        <w:rPr>
          <w:rFonts w:ascii="Arial Armenian" w:hAnsi="Arial Armenian"/>
          <w:sz w:val="20"/>
          <w:szCs w:val="20"/>
          <w:lang w:val="hy-AM"/>
        </w:rPr>
        <w:t>/</w:t>
      </w:r>
      <w:r w:rsidRPr="00A340ED">
        <w:rPr>
          <w:rFonts w:ascii="Sylfaen" w:hAnsi="Sylfaen" w:cs="Sylfaen"/>
          <w:sz w:val="20"/>
          <w:szCs w:val="20"/>
          <w:lang w:val="hy-AM"/>
        </w:rPr>
        <w:t>ամիս</w:t>
      </w:r>
      <w:r w:rsidRPr="00A340ED">
        <w:rPr>
          <w:rFonts w:ascii="Arial Armenian" w:hAnsi="Arial Armenian"/>
          <w:sz w:val="20"/>
          <w:szCs w:val="20"/>
          <w:lang w:val="hy-AM"/>
        </w:rPr>
        <w:t>/</w:t>
      </w:r>
      <w:r w:rsidRPr="00A340ED">
        <w:rPr>
          <w:rFonts w:ascii="Sylfaen" w:hAnsi="Sylfaen" w:cs="Sylfaen"/>
          <w:sz w:val="20"/>
          <w:szCs w:val="20"/>
          <w:lang w:val="hy-AM"/>
        </w:rPr>
        <w:t>տարի</w:t>
      </w:r>
    </w:p>
    <w:p w:rsidR="00CE7D06" w:rsidRPr="00A340ED" w:rsidRDefault="00CE7D06" w:rsidP="00CE7D06">
      <w:pPr>
        <w:jc w:val="both"/>
        <w:rPr>
          <w:rFonts w:ascii="Arial Armenian" w:hAnsi="Arial Armenian"/>
          <w:sz w:val="18"/>
          <w:szCs w:val="18"/>
          <w:vertAlign w:val="superscript"/>
          <w:lang w:val="hy-AM"/>
        </w:rPr>
      </w:pPr>
    </w:p>
    <w:p w:rsidR="00CE7D06" w:rsidRPr="00A340ED" w:rsidRDefault="00CE7D06" w:rsidP="00CE7D06">
      <w:pPr>
        <w:jc w:val="both"/>
        <w:rPr>
          <w:rFonts w:ascii="Arial Armenian" w:hAnsi="Arial Armenian" w:cs="GHEA Grapalat"/>
          <w:i/>
          <w:sz w:val="18"/>
          <w:szCs w:val="18"/>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cs="Sylfaen"/>
          <w:i/>
          <w:sz w:val="16"/>
          <w:szCs w:val="16"/>
          <w:lang w:val="hy-AM"/>
        </w:rPr>
      </w:pPr>
      <w:r w:rsidRPr="00A340ED">
        <w:rPr>
          <w:rFonts w:ascii="Arial Armenian" w:hAnsi="Arial Armenian" w:cs="Sylfaen"/>
          <w:i/>
          <w:sz w:val="16"/>
          <w:szCs w:val="16"/>
          <w:lang w:val="hy-AM"/>
        </w:rPr>
        <w:t xml:space="preserve">* </w:t>
      </w:r>
      <w:r w:rsidRPr="00A340ED">
        <w:rPr>
          <w:rFonts w:ascii="Sylfaen" w:hAnsi="Sylfaen" w:cs="Sylfaen"/>
          <w:i/>
          <w:sz w:val="16"/>
          <w:szCs w:val="16"/>
          <w:lang w:val="hy-AM"/>
        </w:rPr>
        <w:t>լրացվում</w:t>
      </w:r>
      <w:r w:rsidRPr="00A340ED">
        <w:rPr>
          <w:rFonts w:ascii="Arial Armenian" w:hAnsi="Arial Armenian"/>
          <w:i/>
          <w:sz w:val="16"/>
          <w:szCs w:val="16"/>
          <w:lang w:val="hy-AM"/>
        </w:rPr>
        <w:t xml:space="preserve"> </w:t>
      </w:r>
      <w:r w:rsidRPr="00A340ED">
        <w:rPr>
          <w:rFonts w:ascii="Sylfaen" w:hAnsi="Sylfaen" w:cs="Sylfaen"/>
          <w:i/>
          <w:sz w:val="16"/>
          <w:szCs w:val="16"/>
          <w:lang w:val="hy-AM"/>
        </w:rPr>
        <w:t>է</w:t>
      </w:r>
      <w:r w:rsidRPr="00A340ED">
        <w:rPr>
          <w:rFonts w:ascii="Arial Armenian" w:hAnsi="Arial Armenian"/>
          <w:i/>
          <w:sz w:val="16"/>
          <w:szCs w:val="16"/>
          <w:lang w:val="hy-AM"/>
        </w:rPr>
        <w:t xml:space="preserve"> </w:t>
      </w:r>
      <w:r w:rsidRPr="00A340ED">
        <w:rPr>
          <w:rFonts w:ascii="Sylfaen" w:hAnsi="Sylfaen" w:cs="Sylfaen"/>
          <w:i/>
          <w:sz w:val="16"/>
          <w:szCs w:val="16"/>
          <w:lang w:val="hy-AM"/>
        </w:rPr>
        <w:t>հանձնաժողովի</w:t>
      </w:r>
      <w:r w:rsidRPr="00A340ED">
        <w:rPr>
          <w:rFonts w:ascii="Arial Armenian" w:hAnsi="Arial Armenian"/>
          <w:i/>
          <w:sz w:val="16"/>
          <w:szCs w:val="16"/>
          <w:lang w:val="hy-AM"/>
        </w:rPr>
        <w:t xml:space="preserve"> </w:t>
      </w:r>
      <w:r w:rsidRPr="00A340ED">
        <w:rPr>
          <w:rFonts w:ascii="Sylfaen" w:hAnsi="Sylfaen" w:cs="Sylfaen"/>
          <w:i/>
          <w:sz w:val="16"/>
          <w:szCs w:val="16"/>
          <w:lang w:val="hy-AM"/>
        </w:rPr>
        <w:t>քարտուղարի</w:t>
      </w:r>
      <w:r w:rsidRPr="00A340ED">
        <w:rPr>
          <w:rFonts w:ascii="Arial Armenian" w:hAnsi="Arial Armenian"/>
          <w:i/>
          <w:sz w:val="16"/>
          <w:szCs w:val="16"/>
          <w:lang w:val="hy-AM"/>
        </w:rPr>
        <w:t xml:space="preserve"> </w:t>
      </w:r>
      <w:r w:rsidRPr="00A340ED">
        <w:rPr>
          <w:rFonts w:ascii="Sylfaen" w:hAnsi="Sylfaen" w:cs="Sylfaen"/>
          <w:i/>
          <w:sz w:val="16"/>
          <w:szCs w:val="16"/>
          <w:lang w:val="hy-AM"/>
        </w:rPr>
        <w:t>կողմից</w:t>
      </w:r>
      <w:r w:rsidRPr="00A340ED">
        <w:rPr>
          <w:rFonts w:ascii="Arial Armenian" w:hAnsi="Arial Armenian"/>
          <w:i/>
          <w:sz w:val="16"/>
          <w:szCs w:val="16"/>
          <w:lang w:val="hy-AM"/>
        </w:rPr>
        <w:t xml:space="preserve">` </w:t>
      </w:r>
      <w:r w:rsidRPr="00A340ED">
        <w:rPr>
          <w:rFonts w:ascii="Sylfaen" w:hAnsi="Sylfaen" w:cs="Sylfaen"/>
          <w:i/>
          <w:sz w:val="16"/>
          <w:szCs w:val="16"/>
          <w:lang w:val="hy-AM"/>
        </w:rPr>
        <w:t>մինչև</w:t>
      </w:r>
      <w:r w:rsidRPr="00A340ED">
        <w:rPr>
          <w:rFonts w:ascii="Arial Armenian" w:hAnsi="Arial Armenian"/>
          <w:i/>
          <w:sz w:val="16"/>
          <w:szCs w:val="16"/>
          <w:lang w:val="hy-AM"/>
        </w:rPr>
        <w:t xml:space="preserve"> </w:t>
      </w:r>
      <w:r w:rsidRPr="00A340ED">
        <w:rPr>
          <w:rFonts w:ascii="Sylfaen" w:hAnsi="Sylfaen" w:cs="Sylfaen"/>
          <w:i/>
          <w:sz w:val="16"/>
          <w:szCs w:val="16"/>
          <w:lang w:val="hy-AM"/>
        </w:rPr>
        <w:t>հրավերը</w:t>
      </w:r>
      <w:r w:rsidRPr="00A340ED">
        <w:rPr>
          <w:rFonts w:ascii="Arial Armenian" w:hAnsi="Arial Armenian"/>
          <w:i/>
          <w:sz w:val="16"/>
          <w:szCs w:val="16"/>
          <w:lang w:val="hy-AM"/>
        </w:rPr>
        <w:t xml:space="preserve"> </w:t>
      </w:r>
      <w:r w:rsidRPr="00A340ED">
        <w:rPr>
          <w:rFonts w:ascii="Sylfaen" w:hAnsi="Sylfaen" w:cs="Sylfaen"/>
          <w:i/>
          <w:sz w:val="16"/>
          <w:szCs w:val="16"/>
          <w:lang w:val="hy-AM"/>
        </w:rPr>
        <w:t>տեղեկագրում</w:t>
      </w:r>
      <w:r w:rsidRPr="00A340ED">
        <w:rPr>
          <w:rFonts w:ascii="Arial Armenian" w:hAnsi="Arial Armenian"/>
          <w:i/>
          <w:sz w:val="16"/>
          <w:szCs w:val="16"/>
          <w:lang w:val="hy-AM"/>
        </w:rPr>
        <w:t xml:space="preserve"> </w:t>
      </w:r>
      <w:r w:rsidRPr="00A340ED">
        <w:rPr>
          <w:rFonts w:ascii="Sylfaen" w:hAnsi="Sylfaen" w:cs="Sylfaen"/>
          <w:i/>
          <w:sz w:val="16"/>
          <w:szCs w:val="16"/>
          <w:lang w:val="hy-AM"/>
        </w:rPr>
        <w:t>հրապարակելը</w:t>
      </w:r>
      <w:r w:rsidRPr="00A340ED">
        <w:rPr>
          <w:rFonts w:ascii="Arial Armenian" w:hAnsi="Arial Armenian"/>
          <w:i/>
          <w:sz w:val="16"/>
          <w:szCs w:val="16"/>
          <w:lang w:val="hy-AM"/>
        </w:rPr>
        <w:t>:</w:t>
      </w:r>
    </w:p>
    <w:p w:rsidR="00CE7D06" w:rsidRPr="00A340ED" w:rsidRDefault="00CE7D06" w:rsidP="00CE7D06">
      <w:pPr>
        <w:pStyle w:val="31"/>
        <w:spacing w:line="240" w:lineRule="auto"/>
        <w:jc w:val="right"/>
        <w:rPr>
          <w:rFonts w:ascii="Arial Armenian" w:hAnsi="Arial Armenian"/>
          <w:b/>
          <w:lang w:val="hy-AM"/>
        </w:rPr>
      </w:pPr>
      <w:r w:rsidRPr="00A340ED">
        <w:rPr>
          <w:rFonts w:ascii="Arial Armenian" w:hAnsi="Arial Armeni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b/>
                <w:bCs/>
                <w:sz w:val="20"/>
                <w:szCs w:val="20"/>
                <w:lang w:val="hy-AM"/>
              </w:rPr>
            </w:pPr>
            <w:r w:rsidRPr="00A340ED">
              <w:rPr>
                <w:rFonts w:ascii="Arial Armenian" w:hAnsi="Arial Armenian" w:cs="Sylfaen"/>
                <w:sz w:val="20"/>
                <w:szCs w:val="20"/>
              </w:rPr>
              <w:lastRenderedPageBreak/>
              <w:t xml:space="preserve">1.                                                              </w:t>
            </w:r>
            <w:r w:rsidRPr="00A340ED">
              <w:rPr>
                <w:rFonts w:ascii="Sylfaen" w:hAnsi="Sylfaen" w:cs="Sylfaen"/>
                <w:b/>
                <w:bCs/>
                <w:sz w:val="20"/>
                <w:szCs w:val="20"/>
              </w:rPr>
              <w:t>ՎՃԱՐՄԱՆ</w:t>
            </w:r>
            <w:r w:rsidRPr="00A340ED">
              <w:rPr>
                <w:rFonts w:ascii="Arial Armenian" w:hAnsi="Arial Armenian" w:cs="Arial"/>
                <w:b/>
                <w:bCs/>
                <w:sz w:val="20"/>
                <w:szCs w:val="20"/>
              </w:rPr>
              <w:t xml:space="preserve"> </w:t>
            </w:r>
            <w:r w:rsidRPr="00A340ED">
              <w:rPr>
                <w:rFonts w:ascii="Sylfaen" w:hAnsi="Sylfaen" w:cs="Sylfaen"/>
                <w:b/>
                <w:bCs/>
                <w:sz w:val="20"/>
                <w:szCs w:val="20"/>
              </w:rPr>
              <w:t>ՊԱՀԱՆՋԱԳԻՐ</w:t>
            </w:r>
            <w:r w:rsidRPr="00A340ED">
              <w:rPr>
                <w:rFonts w:ascii="Arial Armenian" w:hAnsi="Arial Armenian" w:cs="Sylfaen"/>
                <w:b/>
                <w:bCs/>
                <w:sz w:val="20"/>
                <w:szCs w:val="20"/>
              </w:rPr>
              <w:t xml:space="preserve">* </w:t>
            </w:r>
          </w:p>
          <w:p w:rsidR="00CE7D06" w:rsidRPr="00A340ED" w:rsidRDefault="00CE7D06" w:rsidP="004B1466">
            <w:pPr>
              <w:jc w:val="center"/>
              <w:rPr>
                <w:rFonts w:ascii="Arial Armenian" w:hAnsi="Arial Armenian" w:cs="Arial"/>
                <w:bCs/>
                <w:i/>
                <w:sz w:val="20"/>
                <w:szCs w:val="20"/>
              </w:rPr>
            </w:pPr>
          </w:p>
        </w:tc>
      </w:tr>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lang w:val="hy-AM"/>
              </w:rPr>
            </w:pPr>
            <w:r w:rsidRPr="00A340ED">
              <w:rPr>
                <w:rFonts w:ascii="Arial Armenian" w:hAnsi="Arial Armenian" w:cs="Sylfaen"/>
                <w:sz w:val="20"/>
                <w:szCs w:val="20"/>
                <w:lang w:val="hy-AM"/>
              </w:rPr>
              <w:t>2</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Թիվ</w:t>
            </w:r>
            <w:r w:rsidRPr="00A340ED">
              <w:rPr>
                <w:rFonts w:ascii="Arial Armenian" w:hAnsi="Arial Armenian" w:cs="Sylfaen"/>
                <w:sz w:val="20"/>
                <w:szCs w:val="20"/>
                <w:lang w:val="hy-AM"/>
              </w:rPr>
              <w:t xml:space="preserve"> </w:t>
            </w:r>
          </w:p>
        </w:tc>
      </w:tr>
      <w:tr w:rsidR="00CE7D06" w:rsidRPr="00A340ED" w:rsidTr="004B146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lang w:val="hy-AM"/>
              </w:rPr>
              <w:t>3</w:t>
            </w:r>
            <w:r w:rsidRPr="00A340ED">
              <w:rPr>
                <w:rFonts w:ascii="Arial Armenian" w:hAnsi="Arial Armenian" w:cs="Sylfaen"/>
                <w:sz w:val="20"/>
                <w:szCs w:val="20"/>
              </w:rPr>
              <w:t xml:space="preserve">.                                                         </w:t>
            </w:r>
            <w:r w:rsidRPr="00A340ED">
              <w:rPr>
                <w:rFonts w:ascii="Sylfaen" w:hAnsi="Sylfaen" w:cs="Sylfaen"/>
                <w:sz w:val="20"/>
                <w:szCs w:val="20"/>
              </w:rPr>
              <w:t>Ներկայացման</w:t>
            </w:r>
            <w:r w:rsidRPr="00A340ED">
              <w:rPr>
                <w:rFonts w:ascii="Arial Armenian" w:hAnsi="Arial Armenian" w:cs="Arial"/>
                <w:sz w:val="20"/>
                <w:szCs w:val="20"/>
              </w:rPr>
              <w:t xml:space="preserve"> </w:t>
            </w:r>
            <w:r w:rsidRPr="00A340ED">
              <w:rPr>
                <w:rFonts w:ascii="Sylfaen" w:hAnsi="Sylfaen" w:cs="Sylfaen"/>
                <w:sz w:val="20"/>
                <w:szCs w:val="20"/>
              </w:rPr>
              <w:t>ամսաթիվը</w:t>
            </w:r>
            <w:r w:rsidRPr="00A340ED">
              <w:rPr>
                <w:rFonts w:ascii="Arial Armenian" w:hAnsi="Arial Armenian" w:cs="Arial"/>
                <w:sz w:val="20"/>
                <w:szCs w:val="20"/>
              </w:rPr>
              <w:t xml:space="preserve">` </w:t>
            </w:r>
            <w:r w:rsidRPr="00A340ED">
              <w:rPr>
                <w:rFonts w:ascii="Arial Armenian" w:hAnsi="Arial Armenian" w:cs="Tahoma"/>
                <w:color w:val="000000"/>
                <w:sz w:val="20"/>
                <w:szCs w:val="20"/>
              </w:rPr>
              <w:t xml:space="preserve">"___" </w:t>
            </w:r>
            <w:r w:rsidRPr="00A340ED">
              <w:rPr>
                <w:rFonts w:ascii="Arial Armenian" w:hAnsi="Arial Armenian" w:cs="Sylfaen"/>
                <w:color w:val="000000"/>
                <w:sz w:val="20"/>
                <w:szCs w:val="20"/>
              </w:rPr>
              <w:t xml:space="preserve">___ </w:t>
            </w:r>
            <w:r w:rsidRPr="00A340ED">
              <w:rPr>
                <w:rFonts w:ascii="Arial Armenian" w:hAnsi="Arial Armenian" w:cs="Tahoma"/>
                <w:color w:val="000000"/>
                <w:sz w:val="20"/>
                <w:szCs w:val="20"/>
              </w:rPr>
              <w:t>20___</w:t>
            </w:r>
            <w:r w:rsidRPr="00A340ED">
              <w:rPr>
                <w:rFonts w:ascii="Sylfaen" w:hAnsi="Sylfaen" w:cs="Sylfaen"/>
                <w:color w:val="000000"/>
                <w:sz w:val="20"/>
                <w:szCs w:val="20"/>
              </w:rPr>
              <w:t>թ</w:t>
            </w:r>
            <w:r w:rsidRPr="00A340ED">
              <w:rPr>
                <w:rFonts w:ascii="Arial Armenian" w:hAnsi="Arial Armenian" w:cs="Sylfaen"/>
                <w:color w:val="000000"/>
                <w:sz w:val="20"/>
                <w:szCs w:val="20"/>
              </w:rPr>
              <w:t>.</w:t>
            </w:r>
          </w:p>
        </w:tc>
      </w:tr>
      <w:tr w:rsidR="00CE7D06" w:rsidRPr="00A340ED" w:rsidTr="004B146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4</w:t>
            </w:r>
            <w:r w:rsidRPr="00A340ED">
              <w:rPr>
                <w:rFonts w:ascii="Arial Armenian" w:hAnsi="Arial Armenian" w:cs="Sylfaen"/>
                <w:sz w:val="20"/>
                <w:szCs w:val="20"/>
              </w:rPr>
              <w:t xml:space="preserve">. </w:t>
            </w:r>
            <w:r w:rsidRPr="00A340ED">
              <w:rPr>
                <w:rFonts w:ascii="Sylfaen" w:hAnsi="Sylfaen" w:cs="Sylfaen"/>
                <w:sz w:val="20"/>
                <w:szCs w:val="20"/>
                <w:lang w:val="hy-AM"/>
              </w:rPr>
              <w:t>Վճարողի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անուն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ազգանուն</w:t>
            </w:r>
            <w:r w:rsidRPr="00A340ED">
              <w:rPr>
                <w:rFonts w:ascii="Arial Armenian" w:hAnsi="Arial Armenian" w:cs="Sylfaen"/>
                <w:sz w:val="20"/>
                <w:szCs w:val="20"/>
                <w:lang w:val="hy-AM"/>
              </w:rPr>
              <w:t xml:space="preserve"> </w:t>
            </w:r>
            <w:r w:rsidRPr="00A340ED">
              <w:rPr>
                <w:rFonts w:ascii="Arial Armenian" w:hAnsi="Arial Armenian" w:cs="Sylfaen"/>
                <w:sz w:val="20"/>
                <w:szCs w:val="20"/>
              </w:rPr>
              <w:t>(</w:t>
            </w:r>
            <w:r w:rsidRPr="00A340ED">
              <w:rPr>
                <w:rFonts w:ascii="Sylfaen" w:hAnsi="Sylfaen" w:cs="Sylfaen"/>
                <w:sz w:val="20"/>
                <w:szCs w:val="20"/>
              </w:rPr>
              <w:t>Ընկերություն</w:t>
            </w:r>
            <w:r w:rsidRPr="00A340ED">
              <w:rPr>
                <w:rFonts w:ascii="Arial Armenian" w:hAnsi="Arial Armenian" w:cs="Sylfaen"/>
                <w:sz w:val="20"/>
                <w:szCs w:val="20"/>
              </w:rPr>
              <w:t xml:space="preserve"> </w:t>
            </w:r>
            <w:r w:rsidRPr="00A340ED">
              <w:rPr>
                <w:rFonts w:ascii="Arial Armenian" w:hAnsi="Arial Armenian" w:cs="Arial"/>
                <w:sz w:val="20"/>
                <w:szCs w:val="20"/>
              </w:rPr>
              <w:t>`</w:t>
            </w:r>
          </w:p>
        </w:tc>
      </w:tr>
      <w:tr w:rsidR="00CE7D06" w:rsidRPr="00A340ED" w:rsidTr="004B146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5</w:t>
            </w:r>
            <w:r w:rsidRPr="00A340ED">
              <w:rPr>
                <w:rFonts w:ascii="Arial Armenian" w:hAnsi="Arial Armenian" w:cs="Sylfaen"/>
                <w:sz w:val="20"/>
                <w:szCs w:val="20"/>
              </w:rPr>
              <w:t xml:space="preserve">. </w:t>
            </w:r>
            <w:r w:rsidRPr="00A340ED">
              <w:rPr>
                <w:rFonts w:ascii="Sylfaen" w:hAnsi="Sylfaen" w:cs="Sylfaen"/>
                <w:sz w:val="20"/>
                <w:szCs w:val="20"/>
              </w:rPr>
              <w:t>Վճարողի</w:t>
            </w:r>
            <w:r w:rsidRPr="00A340ED">
              <w:rPr>
                <w:rFonts w:ascii="Sylfaen" w:hAnsi="Sylfaen" w:cs="Sylfaen"/>
                <w:sz w:val="20"/>
                <w:szCs w:val="20"/>
                <w:lang w:val="hy-AM"/>
              </w:rPr>
              <w:t>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սպասարկող</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Ֆինանսական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կազմակերպություն</w:t>
            </w:r>
            <w:r w:rsidRPr="00A340ED">
              <w:rPr>
                <w:rFonts w:ascii="Arial Armenian" w:hAnsi="Arial Armenian" w:cs="Sylfaen"/>
                <w:sz w:val="20"/>
                <w:szCs w:val="20"/>
                <w:lang w:val="hy-AM"/>
              </w:rPr>
              <w:t xml:space="preserve"> </w:t>
            </w:r>
            <w:r w:rsidRPr="00A340ED">
              <w:rPr>
                <w:rFonts w:ascii="Arial Armenian" w:hAnsi="Arial Armenian" w:cs="Sylfaen"/>
                <w:sz w:val="20"/>
                <w:szCs w:val="20"/>
              </w:rPr>
              <w:t>(</w:t>
            </w:r>
            <w:r w:rsidRPr="00A340ED">
              <w:rPr>
                <w:rFonts w:ascii="Arial Armenian" w:hAnsi="Arial Armenian" w:cs="Arial"/>
                <w:sz w:val="20"/>
                <w:szCs w:val="20"/>
              </w:rPr>
              <w:t xml:space="preserve"> </w:t>
            </w:r>
            <w:r w:rsidRPr="00A340ED">
              <w:rPr>
                <w:rFonts w:ascii="Sylfaen" w:hAnsi="Sylfaen" w:cs="Sylfaen"/>
                <w:sz w:val="20"/>
                <w:szCs w:val="20"/>
              </w:rPr>
              <w:t>բանկ</w:t>
            </w:r>
            <w:r w:rsidRPr="00A340ED">
              <w:rPr>
                <w:rFonts w:ascii="Arial Armenian" w:hAnsi="Arial Armenian" w:cs="Sylfaen"/>
                <w:sz w:val="20"/>
                <w:szCs w:val="20"/>
              </w:rPr>
              <w:t>)</w:t>
            </w:r>
            <w:r w:rsidRPr="00A340ED">
              <w:rPr>
                <w:rFonts w:ascii="Arial Armenian" w:hAnsi="Arial Armenian" w:cs="Arial"/>
                <w:sz w:val="20"/>
                <w:szCs w:val="20"/>
              </w:rPr>
              <w:t>`</w:t>
            </w:r>
          </w:p>
        </w:tc>
      </w:tr>
      <w:tr w:rsidR="00CE7D06" w:rsidRPr="00A340ED" w:rsidTr="004B146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6</w:t>
            </w:r>
            <w:r w:rsidRPr="00A340ED">
              <w:rPr>
                <w:rFonts w:ascii="Arial Armenian" w:hAnsi="Arial Armenian" w:cs="Sylfaen"/>
                <w:sz w:val="20"/>
                <w:szCs w:val="20"/>
              </w:rPr>
              <w:t xml:space="preserve">. </w:t>
            </w:r>
            <w:r w:rsidRPr="00A340ED">
              <w:rPr>
                <w:rFonts w:ascii="Sylfaen" w:hAnsi="Sylfaen" w:cs="Sylfaen"/>
                <w:sz w:val="20"/>
                <w:szCs w:val="20"/>
              </w:rPr>
              <w:t>Վճարողի</w:t>
            </w:r>
            <w:r w:rsidRPr="00A340ED">
              <w:rPr>
                <w:rFonts w:ascii="Arial Armenian" w:hAnsi="Arial Armenian" w:cs="Sylfaen"/>
                <w:sz w:val="20"/>
                <w:szCs w:val="20"/>
                <w:lang w:val="hy-AM"/>
              </w:rPr>
              <w:t xml:space="preserve"> </w:t>
            </w:r>
            <w:r w:rsidRPr="00A340ED">
              <w:rPr>
                <w:rFonts w:ascii="Sylfaen" w:hAnsi="Sylfaen" w:cs="Sylfaen"/>
                <w:sz w:val="20"/>
                <w:szCs w:val="20"/>
              </w:rPr>
              <w:t>հաշվի</w:t>
            </w:r>
            <w:r w:rsidRPr="00A340ED">
              <w:rPr>
                <w:rFonts w:ascii="Arial Armenian" w:hAnsi="Arial Armenian" w:cs="Arial"/>
                <w:sz w:val="20"/>
                <w:szCs w:val="20"/>
              </w:rPr>
              <w:t xml:space="preserve"> </w:t>
            </w:r>
            <w:r w:rsidRPr="00A340ED">
              <w:rPr>
                <w:rFonts w:ascii="Sylfaen" w:hAnsi="Sylfaen" w:cs="Sylfaen"/>
                <w:sz w:val="20"/>
                <w:szCs w:val="20"/>
              </w:rPr>
              <w:t>համարը</w:t>
            </w:r>
            <w:r w:rsidRPr="00A340ED">
              <w:rPr>
                <w:rFonts w:ascii="Arial Armenian" w:hAnsi="Arial Armenian" w:cs="Arial"/>
                <w:sz w:val="20"/>
                <w:szCs w:val="20"/>
              </w:rPr>
              <w:t>`</w:t>
            </w:r>
          </w:p>
        </w:tc>
      </w:tr>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7</w:t>
            </w:r>
            <w:r w:rsidRPr="00A340ED">
              <w:rPr>
                <w:rFonts w:ascii="Arial Armenian" w:hAnsi="Arial Armenian" w:cs="Sylfaen"/>
                <w:sz w:val="20"/>
                <w:szCs w:val="20"/>
              </w:rPr>
              <w:t xml:space="preserve">. </w:t>
            </w:r>
            <w:r w:rsidRPr="00A340ED">
              <w:rPr>
                <w:rFonts w:ascii="Sylfaen" w:hAnsi="Sylfaen" w:cs="Sylfaen"/>
                <w:sz w:val="20"/>
                <w:szCs w:val="20"/>
              </w:rPr>
              <w:t>Վճարողի</w:t>
            </w:r>
            <w:r w:rsidRPr="00A340ED">
              <w:rPr>
                <w:rFonts w:ascii="Arial Armenian" w:hAnsi="Arial Armenian" w:cs="Arial"/>
                <w:sz w:val="20"/>
                <w:szCs w:val="20"/>
              </w:rPr>
              <w:t xml:space="preserve"> </w:t>
            </w:r>
            <w:r w:rsidRPr="00A340ED">
              <w:rPr>
                <w:rFonts w:ascii="Sylfaen" w:hAnsi="Sylfaen" w:cs="Sylfaen"/>
                <w:sz w:val="20"/>
                <w:szCs w:val="20"/>
              </w:rPr>
              <w:t>ՀՎՀՀ</w:t>
            </w:r>
            <w:r w:rsidRPr="00A340ED">
              <w:rPr>
                <w:rFonts w:ascii="Arial Armenian" w:hAnsi="Arial Armenian" w:cs="Arial"/>
                <w:sz w:val="20"/>
                <w:szCs w:val="20"/>
              </w:rPr>
              <w:t>`</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8</w:t>
            </w:r>
            <w:r w:rsidRPr="00A340ED">
              <w:rPr>
                <w:rFonts w:ascii="Arial Armenian" w:hAnsi="Arial Armenian" w:cs="Sylfaen"/>
                <w:sz w:val="20"/>
                <w:szCs w:val="20"/>
              </w:rPr>
              <w:t xml:space="preserve">. </w:t>
            </w:r>
            <w:r w:rsidRPr="00A340ED">
              <w:rPr>
                <w:rFonts w:ascii="Sylfaen" w:hAnsi="Sylfaen" w:cs="Sylfaen"/>
                <w:sz w:val="20"/>
                <w:szCs w:val="20"/>
              </w:rPr>
              <w:t>Վճարողի</w:t>
            </w:r>
            <w:r w:rsidRPr="00A340ED">
              <w:rPr>
                <w:rFonts w:ascii="Arial Armenian" w:hAnsi="Arial Armenian" w:cs="Arial"/>
                <w:sz w:val="20"/>
                <w:szCs w:val="20"/>
              </w:rPr>
              <w:t xml:space="preserve"> </w:t>
            </w:r>
            <w:r w:rsidRPr="00A340ED">
              <w:rPr>
                <w:rFonts w:ascii="Sylfaen" w:hAnsi="Sylfaen" w:cs="Sylfaen"/>
                <w:sz w:val="20"/>
                <w:szCs w:val="20"/>
              </w:rPr>
              <w:t>ՀԾՀ</w:t>
            </w:r>
            <w:r w:rsidRPr="00A340ED">
              <w:rPr>
                <w:rFonts w:ascii="Arial Armenian" w:hAnsi="Arial Armenian" w:cs="Arial"/>
                <w:sz w:val="20"/>
                <w:szCs w:val="20"/>
              </w:rPr>
              <w:t>`</w:t>
            </w:r>
          </w:p>
        </w:tc>
      </w:tr>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9</w:t>
            </w:r>
            <w:r w:rsidRPr="00A340ED">
              <w:rPr>
                <w:rFonts w:ascii="Arial Armenian" w:hAnsi="Arial Armenian" w:cs="Sylfaen"/>
                <w:sz w:val="20"/>
                <w:szCs w:val="20"/>
              </w:rPr>
              <w:t xml:space="preserve">. </w:t>
            </w:r>
            <w:r w:rsidRPr="00A340ED">
              <w:rPr>
                <w:rFonts w:ascii="Sylfaen" w:hAnsi="Sylfaen" w:cs="Sylfaen"/>
                <w:sz w:val="20"/>
                <w:szCs w:val="20"/>
              </w:rPr>
              <w:t>Շահառու</w:t>
            </w:r>
            <w:r w:rsidRPr="00A340ED">
              <w:rPr>
                <w:rFonts w:ascii="Sylfaen" w:hAnsi="Sylfaen" w:cs="Sylfaen"/>
                <w:sz w:val="20"/>
                <w:szCs w:val="20"/>
                <w:lang w:val="hy-AM"/>
              </w:rPr>
              <w:t>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անուն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ազգանուն</w:t>
            </w:r>
            <w:r w:rsidRPr="00A340ED">
              <w:rPr>
                <w:rFonts w:ascii="Arial Armenian" w:hAnsi="Arial Armenian" w:cs="Sylfaen"/>
                <w:sz w:val="20"/>
                <w:szCs w:val="20"/>
                <w:lang w:val="hy-AM"/>
              </w:rPr>
              <w:t xml:space="preserve"> </w:t>
            </w:r>
            <w:r w:rsidRPr="00A340ED">
              <w:rPr>
                <w:rFonts w:ascii="Arial Armenian" w:hAnsi="Arial Armenian" w:cs="Arial"/>
                <w:sz w:val="20"/>
                <w:szCs w:val="20"/>
              </w:rPr>
              <w:t>`</w:t>
            </w:r>
            <w:r w:rsidR="00603994" w:rsidRPr="00A340ED">
              <w:rPr>
                <w:rFonts w:ascii="Arial Armenian" w:hAnsi="Arial Armenian" w:cs="Arial"/>
                <w:sz w:val="20"/>
                <w:szCs w:val="20"/>
              </w:rPr>
              <w:t xml:space="preserve"> </w:t>
            </w:r>
            <w:r w:rsidR="00487450" w:rsidRPr="00A340ED">
              <w:rPr>
                <w:rFonts w:ascii="Sylfaen" w:hAnsi="Sylfaen" w:cs="Sylfaen"/>
                <w:sz w:val="20"/>
                <w:szCs w:val="20"/>
              </w:rPr>
              <w:t>Արարատ գյուղի N2  միջնակարգ դպրոց</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ՊՈԱԿ</w:t>
            </w:r>
          </w:p>
        </w:tc>
      </w:tr>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lang w:val="ru-RU"/>
              </w:rPr>
            </w:pPr>
            <w:r w:rsidRPr="00A340ED">
              <w:rPr>
                <w:rFonts w:ascii="Arial Armenian" w:hAnsi="Arial Armenian" w:cs="Sylfaen"/>
                <w:sz w:val="20"/>
                <w:szCs w:val="20"/>
                <w:lang w:val="ru-RU"/>
              </w:rPr>
              <w:t xml:space="preserve">10. </w:t>
            </w:r>
            <w:r w:rsidRPr="00A340ED">
              <w:rPr>
                <w:rFonts w:ascii="Arial Armenian" w:hAnsi="Arial Armenian" w:cs="Sylfaen"/>
                <w:sz w:val="20"/>
                <w:szCs w:val="20"/>
              </w:rPr>
              <w:t xml:space="preserve"> </w:t>
            </w:r>
            <w:r w:rsidRPr="00A340ED">
              <w:rPr>
                <w:rFonts w:ascii="Sylfaen" w:hAnsi="Sylfaen" w:cs="Sylfaen"/>
                <w:sz w:val="20"/>
                <w:szCs w:val="20"/>
              </w:rPr>
              <w:t>Շահառուի</w:t>
            </w:r>
            <w:r w:rsidRPr="00A340ED">
              <w:rPr>
                <w:rFonts w:ascii="Arial Armenian" w:hAnsi="Arial Armenian" w:cs="Arial"/>
                <w:sz w:val="20"/>
                <w:szCs w:val="20"/>
              </w:rPr>
              <w:t xml:space="preserve"> </w:t>
            </w:r>
            <w:r w:rsidRPr="00A340ED">
              <w:rPr>
                <w:rFonts w:ascii="Arial Armenian" w:hAnsi="Arial Armenian" w:cs="Sylfaen"/>
                <w:sz w:val="20"/>
                <w:szCs w:val="20"/>
              </w:rPr>
              <w:t xml:space="preserve"> </w:t>
            </w:r>
            <w:r w:rsidRPr="00A340ED">
              <w:rPr>
                <w:rFonts w:ascii="Sylfaen" w:hAnsi="Sylfaen" w:cs="Sylfaen"/>
                <w:sz w:val="20"/>
                <w:szCs w:val="20"/>
              </w:rPr>
              <w:t>ՀԾՀ</w:t>
            </w:r>
            <w:r w:rsidRPr="00A340ED">
              <w:rPr>
                <w:rFonts w:ascii="Arial Armenian" w:hAnsi="Arial Armenian" w:cs="Sylfaen"/>
                <w:sz w:val="20"/>
                <w:szCs w:val="20"/>
                <w:lang w:val="ru-RU"/>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lang w:val="ru-RU"/>
              </w:rPr>
              <w:t>)</w:t>
            </w:r>
          </w:p>
        </w:tc>
      </w:tr>
      <w:tr w:rsidR="00CE7D06" w:rsidRPr="00A340ED" w:rsidTr="004B146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991798">
            <w:pPr>
              <w:rPr>
                <w:rFonts w:ascii="Arial Armenian" w:hAnsi="Arial Armenian" w:cs="Arial"/>
                <w:sz w:val="20"/>
                <w:szCs w:val="20"/>
              </w:rPr>
            </w:pPr>
            <w:r w:rsidRPr="00A340ED">
              <w:rPr>
                <w:rFonts w:ascii="Arial Armenian" w:hAnsi="Arial Armenian" w:cs="Sylfaen"/>
                <w:sz w:val="20"/>
                <w:szCs w:val="20"/>
                <w:lang w:val="hy-AM"/>
              </w:rPr>
              <w:t>11</w:t>
            </w:r>
            <w:r w:rsidRPr="00A340ED">
              <w:rPr>
                <w:rFonts w:ascii="Arial Armenian" w:hAnsi="Arial Armenian" w:cs="Sylfaen"/>
                <w:sz w:val="20"/>
                <w:szCs w:val="20"/>
              </w:rPr>
              <w:t xml:space="preserve">. </w:t>
            </w:r>
            <w:r w:rsidRPr="00A340ED">
              <w:rPr>
                <w:rFonts w:ascii="Sylfaen" w:hAnsi="Sylfaen" w:cs="Sylfaen"/>
                <w:sz w:val="20"/>
                <w:szCs w:val="20"/>
              </w:rPr>
              <w:t>Շահառուի</w:t>
            </w:r>
            <w:r w:rsidRPr="00A340ED">
              <w:rPr>
                <w:rFonts w:ascii="Arial Armenian" w:hAnsi="Arial Armenian" w:cs="Arial"/>
                <w:sz w:val="20"/>
                <w:szCs w:val="20"/>
              </w:rPr>
              <w:t xml:space="preserve"> </w:t>
            </w:r>
            <w:r w:rsidRPr="00A340ED">
              <w:rPr>
                <w:rFonts w:ascii="Sylfaen" w:hAnsi="Sylfaen" w:cs="Sylfaen"/>
                <w:sz w:val="20"/>
                <w:szCs w:val="20"/>
              </w:rPr>
              <w:t>ՀՎՀՀ</w:t>
            </w:r>
            <w:r w:rsidRPr="00A340ED">
              <w:rPr>
                <w:rFonts w:ascii="Arial Armenian" w:hAnsi="Arial Armenian" w:cs="Arial"/>
                <w:sz w:val="20"/>
                <w:szCs w:val="20"/>
              </w:rPr>
              <w:t>`</w:t>
            </w:r>
            <w:r w:rsidR="00603994" w:rsidRPr="00A340ED">
              <w:rPr>
                <w:rFonts w:ascii="Arial Armenian" w:hAnsi="Arial Armenian" w:cs="Arial"/>
                <w:sz w:val="20"/>
                <w:szCs w:val="20"/>
              </w:rPr>
              <w:t>0410</w:t>
            </w:r>
            <w:r w:rsidR="00991798" w:rsidRPr="00A340ED">
              <w:rPr>
                <w:rFonts w:ascii="Arial Armenian" w:hAnsi="Arial Armenian" w:cs="Arial"/>
                <w:sz w:val="20"/>
                <w:szCs w:val="20"/>
              </w:rPr>
              <w:t>3892</w:t>
            </w:r>
          </w:p>
        </w:tc>
      </w:tr>
      <w:tr w:rsidR="00CE7D06" w:rsidRPr="00A340ED" w:rsidTr="004B146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hy-AM"/>
              </w:rPr>
              <w:t>2</w:t>
            </w:r>
            <w:r w:rsidRPr="00A340ED">
              <w:rPr>
                <w:rFonts w:ascii="Arial Armenian" w:hAnsi="Arial Armenian" w:cs="Sylfaen"/>
                <w:sz w:val="20"/>
                <w:szCs w:val="20"/>
              </w:rPr>
              <w:t>.</w:t>
            </w:r>
            <w:r w:rsidRPr="00A340ED">
              <w:rPr>
                <w:rFonts w:ascii="Sylfaen" w:hAnsi="Sylfaen" w:cs="Sylfaen"/>
                <w:sz w:val="20"/>
                <w:szCs w:val="20"/>
              </w:rPr>
              <w:t>Շահառուի</w:t>
            </w:r>
            <w:r w:rsidRPr="00A340ED">
              <w:rPr>
                <w:rFonts w:ascii="Sylfaen" w:hAnsi="Sylfaen" w:cs="Sylfaen"/>
                <w:sz w:val="20"/>
                <w:szCs w:val="20"/>
                <w:lang w:val="hy-AM"/>
              </w:rPr>
              <w:t>ն</w:t>
            </w:r>
            <w:r w:rsidRPr="00A340ED">
              <w:rPr>
                <w:rFonts w:ascii="Arial Armenian" w:hAnsi="Arial Armenian" w:cs="Arial"/>
                <w:sz w:val="20"/>
                <w:szCs w:val="20"/>
              </w:rPr>
              <w:t xml:space="preserve"> </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սպասարկող</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Ֆինանսական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կազմակերպություն</w:t>
            </w:r>
            <w:r w:rsidRPr="00A340ED">
              <w:rPr>
                <w:rFonts w:ascii="Arial Armenian" w:hAnsi="Arial Armenian" w:cs="Sylfaen"/>
                <w:sz w:val="20"/>
                <w:szCs w:val="20"/>
              </w:rPr>
              <w:t xml:space="preserve"> (</w:t>
            </w:r>
            <w:r w:rsidRPr="00A340ED">
              <w:rPr>
                <w:rFonts w:ascii="Sylfaen" w:hAnsi="Sylfaen" w:cs="Sylfaen"/>
                <w:sz w:val="20"/>
                <w:szCs w:val="20"/>
              </w:rPr>
              <w:t>բանկ</w:t>
            </w:r>
            <w:r w:rsidRPr="00A340ED">
              <w:rPr>
                <w:rFonts w:ascii="Arial Armenian" w:hAnsi="Arial Armenian" w:cs="Sylfaen"/>
                <w:sz w:val="20"/>
                <w:szCs w:val="20"/>
              </w:rPr>
              <w:t>)</w:t>
            </w:r>
            <w:r w:rsidRPr="00A340ED">
              <w:rPr>
                <w:rFonts w:ascii="Arial Armenian" w:hAnsi="Arial Armenian" w:cs="Arial"/>
                <w:sz w:val="20"/>
                <w:szCs w:val="20"/>
              </w:rPr>
              <w:t>`</w:t>
            </w:r>
            <w:r w:rsidR="00603994" w:rsidRPr="00A340ED">
              <w:rPr>
                <w:rFonts w:ascii="Arial Armenian" w:hAnsi="Arial Armenian" w:cs="Arial"/>
                <w:sz w:val="20"/>
                <w:szCs w:val="20"/>
              </w:rPr>
              <w:t xml:space="preserve"> </w:t>
            </w:r>
            <w:r w:rsidR="00603994" w:rsidRPr="00A340ED">
              <w:rPr>
                <w:rFonts w:ascii="Sylfaen" w:hAnsi="Sylfaen" w:cs="Sylfaen"/>
                <w:sz w:val="20"/>
                <w:szCs w:val="20"/>
              </w:rPr>
              <w:t>ՀՀ</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ֆին</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Նախ</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Գործառնական</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վարչ</w:t>
            </w:r>
            <w:r w:rsidR="00603994" w:rsidRPr="00A340ED">
              <w:rPr>
                <w:rFonts w:ascii="Arial Armenian" w:hAnsi="Arial Armenian" w:cs="Arial Armenian"/>
                <w:sz w:val="20"/>
                <w:szCs w:val="20"/>
              </w:rPr>
              <w:t>.</w:t>
            </w:r>
          </w:p>
        </w:tc>
      </w:tr>
      <w:tr w:rsidR="00CE7D06" w:rsidRPr="00A340ED" w:rsidTr="004B146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991798">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hy-AM"/>
              </w:rPr>
              <w:t>3</w:t>
            </w:r>
            <w:r w:rsidRPr="00A340ED">
              <w:rPr>
                <w:rFonts w:ascii="Arial Armenian" w:hAnsi="Arial Armenian" w:cs="Sylfaen"/>
                <w:sz w:val="20"/>
                <w:szCs w:val="20"/>
              </w:rPr>
              <w:t>.</w:t>
            </w:r>
            <w:r w:rsidRPr="00A340ED">
              <w:rPr>
                <w:rFonts w:ascii="Sylfaen" w:hAnsi="Sylfaen" w:cs="Sylfaen"/>
                <w:sz w:val="20"/>
                <w:szCs w:val="20"/>
              </w:rPr>
              <w:t>Շահառուի</w:t>
            </w:r>
            <w:r w:rsidRPr="00A340ED">
              <w:rPr>
                <w:rFonts w:ascii="Arial Armenian" w:hAnsi="Arial Armenian" w:cs="Arial"/>
                <w:sz w:val="20"/>
                <w:szCs w:val="20"/>
              </w:rPr>
              <w:t xml:space="preserve"> </w:t>
            </w:r>
            <w:r w:rsidRPr="00A340ED">
              <w:rPr>
                <w:rFonts w:ascii="Sylfaen" w:hAnsi="Sylfaen" w:cs="Sylfaen"/>
                <w:sz w:val="20"/>
                <w:szCs w:val="20"/>
              </w:rPr>
              <w:t>հաշվի</w:t>
            </w:r>
            <w:r w:rsidRPr="00A340ED">
              <w:rPr>
                <w:rFonts w:ascii="Arial Armenian" w:hAnsi="Arial Armenian" w:cs="Arial"/>
                <w:sz w:val="20"/>
                <w:szCs w:val="20"/>
              </w:rPr>
              <w:t xml:space="preserve"> </w:t>
            </w:r>
            <w:r w:rsidRPr="00A340ED">
              <w:rPr>
                <w:rFonts w:ascii="Sylfaen" w:hAnsi="Sylfaen" w:cs="Sylfaen"/>
                <w:sz w:val="20"/>
                <w:szCs w:val="20"/>
              </w:rPr>
              <w:t>համարը</w:t>
            </w:r>
            <w:r w:rsidRPr="00A340ED">
              <w:rPr>
                <w:rFonts w:ascii="Arial Armenian" w:hAnsi="Arial Armenian" w:cs="Arial"/>
                <w:sz w:val="20"/>
                <w:szCs w:val="20"/>
              </w:rPr>
              <w:t xml:space="preserve"> (</w:t>
            </w:r>
            <w:r w:rsidRPr="00A340ED">
              <w:rPr>
                <w:rFonts w:ascii="Sylfaen" w:hAnsi="Sylfaen" w:cs="Sylfaen"/>
                <w:sz w:val="20"/>
                <w:szCs w:val="20"/>
              </w:rPr>
              <w:t>հշ</w:t>
            </w:r>
            <w:r w:rsidRPr="00A340ED">
              <w:rPr>
                <w:rFonts w:ascii="Arial Armenian" w:hAnsi="Arial Armenian" w:cs="Arial"/>
                <w:sz w:val="20"/>
                <w:szCs w:val="20"/>
              </w:rPr>
              <w:t>.N)</w:t>
            </w:r>
            <w:r w:rsidR="00991798" w:rsidRPr="00A340ED">
              <w:rPr>
                <w:rFonts w:ascii="Arial Armenian" w:hAnsi="Arial Armenian" w:cs="Arial"/>
                <w:sz w:val="20"/>
                <w:szCs w:val="20"/>
              </w:rPr>
              <w:t xml:space="preserve"> </w:t>
            </w:r>
            <w:r w:rsidR="00991798" w:rsidRPr="00A340ED">
              <w:t xml:space="preserve"> 900428000179 </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hy-AM"/>
              </w:rPr>
              <w:t>4</w:t>
            </w:r>
            <w:r w:rsidRPr="00A340ED">
              <w:rPr>
                <w:rFonts w:ascii="Arial Armenian" w:hAnsi="Arial Armenian" w:cs="Sylfaen"/>
                <w:sz w:val="20"/>
                <w:szCs w:val="20"/>
              </w:rPr>
              <w:t>.</w:t>
            </w:r>
            <w:r w:rsidRPr="00A340ED">
              <w:rPr>
                <w:rFonts w:ascii="Sylfaen" w:hAnsi="Sylfaen" w:cs="Sylfaen"/>
                <w:sz w:val="20"/>
                <w:szCs w:val="20"/>
              </w:rPr>
              <w:t>Գումարը</w:t>
            </w:r>
            <w:r w:rsidRPr="00A340ED">
              <w:rPr>
                <w:rFonts w:ascii="Arial Armenian" w:hAnsi="Arial Armenian" w:cs="Arial"/>
                <w:sz w:val="20"/>
                <w:szCs w:val="20"/>
              </w:rPr>
              <w:t xml:space="preserve"> </w:t>
            </w:r>
            <w:r w:rsidRPr="00A340ED">
              <w:rPr>
                <w:rFonts w:ascii="Arial Armenian" w:hAnsi="Arial Armenian" w:cs="Arial"/>
                <w:sz w:val="20"/>
                <w:szCs w:val="20"/>
                <w:lang w:val="ru-RU"/>
              </w:rPr>
              <w:t>(</w:t>
            </w:r>
            <w:r w:rsidRPr="00A340ED">
              <w:rPr>
                <w:rFonts w:ascii="Sylfaen" w:hAnsi="Sylfaen" w:cs="Sylfaen"/>
                <w:sz w:val="20"/>
                <w:szCs w:val="20"/>
              </w:rPr>
              <w:t>թվերով</w:t>
            </w:r>
            <w:r w:rsidRPr="00A340ED">
              <w:rPr>
                <w:rFonts w:ascii="Arial Armenian" w:hAnsi="Arial Armenian" w:cs="Arial"/>
                <w:sz w:val="20"/>
                <w:szCs w:val="20"/>
              </w:rPr>
              <w:t xml:space="preserve"> </w:t>
            </w:r>
            <w:r w:rsidRPr="00A340ED">
              <w:rPr>
                <w:rFonts w:ascii="Sylfaen" w:hAnsi="Sylfaen" w:cs="Sylfaen"/>
                <w:sz w:val="20"/>
                <w:szCs w:val="20"/>
              </w:rPr>
              <w:t>և</w:t>
            </w:r>
            <w:r w:rsidRPr="00A340ED">
              <w:rPr>
                <w:rFonts w:ascii="Arial Armenian" w:hAnsi="Arial Armenian" w:cs="Arial"/>
                <w:sz w:val="20"/>
                <w:szCs w:val="20"/>
              </w:rPr>
              <w:t xml:space="preserve"> </w:t>
            </w:r>
            <w:r w:rsidRPr="00A340ED">
              <w:rPr>
                <w:rFonts w:ascii="Sylfaen" w:hAnsi="Sylfaen" w:cs="Sylfaen"/>
                <w:sz w:val="20"/>
                <w:szCs w:val="20"/>
              </w:rPr>
              <w:t>բառերով</w:t>
            </w:r>
            <w:r w:rsidRPr="00A340ED">
              <w:rPr>
                <w:rFonts w:ascii="Arial Armenian" w:hAnsi="Arial Armenian" w:cs="Sylfaen"/>
                <w:sz w:val="20"/>
                <w:szCs w:val="20"/>
                <w:lang w:val="ru-RU"/>
              </w:rPr>
              <w:t>)</w:t>
            </w:r>
            <w:r w:rsidRPr="00A340ED">
              <w:rPr>
                <w:rFonts w:ascii="Arial Armenian" w:hAnsi="Arial Armenian" w:cs="Arial"/>
                <w:sz w:val="20"/>
                <w:szCs w:val="20"/>
              </w:rPr>
              <w:t>`</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15. </w:t>
            </w:r>
            <w:r w:rsidRPr="00A340ED">
              <w:rPr>
                <w:rFonts w:ascii="Sylfaen" w:hAnsi="Sylfaen" w:cs="Sylfaen"/>
                <w:sz w:val="20"/>
                <w:szCs w:val="20"/>
                <w:lang w:val="hy-AM"/>
              </w:rPr>
              <w:t>Ակցեպտավորված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գումարը՝</w:t>
            </w:r>
            <w:r w:rsidRPr="00A340ED">
              <w:rPr>
                <w:rFonts w:ascii="Arial Armenian" w:hAnsi="Arial Armenian" w:cs="Sylfaen"/>
                <w:sz w:val="20"/>
                <w:szCs w:val="20"/>
                <w:lang w:val="hy-AM"/>
              </w:rPr>
              <w:t xml:space="preserve"> </w:t>
            </w:r>
            <w:r w:rsidRPr="00A340ED">
              <w:rPr>
                <w:rFonts w:ascii="Arial Armenian" w:hAnsi="Arial Armenian" w:cs="Sylfaen"/>
                <w:sz w:val="20"/>
                <w:szCs w:val="20"/>
              </w:rPr>
              <w:t xml:space="preserve"> (</w:t>
            </w:r>
            <w:r w:rsidRPr="00A340ED">
              <w:rPr>
                <w:rFonts w:ascii="Sylfaen" w:hAnsi="Sylfaen" w:cs="Sylfaen"/>
                <w:sz w:val="20"/>
                <w:szCs w:val="20"/>
              </w:rPr>
              <w:t>թվերով</w:t>
            </w:r>
            <w:r w:rsidRPr="00A340ED">
              <w:rPr>
                <w:rFonts w:ascii="Arial Armenian" w:hAnsi="Arial Armenian" w:cs="Arial"/>
                <w:sz w:val="20"/>
                <w:szCs w:val="20"/>
              </w:rPr>
              <w:t xml:space="preserve"> </w:t>
            </w:r>
            <w:r w:rsidRPr="00A340ED">
              <w:rPr>
                <w:rFonts w:ascii="Sylfaen" w:hAnsi="Sylfaen" w:cs="Sylfaen"/>
                <w:sz w:val="20"/>
                <w:szCs w:val="20"/>
              </w:rPr>
              <w:t>և</w:t>
            </w:r>
            <w:r w:rsidRPr="00A340ED">
              <w:rPr>
                <w:rFonts w:ascii="Arial Armenian" w:hAnsi="Arial Armenian" w:cs="Arial"/>
                <w:sz w:val="20"/>
                <w:szCs w:val="20"/>
              </w:rPr>
              <w:t xml:space="preserve"> </w:t>
            </w:r>
            <w:r w:rsidRPr="00A340ED">
              <w:rPr>
                <w:rFonts w:ascii="Sylfaen" w:hAnsi="Sylfaen" w:cs="Sylfaen"/>
                <w:sz w:val="20"/>
                <w:szCs w:val="20"/>
              </w:rPr>
              <w:t>բառերով</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Arial Armenian" w:hAnsi="Arial Armenian" w:cs="Sylfaen"/>
                <w:sz w:val="20"/>
                <w:szCs w:val="20"/>
              </w:rPr>
              <w:t>(</w:t>
            </w:r>
            <w:r w:rsidRPr="00A340ED">
              <w:rPr>
                <w:rFonts w:ascii="Sylfaen" w:hAnsi="Sylfaen" w:cs="Sylfaen"/>
                <w:sz w:val="20"/>
                <w:szCs w:val="20"/>
                <w:lang w:val="hy-AM"/>
              </w:rPr>
              <w:t>նախատեսված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մասնակի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ակցեպտի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որը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կիրառվում</w:t>
            </w:r>
            <w:r w:rsidRPr="00A340ED">
              <w:rPr>
                <w:rFonts w:ascii="Arial Armenian" w:hAnsi="Arial Armenian" w:cs="Sylfaen"/>
                <w:sz w:val="20"/>
                <w:szCs w:val="20"/>
              </w:rPr>
              <w:t>)</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ru-RU"/>
              </w:rPr>
              <w:t>6</w:t>
            </w:r>
            <w:r w:rsidRPr="00A340ED">
              <w:rPr>
                <w:rFonts w:ascii="Arial Armenian" w:hAnsi="Arial Armenian" w:cs="Sylfaen"/>
                <w:sz w:val="20"/>
                <w:szCs w:val="20"/>
              </w:rPr>
              <w:t>.</w:t>
            </w:r>
            <w:r w:rsidRPr="00A340ED">
              <w:rPr>
                <w:rFonts w:ascii="Sylfaen" w:hAnsi="Sylfaen" w:cs="Sylfaen"/>
                <w:sz w:val="20"/>
                <w:szCs w:val="20"/>
              </w:rPr>
              <w:t>Արժույթը</w:t>
            </w:r>
            <w:r w:rsidRPr="00A340ED">
              <w:rPr>
                <w:rFonts w:ascii="Arial Armenian" w:hAnsi="Arial Armenian" w:cs="Arial"/>
                <w:sz w:val="20"/>
                <w:szCs w:val="20"/>
              </w:rPr>
              <w:t xml:space="preserve"> (</w:t>
            </w:r>
            <w:r w:rsidRPr="00A340ED">
              <w:rPr>
                <w:rFonts w:ascii="Sylfaen" w:hAnsi="Sylfaen" w:cs="Sylfaen"/>
                <w:sz w:val="20"/>
                <w:szCs w:val="20"/>
              </w:rPr>
              <w:t>բառերով</w:t>
            </w:r>
            <w:r w:rsidRPr="00A340ED">
              <w:rPr>
                <w:rFonts w:ascii="Arial Armenian" w:hAnsi="Arial Armenian" w:cs="Arial"/>
                <w:sz w:val="20"/>
                <w:szCs w:val="20"/>
              </w:rPr>
              <w:t xml:space="preserve"> </w:t>
            </w:r>
            <w:r w:rsidRPr="00A340ED">
              <w:rPr>
                <w:rFonts w:ascii="Sylfaen" w:hAnsi="Sylfaen" w:cs="Sylfaen"/>
                <w:sz w:val="20"/>
                <w:szCs w:val="20"/>
              </w:rPr>
              <w:t>և</w:t>
            </w:r>
            <w:r w:rsidRPr="00A340ED">
              <w:rPr>
                <w:rFonts w:ascii="Arial Armenian" w:hAnsi="Arial Armenian" w:cs="Arial"/>
                <w:sz w:val="20"/>
                <w:szCs w:val="20"/>
              </w:rPr>
              <w:t xml:space="preserve"> </w:t>
            </w:r>
            <w:r w:rsidRPr="00A340ED">
              <w:rPr>
                <w:rFonts w:ascii="Sylfaen" w:hAnsi="Sylfaen" w:cs="Sylfaen"/>
                <w:sz w:val="20"/>
                <w:szCs w:val="20"/>
              </w:rPr>
              <w:t>կոդով</w:t>
            </w:r>
            <w:r w:rsidRPr="00A340ED">
              <w:rPr>
                <w:rFonts w:ascii="Arial Armenian" w:hAnsi="Arial Armenian" w:cs="Arial"/>
                <w:sz w:val="20"/>
                <w:szCs w:val="20"/>
              </w:rPr>
              <w:t>)`</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lang w:val="hy-AM"/>
              </w:rPr>
            </w:pPr>
            <w:r w:rsidRPr="00A340ED">
              <w:rPr>
                <w:rFonts w:ascii="Arial Armenian" w:hAnsi="Arial Armenian" w:cs="Sylfaen"/>
                <w:sz w:val="20"/>
                <w:szCs w:val="20"/>
              </w:rPr>
              <w:t>1</w:t>
            </w:r>
            <w:r w:rsidRPr="00A340ED">
              <w:rPr>
                <w:rFonts w:ascii="Arial Armenian" w:hAnsi="Arial Armenian" w:cs="Sylfaen"/>
                <w:sz w:val="20"/>
                <w:szCs w:val="20"/>
                <w:lang w:val="hy-AM"/>
              </w:rPr>
              <w:t>7</w:t>
            </w:r>
            <w:r w:rsidRPr="00A340ED">
              <w:rPr>
                <w:rFonts w:ascii="Arial Armenian" w:hAnsi="Arial Armenian" w:cs="Sylfaen"/>
                <w:sz w:val="20"/>
                <w:szCs w:val="20"/>
              </w:rPr>
              <w:t>.</w:t>
            </w:r>
            <w:r w:rsidRPr="00A340ED">
              <w:rPr>
                <w:rFonts w:ascii="Sylfaen" w:hAnsi="Sylfaen" w:cs="Sylfaen"/>
                <w:sz w:val="20"/>
                <w:szCs w:val="20"/>
              </w:rPr>
              <w:t>Գործարքի</w:t>
            </w:r>
            <w:r w:rsidRPr="00A340ED">
              <w:rPr>
                <w:rFonts w:ascii="Arial Armenian" w:hAnsi="Arial Armenian" w:cs="Arial"/>
                <w:sz w:val="20"/>
                <w:szCs w:val="20"/>
              </w:rPr>
              <w:t xml:space="preserve"> (</w:t>
            </w:r>
            <w:r w:rsidRPr="00A340ED">
              <w:rPr>
                <w:rFonts w:ascii="Sylfaen" w:hAnsi="Sylfaen" w:cs="Sylfaen"/>
                <w:sz w:val="20"/>
                <w:szCs w:val="20"/>
              </w:rPr>
              <w:t>վճարման</w:t>
            </w:r>
            <w:r w:rsidRPr="00A340ED">
              <w:rPr>
                <w:rFonts w:ascii="Arial Armenian" w:hAnsi="Arial Armenian" w:cs="Arial"/>
                <w:sz w:val="20"/>
                <w:szCs w:val="20"/>
              </w:rPr>
              <w:t xml:space="preserve">) </w:t>
            </w:r>
            <w:r w:rsidRPr="00A340ED">
              <w:rPr>
                <w:rFonts w:ascii="Sylfaen" w:hAnsi="Sylfaen" w:cs="Sylfaen"/>
                <w:sz w:val="20"/>
                <w:szCs w:val="20"/>
              </w:rPr>
              <w:t>նպատակը</w:t>
            </w:r>
            <w:r w:rsidRPr="00A340ED">
              <w:rPr>
                <w:rFonts w:ascii="Arial Armenian" w:hAnsi="Arial Armenian" w:cs="Arial"/>
                <w:sz w:val="20"/>
                <w:szCs w:val="20"/>
              </w:rPr>
              <w:t>`</w:t>
            </w:r>
            <w:r w:rsidRPr="00A340ED">
              <w:rPr>
                <w:rFonts w:ascii="Arial Armenian" w:hAnsi="Arial Armenian" w:cs="Arial"/>
                <w:sz w:val="20"/>
                <w:szCs w:val="20"/>
                <w:lang w:val="hy-AM"/>
              </w:rPr>
              <w:t xml:space="preserve">  </w:t>
            </w:r>
            <w:r w:rsidRPr="00A340ED">
              <w:rPr>
                <w:rFonts w:ascii="Arial Armenian" w:hAnsi="Arial Armenian" w:cs="Sylfaen"/>
                <w:bCs/>
                <w:i/>
                <w:sz w:val="20"/>
                <w:szCs w:val="20"/>
              </w:rPr>
              <w:t>(</w:t>
            </w:r>
            <w:r w:rsidRPr="00A340ED">
              <w:rPr>
                <w:rFonts w:ascii="Sylfaen" w:hAnsi="Sylfaen" w:cs="Sylfaen"/>
                <w:bCs/>
                <w:i/>
                <w:sz w:val="20"/>
                <w:szCs w:val="20"/>
              </w:rPr>
              <w:t>որակավորման</w:t>
            </w:r>
            <w:r w:rsidRPr="00A340ED">
              <w:rPr>
                <w:rFonts w:ascii="Arial Armenian" w:hAnsi="Arial Armenian" w:cs="Sylfaen"/>
                <w:bCs/>
                <w:i/>
                <w:sz w:val="20"/>
                <w:szCs w:val="20"/>
              </w:rPr>
              <w:t xml:space="preserve"> </w:t>
            </w:r>
            <w:r w:rsidRPr="00A340ED">
              <w:rPr>
                <w:rFonts w:ascii="Sylfaen" w:hAnsi="Sylfaen" w:cs="Sylfaen"/>
                <w:bCs/>
                <w:i/>
                <w:sz w:val="20"/>
                <w:szCs w:val="20"/>
              </w:rPr>
              <w:t>ապահովմ</w:t>
            </w:r>
            <w:r w:rsidRPr="00A340ED">
              <w:rPr>
                <w:rFonts w:ascii="Sylfaen" w:hAnsi="Sylfaen" w:cs="Sylfaen"/>
                <w:bCs/>
                <w:i/>
                <w:sz w:val="20"/>
                <w:szCs w:val="20"/>
                <w:lang w:val="hy-AM"/>
              </w:rPr>
              <w:t>ան</w:t>
            </w:r>
            <w:r w:rsidRPr="00A340ED">
              <w:rPr>
                <w:rFonts w:ascii="Arial Armenian" w:hAnsi="Arial Armenian" w:cs="Sylfaen"/>
                <w:bCs/>
                <w:i/>
                <w:sz w:val="20"/>
                <w:szCs w:val="20"/>
                <w:lang w:val="hy-AM"/>
              </w:rPr>
              <w:t xml:space="preserve"> </w:t>
            </w:r>
            <w:r w:rsidRPr="00A340ED">
              <w:rPr>
                <w:rFonts w:ascii="Sylfaen" w:hAnsi="Sylfaen" w:cs="Sylfaen"/>
                <w:bCs/>
                <w:i/>
                <w:sz w:val="20"/>
                <w:szCs w:val="20"/>
                <w:lang w:val="hy-AM"/>
              </w:rPr>
              <w:t>համար</w:t>
            </w:r>
            <w:r w:rsidRPr="00A340ED">
              <w:rPr>
                <w:rFonts w:ascii="Arial Armenian" w:hAnsi="Arial Armenian" w:cs="Sylfaen"/>
                <w:bCs/>
                <w:i/>
                <w:sz w:val="20"/>
                <w:szCs w:val="20"/>
              </w:rPr>
              <w:t>)</w:t>
            </w:r>
          </w:p>
        </w:tc>
      </w:tr>
      <w:tr w:rsidR="00CE7D06" w:rsidRPr="00A340ED" w:rsidTr="004B1466">
        <w:trPr>
          <w:trHeight w:val="424"/>
        </w:trPr>
        <w:tc>
          <w:tcPr>
            <w:tcW w:w="10980" w:type="dxa"/>
            <w:gridSpan w:val="2"/>
            <w:tcBorders>
              <w:top w:val="single" w:sz="4" w:space="0" w:color="auto"/>
              <w:left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hy-AM"/>
              </w:rPr>
              <w:t>8</w:t>
            </w:r>
            <w:r w:rsidRPr="00A340ED">
              <w:rPr>
                <w:rFonts w:ascii="Arial Armenian" w:hAnsi="Arial Armenian" w:cs="Sylfaen"/>
                <w:sz w:val="20"/>
                <w:szCs w:val="20"/>
              </w:rPr>
              <w:t xml:space="preserve">. </w:t>
            </w: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հիմքերը՝</w:t>
            </w:r>
            <w:r w:rsidRPr="00A340ED">
              <w:rPr>
                <w:rFonts w:ascii="Arial Armenian" w:hAnsi="Arial Armenian" w:cs="Sylfaen"/>
                <w:sz w:val="20"/>
                <w:szCs w:val="20"/>
                <w:lang w:val="hy-AM"/>
              </w:rPr>
              <w:t xml:space="preserve"> </w:t>
            </w:r>
            <w:r w:rsidRPr="00A340ED">
              <w:rPr>
                <w:rFonts w:ascii="Arial Armenian" w:hAnsi="Arial Armenian" w:cs="Sylfaen"/>
                <w:sz w:val="20"/>
                <w:szCs w:val="20"/>
              </w:rPr>
              <w:t>(</w:t>
            </w:r>
            <w:r w:rsidRPr="00A340ED">
              <w:rPr>
                <w:rFonts w:ascii="Sylfaen" w:hAnsi="Sylfaen" w:cs="Sylfaen"/>
                <w:sz w:val="20"/>
                <w:szCs w:val="20"/>
                <w:lang w:val="hy-AM"/>
              </w:rPr>
              <w:t>Փաստաթղթերի</w:t>
            </w:r>
            <w:r w:rsidRPr="00A340ED">
              <w:rPr>
                <w:rFonts w:ascii="Arial Armenian" w:hAnsi="Arial Armenian" w:cs="Arial"/>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Arial"/>
                <w:sz w:val="20"/>
                <w:szCs w:val="20"/>
              </w:rPr>
              <w:t>,</w:t>
            </w:r>
            <w:r w:rsidRPr="00A340ED">
              <w:rPr>
                <w:rFonts w:ascii="Arial Armenian" w:hAnsi="Arial Armenian" w:cs="Arial"/>
                <w:sz w:val="20"/>
                <w:szCs w:val="20"/>
                <w:lang w:val="hy-AM"/>
              </w:rPr>
              <w:t xml:space="preserve"> </w:t>
            </w:r>
            <w:r w:rsidRPr="00A340ED">
              <w:rPr>
                <w:rFonts w:ascii="Sylfaen" w:hAnsi="Sylfaen" w:cs="Sylfaen"/>
                <w:sz w:val="20"/>
                <w:szCs w:val="20"/>
                <w:lang w:val="hy-AM"/>
              </w:rPr>
              <w:t>այդ</w:t>
            </w:r>
            <w:r w:rsidRPr="00A340ED">
              <w:rPr>
                <w:rFonts w:ascii="Arial Armenian" w:hAnsi="Arial Armenian" w:cs="Arial"/>
                <w:sz w:val="20"/>
                <w:szCs w:val="20"/>
                <w:lang w:val="hy-AM"/>
              </w:rPr>
              <w:t xml:space="preserve"> </w:t>
            </w:r>
            <w:r w:rsidRPr="00A340ED">
              <w:rPr>
                <w:rFonts w:ascii="Sylfaen" w:hAnsi="Sylfaen" w:cs="Sylfaen"/>
                <w:sz w:val="20"/>
                <w:szCs w:val="20"/>
                <w:lang w:val="hy-AM"/>
              </w:rPr>
              <w:t>թվում՝</w:t>
            </w:r>
            <w:r w:rsidRPr="00A340ED">
              <w:rPr>
                <w:rFonts w:ascii="Arial Armenian" w:hAnsi="Arial Armenian" w:cs="Arial"/>
                <w:sz w:val="20"/>
                <w:szCs w:val="20"/>
                <w:lang w:val="hy-AM"/>
              </w:rPr>
              <w:t xml:space="preserve"> </w:t>
            </w:r>
            <w:r w:rsidRPr="00A340ED">
              <w:rPr>
                <w:rFonts w:ascii="Sylfaen" w:hAnsi="Sylfaen" w:cs="Sylfaen"/>
                <w:sz w:val="20"/>
                <w:szCs w:val="20"/>
                <w:lang w:val="hy-AM"/>
              </w:rPr>
              <w:t>տուժանքի</w:t>
            </w:r>
            <w:r w:rsidRPr="00A340ED">
              <w:rPr>
                <w:rFonts w:ascii="Arial Armenian" w:hAnsi="Arial Armenian" w:cs="Arial"/>
                <w:sz w:val="20"/>
                <w:szCs w:val="20"/>
                <w:lang w:val="hy-AM"/>
              </w:rPr>
              <w:t xml:space="preserve"> </w:t>
            </w:r>
            <w:r w:rsidRPr="00A340ED">
              <w:rPr>
                <w:rFonts w:ascii="Sylfaen" w:hAnsi="Sylfaen" w:cs="Sylfaen"/>
                <w:sz w:val="20"/>
                <w:szCs w:val="20"/>
                <w:lang w:val="hy-AM"/>
              </w:rPr>
              <w:t>մասին</w:t>
            </w:r>
            <w:r w:rsidRPr="00A340ED">
              <w:rPr>
                <w:rFonts w:ascii="Arial Armenian" w:hAnsi="Arial Armenian" w:cs="Arial"/>
                <w:sz w:val="20"/>
                <w:szCs w:val="20"/>
                <w:lang w:val="hy-AM"/>
              </w:rPr>
              <w:t xml:space="preserve"> </w:t>
            </w:r>
            <w:r w:rsidRPr="00A340ED">
              <w:rPr>
                <w:rFonts w:ascii="Sylfaen" w:hAnsi="Sylfaen" w:cs="Sylfaen"/>
                <w:sz w:val="20"/>
                <w:szCs w:val="20"/>
                <w:lang w:val="hy-AM"/>
              </w:rPr>
              <w:t>համաձայնագիրը</w:t>
            </w:r>
            <w:r w:rsidRPr="00A340ED">
              <w:rPr>
                <w:rFonts w:ascii="Arial Armenian" w:hAnsi="Arial Armenian" w:cs="Arial"/>
                <w:sz w:val="20"/>
                <w:szCs w:val="20"/>
                <w:lang w:val="hy-AM"/>
              </w:rPr>
              <w:t xml:space="preserve">, </w:t>
            </w:r>
            <w:r w:rsidRPr="00A340ED">
              <w:rPr>
                <w:rFonts w:ascii="Sylfaen" w:hAnsi="Sylfaen" w:cs="Sylfaen"/>
                <w:sz w:val="20"/>
                <w:szCs w:val="20"/>
                <w:lang w:val="hy-AM"/>
              </w:rPr>
              <w:t>դրանց</w:t>
            </w:r>
            <w:r w:rsidRPr="00A340ED">
              <w:rPr>
                <w:rFonts w:ascii="Arial Armenian" w:hAnsi="Arial Armenian" w:cs="Arial"/>
                <w:sz w:val="20"/>
                <w:szCs w:val="20"/>
                <w:lang w:val="hy-AM"/>
              </w:rPr>
              <w:t xml:space="preserve"> </w:t>
            </w:r>
            <w:r w:rsidRPr="00A340ED">
              <w:rPr>
                <w:rFonts w:ascii="Sylfaen" w:hAnsi="Sylfaen" w:cs="Sylfaen"/>
                <w:sz w:val="20"/>
                <w:szCs w:val="20"/>
                <w:lang w:val="hy-AM"/>
              </w:rPr>
              <w:t>համարները</w:t>
            </w:r>
            <w:r w:rsidRPr="00A340ED">
              <w:rPr>
                <w:rFonts w:ascii="Arial Armenian" w:hAnsi="Arial Armenian" w:cs="Arial"/>
                <w:sz w:val="20"/>
                <w:szCs w:val="20"/>
                <w:lang w:val="hy-AM"/>
              </w:rPr>
              <w:t>,</w:t>
            </w:r>
            <w:r w:rsidRPr="00A340ED">
              <w:rPr>
                <w:rFonts w:ascii="Arial Armenian" w:hAnsi="Arial Armenian" w:cs="Arial"/>
                <w:sz w:val="20"/>
                <w:szCs w:val="20"/>
              </w:rPr>
              <w:t xml:space="preserve"> </w:t>
            </w:r>
            <w:r w:rsidRPr="00A340ED">
              <w:rPr>
                <w:rFonts w:ascii="Sylfaen" w:hAnsi="Sylfaen" w:cs="Sylfaen"/>
                <w:sz w:val="20"/>
                <w:szCs w:val="20"/>
                <w:lang w:val="hy-AM"/>
              </w:rPr>
              <w:t>պ</w:t>
            </w:r>
            <w:r w:rsidRPr="00A340ED">
              <w:rPr>
                <w:rFonts w:ascii="Sylfaen" w:hAnsi="Sylfaen" w:cs="Sylfaen"/>
                <w:sz w:val="20"/>
                <w:szCs w:val="20"/>
              </w:rPr>
              <w:t>այմանագրի</w:t>
            </w:r>
            <w:r w:rsidRPr="00A340ED">
              <w:rPr>
                <w:rFonts w:ascii="Arial Armenian" w:hAnsi="Arial Armenian" w:cs="Sylfaen"/>
                <w:sz w:val="20"/>
                <w:szCs w:val="20"/>
              </w:rPr>
              <w:t xml:space="preserve"> </w:t>
            </w:r>
            <w:r w:rsidRPr="00A340ED">
              <w:rPr>
                <w:rFonts w:ascii="Arial Armenian" w:hAnsi="Arial Armenian" w:cs="Arial"/>
                <w:sz w:val="20"/>
                <w:szCs w:val="20"/>
              </w:rPr>
              <w:t xml:space="preserve"> </w:t>
            </w:r>
            <w:r w:rsidRPr="00A340ED">
              <w:rPr>
                <w:rFonts w:ascii="Sylfaen" w:hAnsi="Sylfaen" w:cs="Sylfaen"/>
                <w:sz w:val="20"/>
                <w:szCs w:val="20"/>
              </w:rPr>
              <w:t>ծածկագիրը</w:t>
            </w:r>
            <w:r w:rsidRPr="00A340ED">
              <w:rPr>
                <w:rFonts w:ascii="Arial Armenian" w:hAnsi="Arial Armenian" w:cs="Arial"/>
                <w:sz w:val="20"/>
                <w:szCs w:val="20"/>
                <w:lang w:val="hy-AM"/>
              </w:rPr>
              <w:t xml:space="preserve"> </w:t>
            </w:r>
            <w:r w:rsidRPr="00A340ED">
              <w:rPr>
                <w:rFonts w:ascii="Sylfaen" w:hAnsi="Sylfaen" w:cs="Sylfaen"/>
                <w:sz w:val="20"/>
                <w:szCs w:val="20"/>
                <w:lang w:val="hy-AM"/>
              </w:rPr>
              <w:t>որի</w:t>
            </w:r>
            <w:r w:rsidRPr="00A340ED">
              <w:rPr>
                <w:rFonts w:ascii="Arial Armenian" w:hAnsi="Arial Armenian" w:cs="Arial"/>
                <w:sz w:val="20"/>
                <w:szCs w:val="20"/>
                <w:lang w:val="hy-AM"/>
              </w:rPr>
              <w:t xml:space="preserve"> </w:t>
            </w:r>
            <w:r w:rsidRPr="00A340ED">
              <w:rPr>
                <w:rFonts w:ascii="Sylfaen" w:hAnsi="Sylfaen" w:cs="Sylfaen"/>
                <w:sz w:val="20"/>
                <w:szCs w:val="20"/>
                <w:lang w:val="hy-AM"/>
              </w:rPr>
              <w:t>հիման</w:t>
            </w:r>
            <w:r w:rsidRPr="00A340ED">
              <w:rPr>
                <w:rFonts w:ascii="Arial Armenian" w:hAnsi="Arial Armenian" w:cs="Arial"/>
                <w:sz w:val="20"/>
                <w:szCs w:val="20"/>
                <w:lang w:val="hy-AM"/>
              </w:rPr>
              <w:t xml:space="preserve"> </w:t>
            </w:r>
            <w:r w:rsidRPr="00A340ED">
              <w:rPr>
                <w:rFonts w:ascii="Sylfaen" w:hAnsi="Sylfaen" w:cs="Sylfaen"/>
                <w:sz w:val="20"/>
                <w:szCs w:val="20"/>
                <w:lang w:val="hy-AM"/>
              </w:rPr>
              <w:t>վրա</w:t>
            </w:r>
            <w:r w:rsidRPr="00A340ED">
              <w:rPr>
                <w:rFonts w:ascii="Arial Armenian" w:hAnsi="Arial Armenian" w:cs="Arial"/>
                <w:sz w:val="20"/>
                <w:szCs w:val="20"/>
                <w:lang w:val="hy-AM"/>
              </w:rPr>
              <w:t xml:space="preserve"> </w:t>
            </w:r>
            <w:r w:rsidRPr="00A340ED">
              <w:rPr>
                <w:rFonts w:ascii="Sylfaen" w:hAnsi="Sylfaen" w:cs="Sylfaen"/>
                <w:sz w:val="20"/>
                <w:szCs w:val="20"/>
                <w:lang w:val="hy-AM"/>
              </w:rPr>
              <w:t>կատարվում</w:t>
            </w:r>
            <w:r w:rsidRPr="00A340ED">
              <w:rPr>
                <w:rFonts w:ascii="Arial Armenian" w:hAnsi="Arial Armenian" w:cs="Arial"/>
                <w:sz w:val="20"/>
                <w:szCs w:val="20"/>
                <w:lang w:val="hy-AM"/>
              </w:rPr>
              <w:t xml:space="preserve"> </w:t>
            </w:r>
            <w:r w:rsidRPr="00A340ED">
              <w:rPr>
                <w:rFonts w:ascii="Sylfaen" w:hAnsi="Sylfaen" w:cs="Sylfaen"/>
                <w:sz w:val="20"/>
                <w:szCs w:val="20"/>
                <w:lang w:val="hy-AM"/>
              </w:rPr>
              <w:t>է</w:t>
            </w:r>
            <w:r w:rsidRPr="00A340ED">
              <w:rPr>
                <w:rFonts w:ascii="Arial Armenian" w:hAnsi="Arial Armenian" w:cs="Arial"/>
                <w:sz w:val="20"/>
                <w:szCs w:val="20"/>
                <w:lang w:val="hy-AM"/>
              </w:rPr>
              <w:t xml:space="preserve">  </w:t>
            </w:r>
            <w:r w:rsidRPr="00A340ED">
              <w:rPr>
                <w:rFonts w:ascii="Sylfaen" w:hAnsi="Sylfaen" w:cs="Sylfaen"/>
                <w:sz w:val="20"/>
                <w:szCs w:val="20"/>
                <w:lang w:val="hy-AM"/>
              </w:rPr>
              <w:t>գանձումը</w:t>
            </w:r>
            <w:r w:rsidRPr="00A340ED">
              <w:rPr>
                <w:rFonts w:ascii="Arial Armenian" w:hAnsi="Arial Armenian" w:cs="Arial"/>
                <w:sz w:val="20"/>
                <w:szCs w:val="20"/>
              </w:rPr>
              <w:t>)</w:t>
            </w:r>
            <w:r w:rsidRPr="00A340ED">
              <w:rPr>
                <w:rFonts w:ascii="Arial Armenian" w:hAnsi="Arial Armenian" w:cs="Sylfaen"/>
                <w:sz w:val="20"/>
                <w:szCs w:val="20"/>
              </w:rPr>
              <w:t>`</w:t>
            </w:r>
          </w:p>
          <w:p w:rsidR="00CE7D06" w:rsidRPr="00A340ED" w:rsidRDefault="00CE7D06" w:rsidP="004B1466">
            <w:pPr>
              <w:rPr>
                <w:rFonts w:ascii="Arial Armenian" w:hAnsi="Arial Armenian" w:cs="Arial"/>
                <w:sz w:val="20"/>
                <w:szCs w:val="20"/>
              </w:rPr>
            </w:pPr>
          </w:p>
        </w:tc>
      </w:tr>
      <w:tr w:rsidR="00CE7D06" w:rsidRPr="00A340ED" w:rsidTr="004B1466">
        <w:trPr>
          <w:trHeight w:val="704"/>
        </w:trPr>
        <w:tc>
          <w:tcPr>
            <w:tcW w:w="10980" w:type="dxa"/>
            <w:gridSpan w:val="2"/>
            <w:tcBorders>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lang w:val="hy-AM"/>
              </w:rPr>
            </w:pPr>
          </w:p>
        </w:tc>
      </w:tr>
      <w:tr w:rsidR="00CE7D06" w:rsidRPr="00A340ED" w:rsidTr="004B146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lang w:val="hy-AM"/>
              </w:rPr>
            </w:pPr>
            <w:r w:rsidRPr="00A340ED">
              <w:rPr>
                <w:rFonts w:ascii="Arial Armenian" w:hAnsi="Arial Armenian" w:cs="Sylfaen"/>
                <w:sz w:val="20"/>
                <w:szCs w:val="20"/>
                <w:lang w:val="hy-AM"/>
              </w:rPr>
              <w:t xml:space="preserve">19. </w:t>
            </w: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պայմանները՝</w:t>
            </w:r>
            <w:r w:rsidRPr="00A340ED">
              <w:rPr>
                <w:rFonts w:ascii="Arial Armenian" w:hAnsi="Arial Armenian" w:cs="Sylfaen"/>
                <w:sz w:val="20"/>
                <w:szCs w:val="20"/>
                <w:lang w:val="hy-AM"/>
              </w:rPr>
              <w:t xml:space="preserve">                                &lt;</w:t>
            </w:r>
            <w:r w:rsidRPr="00A340ED">
              <w:rPr>
                <w:rFonts w:ascii="Sylfaen" w:hAnsi="Sylfaen" w:cs="Sylfaen"/>
                <w:sz w:val="20"/>
                <w:szCs w:val="20"/>
                <w:lang w:val="hy-AM"/>
              </w:rPr>
              <w:t>ակցեպտավորված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վճարում</w:t>
            </w:r>
            <w:r w:rsidRPr="00A340ED">
              <w:rPr>
                <w:rFonts w:ascii="Arial Armenian" w:hAnsi="Arial Armenian" w:cs="Sylfaen"/>
                <w:sz w:val="20"/>
                <w:szCs w:val="20"/>
                <w:lang w:val="hy-AM"/>
              </w:rPr>
              <w:t>&gt;</w:t>
            </w:r>
          </w:p>
          <w:p w:rsidR="00CE7D06" w:rsidRPr="00A340ED" w:rsidRDefault="00CE7D06" w:rsidP="004B1466">
            <w:pPr>
              <w:rPr>
                <w:rFonts w:ascii="Arial Armenian" w:hAnsi="Arial Armenian" w:cs="Sylfaen"/>
                <w:sz w:val="20"/>
                <w:szCs w:val="20"/>
                <w:lang w:val="ru-RU"/>
              </w:rPr>
            </w:pPr>
          </w:p>
        </w:tc>
      </w:tr>
      <w:tr w:rsidR="00CE7D06" w:rsidRPr="00A340ED" w:rsidTr="004B146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lang w:val="hy-AM"/>
              </w:rPr>
              <w:t xml:space="preserve">20. </w:t>
            </w:r>
            <w:r w:rsidRPr="00A340ED">
              <w:rPr>
                <w:rFonts w:ascii="Sylfaen" w:hAnsi="Sylfaen" w:cs="Sylfaen"/>
                <w:sz w:val="20"/>
                <w:szCs w:val="20"/>
                <w:lang w:val="hy-AM"/>
              </w:rPr>
              <w:t>Առդիր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էջերի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քանակը՝</w:t>
            </w:r>
            <w:r w:rsidRPr="00A340ED">
              <w:rPr>
                <w:rFonts w:ascii="Arial Armenian" w:hAnsi="Arial Armenian" w:cs="Sylfaen"/>
                <w:sz w:val="20"/>
                <w:szCs w:val="20"/>
                <w:lang w:val="hy-AM"/>
              </w:rPr>
              <w:t xml:space="preserve">    </w:t>
            </w:r>
            <w:r w:rsidRPr="00A340ED">
              <w:rPr>
                <w:rFonts w:ascii="Arial Armenian" w:hAnsi="Arial Armenian" w:cs="Arial"/>
                <w:sz w:val="20"/>
                <w:szCs w:val="20"/>
              </w:rPr>
              <w:t xml:space="preserve">--- </w:t>
            </w:r>
            <w:r w:rsidRPr="00A340ED">
              <w:rPr>
                <w:rFonts w:ascii="Arial Armenian" w:hAnsi="Arial Armenian" w:cs="Arial"/>
                <w:sz w:val="20"/>
                <w:szCs w:val="20"/>
                <w:lang w:val="hy-AM"/>
              </w:rPr>
              <w:t xml:space="preserve">    </w:t>
            </w:r>
            <w:r w:rsidRPr="00A340ED">
              <w:rPr>
                <w:rFonts w:ascii="Sylfaen" w:hAnsi="Sylfaen" w:cs="Sylfaen"/>
                <w:sz w:val="20"/>
                <w:szCs w:val="20"/>
              </w:rPr>
              <w:t>էջ</w:t>
            </w:r>
          </w:p>
          <w:p w:rsidR="00CE7D06" w:rsidRPr="00A340ED" w:rsidRDefault="00CE7D06" w:rsidP="004B1466">
            <w:pPr>
              <w:rPr>
                <w:rFonts w:ascii="Arial Armenian" w:hAnsi="Arial Armenian" w:cs="Sylfaen"/>
                <w:sz w:val="20"/>
                <w:szCs w:val="20"/>
                <w:lang w:val="hy-AM"/>
              </w:rPr>
            </w:pPr>
          </w:p>
        </w:tc>
      </w:tr>
      <w:tr w:rsidR="00CE7D06" w:rsidRPr="00A340ED" w:rsidTr="004B1466">
        <w:trPr>
          <w:trHeight w:val="2194"/>
        </w:trPr>
        <w:tc>
          <w:tcPr>
            <w:tcW w:w="5616" w:type="dxa"/>
            <w:tcBorders>
              <w:top w:val="nil"/>
              <w:left w:val="single" w:sz="4" w:space="0" w:color="auto"/>
              <w:bottom w:val="single" w:sz="4" w:space="0" w:color="auto"/>
              <w:right w:val="single" w:sz="4" w:space="0" w:color="auto"/>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Courier New"/>
                <w:sz w:val="20"/>
                <w:szCs w:val="20"/>
              </w:rPr>
              <w:t> </w:t>
            </w:r>
            <w:r w:rsidRPr="00A340ED">
              <w:rPr>
                <w:rFonts w:ascii="Arial Armenian" w:hAnsi="Arial Armenian" w:cs="Arial"/>
                <w:sz w:val="20"/>
                <w:szCs w:val="20"/>
                <w:lang w:val="hy-AM"/>
              </w:rPr>
              <w:t>22</w:t>
            </w:r>
            <w:r w:rsidRPr="00A340ED">
              <w:rPr>
                <w:rFonts w:ascii="Arial Armenian" w:hAnsi="Arial Armenian" w:cs="Arial"/>
                <w:sz w:val="20"/>
                <w:szCs w:val="20"/>
              </w:rPr>
              <w:t>.</w:t>
            </w:r>
            <w:r w:rsidRPr="00A340ED">
              <w:rPr>
                <w:rFonts w:ascii="Sylfaen" w:hAnsi="Sylfaen" w:cs="Sylfaen"/>
                <w:sz w:val="20"/>
                <w:szCs w:val="20"/>
              </w:rPr>
              <w:t>ա</w:t>
            </w:r>
            <w:r w:rsidRPr="00A340ED">
              <w:rPr>
                <w:rFonts w:ascii="Arial Armenian" w:hAnsi="Arial Armenian" w:cs="Sylfaen"/>
                <w:sz w:val="20"/>
                <w:szCs w:val="20"/>
              </w:rPr>
              <w:t xml:space="preserve">. </w:t>
            </w:r>
            <w:r w:rsidRPr="00A340ED">
              <w:rPr>
                <w:rFonts w:ascii="Sylfaen" w:hAnsi="Sylfaen" w:cs="Sylfaen"/>
                <w:sz w:val="20"/>
                <w:szCs w:val="20"/>
              </w:rPr>
              <w:t>Շահառուի</w:t>
            </w:r>
            <w:r w:rsidRPr="00A340ED">
              <w:rPr>
                <w:rFonts w:ascii="Arial Armenian" w:hAnsi="Arial Armenian" w:cs="Sylfaen"/>
                <w:sz w:val="20"/>
                <w:szCs w:val="20"/>
              </w:rPr>
              <w:t xml:space="preserve"> </w:t>
            </w:r>
            <w:r w:rsidRPr="00A340ED">
              <w:rPr>
                <w:rFonts w:ascii="Sylfaen" w:hAnsi="Sylfaen" w:cs="Sylfaen"/>
                <w:sz w:val="20"/>
                <w:szCs w:val="20"/>
              </w:rPr>
              <w:t>ստորագրությունները</w:t>
            </w:r>
          </w:p>
          <w:p w:rsidR="00CE7D06" w:rsidRPr="00A340ED" w:rsidRDefault="00CE7D06" w:rsidP="004B1466">
            <w:pPr>
              <w:rPr>
                <w:rFonts w:ascii="Arial Armenian" w:hAnsi="Arial Armenian" w:cs="Sylfaen"/>
                <w:sz w:val="20"/>
                <w:szCs w:val="20"/>
              </w:rPr>
            </w:pPr>
          </w:p>
          <w:p w:rsidR="00CE7D06" w:rsidRPr="00A340ED" w:rsidRDefault="00CE7D06" w:rsidP="004B1466">
            <w:pPr>
              <w:jc w:val="right"/>
              <w:rPr>
                <w:rFonts w:ascii="Arial Armenian" w:hAnsi="Arial Armenian" w:cs="Tahoma"/>
                <w:color w:val="000000"/>
                <w:sz w:val="20"/>
                <w:szCs w:val="20"/>
              </w:rPr>
            </w:pPr>
            <w:r w:rsidRPr="00A340ED">
              <w:rPr>
                <w:rFonts w:ascii="Arial Armenian" w:hAnsi="Arial Armenian" w:cs="Tahoma"/>
                <w:color w:val="000000"/>
                <w:sz w:val="20"/>
                <w:szCs w:val="20"/>
              </w:rPr>
              <w:t>/____________________/</w:t>
            </w:r>
          </w:p>
          <w:p w:rsidR="00CE7D06" w:rsidRPr="00A340ED" w:rsidRDefault="00CE7D06" w:rsidP="004B1466">
            <w:pPr>
              <w:rPr>
                <w:rFonts w:ascii="Arial Armenian" w:hAnsi="Arial Armenian" w:cs="Tahoma"/>
                <w:color w:val="000000"/>
                <w:sz w:val="20"/>
                <w:szCs w:val="20"/>
              </w:rPr>
            </w:pPr>
          </w:p>
          <w:p w:rsidR="00CE7D06" w:rsidRPr="00A340ED" w:rsidRDefault="00CE7D06" w:rsidP="004B1466">
            <w:pPr>
              <w:rPr>
                <w:rFonts w:ascii="Arial Armenian" w:hAnsi="Arial Armenian" w:cs="Sylfaen"/>
                <w:sz w:val="20"/>
                <w:szCs w:val="20"/>
              </w:rPr>
            </w:pPr>
          </w:p>
          <w:p w:rsidR="00CE7D06" w:rsidRPr="00A340ED" w:rsidRDefault="00CE7D06" w:rsidP="004B1466">
            <w:pPr>
              <w:jc w:val="right"/>
              <w:rPr>
                <w:rFonts w:ascii="Arial Armenian" w:hAnsi="Arial Armenian" w:cs="Sylfaen"/>
                <w:sz w:val="20"/>
                <w:szCs w:val="20"/>
              </w:rPr>
            </w:pPr>
            <w:r w:rsidRPr="00A340ED">
              <w:rPr>
                <w:rFonts w:ascii="Arial Armenian" w:hAnsi="Arial Armenian" w:cs="Tahoma"/>
                <w:color w:val="000000"/>
                <w:sz w:val="20"/>
                <w:szCs w:val="20"/>
              </w:rPr>
              <w:t>/____________________/</w:t>
            </w: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lang w:val="hy-AM"/>
              </w:rPr>
              <w:t>22</w:t>
            </w:r>
            <w:r w:rsidRPr="00A340ED">
              <w:rPr>
                <w:rFonts w:ascii="Arial Armenian" w:hAnsi="Arial Armenian" w:cs="Sylfaen"/>
                <w:sz w:val="20"/>
                <w:szCs w:val="20"/>
              </w:rPr>
              <w:t>.</w:t>
            </w:r>
            <w:r w:rsidRPr="00A340ED">
              <w:rPr>
                <w:rFonts w:ascii="Sylfaen" w:hAnsi="Sylfaen" w:cs="Sylfaen"/>
                <w:sz w:val="20"/>
                <w:szCs w:val="20"/>
              </w:rPr>
              <w:t>բ</w:t>
            </w:r>
            <w:r w:rsidRPr="00A340ED">
              <w:rPr>
                <w:rFonts w:ascii="Arial Armenian" w:hAnsi="Arial Armenian" w:cs="Sylfaen"/>
                <w:sz w:val="20"/>
                <w:szCs w:val="20"/>
              </w:rPr>
              <w:t>.</w:t>
            </w: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r w:rsidRPr="00A340ED">
              <w:rPr>
                <w:rFonts w:ascii="Sylfaen" w:hAnsi="Sylfaen" w:cs="Sylfaen"/>
                <w:sz w:val="20"/>
                <w:szCs w:val="20"/>
              </w:rPr>
              <w:t>Կ</w:t>
            </w:r>
            <w:r w:rsidRPr="00A340ED">
              <w:rPr>
                <w:rFonts w:ascii="Arial Armenian" w:hAnsi="Arial Armenian" w:cs="Sylfaen"/>
                <w:sz w:val="20"/>
                <w:szCs w:val="20"/>
              </w:rPr>
              <w:t>.</w:t>
            </w:r>
            <w:r w:rsidRPr="00A340ED">
              <w:rPr>
                <w:rFonts w:ascii="Sylfaen" w:hAnsi="Sylfaen" w:cs="Sylfaen"/>
                <w:sz w:val="20"/>
                <w:szCs w:val="20"/>
              </w:rPr>
              <w:t>Տ</w:t>
            </w:r>
            <w:r w:rsidRPr="00A340ED">
              <w:rPr>
                <w:rFonts w:ascii="Arial Armenian" w:hAnsi="Arial Armenian" w:cs="Sylfaen"/>
                <w:sz w:val="20"/>
                <w:szCs w:val="20"/>
              </w:rPr>
              <w:t>.</w:t>
            </w:r>
          </w:p>
          <w:p w:rsidR="00CE7D06" w:rsidRPr="00A340ED" w:rsidRDefault="00CE7D06" w:rsidP="004B1466">
            <w:pPr>
              <w:rPr>
                <w:rFonts w:ascii="Arial Armenian" w:hAnsi="Arial Armenian" w:cs="Sylfaen"/>
                <w:sz w:val="20"/>
                <w:szCs w:val="20"/>
              </w:rPr>
            </w:pPr>
          </w:p>
        </w:tc>
        <w:tc>
          <w:tcPr>
            <w:tcW w:w="5364" w:type="dxa"/>
            <w:tcBorders>
              <w:top w:val="nil"/>
              <w:left w:val="nil"/>
              <w:bottom w:val="single" w:sz="4" w:space="0" w:color="auto"/>
              <w:right w:val="single" w:sz="4" w:space="0" w:color="auto"/>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Arial"/>
                <w:sz w:val="20"/>
                <w:szCs w:val="20"/>
                <w:lang w:val="hy-AM"/>
              </w:rPr>
              <w:t>2</w:t>
            </w:r>
            <w:r w:rsidRPr="00A340ED">
              <w:rPr>
                <w:rFonts w:ascii="Arial Armenian" w:hAnsi="Arial Armenian" w:cs="Arial"/>
                <w:sz w:val="20"/>
                <w:szCs w:val="20"/>
              </w:rPr>
              <w:t>1.</w:t>
            </w:r>
            <w:r w:rsidRPr="00A340ED">
              <w:rPr>
                <w:rFonts w:ascii="Sylfaen" w:hAnsi="Sylfaen" w:cs="Sylfaen"/>
                <w:sz w:val="20"/>
                <w:szCs w:val="20"/>
              </w:rPr>
              <w:t>ա</w:t>
            </w:r>
            <w:r w:rsidRPr="00A340ED">
              <w:rPr>
                <w:rFonts w:ascii="Arial Armenian" w:hAnsi="Arial Armenian" w:cs="Sylfaen"/>
                <w:sz w:val="20"/>
                <w:szCs w:val="20"/>
              </w:rPr>
              <w:t xml:space="preserve">. </w:t>
            </w:r>
            <w:r w:rsidRPr="00A340ED">
              <w:rPr>
                <w:rFonts w:ascii="Arial Armenian" w:hAnsi="Arial Armenian" w:cs="Courier New"/>
                <w:sz w:val="20"/>
                <w:szCs w:val="20"/>
              </w:rPr>
              <w:t> </w:t>
            </w:r>
            <w:r w:rsidRPr="00A340ED">
              <w:rPr>
                <w:rFonts w:ascii="Sylfaen" w:hAnsi="Sylfaen" w:cs="Sylfaen"/>
                <w:sz w:val="20"/>
                <w:szCs w:val="20"/>
              </w:rPr>
              <w:t>Վճարողի</w:t>
            </w:r>
            <w:r w:rsidRPr="00A340ED">
              <w:rPr>
                <w:rFonts w:ascii="Arial Armenian" w:hAnsi="Arial Armenian" w:cs="Sylfaen"/>
                <w:sz w:val="20"/>
                <w:szCs w:val="20"/>
              </w:rPr>
              <w:t xml:space="preserve"> </w:t>
            </w:r>
            <w:r w:rsidRPr="00A340ED">
              <w:rPr>
                <w:rFonts w:ascii="Sylfaen" w:hAnsi="Sylfaen" w:cs="Sylfaen"/>
                <w:sz w:val="20"/>
                <w:szCs w:val="20"/>
              </w:rPr>
              <w:t>ստորագրությունները</w:t>
            </w:r>
            <w:r w:rsidRPr="00A340ED">
              <w:rPr>
                <w:rFonts w:ascii="Arial Armenian" w:hAnsi="Arial Armenian" w:cs="Sylfaen"/>
                <w:sz w:val="20"/>
                <w:szCs w:val="20"/>
              </w:rPr>
              <w:t>`</w:t>
            </w:r>
          </w:p>
          <w:p w:rsidR="00CE7D06" w:rsidRPr="00A340ED" w:rsidRDefault="00CE7D06" w:rsidP="004B1466">
            <w:pPr>
              <w:jc w:val="right"/>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Tahoma"/>
                <w:color w:val="000000"/>
                <w:sz w:val="20"/>
                <w:szCs w:val="20"/>
              </w:rPr>
              <w:t xml:space="preserve">                                               /____________________/</w:t>
            </w:r>
          </w:p>
          <w:p w:rsidR="00CE7D06" w:rsidRPr="00A340ED" w:rsidRDefault="00CE7D06" w:rsidP="004B1466">
            <w:pPr>
              <w:jc w:val="right"/>
              <w:rPr>
                <w:rFonts w:ascii="Arial Armenian" w:hAnsi="Arial Armenian" w:cs="Tahoma"/>
                <w:color w:val="000000"/>
                <w:sz w:val="20"/>
                <w:szCs w:val="20"/>
              </w:rPr>
            </w:pPr>
          </w:p>
          <w:p w:rsidR="00CE7D06" w:rsidRPr="00A340ED" w:rsidRDefault="00CE7D06" w:rsidP="004B1466">
            <w:pPr>
              <w:jc w:val="right"/>
              <w:rPr>
                <w:rFonts w:ascii="Arial Armenian" w:hAnsi="Arial Armenian" w:cs="Tahoma"/>
                <w:color w:val="000000"/>
                <w:sz w:val="20"/>
                <w:szCs w:val="20"/>
              </w:rPr>
            </w:pPr>
          </w:p>
          <w:p w:rsidR="00CE7D06" w:rsidRPr="00A340ED" w:rsidRDefault="00CE7D06" w:rsidP="004B1466">
            <w:pPr>
              <w:jc w:val="right"/>
              <w:rPr>
                <w:rFonts w:ascii="Arial Armenian" w:hAnsi="Arial Armenian" w:cs="Sylfaen"/>
                <w:sz w:val="20"/>
                <w:szCs w:val="20"/>
              </w:rPr>
            </w:pPr>
            <w:r w:rsidRPr="00A340ED">
              <w:rPr>
                <w:rFonts w:ascii="Arial Armenian" w:hAnsi="Arial Armenian" w:cs="Tahoma"/>
                <w:color w:val="000000"/>
                <w:sz w:val="20"/>
                <w:szCs w:val="20"/>
              </w:rPr>
              <w:t>/____________________/</w:t>
            </w:r>
          </w:p>
          <w:p w:rsidR="00CE7D06" w:rsidRPr="00A340ED" w:rsidRDefault="00CE7D06" w:rsidP="004B1466">
            <w:pPr>
              <w:jc w:val="right"/>
              <w:rPr>
                <w:rFonts w:ascii="Arial Armenian" w:hAnsi="Arial Armenian" w:cs="Sylfaen"/>
                <w:sz w:val="20"/>
                <w:szCs w:val="20"/>
              </w:rPr>
            </w:pPr>
          </w:p>
          <w:p w:rsidR="00CE7D06" w:rsidRPr="00A340ED" w:rsidRDefault="00CE7D06" w:rsidP="004B1466">
            <w:pPr>
              <w:jc w:val="right"/>
              <w:rPr>
                <w:rFonts w:ascii="Arial Armenian" w:hAnsi="Arial Armenian" w:cs="Sylfaen"/>
                <w:sz w:val="20"/>
                <w:szCs w:val="20"/>
              </w:rPr>
            </w:pPr>
            <w:r w:rsidRPr="00A340ED">
              <w:rPr>
                <w:rFonts w:ascii="Arial Armenian" w:hAnsi="Arial Armenian" w:cs="Sylfaen"/>
                <w:sz w:val="20"/>
                <w:szCs w:val="20"/>
                <w:lang w:val="hy-AM"/>
              </w:rPr>
              <w:t>2</w:t>
            </w:r>
            <w:r w:rsidRPr="00A340ED">
              <w:rPr>
                <w:rFonts w:ascii="Arial Armenian" w:hAnsi="Arial Armenian" w:cs="Sylfaen"/>
                <w:sz w:val="20"/>
                <w:szCs w:val="20"/>
              </w:rPr>
              <w:t>1.</w:t>
            </w:r>
            <w:r w:rsidRPr="00A340ED">
              <w:rPr>
                <w:rFonts w:ascii="Sylfaen" w:hAnsi="Sylfaen" w:cs="Sylfaen"/>
                <w:sz w:val="20"/>
                <w:szCs w:val="20"/>
              </w:rPr>
              <w:t>բ</w:t>
            </w:r>
            <w:r w:rsidRPr="00A340ED">
              <w:rPr>
                <w:rFonts w:ascii="Arial Armenian" w:hAnsi="Arial Armenian" w:cs="Sylfaen"/>
                <w:sz w:val="20"/>
                <w:szCs w:val="20"/>
              </w:rPr>
              <w:t xml:space="preserve">.                                                                    </w:t>
            </w:r>
            <w:r w:rsidRPr="00A340ED">
              <w:rPr>
                <w:rFonts w:ascii="Sylfaen" w:hAnsi="Sylfaen" w:cs="Sylfaen"/>
                <w:sz w:val="20"/>
                <w:szCs w:val="20"/>
              </w:rPr>
              <w:t>Կ</w:t>
            </w:r>
            <w:r w:rsidRPr="00A340ED">
              <w:rPr>
                <w:rFonts w:ascii="Arial Armenian" w:hAnsi="Arial Armenian" w:cs="Sylfaen"/>
                <w:sz w:val="20"/>
                <w:szCs w:val="20"/>
              </w:rPr>
              <w:t>.</w:t>
            </w:r>
            <w:r w:rsidRPr="00A340ED">
              <w:rPr>
                <w:rFonts w:ascii="Sylfaen" w:hAnsi="Sylfaen" w:cs="Sylfaen"/>
                <w:sz w:val="20"/>
                <w:szCs w:val="20"/>
              </w:rPr>
              <w:t>Տ</w:t>
            </w:r>
            <w:r w:rsidRPr="00A340ED">
              <w:rPr>
                <w:rFonts w:ascii="Arial Armenian" w:hAnsi="Arial Armenian" w:cs="Sylfaen"/>
                <w:sz w:val="20"/>
                <w:szCs w:val="20"/>
              </w:rPr>
              <w:t>.</w:t>
            </w:r>
          </w:p>
          <w:p w:rsidR="00CE7D06" w:rsidRPr="00A340ED" w:rsidRDefault="00CE7D06" w:rsidP="004B1466">
            <w:pPr>
              <w:jc w:val="right"/>
              <w:rPr>
                <w:rFonts w:ascii="Arial Armenian" w:hAnsi="Arial Armenian" w:cs="Sylfaen"/>
                <w:sz w:val="20"/>
                <w:szCs w:val="20"/>
              </w:rPr>
            </w:pPr>
          </w:p>
        </w:tc>
      </w:tr>
      <w:tr w:rsidR="00CE7D06" w:rsidRPr="00A340ED" w:rsidTr="004B1466">
        <w:trPr>
          <w:trHeight w:val="2058"/>
        </w:trPr>
        <w:tc>
          <w:tcPr>
            <w:tcW w:w="5616" w:type="dxa"/>
            <w:tcBorders>
              <w:top w:val="single" w:sz="4" w:space="0" w:color="auto"/>
              <w:left w:val="single" w:sz="4" w:space="0" w:color="auto"/>
              <w:right w:val="single" w:sz="4" w:space="0" w:color="auto"/>
            </w:tcBorders>
            <w:noWrap/>
            <w:vAlign w:val="bottom"/>
          </w:tcPr>
          <w:p w:rsidR="00CE7D06" w:rsidRPr="00A340ED" w:rsidRDefault="00CE7D06" w:rsidP="004B1466">
            <w:pPr>
              <w:rPr>
                <w:rFonts w:ascii="Arial Armenian" w:hAnsi="Arial Armenian" w:cs="Tahoma"/>
                <w:color w:val="000000"/>
                <w:sz w:val="20"/>
                <w:szCs w:val="20"/>
              </w:rPr>
            </w:pPr>
            <w:r w:rsidRPr="00A340ED">
              <w:rPr>
                <w:rFonts w:ascii="Arial Armenian" w:hAnsi="Arial Armenian" w:cs="Tahoma"/>
                <w:color w:val="000000"/>
                <w:sz w:val="20"/>
                <w:szCs w:val="20"/>
              </w:rPr>
              <w:t>2</w:t>
            </w:r>
            <w:r w:rsidRPr="00A340ED">
              <w:rPr>
                <w:rFonts w:ascii="Arial Armenian" w:hAnsi="Arial Armenian" w:cs="Tahoma"/>
                <w:color w:val="000000"/>
                <w:sz w:val="20"/>
                <w:szCs w:val="20"/>
                <w:lang w:val="hy-AM"/>
              </w:rPr>
              <w:t>4</w:t>
            </w:r>
            <w:r w:rsidRPr="00A340ED">
              <w:rPr>
                <w:rFonts w:ascii="Arial Armenian" w:hAnsi="Arial Armenian" w:cs="Tahoma"/>
                <w:color w:val="000000"/>
                <w:sz w:val="20"/>
                <w:szCs w:val="20"/>
              </w:rPr>
              <w:t>.</w:t>
            </w:r>
            <w:r w:rsidRPr="00A340ED">
              <w:rPr>
                <w:rFonts w:ascii="Sylfaen" w:hAnsi="Sylfaen" w:cs="Sylfaen"/>
                <w:color w:val="000000"/>
                <w:sz w:val="20"/>
                <w:szCs w:val="20"/>
              </w:rPr>
              <w:t>ա</w:t>
            </w:r>
            <w:r w:rsidRPr="00A340ED">
              <w:rPr>
                <w:rFonts w:ascii="Arial Armenian" w:hAnsi="Arial Armenian" w:cs="Tahoma"/>
                <w:color w:val="000000"/>
                <w:sz w:val="20"/>
                <w:szCs w:val="20"/>
              </w:rPr>
              <w:t xml:space="preserve">.   </w:t>
            </w:r>
            <w:r w:rsidRPr="00A340ED">
              <w:rPr>
                <w:rFonts w:ascii="Sylfaen" w:hAnsi="Sylfaen" w:cs="Sylfaen"/>
                <w:color w:val="000000"/>
                <w:sz w:val="20"/>
                <w:szCs w:val="20"/>
                <w:lang w:val="hy-AM"/>
              </w:rPr>
              <w:t>Շահառուին</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սպասարկող</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ֆինանսական</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կազմակերպություն</w:t>
            </w:r>
            <w:r w:rsidRPr="00A340ED">
              <w:rPr>
                <w:rFonts w:ascii="Arial Armenian" w:hAnsi="Arial Armenian" w:cs="Tahoma"/>
                <w:color w:val="000000"/>
                <w:sz w:val="20"/>
                <w:szCs w:val="20"/>
              </w:rPr>
              <w:t xml:space="preserve"> </w:t>
            </w:r>
          </w:p>
          <w:p w:rsidR="00CE7D06" w:rsidRPr="00A340ED" w:rsidRDefault="00CE7D06" w:rsidP="004B1466">
            <w:pPr>
              <w:rPr>
                <w:rFonts w:ascii="Arial Armenian" w:hAnsi="Arial Armenian" w:cs="Tahoma"/>
                <w:color w:val="000000"/>
                <w:sz w:val="20"/>
                <w:szCs w:val="20"/>
                <w:lang w:val="hy-AM"/>
              </w:rPr>
            </w:pPr>
            <w:r w:rsidRPr="00A340ED">
              <w:rPr>
                <w:rFonts w:ascii="Arial Armenian" w:hAnsi="Arial Armenian" w:cs="Tahoma"/>
                <w:color w:val="000000"/>
                <w:sz w:val="20"/>
                <w:szCs w:val="20"/>
              </w:rPr>
              <w:t xml:space="preserve">                             </w:t>
            </w:r>
            <w:r w:rsidRPr="00A340ED">
              <w:rPr>
                <w:rFonts w:ascii="Arial Armenian" w:hAnsi="Arial Armenian" w:cs="Tahoma"/>
                <w:color w:val="000000"/>
                <w:sz w:val="20"/>
                <w:szCs w:val="20"/>
                <w:lang w:val="hy-AM"/>
              </w:rPr>
              <w:t xml:space="preserve">                 </w:t>
            </w:r>
          </w:p>
          <w:p w:rsidR="00CE7D06" w:rsidRPr="00A340ED" w:rsidRDefault="00CE7D06" w:rsidP="004B1466">
            <w:pPr>
              <w:rPr>
                <w:rFonts w:ascii="Arial Armenian" w:hAnsi="Arial Armenian" w:cs="Tahoma"/>
                <w:color w:val="000000"/>
                <w:sz w:val="20"/>
                <w:szCs w:val="20"/>
              </w:rPr>
            </w:pPr>
            <w:r w:rsidRPr="00A340ED">
              <w:rPr>
                <w:rFonts w:ascii="Arial Armenian" w:hAnsi="Arial Armenian" w:cs="Tahoma"/>
                <w:color w:val="000000"/>
                <w:sz w:val="20"/>
                <w:szCs w:val="20"/>
                <w:lang w:val="hy-AM"/>
              </w:rPr>
              <w:t xml:space="preserve">                                                 </w:t>
            </w:r>
            <w:r w:rsidRPr="00A340ED">
              <w:rPr>
                <w:rFonts w:ascii="Arial Armenian" w:hAnsi="Arial Armenian" w:cs="Tahoma"/>
                <w:color w:val="000000"/>
                <w:sz w:val="20"/>
                <w:szCs w:val="20"/>
              </w:rPr>
              <w:t xml:space="preserve">   /____________________/</w:t>
            </w: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r w:rsidRPr="00A340ED">
              <w:rPr>
                <w:rFonts w:ascii="Sylfaen" w:hAnsi="Sylfaen" w:cs="Sylfaen"/>
                <w:sz w:val="20"/>
                <w:szCs w:val="20"/>
              </w:rPr>
              <w:t>ստորագրություն</w:t>
            </w:r>
            <w:r w:rsidRPr="00A340ED">
              <w:rPr>
                <w:rFonts w:ascii="Arial Armenian" w:hAnsi="Arial Armenian" w:cs="Sylfaen"/>
                <w:sz w:val="20"/>
                <w:szCs w:val="20"/>
              </w:rPr>
              <w:t>/</w:t>
            </w:r>
          </w:p>
          <w:p w:rsidR="00CE7D06" w:rsidRPr="00A340ED" w:rsidRDefault="00CE7D06" w:rsidP="004B1466">
            <w:pPr>
              <w:rPr>
                <w:rFonts w:ascii="Arial Armenian" w:hAnsi="Arial Armenian" w:cs="Tahoma"/>
                <w:color w:val="000000"/>
                <w:sz w:val="20"/>
                <w:szCs w:val="20"/>
              </w:rPr>
            </w:pPr>
          </w:p>
          <w:p w:rsidR="00CE7D06" w:rsidRPr="00A340ED" w:rsidRDefault="00CE7D06" w:rsidP="004B1466">
            <w:pPr>
              <w:rPr>
                <w:rFonts w:ascii="Arial Armenian" w:hAnsi="Arial Armenian" w:cs="Arial"/>
                <w:sz w:val="20"/>
                <w:szCs w:val="20"/>
              </w:rPr>
            </w:pPr>
          </w:p>
        </w:tc>
        <w:tc>
          <w:tcPr>
            <w:tcW w:w="5364" w:type="dxa"/>
            <w:tcBorders>
              <w:top w:val="single" w:sz="4" w:space="0" w:color="auto"/>
              <w:left w:val="nil"/>
              <w:right w:val="single" w:sz="4" w:space="0" w:color="auto"/>
            </w:tcBorders>
            <w:noWrap/>
            <w:vAlign w:val="bottom"/>
          </w:tcPr>
          <w:p w:rsidR="00CE7D06" w:rsidRPr="00A340ED" w:rsidRDefault="00CE7D06" w:rsidP="004B1466">
            <w:pPr>
              <w:rPr>
                <w:rFonts w:ascii="Arial Armenian" w:hAnsi="Arial Armenian" w:cs="Tahoma"/>
                <w:color w:val="000000"/>
                <w:sz w:val="20"/>
                <w:szCs w:val="20"/>
              </w:rPr>
            </w:pPr>
            <w:r w:rsidRPr="00A340ED">
              <w:rPr>
                <w:rFonts w:ascii="Arial Armenian" w:hAnsi="Arial Armenian" w:cs="Tahoma"/>
                <w:color w:val="000000"/>
                <w:sz w:val="20"/>
                <w:szCs w:val="20"/>
              </w:rPr>
              <w:t>2</w:t>
            </w:r>
            <w:r w:rsidRPr="00A340ED">
              <w:rPr>
                <w:rFonts w:ascii="Arial Armenian" w:hAnsi="Arial Armenian" w:cs="Tahoma"/>
                <w:color w:val="000000"/>
                <w:sz w:val="20"/>
                <w:szCs w:val="20"/>
                <w:lang w:val="hy-AM"/>
              </w:rPr>
              <w:t>3</w:t>
            </w:r>
            <w:r w:rsidRPr="00A340ED">
              <w:rPr>
                <w:rFonts w:ascii="Arial Armenian" w:hAnsi="Arial Armenian" w:cs="Tahoma"/>
                <w:color w:val="000000"/>
                <w:sz w:val="20"/>
                <w:szCs w:val="20"/>
              </w:rPr>
              <w:t>.</w:t>
            </w:r>
            <w:r w:rsidRPr="00A340ED">
              <w:rPr>
                <w:rFonts w:ascii="Sylfaen" w:hAnsi="Sylfaen" w:cs="Sylfaen"/>
                <w:color w:val="000000"/>
                <w:sz w:val="20"/>
                <w:szCs w:val="20"/>
              </w:rPr>
              <w:t>ա</w:t>
            </w:r>
            <w:r w:rsidRPr="00A340ED">
              <w:rPr>
                <w:rFonts w:ascii="Arial Armenian" w:hAnsi="Arial Armenian" w:cs="Tahoma"/>
                <w:color w:val="000000"/>
                <w:sz w:val="20"/>
                <w:szCs w:val="20"/>
              </w:rPr>
              <w:t xml:space="preserve">.   </w:t>
            </w:r>
            <w:r w:rsidRPr="00A340ED">
              <w:rPr>
                <w:rFonts w:ascii="Sylfaen" w:hAnsi="Sylfaen" w:cs="Sylfaen"/>
                <w:color w:val="000000"/>
                <w:sz w:val="20"/>
                <w:szCs w:val="20"/>
                <w:lang w:val="hy-AM"/>
              </w:rPr>
              <w:t>Վճարողին</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սպասարկող</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ֆինանսական</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կազմակերպություն</w:t>
            </w:r>
            <w:r w:rsidRPr="00A340ED">
              <w:rPr>
                <w:rFonts w:ascii="Arial Armenian" w:hAnsi="Arial Armenian" w:cs="Tahoma"/>
                <w:color w:val="000000"/>
                <w:sz w:val="20"/>
                <w:szCs w:val="20"/>
              </w:rPr>
              <w:t xml:space="preserve"> </w:t>
            </w:r>
          </w:p>
          <w:p w:rsidR="00CE7D06" w:rsidRPr="00A340ED" w:rsidRDefault="00CE7D06" w:rsidP="004B1466">
            <w:pPr>
              <w:jc w:val="right"/>
              <w:rPr>
                <w:rFonts w:ascii="Arial Armenian" w:hAnsi="Arial Armenian" w:cs="Tahoma"/>
                <w:color w:val="000000"/>
                <w:sz w:val="20"/>
                <w:szCs w:val="20"/>
              </w:rPr>
            </w:pPr>
          </w:p>
          <w:p w:rsidR="00CE7D06" w:rsidRPr="00A340ED" w:rsidRDefault="00CE7D06" w:rsidP="004B1466">
            <w:pPr>
              <w:jc w:val="right"/>
              <w:rPr>
                <w:rFonts w:ascii="Arial Armenian" w:hAnsi="Arial Armenian" w:cs="Tahoma"/>
                <w:color w:val="000000"/>
                <w:sz w:val="20"/>
                <w:szCs w:val="20"/>
              </w:rPr>
            </w:pPr>
          </w:p>
          <w:p w:rsidR="00CE7D06" w:rsidRPr="00A340ED" w:rsidRDefault="00CE7D06" w:rsidP="004B1466">
            <w:pPr>
              <w:jc w:val="right"/>
              <w:rPr>
                <w:rFonts w:ascii="Arial Armenian" w:hAnsi="Arial Armenian" w:cs="Tahoma"/>
                <w:color w:val="000000"/>
                <w:sz w:val="20"/>
                <w:szCs w:val="20"/>
              </w:rPr>
            </w:pPr>
            <w:r w:rsidRPr="00A340ED">
              <w:rPr>
                <w:rFonts w:ascii="Arial Armenian" w:hAnsi="Arial Armenian" w:cs="Tahoma"/>
                <w:color w:val="000000"/>
                <w:sz w:val="20"/>
                <w:szCs w:val="20"/>
              </w:rPr>
              <w:t>/____________________/</w:t>
            </w:r>
          </w:p>
          <w:p w:rsidR="00CE7D06" w:rsidRPr="00A340ED" w:rsidRDefault="00CE7D06" w:rsidP="004B1466">
            <w:pPr>
              <w:jc w:val="center"/>
              <w:rPr>
                <w:rFonts w:ascii="Arial Armenian" w:hAnsi="Arial Armenian" w:cs="Sylfaen"/>
                <w:sz w:val="20"/>
                <w:szCs w:val="20"/>
              </w:rPr>
            </w:pPr>
            <w:r w:rsidRPr="00A340ED">
              <w:rPr>
                <w:rFonts w:ascii="Arial Armenian" w:hAnsi="Arial Armenian" w:cs="Tahoma"/>
                <w:color w:val="000000"/>
                <w:sz w:val="20"/>
                <w:szCs w:val="20"/>
              </w:rPr>
              <w:t xml:space="preserve">                                                   </w:t>
            </w:r>
            <w:r w:rsidRPr="00A340ED">
              <w:rPr>
                <w:rFonts w:ascii="Arial Armenian" w:hAnsi="Arial Armenian" w:cs="Sylfaen"/>
                <w:sz w:val="20"/>
                <w:szCs w:val="20"/>
              </w:rPr>
              <w:t>/</w:t>
            </w:r>
            <w:r w:rsidRPr="00A340ED">
              <w:rPr>
                <w:rFonts w:ascii="Sylfaen" w:hAnsi="Sylfaen" w:cs="Sylfaen"/>
                <w:sz w:val="20"/>
                <w:szCs w:val="20"/>
              </w:rPr>
              <w:t>ստորագրություն</w:t>
            </w:r>
            <w:r w:rsidRPr="00A340ED">
              <w:rPr>
                <w:rFonts w:ascii="Arial Armenian" w:hAnsi="Arial Armenian" w:cs="Sylfaen"/>
                <w:sz w:val="20"/>
                <w:szCs w:val="20"/>
              </w:rPr>
              <w:t>/</w:t>
            </w:r>
          </w:p>
          <w:p w:rsidR="00CE7D06" w:rsidRPr="00A340ED" w:rsidRDefault="00CE7D06" w:rsidP="004B1466">
            <w:pPr>
              <w:jc w:val="right"/>
              <w:rPr>
                <w:rFonts w:ascii="Arial Armenian" w:hAnsi="Arial Armenian" w:cs="Arial"/>
                <w:sz w:val="20"/>
                <w:szCs w:val="20"/>
                <w:lang w:val="hy-AM"/>
              </w:rPr>
            </w:pPr>
          </w:p>
        </w:tc>
      </w:tr>
      <w:tr w:rsidR="00CE7D06" w:rsidRPr="00A340ED" w:rsidTr="004B1466">
        <w:trPr>
          <w:trHeight w:val="2194"/>
        </w:trPr>
        <w:tc>
          <w:tcPr>
            <w:tcW w:w="5616" w:type="dxa"/>
            <w:tcBorders>
              <w:top w:val="nil"/>
              <w:left w:val="single" w:sz="4" w:space="0" w:color="auto"/>
              <w:bottom w:val="single" w:sz="4" w:space="0" w:color="auto"/>
              <w:right w:val="single" w:sz="4" w:space="0" w:color="auto"/>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lastRenderedPageBreak/>
              <w:t>24.</w:t>
            </w:r>
            <w:r w:rsidRPr="00A340ED">
              <w:rPr>
                <w:rFonts w:ascii="Sylfaen" w:hAnsi="Sylfaen" w:cs="Sylfaen"/>
                <w:sz w:val="20"/>
                <w:szCs w:val="20"/>
              </w:rPr>
              <w:t>բ</w:t>
            </w:r>
            <w:r w:rsidRPr="00A340ED">
              <w:rPr>
                <w:rFonts w:ascii="Arial Armenian" w:hAnsi="Arial Armenian" w:cs="Sylfaen"/>
                <w:sz w:val="20"/>
                <w:szCs w:val="20"/>
              </w:rPr>
              <w:t xml:space="preserve">.                                                       </w:t>
            </w:r>
            <w:r w:rsidRPr="00A340ED">
              <w:rPr>
                <w:rFonts w:ascii="Sylfaen" w:hAnsi="Sylfaen" w:cs="Sylfaen"/>
                <w:sz w:val="20"/>
                <w:szCs w:val="20"/>
              </w:rPr>
              <w:t>Կ</w:t>
            </w:r>
            <w:r w:rsidRPr="00A340ED">
              <w:rPr>
                <w:rFonts w:ascii="Arial Armenian" w:hAnsi="Arial Armenian" w:cs="Sylfaen"/>
                <w:sz w:val="20"/>
                <w:szCs w:val="20"/>
              </w:rPr>
              <w:t>.</w:t>
            </w:r>
            <w:r w:rsidRPr="00A340ED">
              <w:rPr>
                <w:rFonts w:ascii="Sylfaen" w:hAnsi="Sylfaen" w:cs="Sylfaen"/>
                <w:sz w:val="20"/>
                <w:szCs w:val="20"/>
              </w:rPr>
              <w:t>Տ</w:t>
            </w:r>
            <w:r w:rsidRPr="00A340ED">
              <w:rPr>
                <w:rFonts w:ascii="Arial Armenian" w:hAnsi="Arial Armenian" w:cs="Sylfaen"/>
                <w:sz w:val="20"/>
                <w:szCs w:val="20"/>
              </w:rPr>
              <w:t>.</w:t>
            </w: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Tahoma"/>
                <w:color w:val="000000"/>
                <w:sz w:val="20"/>
                <w:szCs w:val="20"/>
              </w:rPr>
              <w:t xml:space="preserve"> </w:t>
            </w:r>
            <w:r w:rsidRPr="00A340ED">
              <w:rPr>
                <w:rFonts w:ascii="Arial Armenian" w:hAnsi="Arial Armenian" w:cs="Sylfaen"/>
                <w:sz w:val="20"/>
                <w:szCs w:val="20"/>
              </w:rPr>
              <w:t>2</w:t>
            </w:r>
            <w:r w:rsidRPr="00A340ED">
              <w:rPr>
                <w:rFonts w:ascii="Arial Armenian" w:hAnsi="Arial Armenian" w:cs="Sylfaen"/>
                <w:sz w:val="20"/>
                <w:szCs w:val="20"/>
                <w:lang w:val="hy-AM"/>
              </w:rPr>
              <w:t>4</w:t>
            </w:r>
            <w:r w:rsidRPr="00A340ED">
              <w:rPr>
                <w:rFonts w:ascii="Arial Armenian" w:hAnsi="Arial Armenian" w:cs="Sylfaen"/>
                <w:sz w:val="20"/>
                <w:szCs w:val="20"/>
              </w:rPr>
              <w:t>.</w:t>
            </w:r>
            <w:r w:rsidRPr="00A340ED">
              <w:rPr>
                <w:rFonts w:ascii="Sylfaen" w:hAnsi="Sylfaen" w:cs="Sylfaen"/>
                <w:sz w:val="20"/>
                <w:szCs w:val="20"/>
                <w:lang w:val="hy-AM"/>
              </w:rPr>
              <w:t>գ</w:t>
            </w:r>
            <w:r w:rsidRPr="00A340ED">
              <w:rPr>
                <w:rFonts w:ascii="Arial Armenian" w:hAnsi="Arial Armenian" w:cs="Tahoma"/>
                <w:color w:val="000000"/>
                <w:sz w:val="20"/>
                <w:szCs w:val="20"/>
              </w:rPr>
              <w:t xml:space="preserve">                                                 "___" </w:t>
            </w:r>
            <w:r w:rsidRPr="00A340ED">
              <w:rPr>
                <w:rFonts w:ascii="Arial Armenian" w:hAnsi="Arial Armenian" w:cs="Sylfaen"/>
                <w:color w:val="000000"/>
                <w:sz w:val="20"/>
                <w:szCs w:val="20"/>
              </w:rPr>
              <w:t xml:space="preserve">___ </w:t>
            </w:r>
            <w:r w:rsidRPr="00A340ED">
              <w:rPr>
                <w:rFonts w:ascii="Arial Armenian" w:hAnsi="Arial Armenian" w:cs="Tahoma"/>
                <w:color w:val="000000"/>
                <w:sz w:val="20"/>
                <w:szCs w:val="20"/>
              </w:rPr>
              <w:t xml:space="preserve">20___ </w:t>
            </w:r>
            <w:r w:rsidRPr="00A340ED">
              <w:rPr>
                <w:rFonts w:ascii="Sylfaen" w:hAnsi="Sylfaen" w:cs="Sylfaen"/>
                <w:color w:val="000000"/>
                <w:sz w:val="20"/>
                <w:szCs w:val="20"/>
              </w:rPr>
              <w:t>թ</w:t>
            </w:r>
            <w:r w:rsidRPr="00A340ED">
              <w:rPr>
                <w:rFonts w:ascii="Arial Armenian" w:hAnsi="Arial Armenian" w:cs="Sylfaen"/>
                <w:color w:val="000000"/>
                <w:sz w:val="20"/>
                <w:szCs w:val="20"/>
              </w:rPr>
              <w:t>.</w:t>
            </w: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Arial"/>
                <w:sz w:val="20"/>
                <w:szCs w:val="20"/>
              </w:rPr>
            </w:pPr>
          </w:p>
        </w:tc>
        <w:tc>
          <w:tcPr>
            <w:tcW w:w="5364" w:type="dxa"/>
            <w:tcBorders>
              <w:top w:val="nil"/>
              <w:left w:val="nil"/>
              <w:bottom w:val="single" w:sz="4" w:space="0" w:color="auto"/>
              <w:right w:val="single" w:sz="4" w:space="0" w:color="auto"/>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23.</w:t>
            </w:r>
            <w:r w:rsidRPr="00A340ED">
              <w:rPr>
                <w:rFonts w:ascii="Sylfaen" w:hAnsi="Sylfaen" w:cs="Sylfaen"/>
                <w:sz w:val="20"/>
                <w:szCs w:val="20"/>
              </w:rPr>
              <w:t>բ</w:t>
            </w:r>
            <w:r w:rsidRPr="00A340ED">
              <w:rPr>
                <w:rFonts w:ascii="Arial Armenian" w:hAnsi="Arial Armenian" w:cs="Sylfaen"/>
                <w:sz w:val="20"/>
                <w:szCs w:val="20"/>
              </w:rPr>
              <w:t xml:space="preserve">.                                                                 </w:t>
            </w:r>
            <w:r w:rsidRPr="00A340ED">
              <w:rPr>
                <w:rFonts w:ascii="Sylfaen" w:hAnsi="Sylfaen" w:cs="Sylfaen"/>
                <w:sz w:val="20"/>
                <w:szCs w:val="20"/>
              </w:rPr>
              <w:t>Կ</w:t>
            </w:r>
            <w:r w:rsidRPr="00A340ED">
              <w:rPr>
                <w:rFonts w:ascii="Arial Armenian" w:hAnsi="Arial Armenian" w:cs="Sylfaen"/>
                <w:sz w:val="20"/>
                <w:szCs w:val="20"/>
              </w:rPr>
              <w:t>.</w:t>
            </w:r>
            <w:r w:rsidRPr="00A340ED">
              <w:rPr>
                <w:rFonts w:ascii="Sylfaen" w:hAnsi="Sylfaen" w:cs="Sylfaen"/>
                <w:sz w:val="20"/>
                <w:szCs w:val="20"/>
              </w:rPr>
              <w:t>Տ</w:t>
            </w: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Sylfaen"/>
                <w:color w:val="000000"/>
                <w:sz w:val="20"/>
                <w:szCs w:val="20"/>
              </w:rPr>
            </w:pPr>
            <w:r w:rsidRPr="00A340ED">
              <w:rPr>
                <w:rFonts w:ascii="Arial Armenian" w:hAnsi="Arial Armenian" w:cs="Sylfaen"/>
                <w:sz w:val="20"/>
                <w:szCs w:val="20"/>
              </w:rPr>
              <w:t>23.</w:t>
            </w:r>
            <w:r w:rsidRPr="00A340ED">
              <w:rPr>
                <w:rFonts w:ascii="Sylfaen" w:hAnsi="Sylfaen" w:cs="Sylfaen"/>
                <w:sz w:val="20"/>
                <w:szCs w:val="20"/>
                <w:lang w:val="hy-AM"/>
              </w:rPr>
              <w:t>գ</w:t>
            </w:r>
            <w:r w:rsidRPr="00A340ED">
              <w:rPr>
                <w:rFonts w:ascii="Arial Armenian" w:hAnsi="Arial Armenian" w:cs="Sylfaen"/>
                <w:sz w:val="20"/>
                <w:szCs w:val="20"/>
              </w:rPr>
              <w:t>.</w:t>
            </w:r>
            <w:r w:rsidRPr="00A340ED">
              <w:rPr>
                <w:rFonts w:ascii="Sylfaen" w:hAnsi="Sylfaen" w:cs="Sylfaen"/>
                <w:sz w:val="20"/>
                <w:szCs w:val="20"/>
              </w:rPr>
              <w:t>Կատարման</w:t>
            </w:r>
            <w:r w:rsidRPr="00A340ED">
              <w:rPr>
                <w:rFonts w:ascii="Arial Armenian" w:hAnsi="Arial Armenian" w:cs="Sylfaen"/>
                <w:sz w:val="20"/>
                <w:szCs w:val="20"/>
              </w:rPr>
              <w:t xml:space="preserve"> </w:t>
            </w:r>
            <w:r w:rsidRPr="00A340ED">
              <w:rPr>
                <w:rFonts w:ascii="Sylfaen" w:hAnsi="Sylfaen" w:cs="Sylfaen"/>
                <w:sz w:val="20"/>
                <w:szCs w:val="20"/>
              </w:rPr>
              <w:t>ամսաթիվը</w:t>
            </w:r>
            <w:r w:rsidRPr="00A340ED">
              <w:rPr>
                <w:rFonts w:ascii="Arial Armenian" w:hAnsi="Arial Armenian" w:cs="Sylfaen"/>
                <w:sz w:val="20"/>
                <w:szCs w:val="20"/>
              </w:rPr>
              <w:t xml:space="preserve">`           </w:t>
            </w:r>
            <w:r w:rsidRPr="00A340ED">
              <w:rPr>
                <w:rFonts w:ascii="Arial Armenian" w:hAnsi="Arial Armenian" w:cs="Tahoma"/>
                <w:color w:val="000000"/>
                <w:sz w:val="20"/>
                <w:szCs w:val="20"/>
              </w:rPr>
              <w:t xml:space="preserve">"___" </w:t>
            </w:r>
            <w:r w:rsidRPr="00A340ED">
              <w:rPr>
                <w:rFonts w:ascii="Arial Armenian" w:hAnsi="Arial Armenian" w:cs="Sylfaen"/>
                <w:color w:val="000000"/>
                <w:sz w:val="20"/>
                <w:szCs w:val="20"/>
              </w:rPr>
              <w:t xml:space="preserve">___ </w:t>
            </w:r>
            <w:r w:rsidRPr="00A340ED">
              <w:rPr>
                <w:rFonts w:ascii="Arial Armenian" w:hAnsi="Arial Armenian" w:cs="Tahoma"/>
                <w:color w:val="000000"/>
                <w:sz w:val="20"/>
                <w:szCs w:val="20"/>
              </w:rPr>
              <w:t>20___</w:t>
            </w:r>
            <w:r w:rsidRPr="00A340ED">
              <w:rPr>
                <w:rFonts w:ascii="Sylfaen" w:hAnsi="Sylfaen" w:cs="Sylfaen"/>
                <w:color w:val="000000"/>
                <w:sz w:val="20"/>
                <w:szCs w:val="20"/>
              </w:rPr>
              <w:t>թ</w:t>
            </w:r>
            <w:r w:rsidRPr="00A340ED">
              <w:rPr>
                <w:rFonts w:ascii="Arial Armenian" w:hAnsi="Arial Armenian" w:cs="Sylfaen"/>
                <w:color w:val="000000"/>
                <w:sz w:val="20"/>
                <w:szCs w:val="20"/>
              </w:rPr>
              <w:t>.</w:t>
            </w:r>
          </w:p>
          <w:p w:rsidR="00CE7D06" w:rsidRPr="00A340ED" w:rsidRDefault="00CE7D06" w:rsidP="004B1466">
            <w:pPr>
              <w:rPr>
                <w:rFonts w:ascii="Arial Armenian" w:hAnsi="Arial Armenian" w:cs="Sylfaen"/>
                <w:color w:val="000000"/>
                <w:sz w:val="20"/>
                <w:szCs w:val="20"/>
              </w:rPr>
            </w:pPr>
          </w:p>
          <w:p w:rsidR="00CE7D06" w:rsidRPr="00A340ED" w:rsidRDefault="00CE7D06" w:rsidP="004B1466">
            <w:pPr>
              <w:rPr>
                <w:rFonts w:ascii="Arial Armenian" w:hAnsi="Arial Armenian" w:cs="Sylfaen"/>
                <w:sz w:val="20"/>
                <w:szCs w:val="20"/>
              </w:rPr>
            </w:pPr>
          </w:p>
          <w:p w:rsidR="00CE7D06" w:rsidRPr="00A340ED" w:rsidRDefault="00CE7D06" w:rsidP="004B1466">
            <w:pPr>
              <w:jc w:val="right"/>
              <w:rPr>
                <w:rFonts w:ascii="Arial Armenian" w:hAnsi="Arial Armenian" w:cs="Arial"/>
                <w:sz w:val="20"/>
                <w:szCs w:val="20"/>
              </w:rPr>
            </w:pPr>
          </w:p>
        </w:tc>
      </w:tr>
    </w:tbl>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cs="Sylfaen"/>
          <w:sz w:val="20"/>
          <w:szCs w:val="20"/>
          <w:lang w:val="hy-AM"/>
        </w:rPr>
      </w:pPr>
      <w:r w:rsidRPr="00A340ED">
        <w:rPr>
          <w:rFonts w:ascii="Arial Armenian" w:hAnsi="Arial Armenian"/>
          <w:i/>
          <w:sz w:val="16"/>
          <w:lang w:val="hy-AM"/>
        </w:rPr>
        <w:t xml:space="preserve">* </w:t>
      </w:r>
      <w:r w:rsidRPr="00A340ED">
        <w:rPr>
          <w:rFonts w:ascii="Sylfaen" w:hAnsi="Sylfaen" w:cs="Sylfaen"/>
          <w:i/>
          <w:sz w:val="16"/>
          <w:lang w:val="hy-AM"/>
        </w:rPr>
        <w:t>Վճարման</w:t>
      </w:r>
      <w:r w:rsidRPr="00A340ED">
        <w:rPr>
          <w:rFonts w:ascii="Arial Armenian" w:hAnsi="Arial Armenian"/>
          <w:i/>
          <w:sz w:val="16"/>
          <w:lang w:val="hy-AM"/>
        </w:rPr>
        <w:t xml:space="preserve"> </w:t>
      </w:r>
      <w:r w:rsidRPr="00A340ED">
        <w:rPr>
          <w:rFonts w:ascii="Sylfaen" w:hAnsi="Sylfaen" w:cs="Sylfaen"/>
          <w:i/>
          <w:sz w:val="16"/>
          <w:lang w:val="hy-AM"/>
        </w:rPr>
        <w:t>պահանջագիրը</w:t>
      </w:r>
      <w:r w:rsidRPr="00A340ED">
        <w:rPr>
          <w:rFonts w:ascii="Arial Armenian" w:hAnsi="Arial Armenian"/>
          <w:i/>
          <w:sz w:val="16"/>
          <w:lang w:val="hy-AM"/>
        </w:rPr>
        <w:t xml:space="preserve"> </w:t>
      </w:r>
      <w:r w:rsidRPr="00A340ED">
        <w:rPr>
          <w:rFonts w:ascii="Sylfaen" w:hAnsi="Sylfaen" w:cs="Sylfaen"/>
          <w:i/>
          <w:sz w:val="16"/>
          <w:lang w:val="hy-AM"/>
        </w:rPr>
        <w:t>լրացվում</w:t>
      </w:r>
      <w:r w:rsidRPr="00A340ED">
        <w:rPr>
          <w:rFonts w:ascii="Arial Armenian" w:hAnsi="Arial Armenian"/>
          <w:i/>
          <w:sz w:val="16"/>
          <w:lang w:val="hy-AM"/>
        </w:rPr>
        <w:t xml:space="preserve"> </w:t>
      </w:r>
      <w:r w:rsidRPr="00A340ED">
        <w:rPr>
          <w:rFonts w:ascii="Sylfaen" w:hAnsi="Sylfaen" w:cs="Sylfaen"/>
          <w:i/>
          <w:sz w:val="16"/>
          <w:lang w:val="hy-AM"/>
        </w:rPr>
        <w:t>է</w:t>
      </w:r>
      <w:r w:rsidRPr="00A340ED">
        <w:rPr>
          <w:rFonts w:ascii="Arial Armenian" w:hAnsi="Arial Armenian"/>
          <w:i/>
          <w:sz w:val="16"/>
          <w:lang w:val="hy-AM"/>
        </w:rPr>
        <w:t xml:space="preserve"> </w:t>
      </w:r>
      <w:r w:rsidRPr="00A340ED">
        <w:rPr>
          <w:rFonts w:ascii="Sylfaen" w:hAnsi="Sylfaen" w:cs="Sylfaen"/>
          <w:i/>
          <w:sz w:val="16"/>
          <w:lang w:val="hy-AM"/>
        </w:rPr>
        <w:t>համաձայն</w:t>
      </w:r>
      <w:r w:rsidRPr="00A340ED">
        <w:rPr>
          <w:rFonts w:ascii="Arial Armenian" w:hAnsi="Arial Armenian"/>
          <w:i/>
          <w:sz w:val="16"/>
          <w:lang w:val="hy-AM"/>
        </w:rPr>
        <w:t xml:space="preserve"> </w:t>
      </w:r>
      <w:r w:rsidRPr="00A340ED">
        <w:rPr>
          <w:rFonts w:ascii="Sylfaen" w:hAnsi="Sylfaen" w:cs="Sylfaen"/>
          <w:i/>
          <w:sz w:val="16"/>
          <w:lang w:val="hy-AM"/>
        </w:rPr>
        <w:t>սույն</w:t>
      </w:r>
      <w:r w:rsidRPr="00A340ED">
        <w:rPr>
          <w:rFonts w:ascii="Arial Armenian" w:hAnsi="Arial Armenian"/>
          <w:i/>
          <w:sz w:val="16"/>
          <w:lang w:val="hy-AM"/>
        </w:rPr>
        <w:t xml:space="preserve"> </w:t>
      </w:r>
      <w:r w:rsidRPr="00A340ED">
        <w:rPr>
          <w:rFonts w:ascii="Sylfaen" w:hAnsi="Sylfaen" w:cs="Sylfaen"/>
          <w:i/>
          <w:sz w:val="16"/>
          <w:lang w:val="hy-AM"/>
        </w:rPr>
        <w:t>հրավերով</w:t>
      </w:r>
      <w:r w:rsidRPr="00A340ED">
        <w:rPr>
          <w:rFonts w:ascii="Arial Armenian" w:hAnsi="Arial Armenian"/>
          <w:i/>
          <w:sz w:val="16"/>
          <w:lang w:val="hy-AM"/>
        </w:rPr>
        <w:t xml:space="preserve"> </w:t>
      </w:r>
      <w:r w:rsidRPr="00A340ED">
        <w:rPr>
          <w:rFonts w:ascii="Sylfaen" w:hAnsi="Sylfaen" w:cs="Sylfaen"/>
          <w:i/>
          <w:sz w:val="16"/>
          <w:lang w:val="hy-AM"/>
        </w:rPr>
        <w:t>սահմանված</w:t>
      </w:r>
      <w:r w:rsidRPr="00A340ED">
        <w:rPr>
          <w:rFonts w:ascii="Arial Armenian" w:hAnsi="Arial Armenian"/>
          <w:i/>
          <w:sz w:val="16"/>
          <w:lang w:val="hy-AM"/>
        </w:rPr>
        <w:t xml:space="preserve"> </w:t>
      </w:r>
      <w:r w:rsidRPr="00A340ED">
        <w:rPr>
          <w:rFonts w:ascii="Arial Armenian" w:hAnsi="Arial Armenian" w:cs="Arial LatArm"/>
          <w:i/>
          <w:sz w:val="16"/>
          <w:lang w:val="hy-AM"/>
        </w:rPr>
        <w:t>«</w:t>
      </w:r>
      <w:r w:rsidRPr="00A340ED">
        <w:rPr>
          <w:rFonts w:ascii="Sylfaen" w:hAnsi="Sylfaen" w:cs="Sylfaen"/>
          <w:i/>
          <w:sz w:val="16"/>
          <w:lang w:val="hy-AM"/>
        </w:rPr>
        <w:t>Վճարման</w:t>
      </w:r>
      <w:r w:rsidRPr="00A340ED">
        <w:rPr>
          <w:rFonts w:ascii="Arial Armenian" w:hAnsi="Arial Armenian"/>
          <w:i/>
          <w:sz w:val="16"/>
          <w:lang w:val="hy-AM"/>
        </w:rPr>
        <w:t xml:space="preserve"> </w:t>
      </w:r>
      <w:r w:rsidRPr="00A340ED">
        <w:rPr>
          <w:rFonts w:ascii="Sylfaen" w:hAnsi="Sylfaen" w:cs="Sylfaen"/>
          <w:i/>
          <w:sz w:val="16"/>
          <w:lang w:val="hy-AM"/>
        </w:rPr>
        <w:t>պահանջագրի</w:t>
      </w:r>
      <w:r w:rsidRPr="00A340ED">
        <w:rPr>
          <w:rFonts w:ascii="Arial Armenian" w:hAnsi="Arial Armenian"/>
          <w:i/>
          <w:sz w:val="16"/>
          <w:lang w:val="hy-AM"/>
        </w:rPr>
        <w:t xml:space="preserve"> </w:t>
      </w:r>
      <w:r w:rsidRPr="00A340ED">
        <w:rPr>
          <w:rFonts w:ascii="Sylfaen" w:hAnsi="Sylfaen" w:cs="Sylfaen"/>
          <w:i/>
          <w:sz w:val="16"/>
          <w:lang w:val="hy-AM"/>
        </w:rPr>
        <w:t>պարտադիր</w:t>
      </w:r>
      <w:r w:rsidRPr="00A340ED">
        <w:rPr>
          <w:rFonts w:ascii="Arial Armenian" w:hAnsi="Arial Armenian"/>
          <w:i/>
          <w:sz w:val="16"/>
          <w:lang w:val="hy-AM"/>
        </w:rPr>
        <w:t xml:space="preserve"> </w:t>
      </w:r>
      <w:r w:rsidRPr="00A340ED">
        <w:rPr>
          <w:rFonts w:ascii="Sylfaen" w:hAnsi="Sylfaen" w:cs="Sylfaen"/>
          <w:i/>
          <w:sz w:val="16"/>
          <w:lang w:val="hy-AM"/>
        </w:rPr>
        <w:t>վավերապայմանների</w:t>
      </w:r>
      <w:r w:rsidRPr="00A340ED">
        <w:rPr>
          <w:rFonts w:ascii="Arial Armenian" w:hAnsi="Arial Armenian"/>
          <w:i/>
          <w:sz w:val="16"/>
          <w:lang w:val="hy-AM"/>
        </w:rPr>
        <w:t xml:space="preserve"> </w:t>
      </w:r>
      <w:r w:rsidRPr="00A340ED">
        <w:rPr>
          <w:rFonts w:ascii="Sylfaen" w:hAnsi="Sylfaen" w:cs="Sylfaen"/>
          <w:i/>
          <w:sz w:val="16"/>
          <w:lang w:val="hy-AM"/>
        </w:rPr>
        <w:t>և</w:t>
      </w:r>
      <w:r w:rsidRPr="00A340ED">
        <w:rPr>
          <w:rFonts w:ascii="Arial Armenian" w:hAnsi="Arial Armenian"/>
          <w:i/>
          <w:sz w:val="16"/>
          <w:lang w:val="hy-AM"/>
        </w:rPr>
        <w:t xml:space="preserve"> </w:t>
      </w:r>
      <w:r w:rsidRPr="00A340ED">
        <w:rPr>
          <w:rFonts w:ascii="Sylfaen" w:hAnsi="Sylfaen" w:cs="Sylfaen"/>
          <w:i/>
          <w:sz w:val="16"/>
          <w:lang w:val="hy-AM"/>
        </w:rPr>
        <w:t>լրացման</w:t>
      </w:r>
      <w:r w:rsidRPr="00A340ED">
        <w:rPr>
          <w:rFonts w:ascii="Arial Armenian" w:hAnsi="Arial Armenian"/>
          <w:i/>
          <w:sz w:val="16"/>
          <w:lang w:val="hy-AM"/>
        </w:rPr>
        <w:t xml:space="preserve"> </w:t>
      </w:r>
      <w:r w:rsidRPr="00A340ED">
        <w:rPr>
          <w:rFonts w:ascii="Sylfaen" w:hAnsi="Sylfaen" w:cs="Sylfaen"/>
          <w:i/>
          <w:sz w:val="16"/>
          <w:lang w:val="hy-AM"/>
        </w:rPr>
        <w:t>կարգի</w:t>
      </w:r>
      <w:r w:rsidRPr="00A340ED">
        <w:rPr>
          <w:rFonts w:ascii="Arial Armenian" w:hAnsi="Arial Armenian" w:cs="Arial LatArm"/>
          <w:i/>
          <w:sz w:val="16"/>
          <w:lang w:val="hy-AM"/>
        </w:rPr>
        <w:t>»</w:t>
      </w:r>
      <w:r w:rsidRPr="00A340ED">
        <w:rPr>
          <w:rFonts w:ascii="Arial Armenian" w:hAnsi="Arial Armenian"/>
          <w:i/>
          <w:sz w:val="16"/>
          <w:lang w:val="hy-AM"/>
        </w:rPr>
        <w:t>:</w:t>
      </w:r>
    </w:p>
    <w:p w:rsidR="00CE7D06" w:rsidRPr="00BB5F2B" w:rsidRDefault="00CE7D06" w:rsidP="00CE7D06">
      <w:pPr>
        <w:jc w:val="center"/>
        <w:rPr>
          <w:rFonts w:ascii="Arial Armenian" w:hAnsi="Arial Armenian"/>
          <w:b/>
          <w:sz w:val="22"/>
          <w:szCs w:val="22"/>
          <w:lang w:val="hy-AM"/>
        </w:rPr>
      </w:pPr>
      <w:r w:rsidRPr="00A340ED">
        <w:rPr>
          <w:rFonts w:ascii="Arial Armenian" w:hAnsi="Arial Armenian"/>
          <w:b/>
          <w:lang w:val="hy-AM"/>
        </w:rPr>
        <w:br w:type="page"/>
      </w:r>
      <w:r w:rsidRPr="00A340ED">
        <w:rPr>
          <w:rFonts w:ascii="Sylfaen" w:hAnsi="Sylfaen" w:cs="Sylfaen"/>
          <w:b/>
          <w:sz w:val="22"/>
          <w:szCs w:val="22"/>
          <w:lang w:val="hy-AM"/>
        </w:rPr>
        <w:lastRenderedPageBreak/>
        <w:t>Վճարման</w:t>
      </w:r>
      <w:r w:rsidRPr="00BB5F2B">
        <w:rPr>
          <w:rFonts w:ascii="Arial Armenian" w:hAnsi="Arial Armenian"/>
          <w:b/>
          <w:sz w:val="22"/>
          <w:szCs w:val="22"/>
          <w:lang w:val="hy-AM"/>
        </w:rPr>
        <w:t xml:space="preserve"> </w:t>
      </w:r>
      <w:r w:rsidRPr="00A340ED">
        <w:rPr>
          <w:rFonts w:ascii="Sylfaen" w:hAnsi="Sylfaen" w:cs="Sylfaen"/>
          <w:b/>
          <w:sz w:val="22"/>
          <w:szCs w:val="22"/>
          <w:lang w:val="hy-AM"/>
        </w:rPr>
        <w:t>պահանջագրի</w:t>
      </w:r>
      <w:r w:rsidRPr="00BB5F2B">
        <w:rPr>
          <w:rFonts w:ascii="Arial Armenian" w:hAnsi="Arial Armenian"/>
          <w:b/>
          <w:sz w:val="22"/>
          <w:szCs w:val="22"/>
          <w:lang w:val="hy-AM"/>
        </w:rPr>
        <w:t xml:space="preserve"> </w:t>
      </w:r>
      <w:r w:rsidRPr="00A340ED">
        <w:rPr>
          <w:rFonts w:ascii="Sylfaen" w:hAnsi="Sylfaen" w:cs="Sylfaen"/>
          <w:b/>
          <w:sz w:val="22"/>
          <w:szCs w:val="22"/>
          <w:lang w:val="hy-AM"/>
        </w:rPr>
        <w:t>պարտադիր</w:t>
      </w:r>
      <w:r w:rsidRPr="00BB5F2B">
        <w:rPr>
          <w:rFonts w:ascii="Arial Armenian" w:hAnsi="Arial Armenian"/>
          <w:b/>
          <w:sz w:val="22"/>
          <w:szCs w:val="22"/>
          <w:lang w:val="hy-AM"/>
        </w:rPr>
        <w:t xml:space="preserve"> </w:t>
      </w:r>
      <w:r w:rsidRPr="00A340ED">
        <w:rPr>
          <w:rFonts w:ascii="Sylfaen" w:hAnsi="Sylfaen" w:cs="Sylfaen"/>
          <w:b/>
          <w:sz w:val="22"/>
          <w:szCs w:val="22"/>
          <w:lang w:val="hy-AM"/>
        </w:rPr>
        <w:t>վավերապայմանները</w:t>
      </w:r>
      <w:r w:rsidRPr="00BB5F2B">
        <w:rPr>
          <w:rFonts w:ascii="Arial Armenian" w:hAnsi="Arial Armenian"/>
          <w:b/>
          <w:sz w:val="22"/>
          <w:szCs w:val="22"/>
          <w:lang w:val="hy-AM"/>
        </w:rPr>
        <w:t xml:space="preserve"> </w:t>
      </w:r>
      <w:r w:rsidRPr="00A340ED">
        <w:rPr>
          <w:rFonts w:ascii="Sylfaen" w:hAnsi="Sylfaen" w:cs="Sylfaen"/>
          <w:b/>
          <w:sz w:val="22"/>
          <w:szCs w:val="22"/>
          <w:lang w:val="hy-AM"/>
        </w:rPr>
        <w:t>և</w:t>
      </w:r>
      <w:r w:rsidRPr="00BB5F2B">
        <w:rPr>
          <w:rFonts w:ascii="Arial Armenian" w:hAnsi="Arial Armenian"/>
          <w:b/>
          <w:sz w:val="22"/>
          <w:szCs w:val="22"/>
          <w:lang w:val="hy-AM"/>
        </w:rPr>
        <w:t xml:space="preserve"> </w:t>
      </w:r>
      <w:r w:rsidRPr="00A340ED">
        <w:rPr>
          <w:rFonts w:ascii="Sylfaen" w:hAnsi="Sylfaen" w:cs="Sylfaen"/>
          <w:b/>
          <w:sz w:val="22"/>
          <w:szCs w:val="22"/>
          <w:lang w:val="hy-AM"/>
        </w:rPr>
        <w:t>լրացման</w:t>
      </w:r>
      <w:r w:rsidRPr="00BB5F2B">
        <w:rPr>
          <w:rFonts w:ascii="Arial Armenian" w:hAnsi="Arial Armenian"/>
          <w:b/>
          <w:sz w:val="22"/>
          <w:szCs w:val="22"/>
          <w:lang w:val="hy-AM"/>
        </w:rPr>
        <w:t xml:space="preserve"> </w:t>
      </w:r>
      <w:r w:rsidRPr="00A340ED">
        <w:rPr>
          <w:rFonts w:ascii="Sylfaen" w:hAnsi="Sylfaen" w:cs="Sylfaen"/>
          <w:b/>
          <w:sz w:val="22"/>
          <w:szCs w:val="22"/>
          <w:lang w:val="hy-AM"/>
        </w:rPr>
        <w:t>ուղեցույցը</w:t>
      </w:r>
    </w:p>
    <w:p w:rsidR="00CE7D06" w:rsidRPr="00BB5F2B" w:rsidRDefault="00CE7D06" w:rsidP="00CE7D06">
      <w:pPr>
        <w:jc w:val="center"/>
        <w:rPr>
          <w:rFonts w:ascii="Arial Armenian" w:hAnsi="Arial Armenian"/>
          <w:b/>
          <w:sz w:val="22"/>
          <w:szCs w:val="22"/>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both"/>
              <w:rPr>
                <w:rFonts w:ascii="Arial Armenian" w:hAnsi="Arial Armenian"/>
                <w:sz w:val="20"/>
                <w:szCs w:val="20"/>
              </w:rPr>
            </w:pPr>
            <w:r w:rsidRPr="00A340ED">
              <w:rPr>
                <w:rFonts w:ascii="Sylfaen" w:hAnsi="Sylfaen" w:cs="Sylfaen"/>
                <w:sz w:val="20"/>
                <w:szCs w:val="20"/>
              </w:rPr>
              <w:t>Հ</w:t>
            </w:r>
            <w:r w:rsidRPr="00A340ED">
              <w:rPr>
                <w:rFonts w:ascii="Arial Armenian" w:hAnsi="Arial Armenian"/>
                <w:sz w:val="20"/>
                <w:szCs w:val="20"/>
              </w:rPr>
              <w:t>/</w:t>
            </w:r>
            <w:r w:rsidRPr="00A340ED">
              <w:rPr>
                <w:rFonts w:ascii="Sylfaen" w:hAnsi="Sylfaen"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&lt;&lt;</w:t>
            </w:r>
            <w:r w:rsidRPr="00A340ED">
              <w:rPr>
                <w:rFonts w:ascii="Sylfaen" w:hAnsi="Sylfaen" w:cs="Sylfaen"/>
                <w:b/>
                <w:sz w:val="20"/>
                <w:szCs w:val="20"/>
              </w:rPr>
              <w:t>Վճարման</w:t>
            </w:r>
            <w:r w:rsidRPr="00A340ED">
              <w:rPr>
                <w:rFonts w:ascii="Arial Armenian" w:hAnsi="Arial Armenian"/>
                <w:b/>
                <w:sz w:val="20"/>
                <w:szCs w:val="20"/>
              </w:rPr>
              <w:t xml:space="preserve"> </w:t>
            </w:r>
            <w:r w:rsidRPr="00A340ED">
              <w:rPr>
                <w:rFonts w:ascii="Sylfaen" w:hAnsi="Sylfaen" w:cs="Sylfaen"/>
                <w:b/>
                <w:sz w:val="20"/>
                <w:szCs w:val="20"/>
              </w:rPr>
              <w:t>պահանջագիր</w:t>
            </w:r>
            <w:r w:rsidRPr="00A340ED">
              <w:rPr>
                <w:rFonts w:ascii="Arial Armenian" w:hAnsi="Arial Armenian"/>
                <w:b/>
                <w:sz w:val="20"/>
                <w:szCs w:val="20"/>
              </w:rPr>
              <w:t xml:space="preserve">&gt;&gt; </w:t>
            </w:r>
            <w:r w:rsidRPr="00A340ED">
              <w:rPr>
                <w:rFonts w:ascii="Sylfaen" w:hAnsi="Sylfaen" w:cs="Sylfaen"/>
                <w:b/>
                <w:sz w:val="20"/>
                <w:szCs w:val="20"/>
              </w:rPr>
              <w:t>փաստաթղթի</w:t>
            </w:r>
            <w:r w:rsidRPr="00A340ED">
              <w:rPr>
                <w:rFonts w:ascii="Arial Armenian" w:hAnsi="Arial Armenian"/>
                <w:b/>
                <w:sz w:val="20"/>
                <w:szCs w:val="20"/>
              </w:rPr>
              <w:t xml:space="preserve"> </w:t>
            </w:r>
            <w:r w:rsidRPr="00A340ED">
              <w:rPr>
                <w:rFonts w:ascii="Sylfaen" w:hAnsi="Sylfaen"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Sylfaen" w:hAnsi="Sylfaen" w:cs="Sylfaen"/>
                <w:b/>
                <w:sz w:val="20"/>
                <w:szCs w:val="20"/>
              </w:rPr>
              <w:t>Նշված</w:t>
            </w:r>
            <w:r w:rsidRPr="00A340ED">
              <w:rPr>
                <w:rFonts w:ascii="Arial Armenian" w:hAnsi="Arial Armenian"/>
                <w:b/>
                <w:sz w:val="20"/>
                <w:szCs w:val="20"/>
              </w:rPr>
              <w:t xml:space="preserve"> </w:t>
            </w:r>
            <w:r w:rsidRPr="00A340ED">
              <w:rPr>
                <w:rFonts w:ascii="Sylfaen" w:hAnsi="Sylfaen" w:cs="Sylfaen"/>
                <w:b/>
                <w:sz w:val="20"/>
                <w:szCs w:val="20"/>
              </w:rPr>
              <w:t>դաշտի</w:t>
            </w:r>
            <w:r w:rsidRPr="00A340ED">
              <w:rPr>
                <w:rFonts w:ascii="Arial Armenian" w:hAnsi="Arial Armenian"/>
                <w:b/>
                <w:sz w:val="20"/>
                <w:szCs w:val="20"/>
              </w:rPr>
              <w:t>/</w:t>
            </w:r>
          </w:p>
          <w:p w:rsidR="00CE7D06" w:rsidRPr="00A340ED" w:rsidRDefault="00CE7D06" w:rsidP="004B1466">
            <w:pPr>
              <w:jc w:val="center"/>
              <w:rPr>
                <w:rFonts w:ascii="Arial Armenian" w:hAnsi="Arial Armenian"/>
                <w:b/>
                <w:sz w:val="20"/>
                <w:szCs w:val="20"/>
              </w:rPr>
            </w:pPr>
            <w:r w:rsidRPr="00A340ED">
              <w:rPr>
                <w:rFonts w:ascii="Sylfaen" w:hAnsi="Sylfaen" w:cs="Sylfaen"/>
                <w:b/>
                <w:sz w:val="20"/>
                <w:szCs w:val="20"/>
              </w:rPr>
              <w:t>վավերապայմանի</w:t>
            </w:r>
            <w:r w:rsidRPr="00A340ED">
              <w:rPr>
                <w:rFonts w:ascii="Arial Armenian" w:hAnsi="Arial Armenian"/>
                <w:b/>
                <w:sz w:val="20"/>
                <w:szCs w:val="20"/>
              </w:rPr>
              <w:t xml:space="preserve"> </w:t>
            </w:r>
            <w:r w:rsidRPr="00A340ED">
              <w:rPr>
                <w:rFonts w:ascii="Sylfaen" w:hAnsi="Sylfaen" w:cs="Sylfaen"/>
                <w:b/>
                <w:sz w:val="20"/>
                <w:szCs w:val="20"/>
              </w:rPr>
              <w:t>առկայությունը</w:t>
            </w:r>
            <w:r w:rsidRPr="00A340ED">
              <w:rPr>
                <w:rFonts w:ascii="Arial Armenian" w:hAnsi="Arial Armenian"/>
                <w:b/>
                <w:sz w:val="20"/>
                <w:szCs w:val="20"/>
              </w:rPr>
              <w:t xml:space="preserve"> </w:t>
            </w:r>
            <w:r w:rsidRPr="00A340ED">
              <w:rPr>
                <w:rFonts w:ascii="Sylfaen" w:hAnsi="Sylfaen"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lang w:val="hy-AM"/>
              </w:rPr>
            </w:pPr>
            <w:r w:rsidRPr="00A340ED">
              <w:rPr>
                <w:rFonts w:ascii="Sylfaen" w:hAnsi="Sylfaen" w:cs="Sylfaen"/>
                <w:b/>
                <w:sz w:val="20"/>
                <w:szCs w:val="20"/>
              </w:rPr>
              <w:t>Վավերապայմանի</w:t>
            </w:r>
            <w:r w:rsidRPr="00A340ED">
              <w:rPr>
                <w:rFonts w:ascii="Arial Armenian" w:hAnsi="Arial Armenian"/>
                <w:b/>
                <w:sz w:val="20"/>
                <w:szCs w:val="20"/>
              </w:rPr>
              <w:t xml:space="preserve"> </w:t>
            </w:r>
            <w:r w:rsidRPr="00A340ED">
              <w:rPr>
                <w:rFonts w:ascii="Sylfaen" w:hAnsi="Sylfaen" w:cs="Sylfaen"/>
                <w:b/>
                <w:sz w:val="20"/>
                <w:szCs w:val="20"/>
              </w:rPr>
              <w:t>լրացման</w:t>
            </w:r>
            <w:r w:rsidRPr="00A340ED">
              <w:rPr>
                <w:rFonts w:ascii="Arial Armenian" w:hAnsi="Arial Armenian"/>
                <w:b/>
                <w:sz w:val="20"/>
                <w:szCs w:val="20"/>
              </w:rPr>
              <w:t xml:space="preserve"> </w:t>
            </w:r>
            <w:r w:rsidRPr="00A340ED">
              <w:rPr>
                <w:rFonts w:ascii="Sylfaen" w:hAnsi="Sylfaen" w:cs="Sylfaen"/>
                <w:b/>
                <w:sz w:val="20"/>
                <w:szCs w:val="20"/>
              </w:rPr>
              <w:t>պահանջը</w:t>
            </w:r>
            <w:r w:rsidRPr="00A340ED">
              <w:rPr>
                <w:rFonts w:ascii="Arial Armenian" w:hAnsi="Arial Armenian"/>
                <w:b/>
                <w:sz w:val="20"/>
                <w:szCs w:val="20"/>
                <w:lang w:val="hy-AM"/>
              </w:rPr>
              <w:t xml:space="preserve"> </w:t>
            </w:r>
          </w:p>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w:t>
            </w:r>
            <w:r w:rsidRPr="00A340ED">
              <w:rPr>
                <w:rFonts w:ascii="Sylfaen" w:hAnsi="Sylfaen" w:cs="Sylfaen"/>
                <w:b/>
                <w:sz w:val="20"/>
                <w:szCs w:val="20"/>
                <w:lang w:val="hy-AM"/>
              </w:rPr>
              <w:t>գնումների</w:t>
            </w:r>
            <w:r w:rsidRPr="00A340ED">
              <w:rPr>
                <w:rFonts w:ascii="Arial Armenian" w:hAnsi="Arial Armenian"/>
                <w:b/>
                <w:sz w:val="20"/>
                <w:szCs w:val="20"/>
                <w:lang w:val="hy-AM"/>
              </w:rPr>
              <w:t xml:space="preserve"> </w:t>
            </w:r>
            <w:r w:rsidRPr="00A340ED">
              <w:rPr>
                <w:rFonts w:ascii="Sylfaen" w:hAnsi="Sylfaen" w:cs="Sylfaen"/>
                <w:b/>
                <w:sz w:val="20"/>
                <w:szCs w:val="20"/>
                <w:lang w:val="hy-AM"/>
              </w:rPr>
              <w:t>գործընթացի</w:t>
            </w:r>
            <w:r w:rsidRPr="00A340ED">
              <w:rPr>
                <w:rFonts w:ascii="Arial Armenian" w:hAnsi="Arial Armenian"/>
                <w:b/>
                <w:sz w:val="20"/>
                <w:szCs w:val="20"/>
                <w:lang w:val="hy-AM"/>
              </w:rPr>
              <w:t xml:space="preserve"> </w:t>
            </w:r>
            <w:r w:rsidRPr="00A340ED">
              <w:rPr>
                <w:rFonts w:ascii="Sylfaen" w:hAnsi="Sylfaen" w:cs="Sylfaen"/>
                <w:b/>
                <w:sz w:val="20"/>
                <w:szCs w:val="20"/>
                <w:lang w:val="hy-AM"/>
              </w:rPr>
              <w:t>հետ</w:t>
            </w:r>
            <w:r w:rsidRPr="00A340ED">
              <w:rPr>
                <w:rFonts w:ascii="Arial Armenian" w:hAnsi="Arial Armenian"/>
                <w:b/>
                <w:sz w:val="20"/>
                <w:szCs w:val="20"/>
                <w:lang w:val="hy-AM"/>
              </w:rPr>
              <w:t xml:space="preserve"> </w:t>
            </w:r>
            <w:r w:rsidRPr="00A340ED">
              <w:rPr>
                <w:rFonts w:ascii="Sylfaen" w:hAnsi="Sylfaen" w:cs="Sylfaen"/>
                <w:b/>
                <w:sz w:val="20"/>
                <w:szCs w:val="20"/>
                <w:lang w:val="hy-AM"/>
              </w:rPr>
              <w:t>կապված</w:t>
            </w:r>
            <w:r w:rsidRPr="00A340ED">
              <w:rPr>
                <w:rFonts w:ascii="Arial Armenian" w:hAnsi="Arial Armenia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ind w:left="-588" w:firstLine="588"/>
              <w:jc w:val="center"/>
              <w:rPr>
                <w:rFonts w:ascii="Arial Armenian" w:hAnsi="Arial Armenian"/>
                <w:b/>
                <w:sz w:val="20"/>
                <w:szCs w:val="20"/>
              </w:rPr>
            </w:pPr>
            <w:r w:rsidRPr="00A340ED">
              <w:rPr>
                <w:rFonts w:ascii="Sylfaen" w:hAnsi="Sylfaen" w:cs="Sylfaen"/>
                <w:b/>
                <w:sz w:val="20"/>
                <w:szCs w:val="20"/>
              </w:rPr>
              <w:t>Վավերապայմանը</w:t>
            </w:r>
          </w:p>
          <w:p w:rsidR="00CE7D06" w:rsidRPr="00A340ED" w:rsidRDefault="00CE7D06" w:rsidP="004B1466">
            <w:pPr>
              <w:ind w:left="-588" w:firstLine="588"/>
              <w:jc w:val="center"/>
              <w:rPr>
                <w:rFonts w:ascii="Arial Armenian" w:hAnsi="Arial Armenian"/>
                <w:b/>
                <w:sz w:val="20"/>
                <w:szCs w:val="20"/>
              </w:rPr>
            </w:pPr>
            <w:r w:rsidRPr="00A340ED">
              <w:rPr>
                <w:rFonts w:ascii="Sylfaen" w:hAnsi="Sylfaen" w:cs="Sylfaen"/>
                <w:b/>
                <w:sz w:val="20"/>
                <w:szCs w:val="20"/>
              </w:rPr>
              <w:t>լրացնող</w:t>
            </w:r>
            <w:r w:rsidRPr="00A340ED">
              <w:rPr>
                <w:rFonts w:ascii="Arial Armenian" w:hAnsi="Arial Armenian"/>
                <w:b/>
                <w:sz w:val="20"/>
                <w:szCs w:val="20"/>
              </w:rPr>
              <w:t xml:space="preserve"> </w:t>
            </w:r>
            <w:r w:rsidRPr="00A340ED">
              <w:rPr>
                <w:rFonts w:ascii="Sylfaen" w:hAnsi="Sylfaen" w:cs="Sylfaen"/>
                <w:b/>
                <w:sz w:val="20"/>
                <w:szCs w:val="20"/>
              </w:rPr>
              <w:t>կողմը</w:t>
            </w:r>
            <w:r w:rsidRPr="00A340ED">
              <w:rPr>
                <w:rFonts w:ascii="Arial Armenian" w:hAnsi="Arial Armenian"/>
                <w:b/>
                <w:sz w:val="20"/>
                <w:szCs w:val="20"/>
              </w:rPr>
              <w:t xml:space="preserve">` </w:t>
            </w:r>
          </w:p>
          <w:p w:rsidR="00CE7D06" w:rsidRPr="00A340ED" w:rsidRDefault="00CE7D06" w:rsidP="004B1466">
            <w:pPr>
              <w:ind w:left="-588" w:firstLine="588"/>
              <w:jc w:val="center"/>
              <w:rPr>
                <w:rFonts w:ascii="Arial Armenian" w:hAnsi="Arial Armenian"/>
                <w:b/>
                <w:sz w:val="20"/>
                <w:szCs w:val="20"/>
              </w:rPr>
            </w:pPr>
            <w:r w:rsidRPr="00A340ED">
              <w:rPr>
                <w:rFonts w:ascii="Sylfaen" w:hAnsi="Sylfaen" w:cs="Sylfaen"/>
                <w:b/>
                <w:sz w:val="20"/>
                <w:szCs w:val="20"/>
              </w:rPr>
              <w:t>շահառուն</w:t>
            </w:r>
            <w:r w:rsidRPr="00A340ED">
              <w:rPr>
                <w:rFonts w:ascii="Arial Armenian" w:hAnsi="Arial Armenian"/>
                <w:b/>
                <w:sz w:val="20"/>
                <w:szCs w:val="20"/>
              </w:rPr>
              <w:t xml:space="preserve"> </w:t>
            </w:r>
            <w:r w:rsidRPr="00A340ED">
              <w:rPr>
                <w:rFonts w:ascii="Sylfaen" w:hAnsi="Sylfaen" w:cs="Sylfaen"/>
                <w:b/>
                <w:sz w:val="20"/>
                <w:szCs w:val="20"/>
              </w:rPr>
              <w:t>կամ</w:t>
            </w:r>
            <w:r w:rsidRPr="00A340ED">
              <w:rPr>
                <w:rFonts w:ascii="Arial Armenian" w:hAnsi="Arial Armenian"/>
                <w:b/>
                <w:sz w:val="20"/>
                <w:szCs w:val="20"/>
              </w:rPr>
              <w:t xml:space="preserve"> </w:t>
            </w:r>
            <w:r w:rsidRPr="00A340ED">
              <w:rPr>
                <w:rFonts w:ascii="Sylfaen" w:hAnsi="Sylfaen" w:cs="Sylfaen"/>
                <w:b/>
                <w:sz w:val="20"/>
                <w:szCs w:val="20"/>
              </w:rPr>
              <w:t>վճարողը</w:t>
            </w:r>
          </w:p>
          <w:p w:rsidR="00CE7D06" w:rsidRPr="00A340ED" w:rsidRDefault="00CE7D06" w:rsidP="004B1466">
            <w:pPr>
              <w:ind w:left="-588" w:firstLine="588"/>
              <w:jc w:val="center"/>
              <w:rPr>
                <w:rFonts w:ascii="Arial Armenian" w:hAnsi="Arial Armenian"/>
                <w:b/>
                <w:sz w:val="20"/>
                <w:szCs w:val="20"/>
              </w:rPr>
            </w:pPr>
            <w:r w:rsidRPr="00A340ED">
              <w:rPr>
                <w:rFonts w:ascii="Arial Armenian" w:hAnsi="Arial Armenian"/>
                <w:b/>
                <w:sz w:val="20"/>
                <w:szCs w:val="20"/>
              </w:rPr>
              <w:t>(</w:t>
            </w:r>
            <w:r w:rsidRPr="00A340ED">
              <w:rPr>
                <w:rFonts w:ascii="Sylfaen" w:hAnsi="Sylfaen" w:cs="Sylfaen"/>
                <w:b/>
                <w:sz w:val="20"/>
                <w:szCs w:val="20"/>
                <w:lang w:val="hy-AM"/>
              </w:rPr>
              <w:t>գնումների</w:t>
            </w:r>
            <w:r w:rsidRPr="00A340ED">
              <w:rPr>
                <w:rFonts w:ascii="Arial Armenian" w:hAnsi="Arial Armenian"/>
                <w:b/>
                <w:sz w:val="20"/>
                <w:szCs w:val="20"/>
                <w:lang w:val="hy-AM"/>
              </w:rPr>
              <w:t xml:space="preserve"> </w:t>
            </w:r>
            <w:r w:rsidRPr="00A340ED">
              <w:rPr>
                <w:rFonts w:ascii="Sylfaen" w:hAnsi="Sylfaen" w:cs="Sylfaen"/>
                <w:b/>
                <w:sz w:val="20"/>
                <w:szCs w:val="20"/>
                <w:lang w:val="hy-AM"/>
              </w:rPr>
              <w:t>գործընթացի</w:t>
            </w:r>
            <w:r w:rsidRPr="00A340ED">
              <w:rPr>
                <w:rFonts w:ascii="Arial Armenian" w:hAnsi="Arial Armenian"/>
                <w:b/>
                <w:sz w:val="20"/>
                <w:szCs w:val="20"/>
                <w:lang w:val="hy-AM"/>
              </w:rPr>
              <w:t xml:space="preserve"> </w:t>
            </w:r>
            <w:r w:rsidRPr="00A340ED">
              <w:rPr>
                <w:rFonts w:ascii="Sylfaen" w:hAnsi="Sylfaen" w:cs="Sylfaen"/>
                <w:b/>
                <w:sz w:val="20"/>
                <w:szCs w:val="20"/>
                <w:lang w:val="hy-AM"/>
              </w:rPr>
              <w:t>հետ</w:t>
            </w:r>
            <w:r w:rsidRPr="00A340ED">
              <w:rPr>
                <w:rFonts w:ascii="Arial Armenian" w:hAnsi="Arial Armenian"/>
                <w:b/>
                <w:sz w:val="20"/>
                <w:szCs w:val="20"/>
                <w:lang w:val="hy-AM"/>
              </w:rPr>
              <w:t xml:space="preserve"> </w:t>
            </w:r>
            <w:r w:rsidRPr="00A340ED">
              <w:rPr>
                <w:rFonts w:ascii="Sylfaen" w:hAnsi="Sylfaen" w:cs="Sylfaen"/>
                <w:b/>
                <w:sz w:val="20"/>
                <w:szCs w:val="20"/>
                <w:lang w:val="hy-AM"/>
              </w:rPr>
              <w:t>կապված</w:t>
            </w:r>
            <w:r w:rsidRPr="00A340ED">
              <w:rPr>
                <w:rFonts w:ascii="Arial Armenian" w:hAnsi="Arial Armenian"/>
                <w:b/>
                <w:sz w:val="20"/>
                <w:szCs w:val="20"/>
              </w:rPr>
              <w:t>)</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5</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Փաստաթղթի</w:t>
            </w:r>
            <w:r w:rsidRPr="00A340ED">
              <w:rPr>
                <w:rFonts w:ascii="Arial Armenian" w:hAnsi="Arial Armenian"/>
                <w:sz w:val="20"/>
                <w:szCs w:val="20"/>
                <w:lang w:val="hy-AM"/>
              </w:rPr>
              <w:t xml:space="preserve"> </w:t>
            </w:r>
            <w:r w:rsidRPr="00A340ED">
              <w:rPr>
                <w:rFonts w:ascii="Sylfaen" w:hAnsi="Sylfaen"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Փաստաթղթի</w:t>
            </w:r>
            <w:r w:rsidRPr="00A340ED">
              <w:rPr>
                <w:rFonts w:ascii="Arial Armenian" w:hAnsi="Arial Armenian"/>
                <w:sz w:val="20"/>
                <w:szCs w:val="20"/>
                <w:lang w:val="hy-AM"/>
              </w:rPr>
              <w:t xml:space="preserve"> </w:t>
            </w:r>
            <w:r w:rsidRPr="00A340ED">
              <w:rPr>
                <w:rFonts w:ascii="Sylfaen" w:hAnsi="Sylfaen" w:cs="Sylfaen"/>
                <w:sz w:val="20"/>
                <w:szCs w:val="20"/>
                <w:lang w:val="hy-AM"/>
              </w:rPr>
              <w:t>վրա</w:t>
            </w:r>
            <w:r w:rsidRPr="00A340ED">
              <w:rPr>
                <w:rFonts w:ascii="Arial Armenian" w:hAnsi="Arial Armenian"/>
                <w:sz w:val="20"/>
                <w:szCs w:val="20"/>
                <w:lang w:val="hy-AM"/>
              </w:rPr>
              <w:t xml:space="preserve"> </w:t>
            </w:r>
            <w:r w:rsidRPr="00A340ED">
              <w:rPr>
                <w:rFonts w:ascii="Sylfaen" w:hAnsi="Sylfaen" w:cs="Sylfaen"/>
                <w:sz w:val="20"/>
                <w:szCs w:val="20"/>
                <w:lang w:val="hy-AM"/>
              </w:rPr>
              <w:t>նախապես</w:t>
            </w:r>
            <w:r w:rsidRPr="00A340ED">
              <w:rPr>
                <w:rFonts w:ascii="Arial Armenian" w:hAnsi="Arial Armenian"/>
                <w:sz w:val="20"/>
                <w:szCs w:val="20"/>
                <w:lang w:val="hy-AM"/>
              </w:rPr>
              <w:t xml:space="preserve"> </w:t>
            </w:r>
            <w:r w:rsidRPr="00A340ED">
              <w:rPr>
                <w:rFonts w:ascii="Sylfaen" w:hAnsi="Sylfaen" w:cs="Sylfaen"/>
                <w:sz w:val="20"/>
                <w:szCs w:val="20"/>
                <w:lang w:val="hy-AM"/>
              </w:rPr>
              <w:t>լրացված</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&lt;</w:t>
            </w:r>
            <w:r w:rsidRPr="00A340ED">
              <w:rPr>
                <w:rFonts w:ascii="Sylfaen" w:hAnsi="Sylfaen" w:cs="Sylfaen"/>
                <w:sz w:val="20"/>
                <w:szCs w:val="20"/>
                <w:lang w:val="hy-AM"/>
              </w:rPr>
              <w:t>Վճարման</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պահանջագիր</w:t>
            </w:r>
            <w:r w:rsidRPr="00A340ED">
              <w:rPr>
                <w:rFonts w:ascii="Arial Armenian" w:hAnsi="Arial Armenian"/>
                <w:sz w:val="20"/>
                <w:szCs w:val="20"/>
                <w:lang w:val="hy-AM"/>
              </w:rPr>
              <w:t>&gt;</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pStyle w:val="aff3"/>
              <w:numPr>
                <w:ilvl w:val="0"/>
                <w:numId w:val="17"/>
              </w:numPr>
              <w:contextualSpacing/>
              <w:rPr>
                <w:rFonts w:ascii="Arial Armenian" w:hAnsi="Arial Armenia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both"/>
              <w:rPr>
                <w:rFonts w:ascii="Arial Armenian" w:hAnsi="Arial Armenian"/>
                <w:sz w:val="20"/>
                <w:szCs w:val="20"/>
              </w:rPr>
            </w:pP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պահանջագրի</w:t>
            </w:r>
            <w:r w:rsidRPr="00A340ED">
              <w:rPr>
                <w:rFonts w:ascii="Arial Armenian" w:hAnsi="Arial Armenian"/>
                <w:sz w:val="20"/>
                <w:szCs w:val="20"/>
              </w:rPr>
              <w:t xml:space="preserve"> </w:t>
            </w:r>
            <w:r w:rsidRPr="00A340E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բանկին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rPr>
              <w:t>ներկայացնելիս</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pStyle w:val="aff3"/>
              <w:numPr>
                <w:ilvl w:val="0"/>
                <w:numId w:val="17"/>
              </w:numPr>
              <w:ind w:hanging="436"/>
              <w:contextualSpacing/>
              <w:jc w:val="both"/>
              <w:rPr>
                <w:rFonts w:ascii="Arial Armenian" w:hAnsi="Arial Armenia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both"/>
              <w:rPr>
                <w:rFonts w:ascii="Arial Armenian" w:hAnsi="Arial Armenian"/>
                <w:sz w:val="20"/>
                <w:szCs w:val="20"/>
              </w:rPr>
            </w:pPr>
            <w:r w:rsidRPr="00A340ED">
              <w:rPr>
                <w:rFonts w:ascii="Sylfaen" w:hAnsi="Sylfaen" w:cs="Sylfaen"/>
                <w:sz w:val="20"/>
                <w:szCs w:val="20"/>
              </w:rPr>
              <w:t>ներկայացման</w:t>
            </w:r>
            <w:r w:rsidRPr="00A340ED">
              <w:rPr>
                <w:rFonts w:ascii="Arial Armenian" w:hAnsi="Arial Armenian"/>
                <w:sz w:val="20"/>
                <w:szCs w:val="20"/>
              </w:rPr>
              <w:t xml:space="preserve"> </w:t>
            </w:r>
            <w:r w:rsidRPr="00A340ED">
              <w:rPr>
                <w:rFonts w:ascii="Sylfaen" w:hAnsi="Sylfaen"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ind w:left="132" w:hanging="132"/>
              <w:jc w:val="center"/>
              <w:rPr>
                <w:rFonts w:ascii="Arial Armenian" w:hAnsi="Arial Armenian"/>
                <w:sz w:val="20"/>
                <w:szCs w:val="20"/>
                <w:lang w:val="hy-AM"/>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բանկին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պահանջագրի</w:t>
            </w:r>
            <w:r w:rsidRPr="00A340ED">
              <w:rPr>
                <w:rFonts w:ascii="Arial Armenian" w:hAnsi="Arial Armenian"/>
                <w:sz w:val="20"/>
                <w:szCs w:val="20"/>
              </w:rPr>
              <w:t xml:space="preserve"> </w:t>
            </w:r>
            <w:r w:rsidRPr="00A340ED">
              <w:rPr>
                <w:rFonts w:ascii="Sylfaen" w:hAnsi="Sylfaen" w:cs="Sylfaen"/>
                <w:sz w:val="20"/>
                <w:szCs w:val="20"/>
              </w:rPr>
              <w:t>ներկայացման</w:t>
            </w:r>
            <w:r w:rsidRPr="00A340ED">
              <w:rPr>
                <w:rFonts w:ascii="Arial Armenian" w:hAnsi="Arial Armenian"/>
                <w:sz w:val="20"/>
                <w:szCs w:val="20"/>
              </w:rPr>
              <w:t xml:space="preserve"> </w:t>
            </w:r>
            <w:r w:rsidRPr="00A340ED">
              <w:rPr>
                <w:rFonts w:ascii="Sylfaen" w:hAnsi="Sylfaen" w:cs="Sylfaen"/>
                <w:sz w:val="20"/>
                <w:szCs w:val="20"/>
              </w:rPr>
              <w:t>օրը</w:t>
            </w:r>
            <w:r w:rsidRPr="00A340ED">
              <w:rPr>
                <w:rFonts w:ascii="Arial Armenian" w:hAnsi="Arial Armenian"/>
                <w:sz w:val="20"/>
                <w:szCs w:val="20"/>
                <w:lang w:val="hy-AM"/>
              </w:rPr>
              <w:t xml:space="preserve">: </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pStyle w:val="aff3"/>
              <w:numPr>
                <w:ilvl w:val="0"/>
                <w:numId w:val="17"/>
              </w:numPr>
              <w:ind w:hanging="436"/>
              <w:contextualSpacing/>
              <w:jc w:val="both"/>
              <w:rPr>
                <w:rFonts w:ascii="Arial Armenian" w:hAnsi="Arial Armenia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both"/>
              <w:rPr>
                <w:rFonts w:ascii="Arial Armenian" w:hAnsi="Arial Armenian"/>
                <w:sz w:val="20"/>
                <w:szCs w:val="20"/>
              </w:rPr>
            </w:pPr>
            <w:r w:rsidRPr="00A340ED">
              <w:rPr>
                <w:rFonts w:ascii="Sylfaen" w:hAnsi="Sylfaen" w:cs="Sylfaen"/>
                <w:sz w:val="20"/>
                <w:szCs w:val="20"/>
                <w:lang w:val="hy-AM"/>
              </w:rPr>
              <w:t>Վճարողի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անուն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այն</w:t>
            </w:r>
            <w:r w:rsidRPr="00A340ED">
              <w:rPr>
                <w:rFonts w:ascii="Arial Armenian" w:hAnsi="Arial Armenian"/>
                <w:sz w:val="20"/>
                <w:szCs w:val="20"/>
              </w:rPr>
              <w:t xml:space="preserve"> </w:t>
            </w:r>
            <w:r w:rsidRPr="00A340ED">
              <w:rPr>
                <w:rFonts w:ascii="Sylfaen" w:hAnsi="Sylfaen" w:cs="Sylfaen"/>
                <w:sz w:val="20"/>
                <w:szCs w:val="20"/>
              </w:rPr>
              <w:t>անձի</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անունը</w:t>
            </w:r>
            <w:r w:rsidRPr="00A340ED">
              <w:rPr>
                <w:rFonts w:ascii="Arial Armenian" w:hAnsi="Arial Armenian"/>
                <w:sz w:val="20"/>
                <w:szCs w:val="20"/>
              </w:rPr>
              <w:t xml:space="preserve">, </w:t>
            </w:r>
            <w:r w:rsidRPr="00A340ED">
              <w:rPr>
                <w:rFonts w:ascii="Sylfaen" w:hAnsi="Sylfaen" w:cs="Sylfaen"/>
                <w:sz w:val="20"/>
                <w:szCs w:val="20"/>
              </w:rPr>
              <w:t>որի</w:t>
            </w:r>
            <w:r w:rsidRPr="00A340ED">
              <w:rPr>
                <w:rFonts w:ascii="Arial Armenian" w:hAnsi="Arial Armenian"/>
                <w:sz w:val="20"/>
                <w:szCs w:val="20"/>
              </w:rPr>
              <w:t xml:space="preserve"> </w:t>
            </w:r>
            <w:r w:rsidRPr="00A340ED">
              <w:rPr>
                <w:rFonts w:ascii="Sylfaen" w:hAnsi="Sylfaen" w:cs="Sylfaen"/>
                <w:sz w:val="20"/>
                <w:szCs w:val="20"/>
              </w:rPr>
              <w:t>հաշվից</w:t>
            </w:r>
            <w:r w:rsidRPr="00A340ED">
              <w:rPr>
                <w:rFonts w:ascii="Arial Armenian" w:hAnsi="Arial Armenian"/>
                <w:sz w:val="20"/>
                <w:szCs w:val="20"/>
              </w:rPr>
              <w:t xml:space="preserve"> </w:t>
            </w:r>
            <w:r w:rsidRPr="00A340ED">
              <w:rPr>
                <w:rFonts w:ascii="Sylfaen" w:hAnsi="Sylfaen" w:cs="Sylfaen"/>
                <w:sz w:val="20"/>
                <w:szCs w:val="20"/>
              </w:rPr>
              <w:t>պետք</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գանձվի</w:t>
            </w:r>
            <w:r w:rsidRPr="00A340ED">
              <w:rPr>
                <w:rFonts w:ascii="Arial Armenian" w:hAnsi="Arial Armenian"/>
                <w:sz w:val="20"/>
                <w:szCs w:val="20"/>
              </w:rPr>
              <w:t xml:space="preserve"> </w:t>
            </w:r>
            <w:r w:rsidRPr="00A340ED">
              <w:rPr>
                <w:rFonts w:ascii="Sylfaen" w:hAnsi="Sylfaen" w:cs="Sylfaen"/>
                <w:sz w:val="20"/>
                <w:szCs w:val="20"/>
              </w:rPr>
              <w:t>պահանջագրով</w:t>
            </w:r>
            <w:r w:rsidRPr="00A340ED">
              <w:rPr>
                <w:rFonts w:ascii="Arial Armenian" w:hAnsi="Arial Armenian"/>
                <w:sz w:val="20"/>
                <w:szCs w:val="20"/>
              </w:rPr>
              <w:t xml:space="preserve"> </w:t>
            </w:r>
            <w:r w:rsidRPr="00A340ED">
              <w:rPr>
                <w:rFonts w:ascii="Sylfaen" w:hAnsi="Sylfaen" w:cs="Sylfaen"/>
                <w:sz w:val="20"/>
                <w:szCs w:val="20"/>
              </w:rPr>
              <w:t>նշված</w:t>
            </w:r>
            <w:r w:rsidRPr="00A340ED">
              <w:rPr>
                <w:rFonts w:ascii="Arial Armenian" w:hAnsi="Arial Armenian"/>
                <w:sz w:val="20"/>
                <w:szCs w:val="20"/>
              </w:rPr>
              <w:t xml:space="preserve"> </w:t>
            </w:r>
            <w:r w:rsidRPr="00A340ED">
              <w:rPr>
                <w:rFonts w:ascii="Sylfaen" w:hAnsi="Sylfaen" w:cs="Sylfaen"/>
                <w:sz w:val="20"/>
                <w:szCs w:val="20"/>
              </w:rPr>
              <w:t>գումարը</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անունը</w:t>
            </w:r>
            <w:r w:rsidRPr="00A340ED">
              <w:rPr>
                <w:rFonts w:ascii="Arial Armenian" w:hAnsi="Arial Armenian"/>
                <w:sz w:val="20"/>
                <w:szCs w:val="20"/>
              </w:rPr>
              <w:t xml:space="preserve">, </w:t>
            </w:r>
            <w:r w:rsidRPr="00A340ED">
              <w:rPr>
                <w:rFonts w:ascii="Sylfaen" w:hAnsi="Sylfaen" w:cs="Sylfaen"/>
                <w:sz w:val="20"/>
                <w:szCs w:val="20"/>
              </w:rPr>
              <w:t>ազգանունը</w:t>
            </w:r>
            <w:r w:rsidRPr="00A340ED">
              <w:rPr>
                <w:rFonts w:ascii="Arial Armenian" w:hAnsi="Arial Armenian"/>
                <w:sz w:val="20"/>
                <w:szCs w:val="20"/>
              </w:rPr>
              <w:t xml:space="preserve">, </w:t>
            </w:r>
            <w:r w:rsidRPr="00A340ED">
              <w:rPr>
                <w:rFonts w:ascii="Sylfaen" w:hAnsi="Sylfaen" w:cs="Sylfaen"/>
                <w:sz w:val="20"/>
                <w:szCs w:val="20"/>
              </w:rPr>
              <w:t>եթե</w:t>
            </w:r>
            <w:r w:rsidRPr="00A340ED">
              <w:rPr>
                <w:rFonts w:ascii="Arial Armenian" w:hAnsi="Arial Armenian"/>
                <w:sz w:val="20"/>
                <w:szCs w:val="20"/>
              </w:rPr>
              <w:t xml:space="preserve"> </w:t>
            </w:r>
            <w:r w:rsidRPr="00A340ED">
              <w:rPr>
                <w:rFonts w:ascii="Sylfaen" w:hAnsi="Sylfaen" w:cs="Sylfaen"/>
                <w:sz w:val="20"/>
                <w:szCs w:val="20"/>
              </w:rPr>
              <w:t>այն</w:t>
            </w:r>
            <w:r w:rsidRPr="00A340ED">
              <w:rPr>
                <w:rFonts w:ascii="Arial Armenian" w:hAnsi="Arial Armenian"/>
                <w:sz w:val="20"/>
                <w:szCs w:val="20"/>
              </w:rPr>
              <w:t xml:space="preserve"> </w:t>
            </w:r>
            <w:r w:rsidRPr="00A340ED">
              <w:rPr>
                <w:rFonts w:ascii="Sylfaen" w:hAnsi="Sylfaen" w:cs="Sylfaen"/>
                <w:sz w:val="20"/>
                <w:szCs w:val="20"/>
              </w:rPr>
              <w:t>ֆիզիկական</w:t>
            </w:r>
            <w:r w:rsidRPr="00A340ED">
              <w:rPr>
                <w:rFonts w:ascii="Arial Armenian" w:hAnsi="Arial Armenian"/>
                <w:sz w:val="20"/>
                <w:szCs w:val="20"/>
              </w:rPr>
              <w:t xml:space="preserve"> </w:t>
            </w:r>
            <w:r w:rsidRPr="00A340ED">
              <w:rPr>
                <w:rFonts w:ascii="Sylfaen" w:hAnsi="Sylfaen" w:cs="Sylfaen"/>
                <w:sz w:val="20"/>
                <w:szCs w:val="20"/>
              </w:rPr>
              <w:t>անձ</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կամ</w:t>
            </w:r>
            <w:r w:rsidRPr="00A340ED">
              <w:rPr>
                <w:rFonts w:ascii="Arial Armenian" w:hAnsi="Arial Armenian"/>
                <w:sz w:val="20"/>
                <w:szCs w:val="20"/>
              </w:rPr>
              <w:t xml:space="preserve"> </w:t>
            </w:r>
            <w:r w:rsidRPr="00A340ED">
              <w:rPr>
                <w:rFonts w:ascii="Sylfaen" w:hAnsi="Sylfaen" w:cs="Sylfaen"/>
                <w:sz w:val="20"/>
                <w:szCs w:val="20"/>
              </w:rPr>
              <w:t>անվանումը</w:t>
            </w:r>
            <w:r w:rsidRPr="00A340ED">
              <w:rPr>
                <w:rFonts w:ascii="Arial Armenian" w:hAnsi="Arial Armenian"/>
                <w:sz w:val="20"/>
                <w:szCs w:val="20"/>
              </w:rPr>
              <w:t xml:space="preserve">, </w:t>
            </w:r>
            <w:r w:rsidRPr="00A340ED">
              <w:rPr>
                <w:rFonts w:ascii="Sylfaen" w:hAnsi="Sylfaen" w:cs="Sylfaen"/>
                <w:sz w:val="20"/>
                <w:szCs w:val="20"/>
              </w:rPr>
              <w:t>եթե</w:t>
            </w:r>
            <w:r w:rsidRPr="00A340ED">
              <w:rPr>
                <w:rFonts w:ascii="Arial Armenian" w:hAnsi="Arial Armenian"/>
                <w:sz w:val="20"/>
                <w:szCs w:val="20"/>
              </w:rPr>
              <w:t xml:space="preserve"> </w:t>
            </w:r>
            <w:r w:rsidRPr="00A340ED">
              <w:rPr>
                <w:rFonts w:ascii="Sylfaen" w:hAnsi="Sylfaen" w:cs="Sylfaen"/>
                <w:sz w:val="20"/>
                <w:szCs w:val="20"/>
              </w:rPr>
              <w:t>այն</w:t>
            </w:r>
            <w:r w:rsidRPr="00A340ED">
              <w:rPr>
                <w:rFonts w:ascii="Arial Armenian" w:hAnsi="Arial Armenian"/>
                <w:sz w:val="20"/>
                <w:szCs w:val="20"/>
              </w:rPr>
              <w:t xml:space="preserve"> </w:t>
            </w:r>
            <w:r w:rsidRPr="00A340ED">
              <w:rPr>
                <w:rFonts w:ascii="Sylfaen" w:hAnsi="Sylfaen" w:cs="Sylfaen"/>
                <w:sz w:val="20"/>
                <w:szCs w:val="20"/>
              </w:rPr>
              <w:t>իրավաբանական</w:t>
            </w:r>
            <w:r w:rsidRPr="00A340ED">
              <w:rPr>
                <w:rFonts w:ascii="Arial Armenian" w:hAnsi="Arial Armenian"/>
                <w:sz w:val="20"/>
                <w:szCs w:val="20"/>
              </w:rPr>
              <w:t xml:space="preserve"> </w:t>
            </w:r>
            <w:r w:rsidRPr="00A340ED">
              <w:rPr>
                <w:rFonts w:ascii="Sylfaen" w:hAnsi="Sylfaen" w:cs="Sylfaen"/>
                <w:sz w:val="20"/>
                <w:szCs w:val="20"/>
              </w:rPr>
              <w:t>անձ</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Նշվում</w:t>
            </w:r>
            <w:r w:rsidRPr="00A340ED">
              <w:rPr>
                <w:rFonts w:ascii="Arial Armenian" w:hAnsi="Arial Armenian"/>
                <w:sz w:val="20"/>
                <w:szCs w:val="20"/>
              </w:rPr>
              <w:t xml:space="preserve"> </w:t>
            </w:r>
            <w:r w:rsidRPr="00A340ED">
              <w:rPr>
                <w:rFonts w:ascii="Sylfaen" w:hAnsi="Sylfaen" w:cs="Sylfaen"/>
                <w:sz w:val="20"/>
                <w:szCs w:val="20"/>
              </w:rPr>
              <w:t>են</w:t>
            </w:r>
            <w:r w:rsidRPr="00A340ED">
              <w:rPr>
                <w:rFonts w:ascii="Arial Armenian" w:hAnsi="Arial Armenian"/>
                <w:sz w:val="20"/>
                <w:szCs w:val="20"/>
              </w:rPr>
              <w:t xml:space="preserve"> </w:t>
            </w:r>
            <w:r w:rsidRPr="00A340ED">
              <w:rPr>
                <w:rFonts w:ascii="Sylfaen" w:hAnsi="Sylfaen" w:cs="Sylfaen"/>
                <w:sz w:val="20"/>
                <w:szCs w:val="20"/>
              </w:rPr>
              <w:t>նաև</w:t>
            </w:r>
            <w:r w:rsidRPr="00A340ED">
              <w:rPr>
                <w:rFonts w:ascii="Arial Armenian" w:hAnsi="Arial Armenian"/>
                <w:sz w:val="20"/>
                <w:szCs w:val="20"/>
              </w:rPr>
              <w:t xml:space="preserve"> </w:t>
            </w:r>
            <w:r w:rsidRPr="00A340ED">
              <w:rPr>
                <w:rFonts w:ascii="Sylfaen" w:hAnsi="Sylfaen" w:cs="Sylfaen"/>
                <w:sz w:val="20"/>
                <w:szCs w:val="20"/>
              </w:rPr>
              <w:t>այլ</w:t>
            </w:r>
            <w:r w:rsidRPr="00A340ED">
              <w:rPr>
                <w:rFonts w:ascii="Arial Armenian" w:hAnsi="Arial Armenian"/>
                <w:sz w:val="20"/>
                <w:szCs w:val="20"/>
              </w:rPr>
              <w:t xml:space="preserve"> </w:t>
            </w:r>
            <w:r w:rsidRPr="00A340ED">
              <w:rPr>
                <w:rFonts w:ascii="Sylfaen" w:hAnsi="Sylfaen" w:cs="Sylfaen"/>
                <w:sz w:val="20"/>
                <w:szCs w:val="20"/>
              </w:rPr>
              <w:t>տվյալներ</w:t>
            </w:r>
            <w:r w:rsidRPr="00A340ED">
              <w:rPr>
                <w:rFonts w:ascii="Arial Armenian" w:hAnsi="Arial Armenian"/>
                <w:sz w:val="20"/>
                <w:szCs w:val="20"/>
              </w:rPr>
              <w:t xml:space="preserve">` </w:t>
            </w:r>
            <w:r w:rsidRPr="00A340ED">
              <w:rPr>
                <w:rFonts w:ascii="Sylfaen" w:hAnsi="Sylfaen" w:cs="Sylfaen"/>
                <w:sz w:val="20"/>
                <w:szCs w:val="20"/>
              </w:rPr>
              <w:t>ըստ</w:t>
            </w:r>
            <w:r w:rsidRPr="00A340ED">
              <w:rPr>
                <w:rFonts w:ascii="Arial Armenian" w:hAnsi="Arial Armenian"/>
                <w:sz w:val="20"/>
                <w:szCs w:val="20"/>
              </w:rPr>
              <w:t xml:space="preserve"> </w:t>
            </w:r>
            <w:r w:rsidRPr="00A340ED">
              <w:rPr>
                <w:rFonts w:ascii="Sylfaen" w:hAnsi="Sylfaen" w:cs="Sylfaen"/>
                <w:sz w:val="20"/>
                <w:szCs w:val="20"/>
              </w:rPr>
              <w:t>անհրաժեշտության</w:t>
            </w:r>
            <w:r w:rsidRPr="00A340ED">
              <w:rPr>
                <w:rFonts w:ascii="Arial Armenian" w:hAnsi="Arial Armenian"/>
                <w:sz w:val="20"/>
                <w:szCs w:val="20"/>
              </w:rPr>
              <w:t>:</w:t>
            </w:r>
            <w:r w:rsidRPr="00A340ED">
              <w:rPr>
                <w:rFonts w:ascii="Arial Armenian" w:hAnsi="Arial Armenian"/>
                <w:sz w:val="20"/>
                <w:szCs w:val="20"/>
                <w:lang w:val="hy-AM"/>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ind w:left="252" w:hanging="252"/>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անվանումը</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բանկը</w:t>
            </w:r>
            <w:r w:rsidRPr="00A340ED">
              <w:rPr>
                <w:rFonts w:ascii="Arial Armenian" w:hAnsi="Arial Armenia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r w:rsidRPr="00A340ED">
              <w:rPr>
                <w:rFonts w:ascii="Arial Armenian" w:hAnsi="Arial Armeni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հաշվի</w:t>
            </w:r>
            <w:r w:rsidRPr="00A340ED">
              <w:rPr>
                <w:rFonts w:ascii="Arial Armenian" w:hAnsi="Arial Armenian"/>
                <w:sz w:val="20"/>
                <w:szCs w:val="20"/>
              </w:rPr>
              <w:t xml:space="preserve"> </w:t>
            </w:r>
            <w:r w:rsidRPr="00A340E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բանկային</w:t>
            </w:r>
            <w:r w:rsidRPr="00A340ED">
              <w:rPr>
                <w:rFonts w:ascii="Arial Armenian" w:hAnsi="Arial Armenian"/>
                <w:sz w:val="20"/>
                <w:szCs w:val="20"/>
              </w:rPr>
              <w:t xml:space="preserve"> </w:t>
            </w:r>
            <w:r w:rsidRPr="00A340ED">
              <w:rPr>
                <w:rFonts w:ascii="Sylfaen" w:hAnsi="Sylfaen" w:cs="Sylfaen"/>
                <w:sz w:val="20"/>
                <w:szCs w:val="20"/>
              </w:rPr>
              <w:t>հաշվի</w:t>
            </w:r>
            <w:r w:rsidRPr="00A340ED">
              <w:rPr>
                <w:rFonts w:ascii="Arial Armenian" w:hAnsi="Arial Armenian"/>
                <w:sz w:val="20"/>
                <w:szCs w:val="20"/>
              </w:rPr>
              <w:t xml:space="preserve"> </w:t>
            </w:r>
            <w:r w:rsidRPr="00A340ED">
              <w:rPr>
                <w:rFonts w:ascii="Sylfaen" w:hAnsi="Sylfaen" w:cs="Sylfaen"/>
                <w:sz w:val="20"/>
                <w:szCs w:val="20"/>
              </w:rPr>
              <w:t>համարը</w:t>
            </w:r>
            <w:r w:rsidRPr="00A340ED">
              <w:rPr>
                <w:rFonts w:ascii="Arial Armenian" w:hAnsi="Arial Armenian"/>
                <w:sz w:val="20"/>
                <w:szCs w:val="20"/>
              </w:rPr>
              <w:t xml:space="preserve"> </w:t>
            </w:r>
            <w:r w:rsidRPr="00A340ED">
              <w:rPr>
                <w:rFonts w:ascii="Sylfaen" w:hAnsi="Sylfaen" w:cs="Sylfaen"/>
                <w:sz w:val="20"/>
                <w:szCs w:val="20"/>
              </w:rPr>
              <w:t>իրեն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կազմակերպությունում</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որից</w:t>
            </w:r>
            <w:r w:rsidRPr="00A340ED">
              <w:rPr>
                <w:rFonts w:ascii="Arial Armenian" w:hAnsi="Arial Armenian"/>
                <w:sz w:val="20"/>
                <w:szCs w:val="20"/>
              </w:rPr>
              <w:t xml:space="preserve"> </w:t>
            </w:r>
            <w:r w:rsidRPr="00A340ED">
              <w:rPr>
                <w:rFonts w:ascii="Sylfaen" w:hAnsi="Sylfaen" w:cs="Sylfaen"/>
                <w:sz w:val="20"/>
                <w:szCs w:val="20"/>
              </w:rPr>
              <w:t>պետք</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գանձվի</w:t>
            </w:r>
            <w:r w:rsidRPr="00A340ED">
              <w:rPr>
                <w:rFonts w:ascii="Arial Armenian" w:hAnsi="Arial Armenian"/>
                <w:sz w:val="20"/>
                <w:szCs w:val="20"/>
              </w:rPr>
              <w:t xml:space="preserve"> </w:t>
            </w:r>
            <w:r w:rsidRPr="00A340ED">
              <w:rPr>
                <w:rFonts w:ascii="Sylfaen" w:hAnsi="Sylfaen" w:cs="Sylfaen"/>
                <w:sz w:val="20"/>
                <w:szCs w:val="20"/>
              </w:rPr>
              <w:t>պահանջագրով</w:t>
            </w:r>
            <w:r w:rsidRPr="00A340ED">
              <w:rPr>
                <w:rFonts w:ascii="Arial Armenian" w:hAnsi="Arial Armenian"/>
                <w:sz w:val="20"/>
                <w:szCs w:val="20"/>
              </w:rPr>
              <w:t xml:space="preserve"> </w:t>
            </w:r>
            <w:r w:rsidRPr="00A340ED">
              <w:rPr>
                <w:rFonts w:ascii="Sylfaen" w:hAnsi="Sylfaen" w:cs="Sylfaen"/>
                <w:sz w:val="20"/>
                <w:szCs w:val="20"/>
              </w:rPr>
              <w:t>նշված</w:t>
            </w:r>
            <w:r w:rsidRPr="00A340ED">
              <w:rPr>
                <w:rFonts w:ascii="Arial Armenian" w:hAnsi="Arial Armenian"/>
                <w:sz w:val="20"/>
                <w:szCs w:val="20"/>
              </w:rPr>
              <w:t xml:space="preserve"> </w:t>
            </w:r>
            <w:r w:rsidRPr="00A340ED">
              <w:rPr>
                <w:rFonts w:ascii="Sylfaen" w:hAnsi="Sylfaen" w:cs="Sylfaen"/>
                <w:sz w:val="20"/>
                <w:szCs w:val="20"/>
              </w:rPr>
              <w:t>գումարը</w:t>
            </w:r>
            <w:r w:rsidRPr="00A340ED">
              <w:rPr>
                <w:rFonts w:ascii="Arial Armenian" w:hAnsi="Arial Armeni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Հայաստանի</w:t>
            </w:r>
            <w:r w:rsidRPr="00A340ED">
              <w:rPr>
                <w:rFonts w:ascii="Arial Armenian" w:hAnsi="Arial Armenian"/>
                <w:sz w:val="20"/>
                <w:szCs w:val="20"/>
              </w:rPr>
              <w:t xml:space="preserve"> </w:t>
            </w:r>
            <w:r w:rsidRPr="00A340ED">
              <w:rPr>
                <w:rFonts w:ascii="Sylfaen" w:hAnsi="Sylfaen" w:cs="Sylfaen"/>
                <w:sz w:val="20"/>
                <w:szCs w:val="20"/>
              </w:rPr>
              <w:t>Հանրապետության</w:t>
            </w:r>
            <w:r w:rsidRPr="00A340ED">
              <w:rPr>
                <w:rFonts w:ascii="Arial Armenian" w:hAnsi="Arial Armenian"/>
                <w:sz w:val="20"/>
                <w:szCs w:val="20"/>
              </w:rPr>
              <w:t xml:space="preserve"> </w:t>
            </w:r>
            <w:r w:rsidRPr="00A340ED">
              <w:rPr>
                <w:rFonts w:ascii="Sylfaen" w:hAnsi="Sylfaen" w:cs="Sylfaen"/>
                <w:sz w:val="20"/>
                <w:szCs w:val="20"/>
              </w:rPr>
              <w:t>նորմատիվ</w:t>
            </w:r>
            <w:r w:rsidRPr="00A340ED">
              <w:rPr>
                <w:rFonts w:ascii="Arial Armenian" w:hAnsi="Arial Armenian"/>
                <w:sz w:val="20"/>
                <w:szCs w:val="20"/>
              </w:rPr>
              <w:t xml:space="preserve"> </w:t>
            </w:r>
            <w:r w:rsidRPr="00A340ED">
              <w:rPr>
                <w:rFonts w:ascii="Sylfaen" w:hAnsi="Sylfaen" w:cs="Sylfaen"/>
                <w:sz w:val="20"/>
                <w:szCs w:val="20"/>
              </w:rPr>
              <w:t>իրավական</w:t>
            </w:r>
            <w:r w:rsidRPr="00A340ED">
              <w:rPr>
                <w:rFonts w:ascii="Arial Armenian" w:hAnsi="Arial Armenian"/>
                <w:sz w:val="20"/>
                <w:szCs w:val="20"/>
              </w:rPr>
              <w:t xml:space="preserve"> </w:t>
            </w:r>
            <w:r w:rsidRPr="00A340ED">
              <w:rPr>
                <w:rFonts w:ascii="Sylfaen" w:hAnsi="Sylfaen" w:cs="Sylfaen"/>
                <w:sz w:val="20"/>
                <w:szCs w:val="20"/>
              </w:rPr>
              <w:t>ակտերով</w:t>
            </w:r>
            <w:r w:rsidRPr="00A340ED">
              <w:rPr>
                <w:rFonts w:ascii="Arial Armenian" w:hAnsi="Arial Armenian"/>
                <w:sz w:val="20"/>
                <w:szCs w:val="20"/>
              </w:rPr>
              <w:t xml:space="preserve"> </w:t>
            </w:r>
            <w:r w:rsidRPr="00A340ED">
              <w:rPr>
                <w:rFonts w:ascii="Sylfaen" w:hAnsi="Sylfaen" w:cs="Sylfaen"/>
                <w:sz w:val="20"/>
                <w:szCs w:val="20"/>
              </w:rPr>
              <w:t>սահմաված</w:t>
            </w:r>
            <w:r w:rsidRPr="00A340ED">
              <w:rPr>
                <w:rFonts w:ascii="Arial Armenian" w:hAnsi="Arial Armenian"/>
                <w:sz w:val="20"/>
                <w:szCs w:val="20"/>
              </w:rPr>
              <w:t xml:space="preserve"> </w:t>
            </w:r>
            <w:r w:rsidRPr="00A340ED">
              <w:rPr>
                <w:rFonts w:ascii="Sylfaen" w:hAnsi="Sylfaen" w:cs="Sylfaen"/>
                <w:sz w:val="20"/>
                <w:szCs w:val="20"/>
              </w:rPr>
              <w:t>դեպքերում</w:t>
            </w:r>
            <w:r w:rsidRPr="00A340ED">
              <w:rPr>
                <w:rFonts w:ascii="Arial Armenian" w:hAnsi="Arial Armenian"/>
                <w:sz w:val="20"/>
                <w:szCs w:val="20"/>
              </w:rPr>
              <w:t xml:space="preserve">, </w:t>
            </w:r>
            <w:r w:rsidRPr="00A340ED">
              <w:rPr>
                <w:rFonts w:ascii="Sylfaen" w:hAnsi="Sylfaen" w:cs="Sylfaen"/>
                <w:sz w:val="20"/>
                <w:szCs w:val="20"/>
              </w:rPr>
              <w:t>երբ</w:t>
            </w:r>
            <w:r w:rsidRPr="00A340ED">
              <w:rPr>
                <w:rFonts w:ascii="Arial Armenian" w:hAnsi="Arial Armenian"/>
                <w:sz w:val="20"/>
                <w:szCs w:val="20"/>
              </w:rPr>
              <w:t xml:space="preserve"> </w:t>
            </w:r>
            <w:r w:rsidRPr="00A340ED">
              <w:rPr>
                <w:rFonts w:ascii="Sylfaen" w:hAnsi="Sylfaen" w:cs="Sylfaen"/>
                <w:sz w:val="20"/>
                <w:szCs w:val="20"/>
              </w:rPr>
              <w:t>վճարողը</w:t>
            </w:r>
            <w:r w:rsidRPr="00A340ED">
              <w:rPr>
                <w:rFonts w:ascii="Arial Armenian" w:hAnsi="Arial Armenian"/>
                <w:sz w:val="20"/>
                <w:szCs w:val="20"/>
              </w:rPr>
              <w:t xml:space="preserve"> </w:t>
            </w:r>
            <w:r w:rsidRPr="00A340ED">
              <w:rPr>
                <w:rFonts w:ascii="Sylfaen" w:hAnsi="Sylfaen" w:cs="Sylfaen"/>
                <w:sz w:val="20"/>
                <w:szCs w:val="20"/>
              </w:rPr>
              <w:t>հանդիսանում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հաշվառված</w:t>
            </w:r>
            <w:r w:rsidRPr="00A340ED">
              <w:rPr>
                <w:rFonts w:ascii="Arial Armenian" w:hAnsi="Arial Armenian"/>
                <w:sz w:val="20"/>
                <w:szCs w:val="20"/>
              </w:rPr>
              <w:t xml:space="preserve"> </w:t>
            </w:r>
            <w:r w:rsidRPr="00A340ED">
              <w:rPr>
                <w:rFonts w:ascii="Sylfaen" w:hAnsi="Sylfaen"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Հայաստանի</w:t>
            </w:r>
            <w:r w:rsidRPr="00A340ED">
              <w:rPr>
                <w:rFonts w:ascii="Arial Armenian" w:hAnsi="Arial Armenian"/>
                <w:sz w:val="20"/>
                <w:szCs w:val="20"/>
              </w:rPr>
              <w:t xml:space="preserve"> </w:t>
            </w:r>
            <w:r w:rsidRPr="00A340ED">
              <w:rPr>
                <w:rFonts w:ascii="Sylfaen" w:hAnsi="Sylfaen" w:cs="Sylfaen"/>
                <w:sz w:val="20"/>
                <w:szCs w:val="20"/>
              </w:rPr>
              <w:t>Հանրապետության</w:t>
            </w:r>
            <w:r w:rsidRPr="00A340ED">
              <w:rPr>
                <w:rFonts w:ascii="Arial Armenian" w:hAnsi="Arial Armenian"/>
                <w:sz w:val="20"/>
                <w:szCs w:val="20"/>
              </w:rPr>
              <w:t xml:space="preserve"> </w:t>
            </w:r>
            <w:r w:rsidRPr="00A340ED">
              <w:rPr>
                <w:rFonts w:ascii="Sylfaen" w:hAnsi="Sylfaen" w:cs="Sylfaen"/>
                <w:sz w:val="20"/>
                <w:szCs w:val="20"/>
              </w:rPr>
              <w:t>նորմատիվ</w:t>
            </w:r>
            <w:r w:rsidRPr="00A340ED">
              <w:rPr>
                <w:rFonts w:ascii="Arial Armenian" w:hAnsi="Arial Armenian"/>
                <w:sz w:val="20"/>
                <w:szCs w:val="20"/>
              </w:rPr>
              <w:t xml:space="preserve"> </w:t>
            </w:r>
            <w:r w:rsidRPr="00A340ED">
              <w:rPr>
                <w:rFonts w:ascii="Sylfaen" w:hAnsi="Sylfaen" w:cs="Sylfaen"/>
                <w:sz w:val="20"/>
                <w:szCs w:val="20"/>
              </w:rPr>
              <w:t>իրավական</w:t>
            </w:r>
            <w:r w:rsidRPr="00A340ED">
              <w:rPr>
                <w:rFonts w:ascii="Arial Armenian" w:hAnsi="Arial Armenian"/>
                <w:sz w:val="20"/>
                <w:szCs w:val="20"/>
              </w:rPr>
              <w:t xml:space="preserve"> </w:t>
            </w:r>
            <w:r w:rsidRPr="00A340ED">
              <w:rPr>
                <w:rFonts w:ascii="Sylfaen" w:hAnsi="Sylfaen" w:cs="Sylfaen"/>
                <w:sz w:val="20"/>
                <w:szCs w:val="20"/>
              </w:rPr>
              <w:t>ակտերով</w:t>
            </w:r>
            <w:r w:rsidRPr="00A340ED">
              <w:rPr>
                <w:rFonts w:ascii="Arial Armenian" w:hAnsi="Arial Armenian"/>
                <w:sz w:val="20"/>
                <w:szCs w:val="20"/>
              </w:rPr>
              <w:t xml:space="preserve"> </w:t>
            </w:r>
            <w:r w:rsidRPr="00A340ED">
              <w:rPr>
                <w:rFonts w:ascii="Sylfaen" w:hAnsi="Sylfaen" w:cs="Sylfaen"/>
                <w:sz w:val="20"/>
                <w:szCs w:val="20"/>
              </w:rPr>
              <w:lastRenderedPageBreak/>
              <w:t>սահմանված</w:t>
            </w:r>
            <w:r w:rsidRPr="00A340ED">
              <w:rPr>
                <w:rFonts w:ascii="Arial Armenian" w:hAnsi="Arial Armenian"/>
                <w:sz w:val="20"/>
                <w:szCs w:val="20"/>
              </w:rPr>
              <w:t xml:space="preserve"> </w:t>
            </w:r>
            <w:r w:rsidRPr="00A340ED">
              <w:rPr>
                <w:rFonts w:ascii="Sylfaen" w:hAnsi="Sylfaen" w:cs="Sylfaen"/>
                <w:sz w:val="20"/>
                <w:szCs w:val="20"/>
              </w:rPr>
              <w:t>դեպքերում</w:t>
            </w:r>
            <w:r w:rsidRPr="00A340ED">
              <w:rPr>
                <w:rFonts w:ascii="Arial Armenian" w:hAnsi="Arial Armenian"/>
                <w:sz w:val="20"/>
                <w:szCs w:val="20"/>
              </w:rPr>
              <w:t xml:space="preserve">, </w:t>
            </w:r>
            <w:r w:rsidRPr="00A340ED">
              <w:rPr>
                <w:rFonts w:ascii="Sylfaen" w:hAnsi="Sylfaen" w:cs="Sylfaen"/>
                <w:sz w:val="20"/>
                <w:szCs w:val="20"/>
              </w:rPr>
              <w:t>երբ</w:t>
            </w:r>
            <w:r w:rsidRPr="00A340ED">
              <w:rPr>
                <w:rFonts w:ascii="Arial Armenian" w:hAnsi="Arial Armenian"/>
                <w:sz w:val="20"/>
                <w:szCs w:val="20"/>
              </w:rPr>
              <w:t xml:space="preserve"> </w:t>
            </w:r>
            <w:r w:rsidRPr="00A340ED">
              <w:rPr>
                <w:rFonts w:ascii="Sylfaen" w:hAnsi="Sylfaen" w:cs="Sylfaen"/>
                <w:sz w:val="20"/>
                <w:szCs w:val="20"/>
              </w:rPr>
              <w:t>վճարողը</w:t>
            </w:r>
            <w:r w:rsidRPr="00A340ED">
              <w:rPr>
                <w:rFonts w:ascii="Arial Armenian" w:hAnsi="Arial Armenian"/>
                <w:sz w:val="20"/>
                <w:szCs w:val="20"/>
              </w:rPr>
              <w:t xml:space="preserve"> </w:t>
            </w:r>
            <w:r w:rsidRPr="00A340ED">
              <w:rPr>
                <w:rFonts w:ascii="Sylfaen" w:hAnsi="Sylfaen" w:cs="Sylfaen"/>
                <w:sz w:val="20"/>
                <w:szCs w:val="20"/>
              </w:rPr>
              <w:t>հանդիսանում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ֆիզիկական</w:t>
            </w:r>
            <w:r w:rsidRPr="00A340ED">
              <w:rPr>
                <w:rFonts w:ascii="Arial Armenian" w:hAnsi="Arial Armenian"/>
                <w:sz w:val="20"/>
                <w:szCs w:val="20"/>
              </w:rPr>
              <w:t xml:space="preserve"> </w:t>
            </w:r>
            <w:r w:rsidRPr="00A340ED">
              <w:rPr>
                <w:rFonts w:ascii="Sylfaen" w:hAnsi="Sylfaen"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lastRenderedPageBreak/>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w:t>
            </w:r>
            <w:r w:rsidRPr="00A340ED">
              <w:rPr>
                <w:rFonts w:ascii="Sylfaen" w:hAnsi="Sylfaen" w:cs="Sylfaen"/>
                <w:sz w:val="20"/>
                <w:szCs w:val="20"/>
                <w:lang w:val="hy-AM"/>
              </w:rPr>
              <w:t>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անուն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w:t>
            </w:r>
            <w:r w:rsidRPr="00A340ED">
              <w:rPr>
                <w:rFonts w:ascii="Arial Armenian" w:hAnsi="Arial Armenian"/>
                <w:sz w:val="20"/>
                <w:szCs w:val="20"/>
              </w:rPr>
              <w:t xml:space="preserve"> </w:t>
            </w:r>
            <w:r w:rsidRPr="00A340ED">
              <w:rPr>
                <w:rFonts w:ascii="Sylfaen" w:hAnsi="Sylfaen" w:cs="Sylfaen"/>
                <w:sz w:val="20"/>
                <w:szCs w:val="20"/>
              </w:rPr>
              <w:t>հանդիսացող</w:t>
            </w:r>
            <w:r w:rsidRPr="00A340ED">
              <w:rPr>
                <w:rFonts w:ascii="Arial Armenian" w:hAnsi="Arial Armenian"/>
                <w:sz w:val="20"/>
                <w:szCs w:val="20"/>
              </w:rPr>
              <w:t xml:space="preserve"> </w:t>
            </w:r>
            <w:r w:rsidRPr="00A340ED">
              <w:rPr>
                <w:rFonts w:ascii="Sylfaen" w:hAnsi="Sylfaen" w:cs="Sylfaen"/>
                <w:sz w:val="20"/>
                <w:szCs w:val="20"/>
              </w:rPr>
              <w:t>անձի</w:t>
            </w:r>
            <w:r w:rsidRPr="00A340ED">
              <w:rPr>
                <w:rFonts w:ascii="Arial Armenian" w:hAnsi="Arial Armenian"/>
                <w:sz w:val="20"/>
                <w:szCs w:val="20"/>
              </w:rPr>
              <w:t xml:space="preserve"> (</w:t>
            </w:r>
            <w:r w:rsidRPr="00A340ED">
              <w:rPr>
                <w:rFonts w:ascii="Sylfaen" w:hAnsi="Sylfaen" w:cs="Sylfaen"/>
                <w:sz w:val="20"/>
                <w:szCs w:val="20"/>
              </w:rPr>
              <w:t>վճարումը</w:t>
            </w:r>
            <w:r w:rsidRPr="00A340ED">
              <w:rPr>
                <w:rFonts w:ascii="Arial Armenian" w:hAnsi="Arial Armenian"/>
                <w:sz w:val="20"/>
                <w:szCs w:val="20"/>
              </w:rPr>
              <w:t xml:space="preserve"> </w:t>
            </w:r>
            <w:r w:rsidRPr="00A340ED">
              <w:rPr>
                <w:rFonts w:ascii="Sylfaen" w:hAnsi="Sylfaen" w:cs="Sylfaen"/>
                <w:sz w:val="20"/>
                <w:szCs w:val="20"/>
              </w:rPr>
              <w:t>ստացողի</w:t>
            </w:r>
            <w:r w:rsidRPr="00A340ED">
              <w:rPr>
                <w:rFonts w:ascii="Arial Armenian" w:hAnsi="Arial Armenian"/>
                <w:sz w:val="20"/>
                <w:szCs w:val="20"/>
              </w:rPr>
              <w:t xml:space="preserve">) </w:t>
            </w:r>
            <w:r w:rsidRPr="00A340ED">
              <w:rPr>
                <w:rFonts w:ascii="Sylfaen" w:hAnsi="Sylfaen" w:cs="Sylfaen"/>
                <w:sz w:val="20"/>
                <w:szCs w:val="20"/>
              </w:rPr>
              <w:t>անվանումը</w:t>
            </w:r>
            <w:r w:rsidRPr="00A340ED">
              <w:rPr>
                <w:rFonts w:ascii="Arial Armenian" w:hAnsi="Arial Armenian"/>
                <w:sz w:val="20"/>
                <w:szCs w:val="20"/>
              </w:rPr>
              <w:t xml:space="preserve">: </w:t>
            </w:r>
            <w:r w:rsidRPr="00A340ED">
              <w:rPr>
                <w:rFonts w:ascii="Sylfaen" w:hAnsi="Sylfaen" w:cs="Sylfaen"/>
                <w:sz w:val="20"/>
                <w:szCs w:val="20"/>
              </w:rPr>
              <w:t>Նշվում</w:t>
            </w:r>
            <w:r w:rsidRPr="00A340ED">
              <w:rPr>
                <w:rFonts w:ascii="Arial Armenian" w:hAnsi="Arial Armenian"/>
                <w:sz w:val="20"/>
                <w:szCs w:val="20"/>
              </w:rPr>
              <w:t xml:space="preserve"> </w:t>
            </w:r>
            <w:r w:rsidRPr="00A340ED">
              <w:rPr>
                <w:rFonts w:ascii="Sylfaen" w:hAnsi="Sylfaen" w:cs="Sylfaen"/>
                <w:sz w:val="20"/>
                <w:szCs w:val="20"/>
              </w:rPr>
              <w:t>են</w:t>
            </w:r>
            <w:r w:rsidRPr="00A340ED">
              <w:rPr>
                <w:rFonts w:ascii="Arial Armenian" w:hAnsi="Arial Armenian"/>
                <w:sz w:val="20"/>
                <w:szCs w:val="20"/>
              </w:rPr>
              <w:t xml:space="preserve"> </w:t>
            </w:r>
            <w:r w:rsidRPr="00A340ED">
              <w:rPr>
                <w:rFonts w:ascii="Sylfaen" w:hAnsi="Sylfaen" w:cs="Sylfaen"/>
                <w:sz w:val="20"/>
                <w:szCs w:val="20"/>
              </w:rPr>
              <w:t>նաև</w:t>
            </w:r>
            <w:r w:rsidRPr="00A340ED">
              <w:rPr>
                <w:rFonts w:ascii="Arial Armenian" w:hAnsi="Arial Armenian"/>
                <w:sz w:val="20"/>
                <w:szCs w:val="20"/>
              </w:rPr>
              <w:t xml:space="preserve"> </w:t>
            </w:r>
            <w:r w:rsidRPr="00A340ED">
              <w:rPr>
                <w:rFonts w:ascii="Sylfaen" w:hAnsi="Sylfaen" w:cs="Sylfaen"/>
                <w:sz w:val="20"/>
                <w:szCs w:val="20"/>
              </w:rPr>
              <w:t>այլ</w:t>
            </w:r>
            <w:r w:rsidRPr="00A340ED">
              <w:rPr>
                <w:rFonts w:ascii="Arial Armenian" w:hAnsi="Arial Armenian"/>
                <w:sz w:val="20"/>
                <w:szCs w:val="20"/>
              </w:rPr>
              <w:t xml:space="preserve"> </w:t>
            </w:r>
            <w:r w:rsidRPr="00A340ED">
              <w:rPr>
                <w:rFonts w:ascii="Sylfaen" w:hAnsi="Sylfaen" w:cs="Sylfaen"/>
                <w:sz w:val="20"/>
                <w:szCs w:val="20"/>
              </w:rPr>
              <w:t>տվյալներ</w:t>
            </w:r>
            <w:r w:rsidRPr="00A340ED">
              <w:rPr>
                <w:rFonts w:ascii="Arial Armenian" w:hAnsi="Arial Armenian"/>
                <w:sz w:val="20"/>
                <w:szCs w:val="20"/>
              </w:rPr>
              <w:t xml:space="preserve">` </w:t>
            </w:r>
            <w:r w:rsidRPr="00A340ED">
              <w:rPr>
                <w:rFonts w:ascii="Sylfaen" w:hAnsi="Sylfaen" w:cs="Sylfaen"/>
                <w:sz w:val="20"/>
                <w:szCs w:val="20"/>
              </w:rPr>
              <w:t>ըստ</w:t>
            </w:r>
            <w:r w:rsidRPr="00A340ED">
              <w:rPr>
                <w:rFonts w:ascii="Arial Armenian" w:hAnsi="Arial Armenian"/>
                <w:sz w:val="20"/>
                <w:szCs w:val="20"/>
              </w:rPr>
              <w:t xml:space="preserve"> </w:t>
            </w:r>
            <w:r w:rsidRPr="00A340ED">
              <w:rPr>
                <w:rFonts w:ascii="Sylfaen" w:hAnsi="Sylfaen"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նախապես</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Հ</w:t>
            </w:r>
            <w:r w:rsidRPr="00A340ED">
              <w:rPr>
                <w:rFonts w:ascii="Sylfaen" w:hAnsi="Sylfaen"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Arial Armenian" w:hAnsi="Arial Armenian" w:cs="Sylfaen"/>
                <w:sz w:val="20"/>
                <w:szCs w:val="20"/>
              </w:rPr>
              <w:t xml:space="preserve"> (</w:t>
            </w:r>
            <w:r w:rsidRPr="00A340ED">
              <w:rPr>
                <w:rFonts w:ascii="Sylfaen" w:hAnsi="Sylfaen" w:cs="Sylfaen"/>
                <w:sz w:val="20"/>
                <w:szCs w:val="20"/>
                <w:lang w:val="hy-AM"/>
              </w:rPr>
              <w:t>գնումների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հետ</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կապված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գործընթացում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cs="Sylfaen"/>
                <w:sz w:val="20"/>
                <w:szCs w:val="20"/>
                <w:lang w:val="ru-RU"/>
              </w:rPr>
              <w:t>(</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lang w:val="ru-RU"/>
              </w:rPr>
              <w:t>)</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Հայաստանի</w:t>
            </w:r>
            <w:r w:rsidRPr="00A340ED">
              <w:rPr>
                <w:rFonts w:ascii="Arial Armenian" w:hAnsi="Arial Armenian"/>
                <w:sz w:val="20"/>
                <w:szCs w:val="20"/>
              </w:rPr>
              <w:t xml:space="preserve"> </w:t>
            </w:r>
            <w:r w:rsidRPr="00A340ED">
              <w:rPr>
                <w:rFonts w:ascii="Sylfaen" w:hAnsi="Sylfaen" w:cs="Sylfaen"/>
                <w:sz w:val="20"/>
                <w:szCs w:val="20"/>
              </w:rPr>
              <w:t>Հանրապետության</w:t>
            </w:r>
            <w:r w:rsidRPr="00A340ED">
              <w:rPr>
                <w:rFonts w:ascii="Arial Armenian" w:hAnsi="Arial Armenian"/>
                <w:sz w:val="20"/>
                <w:szCs w:val="20"/>
              </w:rPr>
              <w:t xml:space="preserve"> </w:t>
            </w:r>
            <w:r w:rsidRPr="00A340ED">
              <w:rPr>
                <w:rFonts w:ascii="Sylfaen" w:hAnsi="Sylfaen" w:cs="Sylfaen"/>
                <w:sz w:val="20"/>
                <w:szCs w:val="20"/>
              </w:rPr>
              <w:t>նորմատիվ</w:t>
            </w:r>
            <w:r w:rsidRPr="00A340ED">
              <w:rPr>
                <w:rFonts w:ascii="Arial Armenian" w:hAnsi="Arial Armenian"/>
                <w:sz w:val="20"/>
                <w:szCs w:val="20"/>
              </w:rPr>
              <w:t xml:space="preserve"> </w:t>
            </w:r>
            <w:r w:rsidRPr="00A340ED">
              <w:rPr>
                <w:rFonts w:ascii="Sylfaen" w:hAnsi="Sylfaen" w:cs="Sylfaen"/>
                <w:sz w:val="20"/>
                <w:szCs w:val="20"/>
              </w:rPr>
              <w:t>իրավական</w:t>
            </w:r>
            <w:r w:rsidRPr="00A340ED">
              <w:rPr>
                <w:rFonts w:ascii="Arial Armenian" w:hAnsi="Arial Armenian"/>
                <w:sz w:val="20"/>
                <w:szCs w:val="20"/>
              </w:rPr>
              <w:t xml:space="preserve"> </w:t>
            </w:r>
            <w:r w:rsidRPr="00A340ED">
              <w:rPr>
                <w:rFonts w:ascii="Sylfaen" w:hAnsi="Sylfaen" w:cs="Sylfaen"/>
                <w:sz w:val="20"/>
                <w:szCs w:val="20"/>
              </w:rPr>
              <w:t>ակտերով</w:t>
            </w:r>
            <w:r w:rsidRPr="00A340ED">
              <w:rPr>
                <w:rFonts w:ascii="Arial Armenian" w:hAnsi="Arial Armenian"/>
                <w:sz w:val="20"/>
                <w:szCs w:val="20"/>
              </w:rPr>
              <w:t xml:space="preserve"> </w:t>
            </w:r>
            <w:r w:rsidRPr="00A340ED">
              <w:rPr>
                <w:rFonts w:ascii="Sylfaen" w:hAnsi="Sylfaen" w:cs="Sylfaen"/>
                <w:sz w:val="20"/>
                <w:szCs w:val="20"/>
              </w:rPr>
              <w:t>սահմանված</w:t>
            </w:r>
            <w:r w:rsidRPr="00A340ED">
              <w:rPr>
                <w:rFonts w:ascii="Arial Armenian" w:hAnsi="Arial Armenian"/>
                <w:sz w:val="20"/>
                <w:szCs w:val="20"/>
              </w:rPr>
              <w:t xml:space="preserve"> </w:t>
            </w:r>
            <w:r w:rsidRPr="00A340ED">
              <w:rPr>
                <w:rFonts w:ascii="Sylfaen" w:hAnsi="Sylfaen" w:cs="Sylfaen"/>
                <w:sz w:val="20"/>
                <w:szCs w:val="20"/>
              </w:rPr>
              <w:t>դեպքերում</w:t>
            </w:r>
            <w:r w:rsidRPr="00A340ED">
              <w:rPr>
                <w:rFonts w:ascii="Arial Armenian" w:hAnsi="Arial Armenian"/>
                <w:sz w:val="20"/>
                <w:szCs w:val="20"/>
              </w:rPr>
              <w:t xml:space="preserve">, </w:t>
            </w:r>
            <w:r w:rsidRPr="00A340ED">
              <w:rPr>
                <w:rFonts w:ascii="Sylfaen" w:hAnsi="Sylfaen" w:cs="Sylfaen"/>
                <w:sz w:val="20"/>
                <w:szCs w:val="20"/>
              </w:rPr>
              <w:t>երբ</w:t>
            </w:r>
            <w:r w:rsidRPr="00A340ED">
              <w:rPr>
                <w:rFonts w:ascii="Arial Armenian" w:hAnsi="Arial Armenian"/>
                <w:sz w:val="20"/>
                <w:szCs w:val="20"/>
              </w:rPr>
              <w:t xml:space="preserve"> </w:t>
            </w:r>
            <w:r w:rsidRPr="00A340ED">
              <w:rPr>
                <w:rFonts w:ascii="Sylfaen" w:hAnsi="Sylfaen" w:cs="Sylfaen"/>
                <w:sz w:val="20"/>
                <w:szCs w:val="20"/>
              </w:rPr>
              <w:t>շահառուն</w:t>
            </w:r>
            <w:r w:rsidRPr="00A340ED">
              <w:rPr>
                <w:rFonts w:ascii="Arial Armenian" w:hAnsi="Arial Armenian"/>
                <w:sz w:val="20"/>
                <w:szCs w:val="20"/>
              </w:rPr>
              <w:t xml:space="preserve"> </w:t>
            </w:r>
            <w:r w:rsidRPr="00A340ED">
              <w:rPr>
                <w:rFonts w:ascii="Sylfaen" w:hAnsi="Sylfaen" w:cs="Sylfaen"/>
                <w:sz w:val="20"/>
                <w:szCs w:val="20"/>
              </w:rPr>
              <w:t>հանդիսանում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հաշվառված</w:t>
            </w:r>
            <w:r w:rsidRPr="00A340ED">
              <w:rPr>
                <w:rFonts w:ascii="Arial Armenian" w:hAnsi="Arial Armenian"/>
                <w:sz w:val="20"/>
                <w:szCs w:val="20"/>
              </w:rPr>
              <w:t xml:space="preserve"> </w:t>
            </w:r>
            <w:r w:rsidRPr="00A340ED">
              <w:rPr>
                <w:rFonts w:ascii="Sylfaen" w:hAnsi="Sylfaen" w:cs="Sylfaen"/>
                <w:sz w:val="20"/>
                <w:szCs w:val="20"/>
              </w:rPr>
              <w:t>հարկատու</w:t>
            </w:r>
            <w:r w:rsidRPr="00A340ED">
              <w:rPr>
                <w:rFonts w:ascii="Arial Armenian" w:hAnsi="Arial Armeni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նախապես</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անվանումը</w:t>
            </w:r>
            <w:r w:rsidRPr="00A340ED">
              <w:rPr>
                <w:rFonts w:ascii="Arial Armenian" w:hAnsi="Arial Armeni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նախապես</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հաշվի</w:t>
            </w:r>
            <w:r w:rsidRPr="00A340ED">
              <w:rPr>
                <w:rFonts w:ascii="Arial Armenian" w:hAnsi="Arial Armenian"/>
                <w:sz w:val="20"/>
                <w:szCs w:val="20"/>
              </w:rPr>
              <w:t xml:space="preserve"> </w:t>
            </w:r>
            <w:r w:rsidRPr="00A340E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այն</w:t>
            </w:r>
            <w:r w:rsidRPr="00A340ED">
              <w:rPr>
                <w:rFonts w:ascii="Arial Armenian" w:hAnsi="Arial Armenian"/>
                <w:sz w:val="20"/>
                <w:szCs w:val="20"/>
              </w:rPr>
              <w:t xml:space="preserve"> </w:t>
            </w:r>
            <w:r w:rsidRPr="00A340ED">
              <w:rPr>
                <w:rFonts w:ascii="Sylfaen" w:hAnsi="Sylfaen" w:cs="Sylfaen"/>
                <w:sz w:val="20"/>
                <w:szCs w:val="20"/>
              </w:rPr>
              <w:t>բանկային</w:t>
            </w:r>
            <w:r w:rsidRPr="00A340ED">
              <w:rPr>
                <w:rFonts w:ascii="Arial Armenian" w:hAnsi="Arial Armenian"/>
                <w:sz w:val="20"/>
                <w:szCs w:val="20"/>
              </w:rPr>
              <w:t xml:space="preserve"> (</w:t>
            </w:r>
            <w:r w:rsidRPr="00A340ED">
              <w:rPr>
                <w:rFonts w:ascii="Sylfaen" w:hAnsi="Sylfaen" w:cs="Sylfaen"/>
                <w:sz w:val="20"/>
                <w:szCs w:val="20"/>
                <w:lang w:val="hy-AM"/>
              </w:rPr>
              <w:t>գանձապետական</w:t>
            </w:r>
            <w:r w:rsidRPr="00A340ED">
              <w:rPr>
                <w:rFonts w:ascii="Arial Armenian" w:hAnsi="Arial Armenian"/>
                <w:sz w:val="20"/>
                <w:szCs w:val="20"/>
              </w:rPr>
              <w:t xml:space="preserve">) </w:t>
            </w:r>
            <w:r w:rsidRPr="00A340ED">
              <w:rPr>
                <w:rFonts w:ascii="Sylfaen" w:hAnsi="Sylfaen" w:cs="Sylfaen"/>
                <w:sz w:val="20"/>
                <w:szCs w:val="20"/>
              </w:rPr>
              <w:t>հաշվի</w:t>
            </w:r>
            <w:r w:rsidRPr="00A340ED">
              <w:rPr>
                <w:rFonts w:ascii="Arial Armenian" w:hAnsi="Arial Armenian"/>
                <w:sz w:val="20"/>
                <w:szCs w:val="20"/>
              </w:rPr>
              <w:t xml:space="preserve"> </w:t>
            </w:r>
            <w:r w:rsidRPr="00A340ED">
              <w:rPr>
                <w:rFonts w:ascii="Sylfaen" w:hAnsi="Sylfaen" w:cs="Sylfaen"/>
                <w:sz w:val="20"/>
                <w:szCs w:val="20"/>
              </w:rPr>
              <w:t>համարը</w:t>
            </w:r>
            <w:r w:rsidRPr="00A340ED">
              <w:rPr>
                <w:rFonts w:ascii="Arial Armenian" w:hAnsi="Arial Armenian"/>
                <w:sz w:val="20"/>
                <w:szCs w:val="20"/>
              </w:rPr>
              <w:t xml:space="preserve">, </w:t>
            </w:r>
            <w:r w:rsidRPr="00A340ED">
              <w:rPr>
                <w:rFonts w:ascii="Sylfaen" w:hAnsi="Sylfaen" w:cs="Sylfaen"/>
                <w:sz w:val="20"/>
                <w:szCs w:val="20"/>
              </w:rPr>
              <w:t>որի</w:t>
            </w:r>
            <w:r w:rsidRPr="00A340ED">
              <w:rPr>
                <w:rFonts w:ascii="Arial Armenian" w:hAnsi="Arial Armenian"/>
                <w:sz w:val="20"/>
                <w:szCs w:val="20"/>
              </w:rPr>
              <w:t xml:space="preserve"> </w:t>
            </w:r>
            <w:r w:rsidRPr="00A340ED">
              <w:rPr>
                <w:rFonts w:ascii="Sylfaen" w:hAnsi="Sylfaen" w:cs="Sylfaen"/>
                <w:sz w:val="20"/>
                <w:szCs w:val="20"/>
              </w:rPr>
              <w:t>վրա</w:t>
            </w:r>
            <w:r w:rsidRPr="00A340ED">
              <w:rPr>
                <w:rFonts w:ascii="Arial Armenian" w:hAnsi="Arial Armenian"/>
                <w:sz w:val="20"/>
                <w:szCs w:val="20"/>
              </w:rPr>
              <w:t xml:space="preserve"> </w:t>
            </w:r>
            <w:r w:rsidRPr="00A340ED">
              <w:rPr>
                <w:rFonts w:ascii="Sylfaen" w:hAnsi="Sylfaen" w:cs="Sylfaen"/>
                <w:sz w:val="20"/>
                <w:szCs w:val="20"/>
              </w:rPr>
              <w:t>պետք</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փոխանցվեն</w:t>
            </w:r>
            <w:r w:rsidRPr="00A340ED">
              <w:rPr>
                <w:rFonts w:ascii="Arial Armenian" w:hAnsi="Arial Armenian"/>
                <w:sz w:val="20"/>
                <w:szCs w:val="20"/>
              </w:rPr>
              <w:t xml:space="preserve"> </w:t>
            </w:r>
            <w:r w:rsidRPr="00A340ED">
              <w:rPr>
                <w:rFonts w:ascii="Sylfaen" w:hAnsi="Sylfaen" w:cs="Sylfaen"/>
                <w:sz w:val="20"/>
                <w:szCs w:val="20"/>
              </w:rPr>
              <w:t>վճարողից</w:t>
            </w:r>
            <w:r w:rsidRPr="00A340ED">
              <w:rPr>
                <w:rFonts w:ascii="Arial Armenian" w:hAnsi="Arial Armenian"/>
                <w:sz w:val="20"/>
                <w:szCs w:val="20"/>
              </w:rPr>
              <w:t xml:space="preserve"> </w:t>
            </w:r>
            <w:r w:rsidRPr="00A340ED">
              <w:rPr>
                <w:rFonts w:ascii="Sylfaen" w:hAnsi="Sylfaen" w:cs="Sylfaen"/>
                <w:sz w:val="20"/>
                <w:szCs w:val="20"/>
              </w:rPr>
              <w:t>գանձված</w:t>
            </w:r>
            <w:r w:rsidRPr="00A340ED">
              <w:rPr>
                <w:rFonts w:ascii="Arial Armenian" w:hAnsi="Arial Armenian"/>
                <w:sz w:val="20"/>
                <w:szCs w:val="20"/>
              </w:rPr>
              <w:t xml:space="preserve"> </w:t>
            </w:r>
            <w:r w:rsidRPr="00A340ED">
              <w:rPr>
                <w:rFonts w:ascii="Sylfaen" w:hAnsi="Sylfaen"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նախապես</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գումարը</w:t>
            </w:r>
            <w:r w:rsidRPr="00A340ED">
              <w:rPr>
                <w:rFonts w:ascii="Arial Armenian" w:hAnsi="Arial Armenian"/>
                <w:sz w:val="20"/>
                <w:szCs w:val="20"/>
              </w:rPr>
              <w:t xml:space="preserve"> (</w:t>
            </w:r>
            <w:r w:rsidRPr="00A340ED">
              <w:rPr>
                <w:rFonts w:ascii="Sylfaen" w:hAnsi="Sylfaen" w:cs="Sylfaen"/>
                <w:sz w:val="20"/>
                <w:szCs w:val="20"/>
              </w:rPr>
              <w:t>թվերով</w:t>
            </w:r>
            <w:r w:rsidRPr="00A340ED">
              <w:rPr>
                <w:rFonts w:ascii="Arial Armenian" w:hAnsi="Arial Armenian"/>
                <w:sz w:val="20"/>
                <w:szCs w:val="20"/>
              </w:rPr>
              <w:t xml:space="preserve"> </w:t>
            </w:r>
            <w:r w:rsidRPr="00A340ED">
              <w:rPr>
                <w:rFonts w:ascii="Sylfaen" w:hAnsi="Sylfaen" w:cs="Sylfaen"/>
                <w:sz w:val="20"/>
                <w:szCs w:val="20"/>
              </w:rPr>
              <w:t>և</w:t>
            </w:r>
            <w:r w:rsidRPr="00A340ED">
              <w:rPr>
                <w:rFonts w:ascii="Arial Armenian" w:hAnsi="Arial Armenian"/>
                <w:sz w:val="20"/>
                <w:szCs w:val="20"/>
              </w:rPr>
              <w:t xml:space="preserve"> </w:t>
            </w:r>
            <w:r w:rsidRPr="00A340ED">
              <w:rPr>
                <w:rFonts w:ascii="Sylfaen" w:hAnsi="Sylfaen" w:cs="Sylfaen"/>
                <w:sz w:val="20"/>
                <w:szCs w:val="20"/>
              </w:rPr>
              <w:t>բառերով</w:t>
            </w:r>
            <w:r w:rsidRPr="00A340ED">
              <w:rPr>
                <w:rFonts w:ascii="Arial Armenian" w:hAnsi="Arial Armenia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ենթակա</w:t>
            </w:r>
            <w:r w:rsidRPr="00A340ED">
              <w:rPr>
                <w:rFonts w:ascii="Arial Armenian" w:hAnsi="Arial Armenian"/>
                <w:sz w:val="20"/>
                <w:szCs w:val="20"/>
              </w:rPr>
              <w:t xml:space="preserve"> </w:t>
            </w:r>
            <w:r w:rsidRPr="00A340ED">
              <w:rPr>
                <w:rFonts w:ascii="Sylfaen" w:hAnsi="Sylfaen"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lang w:val="hy-AM"/>
              </w:rPr>
              <w:t xml:space="preserve"> </w:t>
            </w: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Ակցեպտավորված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թվերով</w:t>
            </w:r>
            <w:r w:rsidRPr="00A340ED">
              <w:rPr>
                <w:rFonts w:ascii="Arial Armenian" w:hAnsi="Arial Armenian" w:cs="Arial"/>
                <w:sz w:val="20"/>
                <w:szCs w:val="20"/>
                <w:lang w:val="hy-AM"/>
              </w:rPr>
              <w:t xml:space="preserve"> </w:t>
            </w:r>
            <w:r w:rsidRPr="00A340ED">
              <w:rPr>
                <w:rFonts w:ascii="Sylfaen" w:hAnsi="Sylfaen" w:cs="Sylfaen"/>
                <w:sz w:val="20"/>
                <w:szCs w:val="20"/>
                <w:lang w:val="hy-AM"/>
              </w:rPr>
              <w:t>և</w:t>
            </w:r>
            <w:r w:rsidRPr="00A340ED">
              <w:rPr>
                <w:rFonts w:ascii="Arial Armenian" w:hAnsi="Arial Armenian" w:cs="Arial"/>
                <w:sz w:val="20"/>
                <w:szCs w:val="20"/>
                <w:lang w:val="hy-AM"/>
              </w:rPr>
              <w:t xml:space="preserve"> </w:t>
            </w:r>
            <w:r w:rsidRPr="00A340ED">
              <w:rPr>
                <w:rFonts w:ascii="Sylfaen" w:hAnsi="Sylfaen" w:cs="Sylfaen"/>
                <w:sz w:val="20"/>
                <w:szCs w:val="20"/>
                <w:lang w:val="hy-AM"/>
              </w:rPr>
              <w:t>բառերով</w:t>
            </w:r>
            <w:r w:rsidRPr="00A340ED">
              <w:rPr>
                <w:rFonts w:ascii="Arial Armenian" w:hAnsi="Arial Armenian"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ոչ</w:t>
            </w:r>
            <w:r w:rsidRPr="00A340ED">
              <w:rPr>
                <w:rFonts w:ascii="Arial Armenian" w:hAnsi="Arial Armenian"/>
                <w:sz w:val="20"/>
                <w:szCs w:val="20"/>
                <w:lang w:val="hy-AM"/>
              </w:rPr>
              <w:t xml:space="preserve"> </w:t>
            </w:r>
            <w:r w:rsidRPr="00A340ED">
              <w:rPr>
                <w:rFonts w:ascii="Sylfaen" w:hAnsi="Sylfaen" w:cs="Sylfaen"/>
                <w:sz w:val="20"/>
                <w:szCs w:val="20"/>
                <w:lang w:val="hy-AM"/>
              </w:rPr>
              <w:t>պարտադիր</w:t>
            </w:r>
          </w:p>
          <w:p w:rsidR="00CE7D06" w:rsidRPr="00A340ED" w:rsidRDefault="00CE7D06" w:rsidP="004B1466">
            <w:pPr>
              <w:jc w:val="center"/>
              <w:rPr>
                <w:rFonts w:ascii="Arial Armenian" w:hAnsi="Arial Armenian"/>
                <w:sz w:val="20"/>
                <w:szCs w:val="20"/>
                <w:lang w:val="hy-AM"/>
              </w:rPr>
            </w:pPr>
            <w:r w:rsidRPr="00A340ED">
              <w:rPr>
                <w:rFonts w:ascii="Arial Armenian" w:hAnsi="Arial Armenian" w:cs="Sylfaen"/>
                <w:sz w:val="20"/>
                <w:szCs w:val="20"/>
                <w:lang w:val="hy-AM"/>
              </w:rPr>
              <w:t>(</w:t>
            </w:r>
            <w:r w:rsidRPr="00A340ED">
              <w:rPr>
                <w:rFonts w:ascii="Sylfaen" w:hAnsi="Sylfaen" w:cs="Sylfaen"/>
                <w:sz w:val="20"/>
                <w:szCs w:val="20"/>
                <w:lang w:val="hy-AM"/>
              </w:rPr>
              <w:t>նախատեսված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մասնակի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ակցեպտի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որը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գնումների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հետ</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կապված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կիրառվում</w:t>
            </w:r>
            <w:r w:rsidRPr="00A340ED">
              <w:rPr>
                <w:rFonts w:ascii="Arial Armenian" w:hAnsi="Arial Armenian"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cs="Sylfaen"/>
                <w:sz w:val="20"/>
                <w:szCs w:val="20"/>
                <w:lang w:val="hy-AM"/>
              </w:rPr>
              <w:t>(</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եւ</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կիրառվում</w:t>
            </w:r>
            <w:r w:rsidRPr="00A340ED">
              <w:rPr>
                <w:rFonts w:ascii="Arial Armenian" w:hAnsi="Arial Armenian" w:cs="Sylfaen"/>
                <w:sz w:val="20"/>
                <w:szCs w:val="20"/>
                <w:lang w:val="hy-AM"/>
              </w:rPr>
              <w:t>)</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արժույթը</w:t>
            </w:r>
            <w:r w:rsidRPr="00A340ED">
              <w:rPr>
                <w:rFonts w:ascii="Arial Armenian" w:hAnsi="Arial Armenian"/>
                <w:sz w:val="20"/>
                <w:szCs w:val="20"/>
              </w:rPr>
              <w:t xml:space="preserve"> (</w:t>
            </w:r>
            <w:r w:rsidRPr="00A340ED">
              <w:rPr>
                <w:rFonts w:ascii="Sylfaen" w:hAnsi="Sylfaen" w:cs="Sylfaen"/>
                <w:sz w:val="20"/>
                <w:szCs w:val="20"/>
              </w:rPr>
              <w:t>բառերով</w:t>
            </w:r>
            <w:r w:rsidRPr="00A340ED">
              <w:rPr>
                <w:rFonts w:ascii="Arial Armenian" w:hAnsi="Arial Armenian"/>
                <w:sz w:val="20"/>
                <w:szCs w:val="20"/>
              </w:rPr>
              <w:t xml:space="preserve"> </w:t>
            </w:r>
            <w:r w:rsidRPr="00A340ED">
              <w:rPr>
                <w:rFonts w:ascii="Sylfaen" w:hAnsi="Sylfaen" w:cs="Sylfaen"/>
                <w:sz w:val="20"/>
                <w:szCs w:val="20"/>
              </w:rPr>
              <w:t>և</w:t>
            </w:r>
            <w:r w:rsidRPr="00A340ED">
              <w:rPr>
                <w:rFonts w:ascii="Arial Armenian" w:hAnsi="Arial Armenian"/>
                <w:sz w:val="20"/>
                <w:szCs w:val="20"/>
              </w:rPr>
              <w:t xml:space="preserve"> </w:t>
            </w:r>
            <w:r w:rsidRPr="00A340ED">
              <w:rPr>
                <w:rFonts w:ascii="Sylfaen" w:hAnsi="Sylfaen" w:cs="Sylfaen"/>
                <w:sz w:val="20"/>
                <w:szCs w:val="20"/>
              </w:rPr>
              <w:t>կոդով</w:t>
            </w:r>
            <w:r w:rsidRPr="00A340ED">
              <w:rPr>
                <w:rFonts w:ascii="Arial Armenian" w:hAnsi="Arial Armenia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գործարքի</w:t>
            </w:r>
            <w:r w:rsidRPr="00A340ED">
              <w:rPr>
                <w:rFonts w:ascii="Arial Armenian" w:hAnsi="Arial Armenian"/>
                <w:sz w:val="20"/>
                <w:szCs w:val="20"/>
              </w:rPr>
              <w:t xml:space="preserve"> </w:t>
            </w:r>
            <w:r w:rsidRPr="00A340ED">
              <w:rPr>
                <w:rFonts w:ascii="Sylfaen" w:hAnsi="Sylfaen"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Պարտադիր</w:t>
            </w:r>
            <w:r w:rsidRPr="00A340ED">
              <w:rPr>
                <w:rFonts w:ascii="Arial Armenian" w:hAnsi="Arial Armenian"/>
                <w:sz w:val="20"/>
                <w:szCs w:val="20"/>
              </w:rPr>
              <w:t xml:space="preserve"> </w:t>
            </w: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Arial Armenian" w:hAnsi="Arial Armenian"/>
                <w:sz w:val="20"/>
                <w:szCs w:val="20"/>
              </w:rPr>
              <w:t>«</w:t>
            </w:r>
            <w:r w:rsidRPr="00A340ED">
              <w:rPr>
                <w:rFonts w:ascii="Sylfaen" w:hAnsi="Sylfaen" w:cs="Sylfaen"/>
                <w:sz w:val="20"/>
                <w:szCs w:val="20"/>
                <w:lang w:val="hy-AM"/>
              </w:rPr>
              <w:t>պայմանագրի</w:t>
            </w:r>
            <w:r w:rsidRPr="00A340ED">
              <w:rPr>
                <w:rFonts w:ascii="Arial Armenian" w:hAnsi="Arial Armenia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sz w:val="20"/>
                <w:szCs w:val="20"/>
                <w:lang w:val="hy-AM"/>
              </w:rPr>
              <w:t xml:space="preserve"> </w:t>
            </w:r>
            <w:r w:rsidRPr="00A340ED">
              <w:rPr>
                <w:rFonts w:ascii="Sylfaen" w:hAnsi="Sylfaen" w:cs="Sylfaen"/>
                <w:sz w:val="20"/>
                <w:szCs w:val="20"/>
                <w:lang w:val="hy-AM"/>
              </w:rPr>
              <w:t>ապահովման</w:t>
            </w:r>
            <w:r w:rsidRPr="00A340ED">
              <w:rPr>
                <w:rFonts w:ascii="Arial Armenian" w:hAnsi="Arial Armenia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sz w:val="20"/>
                <w:szCs w:val="20"/>
              </w:rPr>
              <w:t>»</w:t>
            </w:r>
            <w:r w:rsidRPr="00A340ED">
              <w:rPr>
                <w:rFonts w:ascii="Arial Armenian" w:hAnsi="Arial Armenian"/>
                <w:sz w:val="20"/>
                <w:szCs w:val="20"/>
                <w:lang w:val="hy-AM"/>
              </w:rPr>
              <w:t xml:space="preserve"> </w:t>
            </w:r>
            <w:r w:rsidRPr="00A340ED">
              <w:rPr>
                <w:rFonts w:ascii="Sylfaen" w:hAnsi="Sylfaen"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նախապես</w:t>
            </w:r>
            <w:r w:rsidRPr="00A340ED">
              <w:rPr>
                <w:rFonts w:ascii="Arial Armenian" w:hAnsi="Arial Armenia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շահառուի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հիմքերը՝</w:t>
            </w:r>
            <w:r w:rsidRPr="00A340ED">
              <w:rPr>
                <w:rFonts w:ascii="Arial Armenian" w:hAnsi="Arial Armenian"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պահանջագրով</w:t>
            </w:r>
            <w:r w:rsidRPr="00A340ED">
              <w:rPr>
                <w:rFonts w:ascii="Arial Armenian" w:hAnsi="Arial Armenian"/>
                <w:sz w:val="20"/>
                <w:szCs w:val="20"/>
              </w:rPr>
              <w:t xml:space="preserve"> </w:t>
            </w:r>
            <w:r w:rsidRPr="00A340ED">
              <w:rPr>
                <w:rFonts w:ascii="Sylfaen" w:hAnsi="Sylfaen" w:cs="Sylfaen"/>
                <w:sz w:val="20"/>
                <w:szCs w:val="20"/>
              </w:rPr>
              <w:t>նշված</w:t>
            </w:r>
            <w:r w:rsidRPr="00A340ED">
              <w:rPr>
                <w:rFonts w:ascii="Arial Armenian" w:hAnsi="Arial Armenian"/>
                <w:sz w:val="20"/>
                <w:szCs w:val="20"/>
              </w:rPr>
              <w:t xml:space="preserve"> </w:t>
            </w:r>
            <w:r w:rsidRPr="00A340ED">
              <w:rPr>
                <w:rFonts w:ascii="Sylfaen" w:hAnsi="Sylfaen" w:cs="Sylfaen"/>
                <w:sz w:val="20"/>
                <w:szCs w:val="20"/>
              </w:rPr>
              <w:t>գումարի</w:t>
            </w:r>
            <w:r w:rsidRPr="00A340ED">
              <w:rPr>
                <w:rFonts w:ascii="Arial Armenian" w:hAnsi="Arial Armenian"/>
                <w:sz w:val="20"/>
                <w:szCs w:val="20"/>
              </w:rPr>
              <w:t xml:space="preserve"> </w:t>
            </w:r>
            <w:r w:rsidRPr="00A340ED">
              <w:rPr>
                <w:rFonts w:ascii="Sylfaen" w:hAnsi="Sylfaen" w:cs="Sylfaen"/>
                <w:sz w:val="20"/>
                <w:szCs w:val="20"/>
              </w:rPr>
              <w:t>գանձման</w:t>
            </w:r>
            <w:r w:rsidRPr="00A340ED">
              <w:rPr>
                <w:rFonts w:ascii="Arial Armenian" w:hAnsi="Arial Armenian"/>
                <w:sz w:val="20"/>
                <w:szCs w:val="20"/>
              </w:rPr>
              <w:t xml:space="preserve"> </w:t>
            </w:r>
            <w:r w:rsidRPr="00A340ED">
              <w:rPr>
                <w:rFonts w:ascii="Sylfaen" w:hAnsi="Sylfaen" w:cs="Sylfaen"/>
                <w:sz w:val="20"/>
                <w:szCs w:val="20"/>
              </w:rPr>
              <w:t>և</w:t>
            </w:r>
            <w:r w:rsidRPr="00A340ED">
              <w:rPr>
                <w:rFonts w:ascii="Arial Armenian" w:hAnsi="Arial Armenian"/>
                <w:sz w:val="20"/>
                <w:szCs w:val="20"/>
              </w:rPr>
              <w:t xml:space="preserve"> </w:t>
            </w: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համար</w:t>
            </w:r>
            <w:r w:rsidRPr="00A340ED">
              <w:rPr>
                <w:rFonts w:ascii="Arial Armenian" w:hAnsi="Arial Armenian"/>
                <w:sz w:val="20"/>
                <w:szCs w:val="20"/>
              </w:rPr>
              <w:t xml:space="preserve"> </w:t>
            </w:r>
            <w:r w:rsidRPr="00A340ED">
              <w:rPr>
                <w:rFonts w:ascii="Sylfaen" w:hAnsi="Sylfaen" w:cs="Sylfaen"/>
                <w:sz w:val="20"/>
                <w:szCs w:val="20"/>
              </w:rPr>
              <w:t>հիմք</w:t>
            </w:r>
            <w:r w:rsidRPr="00A340ED">
              <w:rPr>
                <w:rFonts w:ascii="Arial Armenian" w:hAnsi="Arial Armenian"/>
                <w:sz w:val="20"/>
                <w:szCs w:val="20"/>
              </w:rPr>
              <w:t xml:space="preserve"> </w:t>
            </w:r>
            <w:r w:rsidRPr="00A340ED">
              <w:rPr>
                <w:rFonts w:ascii="Sylfaen" w:hAnsi="Sylfaen" w:cs="Sylfaen"/>
                <w:sz w:val="20"/>
                <w:szCs w:val="20"/>
              </w:rPr>
              <w:t>հանդիսացող</w:t>
            </w:r>
            <w:r w:rsidRPr="00A340ED">
              <w:rPr>
                <w:rFonts w:ascii="Arial Armenian" w:hAnsi="Arial Armenian"/>
                <w:sz w:val="20"/>
                <w:szCs w:val="20"/>
              </w:rPr>
              <w:t xml:space="preserve"> </w:t>
            </w:r>
            <w:r w:rsidRPr="00A340ED">
              <w:rPr>
                <w:rFonts w:ascii="Sylfaen" w:hAnsi="Sylfaen" w:cs="Sylfaen"/>
                <w:sz w:val="20"/>
                <w:szCs w:val="20"/>
              </w:rPr>
              <w:t>փաստաթղթի</w:t>
            </w:r>
            <w:r w:rsidRPr="00A340ED">
              <w:rPr>
                <w:rFonts w:ascii="Arial Armenian" w:hAnsi="Arial Armenian"/>
                <w:sz w:val="20"/>
                <w:szCs w:val="20"/>
              </w:rPr>
              <w:t xml:space="preserve"> </w:t>
            </w:r>
            <w:r w:rsidRPr="00A340ED">
              <w:rPr>
                <w:rFonts w:ascii="Sylfaen" w:hAnsi="Sylfaen" w:cs="Sylfaen"/>
                <w:sz w:val="20"/>
                <w:szCs w:val="20"/>
              </w:rPr>
              <w:t>տվյալները</w:t>
            </w:r>
            <w:r w:rsidRPr="00A340ED">
              <w:rPr>
                <w:rFonts w:ascii="Arial Armenian" w:hAnsi="Arial Armenian"/>
                <w:sz w:val="20"/>
                <w:szCs w:val="20"/>
              </w:rPr>
              <w:t xml:space="preserve">, </w:t>
            </w:r>
            <w:r w:rsidRPr="00A340ED">
              <w:rPr>
                <w:rFonts w:ascii="Sylfaen" w:hAnsi="Sylfaen" w:cs="Sylfaen"/>
                <w:sz w:val="20"/>
                <w:szCs w:val="20"/>
              </w:rPr>
              <w:t>որոնց</w:t>
            </w:r>
            <w:r w:rsidRPr="00A340ED">
              <w:rPr>
                <w:rFonts w:ascii="Arial Armenian" w:hAnsi="Arial Armenian"/>
                <w:sz w:val="20"/>
                <w:szCs w:val="20"/>
              </w:rPr>
              <w:t xml:space="preserve"> </w:t>
            </w:r>
            <w:r w:rsidRPr="00A340ED">
              <w:rPr>
                <w:rFonts w:ascii="Sylfaen" w:hAnsi="Sylfaen" w:cs="Sylfaen"/>
                <w:sz w:val="20"/>
                <w:szCs w:val="20"/>
              </w:rPr>
              <w:t>հիման</w:t>
            </w:r>
            <w:r w:rsidRPr="00A340ED">
              <w:rPr>
                <w:rFonts w:ascii="Arial Armenian" w:hAnsi="Arial Armenian"/>
                <w:sz w:val="20"/>
                <w:szCs w:val="20"/>
              </w:rPr>
              <w:t xml:space="preserve"> </w:t>
            </w:r>
            <w:r w:rsidRPr="00A340ED">
              <w:rPr>
                <w:rFonts w:ascii="Sylfaen" w:hAnsi="Sylfaen" w:cs="Sylfaen"/>
                <w:sz w:val="20"/>
                <w:szCs w:val="20"/>
              </w:rPr>
              <w:t>վրա</w:t>
            </w:r>
            <w:r w:rsidRPr="00A340ED">
              <w:rPr>
                <w:rFonts w:ascii="Arial Armenian" w:hAnsi="Arial Armenian"/>
                <w:sz w:val="20"/>
                <w:szCs w:val="20"/>
              </w:rPr>
              <w:t xml:space="preserve"> </w:t>
            </w:r>
            <w:r w:rsidRPr="00A340ED">
              <w:rPr>
                <w:rFonts w:ascii="Sylfaen" w:hAnsi="Sylfaen" w:cs="Sylfaen"/>
                <w:sz w:val="20"/>
                <w:szCs w:val="20"/>
              </w:rPr>
              <w:t>շահառուն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ներկայացնում</w:t>
            </w:r>
            <w:r w:rsidRPr="00A340ED">
              <w:rPr>
                <w:rFonts w:ascii="Arial Armenian" w:hAnsi="Arial Armenian"/>
                <w:sz w:val="20"/>
                <w:szCs w:val="20"/>
              </w:rPr>
              <w:t xml:space="preserve"> </w:t>
            </w: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բանկին</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պահանջագրի</w:t>
            </w:r>
            <w:r w:rsidRPr="00A340ED">
              <w:rPr>
                <w:rFonts w:ascii="Arial Armenian" w:hAnsi="Arial Armenian"/>
                <w:sz w:val="20"/>
                <w:szCs w:val="20"/>
              </w:rPr>
              <w:t xml:space="preserve"> </w:t>
            </w:r>
            <w:r w:rsidRPr="00A340ED">
              <w:rPr>
                <w:rFonts w:ascii="Sylfaen" w:hAnsi="Sylfaen" w:cs="Sylfaen"/>
                <w:sz w:val="20"/>
                <w:szCs w:val="20"/>
              </w:rPr>
              <w:t>ներկայացման</w:t>
            </w:r>
            <w:r w:rsidRPr="00A340ED">
              <w:rPr>
                <w:rFonts w:ascii="Arial Armenian" w:hAnsi="Arial Armenian"/>
                <w:sz w:val="20"/>
                <w:szCs w:val="20"/>
              </w:rPr>
              <w:t xml:space="preserve"> </w:t>
            </w:r>
            <w:r w:rsidRPr="00A340ED">
              <w:rPr>
                <w:rFonts w:ascii="Sylfaen" w:hAnsi="Sylfaen" w:cs="Sylfaen"/>
                <w:sz w:val="20"/>
                <w:szCs w:val="20"/>
              </w:rPr>
              <w:t>համար</w:t>
            </w:r>
            <w:r w:rsidRPr="00A340ED">
              <w:rPr>
                <w:rFonts w:ascii="Arial Armenian" w:hAnsi="Arial Armenian"/>
                <w:sz w:val="20"/>
                <w:szCs w:val="20"/>
              </w:rPr>
              <w:t xml:space="preserve"> </w:t>
            </w:r>
            <w:r w:rsidRPr="00A340ED">
              <w:rPr>
                <w:rFonts w:ascii="Sylfaen" w:hAnsi="Sylfaen" w:cs="Sylfaen"/>
                <w:sz w:val="20"/>
                <w:szCs w:val="20"/>
              </w:rPr>
              <w:t>հիմք</w:t>
            </w:r>
            <w:r w:rsidRPr="00A340ED">
              <w:rPr>
                <w:rFonts w:ascii="Arial Armenian" w:hAnsi="Arial Armenian"/>
                <w:sz w:val="20"/>
                <w:szCs w:val="20"/>
              </w:rPr>
              <w:t xml:space="preserve"> </w:t>
            </w:r>
            <w:r w:rsidRPr="00A340ED">
              <w:rPr>
                <w:rFonts w:ascii="Sylfaen" w:hAnsi="Sylfaen" w:cs="Sylfaen"/>
                <w:sz w:val="20"/>
                <w:szCs w:val="20"/>
              </w:rPr>
              <w:t>հանդիսացող</w:t>
            </w:r>
            <w:r w:rsidRPr="00A340ED">
              <w:rPr>
                <w:rFonts w:ascii="Arial Armenian" w:hAnsi="Arial Armenian"/>
                <w:sz w:val="20"/>
                <w:szCs w:val="20"/>
              </w:rPr>
              <w:t xml:space="preserve"> </w:t>
            </w:r>
            <w:r w:rsidRPr="00A340ED">
              <w:rPr>
                <w:rFonts w:ascii="Sylfaen" w:hAnsi="Sylfaen" w:cs="Sylfaen"/>
                <w:sz w:val="20"/>
                <w:szCs w:val="20"/>
              </w:rPr>
              <w:t>պայմանագրի</w:t>
            </w:r>
            <w:r w:rsidRPr="00A340ED">
              <w:rPr>
                <w:rFonts w:ascii="Arial Armenian" w:hAnsi="Arial Armenian"/>
                <w:sz w:val="20"/>
                <w:szCs w:val="20"/>
              </w:rPr>
              <w:t xml:space="preserve"> </w:t>
            </w:r>
            <w:r w:rsidRPr="00A340ED">
              <w:rPr>
                <w:rFonts w:ascii="Sylfaen" w:hAnsi="Sylfaen" w:cs="Sylfaen"/>
                <w:sz w:val="20"/>
                <w:szCs w:val="20"/>
              </w:rPr>
              <w:t>համարը</w:t>
            </w:r>
            <w:r w:rsidRPr="00A340ED">
              <w:rPr>
                <w:rFonts w:ascii="Arial Armenian" w:hAnsi="Arial Armenian"/>
                <w:sz w:val="20"/>
                <w:szCs w:val="20"/>
                <w:lang w:val="hy-AM"/>
              </w:rPr>
              <w:t>,</w:t>
            </w:r>
            <w:r w:rsidRPr="00A340ED">
              <w:rPr>
                <w:rFonts w:ascii="Arial Armenian" w:hAnsi="Arial Armenian" w:cs="Arial"/>
                <w:sz w:val="20"/>
                <w:szCs w:val="20"/>
                <w:lang w:val="hy-AM"/>
              </w:rPr>
              <w:t xml:space="preserve"> </w:t>
            </w:r>
            <w:r w:rsidRPr="00A340ED">
              <w:rPr>
                <w:rFonts w:ascii="Arial Armenian" w:hAnsi="Arial Armenian"/>
                <w:sz w:val="20"/>
                <w:szCs w:val="20"/>
              </w:rPr>
              <w:t xml:space="preserve"> </w:t>
            </w:r>
            <w:r w:rsidRPr="00A340ED">
              <w:rPr>
                <w:rFonts w:ascii="Sylfaen" w:hAnsi="Sylfaen" w:cs="Sylfaen"/>
                <w:sz w:val="20"/>
                <w:szCs w:val="20"/>
              </w:rPr>
              <w:t>գնման</w:t>
            </w:r>
            <w:r w:rsidRPr="00A340ED">
              <w:rPr>
                <w:rFonts w:ascii="Arial Armenian" w:hAnsi="Arial Armenian"/>
                <w:sz w:val="20"/>
                <w:szCs w:val="20"/>
              </w:rPr>
              <w:t xml:space="preserve"> </w:t>
            </w:r>
            <w:r w:rsidRPr="00A340ED">
              <w:rPr>
                <w:rFonts w:ascii="Sylfaen" w:hAnsi="Sylfaen" w:cs="Sylfaen"/>
                <w:sz w:val="20"/>
                <w:szCs w:val="20"/>
              </w:rPr>
              <w:t>ընթացակարգի</w:t>
            </w:r>
            <w:r w:rsidRPr="00A340ED">
              <w:rPr>
                <w:rFonts w:ascii="Arial Armenian" w:hAnsi="Arial Armenian"/>
                <w:sz w:val="20"/>
                <w:szCs w:val="20"/>
              </w:rPr>
              <w:t xml:space="preserve"> </w:t>
            </w:r>
            <w:r w:rsidRPr="00A340ED">
              <w:rPr>
                <w:rFonts w:ascii="Sylfaen" w:hAnsi="Sylfaen" w:cs="Sylfaen"/>
                <w:sz w:val="20"/>
                <w:szCs w:val="20"/>
              </w:rPr>
              <w:t>ծածկագիրը</w:t>
            </w:r>
            <w:r w:rsidRPr="00A340ED">
              <w:rPr>
                <w:rFonts w:ascii="Arial Armenian" w:hAnsi="Arial Armenian" w:cs="Arial"/>
                <w:sz w:val="20"/>
                <w:szCs w:val="20"/>
                <w:lang w:val="hy-AM"/>
              </w:rPr>
              <w:t xml:space="preserve"> </w:t>
            </w:r>
            <w:r w:rsidRPr="00A340ED">
              <w:rPr>
                <w:rFonts w:ascii="Sylfaen" w:hAnsi="Sylfaen" w:cs="Sylfaen"/>
                <w:sz w:val="20"/>
                <w:szCs w:val="20"/>
                <w:lang w:val="hy-AM"/>
              </w:rPr>
              <w:t>ըստ</w:t>
            </w:r>
            <w:r w:rsidRPr="00A340ED">
              <w:rPr>
                <w:rFonts w:ascii="Arial Armenian" w:hAnsi="Arial Armenian" w:cs="Arial"/>
                <w:sz w:val="20"/>
                <w:szCs w:val="20"/>
                <w:lang w:val="hy-AM"/>
              </w:rPr>
              <w:t xml:space="preserve"> </w:t>
            </w:r>
            <w:r w:rsidRPr="00A340ED">
              <w:rPr>
                <w:rFonts w:ascii="Sylfaen" w:hAnsi="Sylfaen" w:cs="Sylfaen"/>
                <w:sz w:val="20"/>
                <w:szCs w:val="20"/>
                <w:lang w:val="hy-AM"/>
              </w:rPr>
              <w:t>տուժանքի</w:t>
            </w:r>
            <w:r w:rsidRPr="00A340ED">
              <w:rPr>
                <w:rFonts w:ascii="Arial Armenian" w:hAnsi="Arial Armenian" w:cs="Arial"/>
                <w:sz w:val="20"/>
                <w:szCs w:val="20"/>
                <w:lang w:val="hy-AM"/>
              </w:rPr>
              <w:t xml:space="preserve"> </w:t>
            </w:r>
            <w:r w:rsidRPr="00A340ED">
              <w:rPr>
                <w:rFonts w:ascii="Sylfaen" w:hAnsi="Sylfaen" w:cs="Sylfaen"/>
                <w:sz w:val="20"/>
                <w:szCs w:val="20"/>
                <w:lang w:val="hy-AM"/>
              </w:rPr>
              <w:lastRenderedPageBreak/>
              <w:t>մասին</w:t>
            </w:r>
            <w:r w:rsidRPr="00A340ED">
              <w:rPr>
                <w:rFonts w:ascii="Arial Armenian" w:hAnsi="Arial Armenian" w:cs="Arial"/>
                <w:sz w:val="20"/>
                <w:szCs w:val="20"/>
                <w:lang w:val="hy-AM"/>
              </w:rPr>
              <w:t xml:space="preserve"> </w:t>
            </w:r>
            <w:r w:rsidRPr="00A340ED">
              <w:rPr>
                <w:rFonts w:ascii="Sylfaen" w:hAnsi="Sylfaen" w:cs="Sylfaen"/>
                <w:sz w:val="20"/>
                <w:szCs w:val="20"/>
                <w:lang w:val="hy-AM"/>
              </w:rPr>
              <w:t>համաձայնագրի</w:t>
            </w:r>
            <w:r w:rsidRPr="00A340ED">
              <w:rPr>
                <w:rFonts w:ascii="Arial Armenian" w:hAnsi="Arial Armenian"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lastRenderedPageBreak/>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lang w:val="hy-AM"/>
              </w:rPr>
              <w:t>շահառու</w:t>
            </w:r>
            <w:r w:rsidRPr="00A340ED">
              <w:rPr>
                <w:rFonts w:ascii="Sylfaen" w:hAnsi="Sylfaen" w:cs="Sylfaen"/>
                <w:sz w:val="20"/>
                <w:szCs w:val="20"/>
              </w:rPr>
              <w:t>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Del="0010680B"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պայմանները՝</w:t>
            </w:r>
            <w:r w:rsidRPr="00A340ED">
              <w:rPr>
                <w:rFonts w:ascii="Arial Armenian" w:hAnsi="Arial Armenian"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cs="Sylfaen"/>
                <w:sz w:val="20"/>
                <w:szCs w:val="20"/>
                <w:lang w:val="hy-AM"/>
              </w:rPr>
            </w:pPr>
            <w:r w:rsidRPr="00A340ED">
              <w:rPr>
                <w:rFonts w:ascii="Sylfaen" w:hAnsi="Sylfaen" w:cs="Sylfaen"/>
                <w:sz w:val="20"/>
                <w:szCs w:val="20"/>
              </w:rPr>
              <w:t>պարտադիր</w:t>
            </w:r>
            <w:r w:rsidRPr="00A340ED">
              <w:rPr>
                <w:rFonts w:ascii="Arial Armenian" w:hAnsi="Arial Armenian" w:cs="Sylfaen"/>
                <w:sz w:val="20"/>
                <w:szCs w:val="20"/>
                <w:lang w:val="hy-AM"/>
              </w:rPr>
              <w:t xml:space="preserve"> </w:t>
            </w:r>
          </w:p>
          <w:p w:rsidR="00CE7D06" w:rsidRPr="00A340ED" w:rsidRDefault="00CE7D06" w:rsidP="004B1466">
            <w:pPr>
              <w:jc w:val="center"/>
              <w:rPr>
                <w:rFonts w:ascii="Arial Armenian" w:hAnsi="Arial Armenian" w:cs="Sylfaen"/>
                <w:sz w:val="20"/>
                <w:szCs w:val="20"/>
                <w:lang w:val="hy-AM"/>
              </w:rPr>
            </w:pPr>
            <w:r w:rsidRPr="00A340ED">
              <w:rPr>
                <w:rFonts w:ascii="Sylfaen" w:hAnsi="Sylfaen" w:cs="Sylfaen"/>
                <w:sz w:val="20"/>
                <w:szCs w:val="20"/>
                <w:lang w:val="hy-AM"/>
              </w:rPr>
              <w:t>լրացվում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&lt;</w:t>
            </w:r>
            <w:r w:rsidRPr="00A340ED">
              <w:rPr>
                <w:rFonts w:ascii="Sylfaen" w:hAnsi="Sylfaen" w:cs="Sylfaen"/>
                <w:sz w:val="20"/>
                <w:szCs w:val="20"/>
                <w:lang w:val="hy-AM"/>
              </w:rPr>
              <w:t>ակցեպտավորված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վճարում</w:t>
            </w:r>
            <w:r w:rsidRPr="00A340ED">
              <w:rPr>
                <w:rFonts w:ascii="Arial Armenian" w:hAnsi="Arial Armenian" w:cs="Sylfaen"/>
                <w:sz w:val="20"/>
                <w:szCs w:val="20"/>
                <w:lang w:val="hy-AM"/>
              </w:rPr>
              <w:t xml:space="preserve">&gt; </w:t>
            </w:r>
            <w:r w:rsidRPr="00A340ED">
              <w:rPr>
                <w:rFonts w:ascii="Sylfaen" w:hAnsi="Sylfaen" w:cs="Sylfaen"/>
                <w:sz w:val="20"/>
                <w:szCs w:val="20"/>
                <w:lang w:val="hy-AM"/>
              </w:rPr>
              <w:t>բառերը</w:t>
            </w:r>
            <w:r w:rsidRPr="00A340ED">
              <w:rPr>
                <w:rFonts w:ascii="Arial Armenian" w:hAnsi="Arial Armenian" w:cs="Sylfaen"/>
                <w:sz w:val="20"/>
                <w:szCs w:val="20"/>
                <w:lang w:val="hy-AM"/>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որը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նշանակում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որ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վճարողը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ստորագրելով</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նախապես</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տալիս</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համաձայնությունը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հաշվից</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գանձելու</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նախապես</w:t>
            </w:r>
            <w:r w:rsidRPr="00A340ED">
              <w:rPr>
                <w:rFonts w:ascii="Arial Armenian" w:hAnsi="Arial Armenia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շահառուի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առդիր</w:t>
            </w:r>
            <w:r w:rsidRPr="00A340ED">
              <w:rPr>
                <w:rFonts w:ascii="Arial Armenian" w:hAnsi="Arial Armenian"/>
                <w:sz w:val="20"/>
                <w:szCs w:val="20"/>
              </w:rPr>
              <w:t xml:space="preserve"> </w:t>
            </w:r>
            <w:r w:rsidRPr="00A340ED">
              <w:rPr>
                <w:rFonts w:ascii="Sylfaen" w:hAnsi="Sylfaen" w:cs="Sylfaen"/>
                <w:sz w:val="20"/>
                <w:szCs w:val="20"/>
              </w:rPr>
              <w:t>էջերի</w:t>
            </w:r>
            <w:r w:rsidRPr="00A340ED">
              <w:rPr>
                <w:rFonts w:ascii="Arial Armenian" w:hAnsi="Arial Armenian"/>
                <w:sz w:val="20"/>
                <w:szCs w:val="20"/>
              </w:rPr>
              <w:t xml:space="preserve"> </w:t>
            </w:r>
            <w:r w:rsidRPr="00A340ED">
              <w:rPr>
                <w:rFonts w:ascii="Sylfaen" w:hAnsi="Sylfaen"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պահանջագրին</w:t>
            </w:r>
            <w:r w:rsidRPr="00A340ED">
              <w:rPr>
                <w:rFonts w:ascii="Arial Armenian" w:hAnsi="Arial Armenian"/>
                <w:sz w:val="20"/>
                <w:szCs w:val="20"/>
              </w:rPr>
              <w:t xml:space="preserve"> </w:t>
            </w:r>
            <w:r w:rsidRPr="00A340ED">
              <w:rPr>
                <w:rFonts w:ascii="Sylfaen" w:hAnsi="Sylfaen" w:cs="Sylfaen"/>
                <w:sz w:val="20"/>
                <w:szCs w:val="20"/>
              </w:rPr>
              <w:t>կից</w:t>
            </w:r>
            <w:r w:rsidRPr="00A340ED">
              <w:rPr>
                <w:rFonts w:ascii="Arial Armenian" w:hAnsi="Arial Armenian"/>
                <w:sz w:val="20"/>
                <w:szCs w:val="20"/>
              </w:rPr>
              <w:t xml:space="preserve"> </w:t>
            </w:r>
            <w:r w:rsidRPr="00A340ED">
              <w:rPr>
                <w:rFonts w:ascii="Sylfaen" w:hAnsi="Sylfaen" w:cs="Sylfaen"/>
                <w:sz w:val="20"/>
                <w:szCs w:val="20"/>
              </w:rPr>
              <w:t>ներկայացված</w:t>
            </w:r>
            <w:r w:rsidRPr="00A340ED">
              <w:rPr>
                <w:rFonts w:ascii="Arial Armenian" w:hAnsi="Arial Armenian"/>
                <w:sz w:val="20"/>
                <w:szCs w:val="20"/>
              </w:rPr>
              <w:t xml:space="preserve"> </w:t>
            </w:r>
            <w:r w:rsidRPr="00A340ED">
              <w:rPr>
                <w:rFonts w:ascii="Sylfaen" w:hAnsi="Sylfaen" w:cs="Sylfaen"/>
                <w:sz w:val="20"/>
                <w:szCs w:val="20"/>
              </w:rPr>
              <w:t>փաստաթղթերի</w:t>
            </w:r>
            <w:r w:rsidRPr="00A340ED">
              <w:rPr>
                <w:rFonts w:ascii="Arial Armenian" w:hAnsi="Arial Armenian"/>
                <w:sz w:val="20"/>
                <w:szCs w:val="20"/>
              </w:rPr>
              <w:t xml:space="preserve"> </w:t>
            </w:r>
            <w:r w:rsidRPr="00A340ED">
              <w:rPr>
                <w:rFonts w:ascii="Sylfaen" w:hAnsi="Sylfaen" w:cs="Sylfaen"/>
                <w:sz w:val="20"/>
                <w:szCs w:val="20"/>
              </w:rPr>
              <w:t>էջերի</w:t>
            </w:r>
            <w:r w:rsidRPr="00A340ED">
              <w:rPr>
                <w:rFonts w:ascii="Arial Armenian" w:hAnsi="Arial Armenian"/>
                <w:sz w:val="20"/>
                <w:szCs w:val="20"/>
              </w:rPr>
              <w:t xml:space="preserve"> </w:t>
            </w:r>
            <w:r w:rsidRPr="00A340ED">
              <w:rPr>
                <w:rFonts w:ascii="Sylfaen" w:hAnsi="Sylfaen" w:cs="Sylfaen"/>
                <w:sz w:val="20"/>
                <w:szCs w:val="20"/>
              </w:rPr>
              <w:t>քանակը</w:t>
            </w:r>
            <w:r w:rsidRPr="00A340ED">
              <w:rPr>
                <w:rFonts w:ascii="Arial Armenian" w:hAnsi="Arial Armenian"/>
                <w:sz w:val="20"/>
                <w:szCs w:val="20"/>
              </w:rPr>
              <w:t xml:space="preserve">, </w:t>
            </w:r>
            <w:r w:rsidRPr="00A340ED">
              <w:rPr>
                <w:rFonts w:ascii="Sylfaen" w:hAnsi="Sylfaen" w:cs="Sylfaen"/>
                <w:sz w:val="20"/>
                <w:szCs w:val="20"/>
              </w:rPr>
              <w:t>որոնք</w:t>
            </w:r>
            <w:r w:rsidRPr="00A340ED">
              <w:rPr>
                <w:rFonts w:ascii="Arial Armenian" w:hAnsi="Arial Armenian"/>
                <w:sz w:val="20"/>
                <w:szCs w:val="20"/>
              </w:rPr>
              <w:t xml:space="preserve"> </w:t>
            </w:r>
            <w:r w:rsidRPr="00A340ED">
              <w:rPr>
                <w:rFonts w:ascii="Sylfaen" w:hAnsi="Sylfaen" w:cs="Sylfaen"/>
                <w:sz w:val="20"/>
                <w:szCs w:val="20"/>
              </w:rPr>
              <w:t>պետք</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տրամադրվեն</w:t>
            </w:r>
            <w:r w:rsidRPr="00A340ED">
              <w:rPr>
                <w:rFonts w:ascii="Arial Armenian" w:hAnsi="Arial Armenian"/>
                <w:sz w:val="20"/>
                <w:szCs w:val="20"/>
              </w:rPr>
              <w:t xml:space="preserve"> </w:t>
            </w:r>
            <w:r w:rsidRPr="00A340ED">
              <w:rPr>
                <w:rFonts w:ascii="Sylfaen" w:hAnsi="Sylfaen" w:cs="Sylfaen"/>
                <w:sz w:val="20"/>
                <w:szCs w:val="20"/>
              </w:rPr>
              <w:t>վճարողին</w:t>
            </w:r>
            <w:r w:rsidRPr="00A340ED">
              <w:rPr>
                <w:rFonts w:ascii="Arial Armenian" w:hAnsi="Arial Armenian"/>
                <w:sz w:val="20"/>
                <w:szCs w:val="20"/>
                <w:lang w:val="hy-AM"/>
              </w:rPr>
              <w:t xml:space="preserve"> </w:t>
            </w:r>
            <w:r w:rsidRPr="00A340ED">
              <w:rPr>
                <w:rFonts w:ascii="Arial Armenian" w:hAnsi="Arial Armenian"/>
                <w:sz w:val="20"/>
                <w:szCs w:val="20"/>
              </w:rPr>
              <w:t>(</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բանկին</w:t>
            </w:r>
            <w:r w:rsidRPr="00A340ED">
              <w:rPr>
                <w:rFonts w:ascii="Arial Armenian" w:hAnsi="Arial Armenian"/>
                <w:sz w:val="20"/>
                <w:szCs w:val="20"/>
              </w:rPr>
              <w:t>)</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Եթ</w:t>
            </w:r>
            <w:r w:rsidRPr="00A340ED">
              <w:rPr>
                <w:rFonts w:ascii="Arial Armenian" w:hAnsi="Arial Armenian"/>
                <w:sz w:val="20"/>
                <w:szCs w:val="20"/>
                <w:lang w:val="hy-AM"/>
              </w:rPr>
              <w:t xml:space="preserve"> </w:t>
            </w:r>
            <w:r w:rsidRPr="00A340ED">
              <w:rPr>
                <w:rFonts w:ascii="Sylfaen" w:hAnsi="Sylfaen" w:cs="Sylfaen"/>
                <w:sz w:val="20"/>
                <w:szCs w:val="20"/>
                <w:lang w:val="hy-AM"/>
              </w:rPr>
              <w:t>ե</w:t>
            </w:r>
            <w:r w:rsidRPr="00A340ED">
              <w:rPr>
                <w:rFonts w:ascii="Arial Armenian" w:hAnsi="Arial Armenian"/>
                <w:sz w:val="20"/>
                <w:szCs w:val="20"/>
                <w:lang w:val="hy-AM"/>
              </w:rPr>
              <w:t xml:space="preserve"> </w:t>
            </w:r>
            <w:r w:rsidRPr="00A340ED">
              <w:rPr>
                <w:rFonts w:ascii="Sylfaen" w:hAnsi="Sylfaen" w:cs="Sylfaen"/>
                <w:sz w:val="20"/>
                <w:szCs w:val="20"/>
                <w:lang w:val="hy-AM"/>
              </w:rPr>
              <w:t>լրացվել</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&lt;</w:t>
            </w: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հիմքեր</w:t>
            </w:r>
            <w:r w:rsidRPr="00A340ED">
              <w:rPr>
                <w:rFonts w:ascii="Arial Armenian" w:hAnsi="Arial Armenian" w:cs="Sylfaen"/>
                <w:sz w:val="20"/>
                <w:szCs w:val="20"/>
                <w:lang w:val="hy-AM"/>
              </w:rPr>
              <w:t xml:space="preserve">&gt; </w:t>
            </w:r>
            <w:r w:rsidRPr="00A340ED">
              <w:rPr>
                <w:rFonts w:ascii="Sylfaen" w:hAnsi="Sylfaen" w:cs="Sylfaen"/>
                <w:sz w:val="20"/>
                <w:szCs w:val="20"/>
                <w:lang w:val="hy-AM"/>
              </w:rPr>
              <w:t>դաշտը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ապա</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այս</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տվյալը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պարտադիր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lang w:val="hy-AM"/>
              </w:rPr>
              <w:t xml:space="preserve"> </w:t>
            </w:r>
            <w:r w:rsidRPr="00A340ED">
              <w:rPr>
                <w:rFonts w:ascii="Sylfaen" w:hAnsi="Sylfaen" w:cs="Sylfaen"/>
                <w:sz w:val="20"/>
                <w:szCs w:val="20"/>
              </w:rPr>
              <w:t>կողմից</w:t>
            </w: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2</w:t>
            </w:r>
            <w:r w:rsidRPr="00A340ED">
              <w:rPr>
                <w:rFonts w:ascii="Arial Armenian" w:hAnsi="Arial Armenian"/>
                <w:sz w:val="20"/>
                <w:szCs w:val="20"/>
              </w:rPr>
              <w:t>1.</w:t>
            </w:r>
            <w:r w:rsidRPr="00A340ED">
              <w:rPr>
                <w:rFonts w:ascii="Sylfaen" w:hAnsi="Sylfaen" w:cs="Sylfaen"/>
                <w:sz w:val="20"/>
                <w:szCs w:val="20"/>
              </w:rPr>
              <w:t>ա</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այս</w:t>
            </w:r>
            <w:r w:rsidRPr="00A340ED">
              <w:rPr>
                <w:rFonts w:ascii="Arial Armenian" w:hAnsi="Arial Armenian"/>
                <w:sz w:val="20"/>
                <w:szCs w:val="20"/>
              </w:rPr>
              <w:t xml:space="preserve"> </w:t>
            </w:r>
            <w:r w:rsidRPr="00A340ED">
              <w:rPr>
                <w:rFonts w:ascii="Sylfaen" w:hAnsi="Sylfaen" w:cs="Sylfaen"/>
                <w:sz w:val="20"/>
                <w:szCs w:val="20"/>
              </w:rPr>
              <w:t>դաշտը</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ներկայացման</w:t>
            </w:r>
            <w:r w:rsidRPr="00A340ED">
              <w:rPr>
                <w:rFonts w:ascii="Arial Armenian" w:hAnsi="Arial Armenian"/>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Ընդ</w:t>
            </w:r>
            <w:r w:rsidRPr="00A340ED">
              <w:rPr>
                <w:rFonts w:ascii="Arial Armenian" w:hAnsi="Arial Armenian"/>
                <w:sz w:val="20"/>
                <w:szCs w:val="20"/>
                <w:lang w:val="hy-AM"/>
              </w:rPr>
              <w:t xml:space="preserve"> </w:t>
            </w:r>
            <w:r w:rsidRPr="00A340ED">
              <w:rPr>
                <w:rFonts w:ascii="Sylfaen" w:hAnsi="Sylfaen" w:cs="Sylfaen"/>
                <w:sz w:val="20"/>
                <w:szCs w:val="20"/>
                <w:lang w:val="hy-AM"/>
              </w:rPr>
              <w:t>որում</w:t>
            </w:r>
            <w:r w:rsidRPr="00A340ED">
              <w:rPr>
                <w:rFonts w:ascii="Arial Armenian" w:hAnsi="Arial Armenian"/>
                <w:sz w:val="20"/>
                <w:szCs w:val="20"/>
              </w:rPr>
              <w:t xml:space="preserve"> </w:t>
            </w:r>
            <w:r w:rsidRPr="00A340ED">
              <w:rPr>
                <w:rFonts w:ascii="Sylfaen" w:hAnsi="Sylfaen" w:cs="Sylfaen"/>
                <w:sz w:val="20"/>
                <w:szCs w:val="20"/>
              </w:rPr>
              <w:t>եթե</w:t>
            </w:r>
            <w:r w:rsidRPr="00A340ED">
              <w:rPr>
                <w:rFonts w:ascii="Arial Armenian" w:hAnsi="Arial Armenian"/>
                <w:sz w:val="20"/>
                <w:szCs w:val="20"/>
              </w:rPr>
              <w:t xml:space="preserve"> </w:t>
            </w: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պայմաններ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դաշտում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&lt;</w:t>
            </w:r>
            <w:r w:rsidRPr="00A340ED">
              <w:rPr>
                <w:rFonts w:ascii="Sylfaen" w:hAnsi="Sylfaen" w:cs="Sylfaen"/>
                <w:sz w:val="20"/>
                <w:szCs w:val="20"/>
                <w:lang w:val="hy-AM"/>
              </w:rPr>
              <w:t>ակցեպտավորված</w:t>
            </w:r>
            <w:r w:rsidRPr="00A340ED">
              <w:rPr>
                <w:rFonts w:ascii="Arial Armenian" w:hAnsi="Arial Armenian"/>
                <w:sz w:val="20"/>
                <w:szCs w:val="20"/>
                <w:lang w:val="hy-AM"/>
              </w:rPr>
              <w:t xml:space="preserve"> </w:t>
            </w:r>
            <w:r w:rsidRPr="00A340ED">
              <w:rPr>
                <w:rFonts w:ascii="Sylfaen" w:hAnsi="Sylfaen" w:cs="Sylfaen"/>
                <w:sz w:val="20"/>
                <w:szCs w:val="20"/>
                <w:lang w:val="hy-AM"/>
              </w:rPr>
              <w:t>վճարում</w:t>
            </w:r>
            <w:r w:rsidRPr="00A340ED">
              <w:rPr>
                <w:rFonts w:ascii="Arial Armenian" w:hAnsi="Arial Armenian"/>
                <w:sz w:val="20"/>
                <w:szCs w:val="20"/>
                <w:lang w:val="hy-AM"/>
              </w:rPr>
              <w:t xml:space="preserve">&gt; </w:t>
            </w:r>
            <w:r w:rsidRPr="00A340ED">
              <w:rPr>
                <w:rFonts w:ascii="Sylfaen" w:hAnsi="Sylfaen" w:cs="Sylfaen"/>
                <w:sz w:val="20"/>
                <w:szCs w:val="20"/>
                <w:lang w:val="hy-AM"/>
              </w:rPr>
              <w:t>ապա</w:t>
            </w:r>
            <w:r w:rsidRPr="00A340ED">
              <w:rPr>
                <w:rFonts w:ascii="Arial Armenian" w:hAnsi="Arial Armenian" w:cs="Sylfaen"/>
                <w:sz w:val="20"/>
                <w:szCs w:val="20"/>
                <w:lang w:val="hy-AM"/>
              </w:rPr>
              <w:t xml:space="preserve"> </w:t>
            </w:r>
            <w:r w:rsidRPr="00A340ED">
              <w:rPr>
                <w:rFonts w:ascii="Sylfaen" w:hAnsi="Sylfaen" w:cs="Sylfaen"/>
                <w:sz w:val="20"/>
                <w:szCs w:val="20"/>
              </w:rPr>
              <w:t>վճարող</w:t>
            </w:r>
            <w:r w:rsidRPr="00A340ED">
              <w:rPr>
                <w:rFonts w:ascii="Sylfaen" w:hAnsi="Sylfaen" w:cs="Sylfaen"/>
                <w:sz w:val="20"/>
                <w:szCs w:val="20"/>
                <w:lang w:val="hy-AM"/>
              </w:rPr>
              <w:t>ը</w:t>
            </w:r>
            <w:r w:rsidRPr="00A340ED">
              <w:rPr>
                <w:rFonts w:ascii="Arial Armenian" w:hAnsi="Arial Armenian"/>
                <w:sz w:val="20"/>
                <w:szCs w:val="20"/>
                <w:lang w:val="hy-AM"/>
              </w:rPr>
              <w:t xml:space="preserve"> </w:t>
            </w:r>
            <w:r w:rsidRPr="00A340ED">
              <w:rPr>
                <w:rFonts w:ascii="Sylfaen" w:hAnsi="Sylfaen" w:cs="Sylfaen"/>
                <w:sz w:val="20"/>
                <w:szCs w:val="20"/>
                <w:lang w:val="hy-AM"/>
              </w:rPr>
              <w:t>ստորագրելով՝</w:t>
            </w:r>
            <w:r w:rsidRPr="00A340ED">
              <w:rPr>
                <w:rFonts w:ascii="Arial Armenian" w:hAnsi="Arial Armenian"/>
                <w:sz w:val="20"/>
                <w:szCs w:val="20"/>
                <w:lang w:val="hy-AM"/>
              </w:rPr>
              <w:t xml:space="preserve"> </w:t>
            </w:r>
            <w:r w:rsidRPr="00A340ED">
              <w:rPr>
                <w:rFonts w:ascii="Sylfaen" w:hAnsi="Sylfaen" w:cs="Sylfaen"/>
                <w:sz w:val="20"/>
                <w:szCs w:val="20"/>
                <w:lang w:val="hy-AM"/>
              </w:rPr>
              <w:t>նախապես</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համաձայնվում</w:t>
            </w:r>
            <w:r w:rsidRPr="00A340ED">
              <w:rPr>
                <w:rFonts w:ascii="Arial Armenian" w:hAnsi="Arial Armenian"/>
                <w:sz w:val="20"/>
                <w:szCs w:val="20"/>
                <w:lang w:val="hy-AM"/>
              </w:rPr>
              <w:t xml:space="preserve">  </w:t>
            </w:r>
            <w:r w:rsidRPr="00A340ED">
              <w:rPr>
                <w:rFonts w:ascii="Arial Armenian" w:hAnsi="Arial Armenian" w:cs="Sylfaen"/>
                <w:sz w:val="20"/>
                <w:szCs w:val="20"/>
                <w:lang w:val="hy-AM"/>
              </w:rPr>
              <w:t xml:space="preserve">  </w:t>
            </w:r>
            <w:r w:rsidRPr="00A340ED">
              <w:rPr>
                <w:rFonts w:ascii="Arial Armenian" w:hAnsi="Arial Armenia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sz w:val="20"/>
                <w:szCs w:val="20"/>
                <w:lang w:val="hy-AM"/>
              </w:rPr>
              <w:t xml:space="preserve"> </w:t>
            </w:r>
            <w:r w:rsidRPr="00A340ED">
              <w:rPr>
                <w:rFonts w:ascii="Sylfaen" w:hAnsi="Sylfaen" w:cs="Sylfaen"/>
                <w:sz w:val="20"/>
                <w:szCs w:val="20"/>
                <w:lang w:val="hy-AM"/>
              </w:rPr>
              <w:t>գումարը</w:t>
            </w:r>
            <w:r w:rsidRPr="00A340ED">
              <w:rPr>
                <w:rFonts w:ascii="Arial Armenian" w:hAnsi="Arial Armenian"/>
                <w:sz w:val="20"/>
                <w:szCs w:val="20"/>
                <w:lang w:val="hy-AM"/>
              </w:rPr>
              <w:t xml:space="preserve"> </w:t>
            </w:r>
            <w:r w:rsidRPr="00A340ED">
              <w:rPr>
                <w:rFonts w:ascii="Sylfaen" w:hAnsi="Sylfaen" w:cs="Sylfaen"/>
                <w:sz w:val="20"/>
                <w:szCs w:val="20"/>
                <w:lang w:val="hy-AM"/>
              </w:rPr>
              <w:t>իր</w:t>
            </w:r>
            <w:r w:rsidRPr="00A340ED">
              <w:rPr>
                <w:rFonts w:ascii="Arial Armenian" w:hAnsi="Arial Armenian"/>
                <w:sz w:val="20"/>
                <w:szCs w:val="20"/>
                <w:lang w:val="hy-AM"/>
              </w:rPr>
              <w:t xml:space="preserve"> </w:t>
            </w:r>
            <w:r w:rsidRPr="00A340ED">
              <w:rPr>
                <w:rFonts w:ascii="Sylfaen" w:hAnsi="Sylfaen" w:cs="Sylfaen"/>
                <w:sz w:val="20"/>
                <w:szCs w:val="20"/>
                <w:lang w:val="hy-AM"/>
              </w:rPr>
              <w:t>հաշվից</w:t>
            </w:r>
            <w:r w:rsidRPr="00A340ED">
              <w:rPr>
                <w:rFonts w:ascii="Arial Armenian" w:hAnsi="Arial Armenian"/>
                <w:sz w:val="20"/>
                <w:szCs w:val="20"/>
                <w:lang w:val="hy-AM"/>
              </w:rPr>
              <w:t xml:space="preserve"> </w:t>
            </w:r>
            <w:r w:rsidRPr="00A340ED">
              <w:rPr>
                <w:rFonts w:ascii="Sylfaen" w:hAnsi="Sylfaen" w:cs="Sylfaen"/>
                <w:sz w:val="20"/>
                <w:szCs w:val="20"/>
                <w:lang w:val="hy-AM"/>
              </w:rPr>
              <w:t>գանձելու</w:t>
            </w:r>
            <w:r w:rsidRPr="00A340ED">
              <w:rPr>
                <w:rFonts w:ascii="Arial Armenian" w:hAnsi="Arial Armenia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էլեկտրոնային</w:t>
            </w:r>
            <w:r w:rsidRPr="00A340ED">
              <w:rPr>
                <w:rFonts w:ascii="Arial Armenian" w:hAnsi="Arial Armenian"/>
                <w:sz w:val="20"/>
                <w:szCs w:val="20"/>
                <w:lang w:val="hy-AM"/>
              </w:rPr>
              <w:t xml:space="preserve"> </w:t>
            </w:r>
            <w:r w:rsidRPr="00A340ED">
              <w:rPr>
                <w:rFonts w:ascii="Sylfaen" w:hAnsi="Sylfaen" w:cs="Sylfaen"/>
                <w:sz w:val="20"/>
                <w:szCs w:val="20"/>
                <w:lang w:val="hy-AM"/>
              </w:rPr>
              <w:t>եղանակով</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ներկայացման</w:t>
            </w:r>
            <w:r w:rsidRPr="00A340ED">
              <w:rPr>
                <w:rFonts w:ascii="Arial Armenian" w:hAnsi="Arial Armenian"/>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այս</w:t>
            </w:r>
            <w:r w:rsidRPr="00A340ED">
              <w:rPr>
                <w:rFonts w:ascii="Arial Armenian" w:hAnsi="Arial Armenian"/>
                <w:sz w:val="20"/>
                <w:szCs w:val="20"/>
                <w:lang w:val="hy-AM"/>
              </w:rPr>
              <w:t xml:space="preserve"> </w:t>
            </w:r>
            <w:r w:rsidRPr="00A340ED">
              <w:rPr>
                <w:rFonts w:ascii="Sylfaen" w:hAnsi="Sylfaen" w:cs="Sylfaen"/>
                <w:sz w:val="20"/>
                <w:szCs w:val="20"/>
                <w:lang w:val="hy-AM"/>
              </w:rPr>
              <w:t>դաշտում</w:t>
            </w:r>
            <w:r w:rsidRPr="00A340ED">
              <w:rPr>
                <w:rFonts w:ascii="Arial Armenian" w:hAnsi="Arial Armenian"/>
                <w:sz w:val="20"/>
                <w:szCs w:val="20"/>
                <w:lang w:val="hy-AM"/>
              </w:rPr>
              <w:t xml:space="preserve"> </w:t>
            </w: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էլեկտրոնային</w:t>
            </w:r>
            <w:r w:rsidRPr="00A340ED">
              <w:rPr>
                <w:rFonts w:ascii="Arial Armenian" w:hAnsi="Arial Armenian"/>
                <w:sz w:val="20"/>
                <w:szCs w:val="20"/>
                <w:lang w:val="hy-AM"/>
              </w:rPr>
              <w:t xml:space="preserve"> </w:t>
            </w:r>
            <w:r w:rsidRPr="00A340ED">
              <w:rPr>
                <w:rFonts w:ascii="Sylfaen" w:hAnsi="Sylfaen" w:cs="Sylfaen"/>
                <w:sz w:val="20"/>
                <w:szCs w:val="20"/>
                <w:lang w:val="hy-AM"/>
              </w:rPr>
              <w:t>ստորագրությունը</w:t>
            </w:r>
            <w:r w:rsidRPr="00A340ED">
              <w:rPr>
                <w:rFonts w:ascii="Arial Armenian" w:hAnsi="Arial Armenian"/>
                <w:sz w:val="20"/>
                <w:szCs w:val="20"/>
                <w:lang w:val="hy-AM"/>
              </w:rPr>
              <w:t>:</w:t>
            </w:r>
          </w:p>
          <w:p w:rsidR="00CE7D06" w:rsidRPr="00A340ED" w:rsidRDefault="00CE7D06" w:rsidP="004B1466">
            <w:pPr>
              <w:jc w:val="center"/>
              <w:rPr>
                <w:rFonts w:ascii="Arial Armenian" w:hAnsi="Arial Armeni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ստորագրվում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կամ</w:t>
            </w:r>
            <w:r w:rsidRPr="00A340ED">
              <w:rPr>
                <w:rFonts w:ascii="Arial Armenian" w:hAnsi="Arial Armenian"/>
                <w:sz w:val="20"/>
                <w:szCs w:val="20"/>
                <w:lang w:val="hy-AM"/>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էլեկտրոնային</w:t>
            </w:r>
            <w:r w:rsidRPr="00A340ED">
              <w:rPr>
                <w:rFonts w:ascii="Arial Armenian" w:hAnsi="Arial Armenian"/>
                <w:sz w:val="20"/>
                <w:szCs w:val="20"/>
                <w:lang w:val="hy-AM"/>
              </w:rPr>
              <w:t xml:space="preserve"> </w:t>
            </w:r>
            <w:r w:rsidRPr="00A340ED">
              <w:rPr>
                <w:rFonts w:ascii="Sylfaen" w:hAnsi="Sylfaen" w:cs="Sylfaen"/>
                <w:sz w:val="20"/>
                <w:szCs w:val="20"/>
                <w:lang w:val="hy-AM"/>
              </w:rPr>
              <w:t>ստորագրությունը</w:t>
            </w:r>
          </w:p>
          <w:p w:rsidR="00CE7D06" w:rsidRPr="00A340ED" w:rsidRDefault="00CE7D06" w:rsidP="004B1466">
            <w:pPr>
              <w:jc w:val="center"/>
              <w:rPr>
                <w:rFonts w:ascii="Arial Armenian" w:hAnsi="Arial Armenian"/>
                <w:sz w:val="20"/>
                <w:szCs w:val="20"/>
                <w:lang w:val="hy-AM"/>
              </w:rPr>
            </w:pP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20"/>
                <w:szCs w:val="20"/>
              </w:rPr>
            </w:pPr>
            <w:r w:rsidRPr="00A340ED">
              <w:rPr>
                <w:rFonts w:ascii="Arial Armenian" w:hAnsi="Arial Armenian"/>
                <w:sz w:val="20"/>
                <w:szCs w:val="20"/>
                <w:lang w:val="hy-AM"/>
              </w:rPr>
              <w:t>2</w:t>
            </w:r>
            <w:r w:rsidRPr="00A340ED">
              <w:rPr>
                <w:rFonts w:ascii="Arial Armenian" w:hAnsi="Arial Armenian"/>
                <w:sz w:val="20"/>
                <w:szCs w:val="20"/>
              </w:rPr>
              <w:t>1.</w:t>
            </w:r>
            <w:r w:rsidRPr="00A340ED">
              <w:rPr>
                <w:rFonts w:ascii="Sylfaen" w:hAnsi="Sylfaen" w:cs="Sylfaen"/>
                <w:sz w:val="20"/>
                <w:szCs w:val="20"/>
              </w:rPr>
              <w:t>բ</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r w:rsidRPr="00A340ED">
              <w:rPr>
                <w:rFonts w:ascii="Arial Armenian" w:hAnsi="Arial Armenian"/>
                <w:sz w:val="20"/>
                <w:szCs w:val="20"/>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կնիքի</w:t>
            </w:r>
            <w:r w:rsidRPr="00A340ED">
              <w:rPr>
                <w:rFonts w:ascii="Arial Armenian" w:hAnsi="Arial Armenian"/>
                <w:sz w:val="20"/>
                <w:szCs w:val="20"/>
              </w:rPr>
              <w:t xml:space="preserve"> </w:t>
            </w:r>
            <w:r w:rsidRPr="00A340ED">
              <w:rPr>
                <w:rFonts w:ascii="Sylfaen" w:hAnsi="Sylfaen" w:cs="Sylfaen"/>
                <w:sz w:val="20"/>
                <w:szCs w:val="20"/>
              </w:rPr>
              <w:t>առկայության</w:t>
            </w:r>
            <w:r w:rsidRPr="00A340ED">
              <w:rPr>
                <w:rFonts w:ascii="Arial Armenian" w:hAnsi="Arial Armenian"/>
                <w:sz w:val="20"/>
                <w:szCs w:val="20"/>
              </w:rPr>
              <w:t xml:space="preserve"> </w:t>
            </w:r>
            <w:r w:rsidRPr="00A340ED">
              <w:rPr>
                <w:rFonts w:ascii="Sylfaen" w:hAnsi="Sylfaen" w:cs="Sylfaen"/>
                <w:sz w:val="20"/>
                <w:szCs w:val="20"/>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երբ</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վճարողը</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ներկայացնում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թղթային</w:t>
            </w:r>
            <w:r w:rsidRPr="00A340ED">
              <w:rPr>
                <w:rFonts w:ascii="Arial Armenian" w:hAnsi="Arial Armenian"/>
                <w:sz w:val="20"/>
                <w:szCs w:val="20"/>
                <w:lang w:val="hy-AM"/>
              </w:rPr>
              <w:t xml:space="preserve"> </w:t>
            </w:r>
            <w:r w:rsidRPr="00A340ED">
              <w:rPr>
                <w:rFonts w:ascii="Sylfaen" w:hAnsi="Sylfaen"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կնքվում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թղթային</w:t>
            </w:r>
            <w:r w:rsidRPr="00A340ED">
              <w:rPr>
                <w:rFonts w:ascii="Arial Armenian" w:hAnsi="Arial Armenian"/>
                <w:sz w:val="20"/>
                <w:szCs w:val="20"/>
                <w:lang w:val="hy-AM"/>
              </w:rPr>
              <w:t xml:space="preserve"> </w:t>
            </w:r>
            <w:r w:rsidRPr="00A340ED">
              <w:rPr>
                <w:rFonts w:ascii="Sylfaen" w:hAnsi="Sylfaen" w:cs="Sylfaen"/>
                <w:sz w:val="20"/>
                <w:szCs w:val="20"/>
                <w:lang w:val="hy-AM"/>
              </w:rPr>
              <w:t>եղանակով</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ներկայացնելիս</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22</w:t>
            </w:r>
            <w:r w:rsidRPr="00A340ED">
              <w:rPr>
                <w:rFonts w:ascii="Arial Armenian" w:hAnsi="Arial Armenian"/>
                <w:sz w:val="20"/>
                <w:szCs w:val="20"/>
              </w:rPr>
              <w:t>.</w:t>
            </w:r>
            <w:r w:rsidRPr="00A340ED">
              <w:rPr>
                <w:rFonts w:ascii="Sylfaen" w:hAnsi="Sylfaen" w:cs="Sylfaen"/>
                <w:sz w:val="20"/>
                <w:szCs w:val="20"/>
              </w:rPr>
              <w:t>ա</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r w:rsidRPr="00A340ED">
              <w:rPr>
                <w:rFonts w:ascii="Sylfaen" w:hAnsi="Sylfaen" w:cs="Sylfaen"/>
                <w:sz w:val="20"/>
                <w:szCs w:val="20"/>
                <w:lang w:val="hy-AM"/>
              </w:rPr>
              <w:t>՝</w:t>
            </w:r>
            <w:r w:rsidRPr="00A340ED">
              <w:rPr>
                <w:rFonts w:ascii="Arial Armenian" w:hAnsi="Arial Armenian"/>
                <w:sz w:val="20"/>
                <w:szCs w:val="20"/>
              </w:rPr>
              <w:t xml:space="preserve"> </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բանկ</w:t>
            </w:r>
            <w:r w:rsidRPr="00A340ED">
              <w:rPr>
                <w:rFonts w:ascii="Arial Armenian" w:hAnsi="Arial Armenian"/>
                <w:sz w:val="20"/>
                <w:szCs w:val="20"/>
              </w:rPr>
              <w:t xml:space="preserve"> </w:t>
            </w:r>
            <w:r w:rsidRPr="00A340ED">
              <w:rPr>
                <w:rFonts w:ascii="Sylfaen" w:hAnsi="Sylfaen"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ստորագրվում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20"/>
                <w:szCs w:val="20"/>
              </w:rPr>
            </w:pPr>
            <w:r w:rsidRPr="00A340ED">
              <w:rPr>
                <w:rFonts w:ascii="Arial Armenian" w:hAnsi="Arial Armenian"/>
                <w:sz w:val="20"/>
                <w:szCs w:val="20"/>
                <w:lang w:val="hy-AM"/>
              </w:rPr>
              <w:t>22</w:t>
            </w:r>
            <w:r w:rsidRPr="00A340ED">
              <w:rPr>
                <w:rFonts w:ascii="Arial Armenian" w:hAnsi="Arial Armenian"/>
                <w:sz w:val="20"/>
                <w:szCs w:val="20"/>
              </w:rPr>
              <w:t>.</w:t>
            </w:r>
            <w:r w:rsidRPr="00A340ED">
              <w:rPr>
                <w:rFonts w:ascii="Sylfaen" w:hAnsi="Sylfaen" w:cs="Sylfaen"/>
                <w:sz w:val="20"/>
                <w:szCs w:val="20"/>
              </w:rPr>
              <w:t>բ</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r w:rsidRPr="00A340ED">
              <w:rPr>
                <w:rFonts w:ascii="Arial Armenian" w:hAnsi="Arial Armenian"/>
                <w:sz w:val="20"/>
                <w:szCs w:val="20"/>
              </w:rPr>
              <w:t xml:space="preserve">` </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կնիքի</w:t>
            </w:r>
            <w:r w:rsidRPr="00A340ED">
              <w:rPr>
                <w:rFonts w:ascii="Arial Armenian" w:hAnsi="Arial Armenian"/>
                <w:sz w:val="20"/>
                <w:szCs w:val="20"/>
              </w:rPr>
              <w:t xml:space="preserve"> </w:t>
            </w:r>
            <w:r w:rsidRPr="00A340ED">
              <w:rPr>
                <w:rFonts w:ascii="Sylfaen" w:hAnsi="Sylfaen" w:cs="Sylfaen"/>
                <w:sz w:val="20"/>
                <w:szCs w:val="20"/>
              </w:rPr>
              <w:t>առկայության</w:t>
            </w:r>
            <w:r w:rsidRPr="00A340ED">
              <w:rPr>
                <w:rFonts w:ascii="Arial Armenian" w:hAnsi="Arial Armenian"/>
                <w:sz w:val="20"/>
                <w:szCs w:val="20"/>
              </w:rPr>
              <w:t xml:space="preserve"> </w:t>
            </w:r>
            <w:r w:rsidRPr="00A340E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կնքվում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lang w:val="hy-AM"/>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թղթային</w:t>
            </w:r>
            <w:r w:rsidRPr="00A340ED">
              <w:rPr>
                <w:rFonts w:ascii="Arial Armenian" w:hAnsi="Arial Armenian"/>
                <w:sz w:val="20"/>
                <w:szCs w:val="20"/>
                <w:lang w:val="hy-AM"/>
              </w:rPr>
              <w:t xml:space="preserve"> </w:t>
            </w:r>
            <w:r w:rsidRPr="00A340ED">
              <w:rPr>
                <w:rFonts w:ascii="Sylfaen" w:hAnsi="Sylfaen" w:cs="Sylfaen"/>
                <w:sz w:val="20"/>
                <w:szCs w:val="20"/>
                <w:lang w:val="hy-AM"/>
              </w:rPr>
              <w:t>եղանակով</w:t>
            </w:r>
            <w:r w:rsidRPr="00A340ED">
              <w:rPr>
                <w:rFonts w:ascii="Arial Armenian" w:hAnsi="Arial Armenian"/>
                <w:sz w:val="20"/>
                <w:szCs w:val="20"/>
                <w:lang w:val="hy-AM"/>
              </w:rPr>
              <w:t xml:space="preserve"> </w:t>
            </w:r>
            <w:r w:rsidRPr="00A340ED">
              <w:rPr>
                <w:rFonts w:ascii="Sylfaen" w:hAnsi="Sylfaen" w:cs="Sylfaen"/>
                <w:sz w:val="20"/>
                <w:szCs w:val="20"/>
                <w:lang w:val="hy-AM"/>
              </w:rPr>
              <w:t>բանկ</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ներկայացնելիս</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3</w:t>
            </w:r>
            <w:r w:rsidRPr="00A340ED">
              <w:rPr>
                <w:rFonts w:ascii="Arial Armenian" w:hAnsi="Arial Armenian"/>
                <w:sz w:val="20"/>
                <w:szCs w:val="20"/>
              </w:rPr>
              <w:t>.</w:t>
            </w:r>
            <w:r w:rsidRPr="00A340ED">
              <w:rPr>
                <w:rFonts w:ascii="Sylfaen" w:hAnsi="Sylfaen" w:cs="Sylfaen"/>
                <w:sz w:val="20"/>
                <w:szCs w:val="20"/>
              </w:rPr>
              <w:t>ա</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աշխատակցի</w:t>
            </w:r>
            <w:r w:rsidRPr="00A340ED">
              <w:rPr>
                <w:rFonts w:ascii="Arial Armenian" w:hAnsi="Arial Armenian"/>
                <w:sz w:val="20"/>
                <w:szCs w:val="20"/>
              </w:rPr>
              <w:t xml:space="preserve"> </w:t>
            </w:r>
            <w:r w:rsidRPr="00A340E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Sylfaen" w:hAnsi="Sylfaen" w:cs="Sylfaen"/>
                <w:sz w:val="20"/>
                <w:szCs w:val="20"/>
                <w:lang w:val="hy-AM"/>
              </w:rPr>
              <w:t>ը</w:t>
            </w:r>
            <w:r w:rsidRPr="00A340ED">
              <w:rPr>
                <w:rFonts w:ascii="Arial Armenian" w:hAnsi="Arial Armenian"/>
                <w:sz w:val="20"/>
                <w:szCs w:val="20"/>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Arial Armenian" w:hAnsi="Arial Armenian"/>
                <w:sz w:val="20"/>
                <w:szCs w:val="20"/>
                <w:lang w:val="hy-AM"/>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լի</w:t>
            </w:r>
            <w:r w:rsidRPr="00A340ED">
              <w:rPr>
                <w:rFonts w:ascii="Sylfaen" w:hAnsi="Sylfaen" w:cs="Sylfaen"/>
                <w:sz w:val="20"/>
                <w:szCs w:val="20"/>
              </w:rPr>
              <w:t>նելու</w:t>
            </w:r>
            <w:r w:rsidRPr="00A340ED">
              <w:rPr>
                <w:rFonts w:ascii="Arial Armenian" w:hAnsi="Arial Armenian"/>
                <w:sz w:val="20"/>
                <w:szCs w:val="20"/>
              </w:rPr>
              <w:t xml:space="preserve"> </w:t>
            </w:r>
            <w:r w:rsidRPr="00A340E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3</w:t>
            </w:r>
            <w:r w:rsidRPr="00A340ED">
              <w:rPr>
                <w:rFonts w:ascii="Arial Armenian" w:hAnsi="Arial Armenian"/>
                <w:sz w:val="20"/>
                <w:szCs w:val="20"/>
              </w:rPr>
              <w:t>.</w:t>
            </w:r>
            <w:r w:rsidRPr="00A340ED">
              <w:rPr>
                <w:rFonts w:ascii="Sylfaen" w:hAnsi="Sylfaen" w:cs="Sylfaen"/>
                <w:sz w:val="20"/>
                <w:szCs w:val="20"/>
              </w:rPr>
              <w:t>բ</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w:t>
            </w:r>
            <w:r w:rsidRPr="00A340ED">
              <w:rPr>
                <w:rFonts w:ascii="Sylfaen" w:hAnsi="Sylfaen" w:cs="Sylfaen"/>
                <w:sz w:val="20"/>
                <w:szCs w:val="20"/>
              </w:rPr>
              <w:lastRenderedPageBreak/>
              <w:t>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lang w:val="hy-AM"/>
              </w:rPr>
              <w:t>դրոշմա</w:t>
            </w:r>
            <w:r w:rsidRPr="00A340ED">
              <w:rPr>
                <w:rFonts w:ascii="Sylfaen" w:hAnsi="Sylfaen" w:cs="Sylfaen"/>
                <w:sz w:val="20"/>
                <w:szCs w:val="20"/>
              </w:rPr>
              <w:t>կնիքը</w:t>
            </w:r>
            <w:r w:rsidRPr="00A340ED">
              <w:rPr>
                <w:rFonts w:ascii="Arial Armenian" w:hAnsi="Arial Armeni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lastRenderedPageBreak/>
              <w:t>կազմակերպության</w:t>
            </w:r>
            <w:r w:rsidRPr="00A340ED">
              <w:rPr>
                <w:rFonts w:ascii="Sylfaen" w:hAnsi="Sylfaen" w:cs="Sylfaen"/>
                <w:sz w:val="20"/>
                <w:szCs w:val="20"/>
                <w:lang w:val="hy-AM"/>
              </w:rPr>
              <w:t>ը</w:t>
            </w:r>
            <w:r w:rsidRPr="00A340ED">
              <w:rPr>
                <w:rFonts w:ascii="Arial Armenian" w:hAnsi="Arial Armenian"/>
                <w:sz w:val="20"/>
                <w:szCs w:val="20"/>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լի</w:t>
            </w:r>
            <w:r w:rsidRPr="00A340ED">
              <w:rPr>
                <w:rFonts w:ascii="Sylfaen" w:hAnsi="Sylfaen" w:cs="Sylfaen"/>
                <w:sz w:val="20"/>
                <w:szCs w:val="20"/>
              </w:rPr>
              <w:t>նելու</w:t>
            </w:r>
            <w:r w:rsidRPr="00A340ED">
              <w:rPr>
                <w:rFonts w:ascii="Arial Armenian" w:hAnsi="Arial Armenian"/>
                <w:sz w:val="20"/>
                <w:szCs w:val="20"/>
              </w:rPr>
              <w:t xml:space="preserve"> </w:t>
            </w:r>
            <w:r w:rsidRPr="00A340E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rPr>
              <w:lastRenderedPageBreak/>
              <w:t>2</w:t>
            </w:r>
            <w:r w:rsidRPr="00A340ED">
              <w:rPr>
                <w:rFonts w:ascii="Arial Armenian" w:hAnsi="Arial Armenian"/>
                <w:sz w:val="20"/>
                <w:szCs w:val="20"/>
                <w:lang w:val="hy-AM"/>
              </w:rPr>
              <w:t>3</w:t>
            </w:r>
            <w:r w:rsidRPr="00A340ED">
              <w:rPr>
                <w:rFonts w:ascii="Arial Armenian" w:hAnsi="Arial Armenian"/>
                <w:sz w:val="20"/>
                <w:szCs w:val="20"/>
              </w:rPr>
              <w:t>.</w:t>
            </w:r>
            <w:r w:rsidRPr="00A340ED">
              <w:rPr>
                <w:rFonts w:ascii="Sylfaen" w:hAnsi="Sylfaen"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վճարողին</w:t>
            </w:r>
            <w:r w:rsidRPr="00A340ED">
              <w:rPr>
                <w:rFonts w:ascii="Arial Armenian" w:hAnsi="Arial Armenian"/>
                <w:sz w:val="20"/>
                <w:szCs w:val="20"/>
                <w:lang w:val="hy-AM"/>
              </w:rPr>
              <w:t xml:space="preserve"> </w:t>
            </w:r>
            <w:r w:rsidRPr="00A340ED">
              <w:rPr>
                <w:rFonts w:ascii="Sylfaen" w:hAnsi="Sylfaen" w:cs="Sylfaen"/>
                <w:sz w:val="20"/>
                <w:szCs w:val="20"/>
                <w:lang w:val="hy-AM"/>
              </w:rPr>
              <w:t>սպասարկող</w:t>
            </w:r>
            <w:r w:rsidRPr="00A340ED">
              <w:rPr>
                <w:rFonts w:ascii="Arial Armenian" w:hAnsi="Arial Armenian"/>
                <w:sz w:val="20"/>
                <w:szCs w:val="20"/>
                <w:lang w:val="hy-AM"/>
              </w:rPr>
              <w:t xml:space="preserve"> </w:t>
            </w:r>
            <w:r w:rsidRPr="00A340ED">
              <w:rPr>
                <w:rFonts w:ascii="Sylfaen" w:hAnsi="Sylfaen" w:cs="Sylfaen"/>
                <w:sz w:val="20"/>
                <w:szCs w:val="20"/>
                <w:lang w:val="hy-AM"/>
              </w:rPr>
              <w:t>ֆինանսական</w:t>
            </w:r>
            <w:r w:rsidRPr="00A340ED">
              <w:rPr>
                <w:rFonts w:ascii="Arial Armenian" w:hAnsi="Arial Armenian"/>
                <w:sz w:val="20"/>
                <w:szCs w:val="20"/>
                <w:lang w:val="hy-AM"/>
              </w:rPr>
              <w:t xml:space="preserve"> </w:t>
            </w:r>
            <w:r w:rsidRPr="00A340ED">
              <w:rPr>
                <w:rFonts w:ascii="Sylfaen" w:hAnsi="Sylfaen" w:cs="Sylfaen"/>
                <w:sz w:val="20"/>
                <w:szCs w:val="20"/>
                <w:lang w:val="hy-AM"/>
              </w:rPr>
              <w:t>կազմակերպության</w:t>
            </w:r>
            <w:r w:rsidRPr="00A340ED">
              <w:rPr>
                <w:rFonts w:ascii="Arial Armenian" w:hAnsi="Arial Armenian"/>
                <w:sz w:val="20"/>
                <w:szCs w:val="20"/>
                <w:lang w:val="hy-AM"/>
              </w:rPr>
              <w:t xml:space="preserve"> (</w:t>
            </w:r>
            <w:r w:rsidRPr="00A340ED">
              <w:rPr>
                <w:rFonts w:ascii="Sylfaen" w:hAnsi="Sylfaen" w:cs="Sylfaen"/>
                <w:sz w:val="20"/>
                <w:szCs w:val="20"/>
                <w:lang w:val="hy-AM"/>
              </w:rPr>
              <w:t>մասնաճյուղի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sz w:val="20"/>
                <w:szCs w:val="20"/>
                <w:lang w:val="hy-AM"/>
              </w:rPr>
              <w:t xml:space="preserve"> </w:t>
            </w:r>
            <w:r w:rsidRPr="00A340ED">
              <w:rPr>
                <w:rFonts w:ascii="Sylfaen" w:hAnsi="Sylfaen" w:cs="Sylfaen"/>
                <w:sz w:val="20"/>
                <w:szCs w:val="20"/>
                <w:lang w:val="hy-AM"/>
              </w:rPr>
              <w:t>ամսաթիվը</w:t>
            </w:r>
            <w:r w:rsidRPr="00A340ED">
              <w:rPr>
                <w:rFonts w:ascii="Arial Armenian" w:hAnsi="Arial Armenian"/>
                <w:sz w:val="20"/>
                <w:szCs w:val="20"/>
                <w:lang w:val="hy-AM"/>
              </w:rPr>
              <w:t xml:space="preserve">, </w:t>
            </w:r>
            <w:r w:rsidRPr="00A340ED">
              <w:rPr>
                <w:rFonts w:ascii="Sylfaen" w:hAnsi="Sylfaen" w:cs="Sylfaen"/>
                <w:sz w:val="20"/>
                <w:szCs w:val="20"/>
                <w:lang w:val="hy-AM"/>
              </w:rPr>
              <w:t>ժամը</w:t>
            </w:r>
            <w:r w:rsidRPr="00A340ED">
              <w:rPr>
                <w:rFonts w:ascii="Arial Armenian" w:hAnsi="Arial Armenian"/>
                <w:sz w:val="20"/>
                <w:szCs w:val="20"/>
                <w:lang w:val="hy-AM"/>
              </w:rPr>
              <w:t xml:space="preserve">, </w:t>
            </w:r>
            <w:r w:rsidRPr="00A340ED">
              <w:rPr>
                <w:rFonts w:ascii="Sylfaen" w:hAnsi="Sylfaen"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պարտադիր</w:t>
            </w:r>
            <w:r w:rsidRPr="00A340ED">
              <w:rPr>
                <w:rFonts w:ascii="Arial Armenian" w:hAnsi="Arial Armenian"/>
                <w:sz w:val="20"/>
                <w:szCs w:val="20"/>
              </w:rPr>
              <w:t xml:space="preserve"> </w:t>
            </w:r>
            <w:r w:rsidRPr="00A340ED">
              <w:rPr>
                <w:rFonts w:ascii="Sylfaen" w:hAnsi="Sylfaen" w:cs="Sylfaen"/>
                <w:sz w:val="20"/>
                <w:szCs w:val="20"/>
              </w:rPr>
              <w:t>նշվում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պահանջագրի</w:t>
            </w:r>
            <w:r w:rsidRPr="00A340ED">
              <w:rPr>
                <w:rFonts w:ascii="Arial Armenian" w:hAnsi="Arial Armenian"/>
                <w:sz w:val="20"/>
                <w:szCs w:val="20"/>
              </w:rPr>
              <w:t xml:space="preserve"> </w:t>
            </w:r>
            <w:r w:rsidRPr="00A340ED">
              <w:rPr>
                <w:rFonts w:ascii="Sylfaen" w:hAnsi="Sylfaen" w:cs="Sylfaen"/>
                <w:sz w:val="20"/>
                <w:szCs w:val="20"/>
              </w:rPr>
              <w:t>կատարման</w:t>
            </w:r>
            <w:r w:rsidRPr="00A340ED">
              <w:rPr>
                <w:rFonts w:ascii="Arial Armenian" w:hAnsi="Arial Armenian"/>
                <w:sz w:val="20"/>
                <w:szCs w:val="20"/>
              </w:rPr>
              <w:t xml:space="preserve"> </w:t>
            </w:r>
            <w:r w:rsidRPr="00A340ED">
              <w:rPr>
                <w:rFonts w:ascii="Sylfaen" w:hAnsi="Sylfaen" w:cs="Sylfaen"/>
                <w:sz w:val="20"/>
                <w:szCs w:val="20"/>
              </w:rPr>
              <w:t>ամսաթիվը</w:t>
            </w:r>
            <w:r w:rsidRPr="00A340ED">
              <w:rPr>
                <w:rFonts w:ascii="Arial Armenian" w:hAnsi="Arial Armenian"/>
                <w:sz w:val="20"/>
                <w:szCs w:val="20"/>
              </w:rPr>
              <w:t xml:space="preserve">, </w:t>
            </w:r>
            <w:r w:rsidRPr="00A340ED">
              <w:rPr>
                <w:rFonts w:ascii="Sylfaen" w:hAnsi="Sylfaen" w:cs="Sylfaen"/>
                <w:sz w:val="20"/>
                <w:szCs w:val="20"/>
              </w:rPr>
              <w:t>ժամը</w:t>
            </w:r>
            <w:r w:rsidRPr="00A340ED">
              <w:rPr>
                <w:rFonts w:ascii="Arial Armenian" w:hAnsi="Arial Armenian"/>
                <w:sz w:val="20"/>
                <w:szCs w:val="20"/>
              </w:rPr>
              <w:t xml:space="preserve">, </w:t>
            </w:r>
            <w:r w:rsidRPr="00A340ED">
              <w:rPr>
                <w:rFonts w:ascii="Sylfaen" w:hAnsi="Sylfaen"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4</w:t>
            </w:r>
            <w:r w:rsidRPr="00A340ED">
              <w:rPr>
                <w:rFonts w:ascii="Arial Armenian" w:hAnsi="Arial Armenian"/>
                <w:sz w:val="20"/>
                <w:szCs w:val="20"/>
              </w:rPr>
              <w:t>.</w:t>
            </w:r>
            <w:r w:rsidRPr="00A340ED">
              <w:rPr>
                <w:rFonts w:ascii="Sylfaen" w:hAnsi="Sylfaen" w:cs="Sylfaen"/>
                <w:sz w:val="20"/>
                <w:szCs w:val="20"/>
              </w:rPr>
              <w:t>ա</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աշխատակցի</w:t>
            </w:r>
            <w:r w:rsidRPr="00A340ED">
              <w:rPr>
                <w:rFonts w:ascii="Arial Armenian" w:hAnsi="Arial Armenian"/>
                <w:sz w:val="20"/>
                <w:szCs w:val="20"/>
              </w:rPr>
              <w:t xml:space="preserve"> </w:t>
            </w:r>
            <w:r w:rsidRPr="00A340E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Sylfaen" w:hAnsi="Sylfaen" w:cs="Sylfaen"/>
                <w:sz w:val="20"/>
                <w:szCs w:val="20"/>
                <w:lang w:val="hy-AM"/>
              </w:rPr>
              <w:t>ը</w:t>
            </w:r>
            <w:r w:rsidRPr="00A340ED">
              <w:rPr>
                <w:rFonts w:ascii="Arial Armenian" w:hAnsi="Arial Armenian"/>
                <w:sz w:val="20"/>
                <w:szCs w:val="20"/>
                <w:lang w:val="hy-AM"/>
              </w:rPr>
              <w:t xml:space="preserve"> </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w:t>
            </w:r>
            <w:r w:rsidRPr="00A340ED">
              <w:rPr>
                <w:rFonts w:ascii="Sylfaen" w:hAnsi="Sylfaen" w:cs="Sylfaen"/>
                <w:sz w:val="20"/>
                <w:szCs w:val="20"/>
              </w:rPr>
              <w:t>ելու</w:t>
            </w:r>
            <w:r w:rsidRPr="00A340ED">
              <w:rPr>
                <w:rFonts w:ascii="Arial Armenian" w:hAnsi="Arial Armenian"/>
                <w:sz w:val="20"/>
                <w:szCs w:val="20"/>
              </w:rPr>
              <w:t xml:space="preserve"> </w:t>
            </w:r>
            <w:r w:rsidRPr="00A340ED">
              <w:rPr>
                <w:rFonts w:ascii="Sylfaen" w:hAnsi="Sylfaen" w:cs="Sylfaen"/>
                <w:sz w:val="20"/>
                <w:szCs w:val="20"/>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որտեղ</w:t>
            </w:r>
            <w:r w:rsidRPr="00A340ED">
              <w:rPr>
                <w:rFonts w:ascii="Arial Armenian" w:hAnsi="Arial Armenian"/>
                <w:sz w:val="20"/>
                <w:szCs w:val="20"/>
                <w:lang w:val="hy-AM"/>
              </w:rPr>
              <w:t xml:space="preserve"> </w:t>
            </w:r>
            <w:r w:rsidRPr="00A340ED" w:rsidDel="00DF049B">
              <w:rPr>
                <w:rFonts w:ascii="Arial Armenian" w:hAnsi="Arial Armenian"/>
                <w:sz w:val="20"/>
                <w:szCs w:val="20"/>
                <w:lang w:val="hy-AM"/>
              </w:rPr>
              <w:t xml:space="preserve"> </w:t>
            </w:r>
            <w:r w:rsidRPr="00A340ED">
              <w:rPr>
                <w:rFonts w:ascii="Arial Armenian" w:hAnsi="Arial Armenian"/>
                <w:sz w:val="20"/>
                <w:szCs w:val="20"/>
                <w:lang w:val="hy-AM"/>
              </w:rPr>
              <w:t xml:space="preserve"> </w:t>
            </w:r>
            <w:r w:rsidRPr="00A340ED">
              <w:rPr>
                <w:rFonts w:ascii="Sylfaen" w:hAnsi="Sylfaen" w:cs="Sylfaen"/>
                <w:sz w:val="20"/>
                <w:szCs w:val="20"/>
              </w:rPr>
              <w:t>աշխատակցի</w:t>
            </w:r>
            <w:r w:rsidRPr="00A340ED">
              <w:rPr>
                <w:rFonts w:ascii="Arial Armenian" w:hAnsi="Arial Armenian"/>
                <w:sz w:val="20"/>
                <w:szCs w:val="20"/>
              </w:rPr>
              <w:t xml:space="preserve"> </w:t>
            </w:r>
            <w:r w:rsidRPr="00A340ED">
              <w:rPr>
                <w:rFonts w:ascii="Sylfaen" w:hAnsi="Sylfaen" w:cs="Sylfaen"/>
                <w:sz w:val="20"/>
                <w:szCs w:val="20"/>
              </w:rPr>
              <w:t>ստորագրությունը</w:t>
            </w:r>
            <w:r w:rsidRPr="00A340ED">
              <w:rPr>
                <w:rFonts w:ascii="Arial Armenian" w:hAnsi="Arial Armenian"/>
                <w:sz w:val="20"/>
                <w:szCs w:val="20"/>
              </w:rPr>
              <w:t xml:space="preserve"> </w:t>
            </w: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4</w:t>
            </w:r>
            <w:r w:rsidRPr="00A340ED">
              <w:rPr>
                <w:rFonts w:ascii="Arial Armenian" w:hAnsi="Arial Armenian"/>
                <w:sz w:val="20"/>
                <w:szCs w:val="20"/>
              </w:rPr>
              <w:t>.</w:t>
            </w:r>
            <w:r w:rsidRPr="00A340ED">
              <w:rPr>
                <w:rFonts w:ascii="Sylfaen" w:hAnsi="Sylfaen" w:cs="Sylfaen"/>
                <w:sz w:val="20"/>
                <w:szCs w:val="20"/>
              </w:rPr>
              <w:t>բ</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շահառռւին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lang w:val="hy-AM"/>
              </w:rPr>
              <w:t>դրոշմա</w:t>
            </w:r>
            <w:r w:rsidRPr="00A340E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ոչ</w:t>
            </w:r>
            <w:r w:rsidRPr="00A340ED">
              <w:rPr>
                <w:rFonts w:ascii="Arial Armenian" w:hAnsi="Arial Armenian"/>
                <w:sz w:val="20"/>
                <w:szCs w:val="20"/>
                <w:lang w:val="hy-AM"/>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lang w:val="hy-AM"/>
              </w:rPr>
              <w:t>վերջինիս</w:t>
            </w:r>
            <w:r w:rsidRPr="00A340ED">
              <w:rPr>
                <w:rFonts w:ascii="Arial Armenian" w:hAnsi="Arial Armenian"/>
                <w:sz w:val="20"/>
                <w:szCs w:val="20"/>
                <w:lang w:val="hy-AM"/>
              </w:rPr>
              <w:t xml:space="preserve"> </w:t>
            </w:r>
            <w:r w:rsidRPr="00A340ED">
              <w:rPr>
                <w:rFonts w:ascii="Sylfaen" w:hAnsi="Sylfaen" w:cs="Sylfaen"/>
                <w:sz w:val="20"/>
                <w:szCs w:val="20"/>
              </w:rPr>
              <w:t>ներկայաց</w:t>
            </w:r>
            <w:r w:rsidRPr="00A340ED">
              <w:rPr>
                <w:rFonts w:ascii="Sylfaen" w:hAnsi="Sylfaen" w:cs="Sylfaen"/>
                <w:sz w:val="20"/>
                <w:szCs w:val="20"/>
                <w:lang w:val="hy-AM"/>
              </w:rPr>
              <w:t>վ</w:t>
            </w:r>
            <w:r w:rsidRPr="00A340ED">
              <w:rPr>
                <w:rFonts w:ascii="Sylfaen" w:hAnsi="Sylfaen" w:cs="Sylfaen"/>
                <w:sz w:val="20"/>
                <w:szCs w:val="20"/>
              </w:rPr>
              <w:t>ելու</w:t>
            </w:r>
            <w:r w:rsidRPr="00A340ED">
              <w:rPr>
                <w:rFonts w:ascii="Arial Armenian" w:hAnsi="Arial Armenian"/>
                <w:sz w:val="20"/>
                <w:szCs w:val="20"/>
              </w:rPr>
              <w:t xml:space="preserve"> </w:t>
            </w:r>
            <w:r w:rsidRPr="00A340ED">
              <w:rPr>
                <w:rFonts w:ascii="Sylfaen" w:hAnsi="Sylfaen" w:cs="Sylfaen"/>
                <w:sz w:val="20"/>
                <w:szCs w:val="20"/>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որտեղ</w:t>
            </w:r>
            <w:r w:rsidRPr="00A340ED">
              <w:rPr>
                <w:rFonts w:ascii="Arial Armenian" w:hAnsi="Arial Armenian"/>
                <w:sz w:val="20"/>
                <w:szCs w:val="20"/>
                <w:lang w:val="hy-AM"/>
              </w:rPr>
              <w:t xml:space="preserve"> </w:t>
            </w:r>
            <w:r w:rsidRPr="00A340ED" w:rsidDel="00DF049B">
              <w:rPr>
                <w:rFonts w:ascii="Arial Armenian" w:hAnsi="Arial Armenian"/>
                <w:sz w:val="20"/>
                <w:szCs w:val="20"/>
                <w:lang w:val="hy-AM"/>
              </w:rPr>
              <w:t xml:space="preserve"> </w:t>
            </w:r>
            <w:r w:rsidRPr="00A340ED">
              <w:rPr>
                <w:rFonts w:ascii="Arial Armenian" w:hAnsi="Arial Armenian"/>
                <w:sz w:val="20"/>
                <w:szCs w:val="20"/>
                <w:lang w:val="hy-AM"/>
              </w:rPr>
              <w:t xml:space="preserve"> </w:t>
            </w:r>
            <w:r w:rsidRPr="00A340ED">
              <w:rPr>
                <w:rFonts w:ascii="Sylfaen" w:hAnsi="Sylfaen" w:cs="Sylfaen"/>
                <w:sz w:val="20"/>
                <w:szCs w:val="20"/>
                <w:lang w:val="hy-AM"/>
              </w:rPr>
              <w:t>դրոշմակնիքը</w:t>
            </w:r>
            <w:r w:rsidRPr="00A340ED">
              <w:rPr>
                <w:rFonts w:ascii="Arial Armenian" w:hAnsi="Arial Armenian"/>
                <w:sz w:val="20"/>
                <w:szCs w:val="20"/>
              </w:rPr>
              <w:t xml:space="preserve"> </w:t>
            </w: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4</w:t>
            </w:r>
            <w:r w:rsidRPr="00A340ED">
              <w:rPr>
                <w:rFonts w:ascii="Arial Armenian" w:hAnsi="Arial Armenian"/>
                <w:sz w:val="20"/>
                <w:szCs w:val="20"/>
              </w:rPr>
              <w:t>.</w:t>
            </w:r>
            <w:r w:rsidRPr="00A340ED">
              <w:rPr>
                <w:rFonts w:ascii="Sylfaen" w:hAnsi="Sylfaen"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շահառռւին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ամսաթիվը</w:t>
            </w:r>
            <w:r w:rsidRPr="00A340ED">
              <w:rPr>
                <w:rFonts w:ascii="Arial Armenian" w:hAnsi="Arial Armenian"/>
                <w:sz w:val="20"/>
                <w:szCs w:val="20"/>
              </w:rPr>
              <w:t xml:space="preserve">, </w:t>
            </w:r>
            <w:r w:rsidRPr="00A340ED">
              <w:rPr>
                <w:rFonts w:ascii="Sylfaen" w:hAnsi="Sylfaen" w:cs="Sylfaen"/>
                <w:sz w:val="20"/>
                <w:szCs w:val="20"/>
              </w:rPr>
              <w:t>ժամը</w:t>
            </w:r>
            <w:r w:rsidRPr="00A340ED">
              <w:rPr>
                <w:rFonts w:ascii="Arial Armenian" w:hAnsi="Arial Armenian"/>
                <w:sz w:val="20"/>
                <w:szCs w:val="20"/>
              </w:rPr>
              <w:t xml:space="preserve">, </w:t>
            </w:r>
            <w:r w:rsidRPr="00A340ED">
              <w:rPr>
                <w:rFonts w:ascii="Sylfaen" w:hAnsi="Sylfaen"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ոչ</w:t>
            </w:r>
            <w:r w:rsidRPr="00A340ED">
              <w:rPr>
                <w:rFonts w:ascii="Arial Armenian" w:hAnsi="Arial Armenian"/>
                <w:sz w:val="20"/>
                <w:szCs w:val="20"/>
                <w:lang w:val="hy-AM"/>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lang w:val="hy-AM"/>
              </w:rPr>
              <w:t>վերջինիս</w:t>
            </w:r>
            <w:r w:rsidRPr="00A340ED">
              <w:rPr>
                <w:rFonts w:ascii="Arial Armenian" w:hAnsi="Arial Armenian"/>
                <w:sz w:val="20"/>
                <w:szCs w:val="20"/>
                <w:lang w:val="hy-AM"/>
              </w:rPr>
              <w:t xml:space="preserve"> </w:t>
            </w:r>
            <w:r w:rsidRPr="00A340ED">
              <w:rPr>
                <w:rFonts w:ascii="Sylfaen" w:hAnsi="Sylfaen" w:cs="Sylfaen"/>
                <w:sz w:val="20"/>
                <w:szCs w:val="20"/>
              </w:rPr>
              <w:t>ներկայաց</w:t>
            </w:r>
            <w:r w:rsidRPr="00A340ED">
              <w:rPr>
                <w:rFonts w:ascii="Sylfaen" w:hAnsi="Sylfaen" w:cs="Sylfaen"/>
                <w:sz w:val="20"/>
                <w:szCs w:val="20"/>
                <w:lang w:val="hy-AM"/>
              </w:rPr>
              <w:t>վ</w:t>
            </w:r>
            <w:r w:rsidRPr="00A340ED">
              <w:rPr>
                <w:rFonts w:ascii="Sylfaen" w:hAnsi="Sylfaen" w:cs="Sylfaen"/>
                <w:sz w:val="20"/>
                <w:szCs w:val="20"/>
              </w:rPr>
              <w:t>ելու</w:t>
            </w:r>
            <w:r w:rsidRPr="00A340ED">
              <w:rPr>
                <w:rFonts w:ascii="Arial Armenian" w:hAnsi="Arial Armenian"/>
                <w:sz w:val="20"/>
                <w:szCs w:val="20"/>
              </w:rPr>
              <w:t xml:space="preserve"> </w:t>
            </w:r>
            <w:r w:rsidRPr="00A340ED">
              <w:rPr>
                <w:rFonts w:ascii="Sylfaen" w:hAnsi="Sylfaen" w:cs="Sylfaen"/>
                <w:sz w:val="20"/>
                <w:szCs w:val="20"/>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որտեղ</w:t>
            </w:r>
            <w:r w:rsidRPr="00A340ED">
              <w:rPr>
                <w:rFonts w:ascii="Arial Armenian" w:hAnsi="Arial Armenian"/>
                <w:sz w:val="20"/>
                <w:szCs w:val="20"/>
                <w:lang w:val="hy-AM"/>
              </w:rPr>
              <w:t xml:space="preserve"> </w:t>
            </w:r>
            <w:r w:rsidRPr="00A340ED" w:rsidDel="00DF049B">
              <w:rPr>
                <w:rFonts w:ascii="Arial Armenian" w:hAnsi="Arial Armenian"/>
                <w:sz w:val="20"/>
                <w:szCs w:val="20"/>
                <w:lang w:val="hy-AM"/>
              </w:rPr>
              <w:t xml:space="preserve"> </w:t>
            </w:r>
            <w:r w:rsidRPr="00A340ED">
              <w:rPr>
                <w:rFonts w:ascii="Arial Armenian" w:hAnsi="Arial Armenian"/>
                <w:sz w:val="20"/>
                <w:szCs w:val="20"/>
                <w:lang w:val="hy-AM"/>
              </w:rPr>
              <w:t xml:space="preserve"> </w:t>
            </w:r>
            <w:r w:rsidRPr="00A340ED">
              <w:rPr>
                <w:rFonts w:ascii="Sylfaen" w:hAnsi="Sylfaen" w:cs="Sylfaen"/>
                <w:sz w:val="20"/>
                <w:szCs w:val="20"/>
                <w:lang w:val="hy-AM"/>
              </w:rPr>
              <w:t>սույն</w:t>
            </w:r>
            <w:r w:rsidRPr="00A340ED">
              <w:rPr>
                <w:rFonts w:ascii="Arial Armenian" w:hAnsi="Arial Armenian"/>
                <w:sz w:val="20"/>
                <w:szCs w:val="20"/>
                <w:lang w:val="hy-AM"/>
              </w:rPr>
              <w:t xml:space="preserve"> </w:t>
            </w:r>
            <w:r w:rsidRPr="00A340ED">
              <w:rPr>
                <w:rFonts w:ascii="Sylfaen" w:hAnsi="Sylfaen" w:cs="Sylfaen"/>
                <w:sz w:val="20"/>
                <w:szCs w:val="20"/>
                <w:lang w:val="hy-AM"/>
              </w:rPr>
              <w:t>տվյալները</w:t>
            </w:r>
            <w:r w:rsidRPr="00A340ED">
              <w:rPr>
                <w:rFonts w:ascii="Arial Armenian" w:hAnsi="Arial Armenian"/>
                <w:sz w:val="20"/>
                <w:szCs w:val="20"/>
              </w:rPr>
              <w:t xml:space="preserve"> </w:t>
            </w: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են</w:t>
            </w:r>
            <w:r w:rsidRPr="00A340ED">
              <w:rPr>
                <w:rFonts w:ascii="Arial Armenian" w:hAnsi="Arial Armenian"/>
                <w:sz w:val="20"/>
                <w:szCs w:val="20"/>
                <w:lang w:val="hy-AM"/>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bl>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rPr>
          <w:rFonts w:ascii="Arial Armenian" w:hAnsi="Arial Armenian"/>
        </w:rPr>
      </w:pPr>
    </w:p>
    <w:p w:rsidR="004B1466" w:rsidRPr="00A340ED" w:rsidRDefault="004B1466" w:rsidP="004B1466">
      <w:pPr>
        <w:jc w:val="right"/>
        <w:rPr>
          <w:rFonts w:ascii="Arial Armenian" w:hAnsi="Arial Armenian" w:cs="GHEA Grapalat"/>
          <w:i/>
          <w:sz w:val="18"/>
          <w:szCs w:val="18"/>
          <w:lang w:val="hy-AM"/>
        </w:rPr>
      </w:pPr>
    </w:p>
    <w:p w:rsidR="004B1466" w:rsidRPr="00A340ED" w:rsidRDefault="004B1466" w:rsidP="004B1466">
      <w:pPr>
        <w:pStyle w:val="31"/>
        <w:spacing w:line="240" w:lineRule="auto"/>
        <w:jc w:val="right"/>
        <w:rPr>
          <w:rFonts w:ascii="Arial Armenian" w:hAnsi="Arial Armenian" w:cs="Sylfaen"/>
          <w:b/>
          <w:lang w:val="hy-AM"/>
        </w:rPr>
      </w:pPr>
      <w:r w:rsidRPr="00A340ED">
        <w:rPr>
          <w:rFonts w:ascii="Sylfaen" w:hAnsi="Sylfaen" w:cs="Sylfaen"/>
          <w:b/>
          <w:lang w:val="hy-AM"/>
        </w:rPr>
        <w:t>Հավելված</w:t>
      </w:r>
      <w:r w:rsidRPr="00A340ED">
        <w:rPr>
          <w:rFonts w:ascii="Arial Armenian" w:hAnsi="Arial Armenian" w:cs="Sylfaen"/>
          <w:b/>
          <w:lang w:val="hy-AM"/>
        </w:rPr>
        <w:t xml:space="preserve"> 5.1</w:t>
      </w:r>
    </w:p>
    <w:p w:rsidR="004B1466" w:rsidRPr="00A340ED" w:rsidRDefault="00B8085B" w:rsidP="004B1466">
      <w:pPr>
        <w:pStyle w:val="31"/>
        <w:spacing w:line="240" w:lineRule="auto"/>
        <w:jc w:val="right"/>
        <w:rPr>
          <w:rFonts w:ascii="Arial Armenian" w:hAnsi="Arial Armenian" w:cs="Sylfaen"/>
          <w:b/>
          <w:lang w:val="hy-AM"/>
        </w:rPr>
      </w:pPr>
      <w:r>
        <w:rPr>
          <w:rFonts w:ascii="Sylfaen" w:hAnsi="Sylfaen" w:cs="Sylfaen"/>
          <w:b/>
          <w:i/>
          <w:lang w:val="af-ZA"/>
        </w:rPr>
        <w:t>ԱԳ2ՄԴ-ՀՄԱԱՊՁԲ-21/1</w:t>
      </w:r>
      <w:r w:rsidR="00487450" w:rsidRPr="00A340ED">
        <w:rPr>
          <w:rFonts w:ascii="Sylfaen" w:hAnsi="Sylfaen" w:cs="Sylfaen"/>
          <w:b/>
          <w:i/>
          <w:lang w:val="af-ZA"/>
        </w:rPr>
        <w:t xml:space="preserve"> </w:t>
      </w:r>
      <w:r w:rsidR="004B1466" w:rsidRPr="00A340ED">
        <w:rPr>
          <w:rFonts w:ascii="Arial Armenian" w:hAnsi="Arial Armenian"/>
          <w:i/>
          <w:lang w:val="hy-AM"/>
        </w:rPr>
        <w:t xml:space="preserve"> </w:t>
      </w:r>
      <w:r w:rsidR="004B1466" w:rsidRPr="00A340ED">
        <w:rPr>
          <w:rFonts w:ascii="Sylfaen" w:hAnsi="Sylfaen" w:cs="Sylfaen"/>
          <w:b/>
          <w:lang w:val="hy-AM"/>
        </w:rPr>
        <w:t>ծածկագրով</w:t>
      </w:r>
    </w:p>
    <w:p w:rsidR="004B1466" w:rsidRPr="00A340ED" w:rsidRDefault="004B1466" w:rsidP="004B1466">
      <w:pPr>
        <w:pStyle w:val="31"/>
        <w:spacing w:line="240" w:lineRule="auto"/>
        <w:jc w:val="right"/>
        <w:rPr>
          <w:rFonts w:ascii="Arial Armenian" w:hAnsi="Arial Armenian" w:cs="Sylfaen"/>
          <w:b/>
          <w:lang w:val="hy-AM"/>
        </w:rPr>
      </w:pPr>
      <w:r w:rsidRPr="00A340ED">
        <w:rPr>
          <w:rFonts w:ascii="Sylfaen" w:hAnsi="Sylfaen" w:cs="Sylfaen"/>
          <w:b/>
          <w:bCs/>
          <w:lang w:val="af-ZA"/>
        </w:rPr>
        <w:t>հրատապ</w:t>
      </w:r>
      <w:r w:rsidRPr="00A340ED">
        <w:rPr>
          <w:rFonts w:ascii="Arial Armenian" w:hAnsi="Arial Armenian"/>
          <w:b/>
          <w:bCs/>
          <w:lang w:val="af-ZA"/>
        </w:rPr>
        <w:t xml:space="preserve"> </w:t>
      </w:r>
      <w:r w:rsidRPr="00A340ED">
        <w:rPr>
          <w:rFonts w:ascii="Sylfaen" w:hAnsi="Sylfaen" w:cs="Sylfaen"/>
          <w:b/>
          <w:bCs/>
          <w:lang w:val="af-ZA"/>
        </w:rPr>
        <w:t>մեկ</w:t>
      </w:r>
      <w:r w:rsidRPr="00A340ED">
        <w:rPr>
          <w:rFonts w:ascii="Arial Armenian" w:hAnsi="Arial Armenian"/>
          <w:b/>
          <w:bCs/>
          <w:lang w:val="af-ZA"/>
        </w:rPr>
        <w:t xml:space="preserve"> </w:t>
      </w:r>
      <w:r w:rsidRPr="00A340ED">
        <w:rPr>
          <w:rFonts w:ascii="Sylfaen" w:hAnsi="Sylfaen" w:cs="Sylfaen"/>
          <w:b/>
          <w:bCs/>
          <w:lang w:val="af-ZA"/>
        </w:rPr>
        <w:t>անձից</w:t>
      </w:r>
      <w:r w:rsidRPr="00A340ED">
        <w:rPr>
          <w:rFonts w:ascii="Arial Armenian" w:hAnsi="Arial Armenian"/>
          <w:b/>
          <w:bCs/>
          <w:lang w:val="af-ZA"/>
        </w:rPr>
        <w:t xml:space="preserve"> </w:t>
      </w:r>
      <w:r w:rsidRPr="00A340ED">
        <w:rPr>
          <w:rFonts w:ascii="Sylfaen" w:hAnsi="Sylfaen" w:cs="Sylfaen"/>
          <w:b/>
          <w:bCs/>
          <w:lang w:val="af-ZA"/>
        </w:rPr>
        <w:t>գն</w:t>
      </w:r>
      <w:r w:rsidRPr="00A340ED">
        <w:rPr>
          <w:rFonts w:ascii="Sylfaen" w:hAnsi="Sylfaen" w:cs="Sylfaen"/>
          <w:b/>
          <w:bCs/>
          <w:lang w:val="hy-AM"/>
        </w:rPr>
        <w:t>ման</w:t>
      </w:r>
      <w:r w:rsidRPr="00A340ED">
        <w:rPr>
          <w:rFonts w:ascii="Arial Armenian" w:hAnsi="Arial Armenian" w:cs="Arial"/>
          <w:lang w:val="es-ES"/>
        </w:rPr>
        <w:t xml:space="preserve"> </w:t>
      </w:r>
      <w:r w:rsidRPr="00A340ED">
        <w:rPr>
          <w:rFonts w:ascii="Sylfaen" w:hAnsi="Sylfaen" w:cs="Sylfaen"/>
          <w:b/>
          <w:lang w:val="hy-AM"/>
        </w:rPr>
        <w:t>ընթացակարգի</w:t>
      </w:r>
      <w:r w:rsidRPr="00A340ED">
        <w:rPr>
          <w:rFonts w:ascii="Arial Armenian" w:hAnsi="Arial Armenian" w:cs="Sylfaen"/>
          <w:b/>
          <w:lang w:val="hy-AM"/>
        </w:rPr>
        <w:t xml:space="preserve"> </w:t>
      </w:r>
      <w:r w:rsidRPr="00A340ED">
        <w:rPr>
          <w:rFonts w:ascii="Sylfaen" w:hAnsi="Sylfaen" w:cs="Sylfaen"/>
          <w:b/>
          <w:lang w:val="hy-AM"/>
        </w:rPr>
        <w:t>հրավերի</w:t>
      </w:r>
    </w:p>
    <w:p w:rsidR="00CE7D06" w:rsidRPr="00A340ED" w:rsidRDefault="00CE7D06" w:rsidP="00CE7D06">
      <w:pPr>
        <w:pStyle w:val="31"/>
        <w:spacing w:line="240" w:lineRule="auto"/>
        <w:jc w:val="right"/>
        <w:rPr>
          <w:rFonts w:ascii="Arial Armenian" w:hAnsi="Arial Armenian" w:cs="Sylfaen"/>
          <w:b/>
          <w:lang w:val="hy-AM"/>
        </w:rPr>
      </w:pPr>
    </w:p>
    <w:p w:rsidR="00CE7D06" w:rsidRPr="00A340ED" w:rsidRDefault="00CE7D06" w:rsidP="00CE7D06">
      <w:pPr>
        <w:jc w:val="center"/>
        <w:rPr>
          <w:rFonts w:ascii="Arial Armenian" w:hAnsi="Arial Armenian" w:cs="GHEA Grapalat"/>
          <w:b/>
          <w:sz w:val="20"/>
          <w:szCs w:val="20"/>
          <w:lang w:val="hy-AM"/>
        </w:rPr>
      </w:pPr>
      <w:r w:rsidRPr="00A340ED">
        <w:rPr>
          <w:rFonts w:ascii="Arial Armenian" w:hAnsi="Arial Armenian" w:cs="GHEA Grapalat"/>
          <w:b/>
          <w:sz w:val="18"/>
          <w:szCs w:val="18"/>
          <w:lang w:val="hy-AM"/>
        </w:rPr>
        <w:t xml:space="preserve">       </w:t>
      </w:r>
      <w:r w:rsidRPr="00A340ED">
        <w:rPr>
          <w:rFonts w:ascii="Sylfaen" w:hAnsi="Sylfaen" w:cs="Sylfaen"/>
          <w:b/>
          <w:sz w:val="20"/>
          <w:szCs w:val="20"/>
          <w:lang w:val="hy-AM"/>
        </w:rPr>
        <w:t>ՏՈւԺԱՆՔԻ</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ՄԱՍԻՆ</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ՀԱՄԱՁԱՅՆԱԳԻՐ</w:t>
      </w:r>
      <w:r w:rsidRPr="00A340ED">
        <w:rPr>
          <w:rFonts w:ascii="Arial Armenian" w:hAnsi="Arial Armenian" w:cs="GHEA Grapalat"/>
          <w:b/>
          <w:sz w:val="20"/>
          <w:szCs w:val="20"/>
          <w:lang w:val="hy-AM"/>
        </w:rPr>
        <w:t xml:space="preserve"> </w:t>
      </w:r>
    </w:p>
    <w:p w:rsidR="00CE7D06" w:rsidRPr="00A340ED" w:rsidRDefault="00CE7D06" w:rsidP="00CE7D06">
      <w:pPr>
        <w:jc w:val="center"/>
        <w:rPr>
          <w:rFonts w:ascii="Arial Armenian" w:hAnsi="Arial Armenian" w:cs="GHEA Grapalat"/>
          <w:b/>
          <w:sz w:val="20"/>
          <w:szCs w:val="20"/>
          <w:lang w:val="hy-AM"/>
        </w:rPr>
      </w:pPr>
      <w:r w:rsidRPr="00A340ED">
        <w:rPr>
          <w:rFonts w:ascii="Arial Armenian" w:hAnsi="Arial Armenian" w:cs="GHEA Grapalat"/>
          <w:sz w:val="20"/>
          <w:szCs w:val="20"/>
          <w:lang w:val="hy-AM"/>
        </w:rPr>
        <w:t xml:space="preserve">  </w:t>
      </w:r>
      <w:r w:rsidRPr="00A340ED">
        <w:rPr>
          <w:rFonts w:ascii="Arial Armenian" w:hAnsi="Arial Armenian" w:cs="GHEA Grapalat"/>
          <w:b/>
          <w:sz w:val="20"/>
          <w:szCs w:val="20"/>
          <w:lang w:val="hy-AM"/>
        </w:rPr>
        <w:t xml:space="preserve"> </w:t>
      </w:r>
      <w:r w:rsidRPr="00A340ED">
        <w:rPr>
          <w:rFonts w:ascii="Arial Armenian" w:hAnsi="Arial Armenian" w:cs="GHEA Grapalat"/>
          <w:b/>
          <w:sz w:val="18"/>
          <w:szCs w:val="18"/>
          <w:lang w:val="hy-AM"/>
        </w:rPr>
        <w:t xml:space="preserve">         (</w:t>
      </w:r>
      <w:r w:rsidRPr="00A340ED">
        <w:rPr>
          <w:rFonts w:ascii="Sylfaen" w:hAnsi="Sylfaen" w:cs="Sylfaen"/>
          <w:b/>
          <w:sz w:val="18"/>
          <w:szCs w:val="18"/>
          <w:lang w:val="hy-AM"/>
        </w:rPr>
        <w:t>պայմանագրի</w:t>
      </w:r>
      <w:r w:rsidRPr="00A340ED">
        <w:rPr>
          <w:rFonts w:ascii="Arial Armenian" w:hAnsi="Arial Armenian" w:cs="GHEA Grapalat"/>
          <w:b/>
          <w:sz w:val="18"/>
          <w:szCs w:val="18"/>
          <w:lang w:val="hy-AM"/>
        </w:rPr>
        <w:t xml:space="preserve"> </w:t>
      </w:r>
      <w:r w:rsidRPr="00A340ED">
        <w:rPr>
          <w:rFonts w:ascii="Sylfaen" w:hAnsi="Sylfaen" w:cs="Sylfaen"/>
          <w:b/>
          <w:sz w:val="18"/>
          <w:szCs w:val="18"/>
          <w:lang w:val="hy-AM"/>
        </w:rPr>
        <w:t>ապահովում</w:t>
      </w:r>
      <w:r w:rsidRPr="00A340ED">
        <w:rPr>
          <w:rFonts w:ascii="Arial Armenian" w:hAnsi="Arial Armenian" w:cs="GHEA Grapalat"/>
          <w:b/>
          <w:sz w:val="18"/>
          <w:szCs w:val="18"/>
          <w:lang w:val="hy-AM"/>
        </w:rPr>
        <w:t>)</w:t>
      </w:r>
    </w:p>
    <w:p w:rsidR="00CE7D06" w:rsidRPr="00A340ED" w:rsidRDefault="00CE7D06" w:rsidP="00CE7D06">
      <w:pPr>
        <w:rPr>
          <w:rFonts w:ascii="Arial Armenian" w:hAnsi="Arial Armenian" w:cs="GHEA Grapalat"/>
          <w:b/>
          <w:sz w:val="20"/>
          <w:szCs w:val="20"/>
          <w:lang w:val="hy-AM"/>
        </w:rPr>
      </w:pPr>
    </w:p>
    <w:p w:rsidR="00CE7D06" w:rsidRPr="00A340ED" w:rsidRDefault="00CE7D06" w:rsidP="00CE7D06">
      <w:pPr>
        <w:rPr>
          <w:rFonts w:ascii="Arial Armenian" w:hAnsi="Arial Armenian" w:cs="GHEA Grapalat"/>
          <w:sz w:val="20"/>
          <w:szCs w:val="20"/>
          <w:lang w:val="hy-AM"/>
        </w:rPr>
      </w:pP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ք</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Երևան</w:t>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r>
      <w:r w:rsidRPr="00A340ED">
        <w:rPr>
          <w:rFonts w:ascii="Arial Armenian" w:hAnsi="Arial Armenian" w:cs="GHEA Grapalat"/>
          <w:sz w:val="20"/>
          <w:szCs w:val="20"/>
          <w:lang w:val="hy-AM"/>
        </w:rPr>
        <w:tab/>
        <w:t xml:space="preserve">            </w:t>
      </w:r>
      <w:r w:rsidRPr="00A340ED">
        <w:rPr>
          <w:rFonts w:ascii="Arial Armenian" w:hAnsi="Arial Armenian"/>
          <w:sz w:val="20"/>
          <w:szCs w:val="20"/>
          <w:lang w:val="hy-AM"/>
        </w:rPr>
        <w:t>«</w:t>
      </w:r>
      <w:r w:rsidRPr="00A340ED">
        <w:rPr>
          <w:rFonts w:ascii="Arial Armenian" w:hAnsi="Arial Armenian" w:cs="GHEA Grapalat"/>
          <w:sz w:val="20"/>
          <w:szCs w:val="20"/>
          <w:u w:val="single"/>
          <w:lang w:val="hy-AM"/>
        </w:rPr>
        <w:t xml:space="preserve">         </w:t>
      </w:r>
      <w:r w:rsidRPr="00A340ED">
        <w:rPr>
          <w:rFonts w:ascii="Arial Armenian" w:hAnsi="Arial Armenian"/>
          <w:sz w:val="20"/>
          <w:szCs w:val="20"/>
          <w:lang w:val="hy-AM"/>
        </w:rPr>
        <w:t>»</w:t>
      </w:r>
      <w:r w:rsidRPr="00A340ED">
        <w:rPr>
          <w:rFonts w:ascii="Arial Armenian" w:hAnsi="Arial Armenian" w:cs="GHEA Grapalat"/>
          <w:sz w:val="20"/>
          <w:szCs w:val="20"/>
          <w:u w:val="single"/>
          <w:lang w:val="hy-AM"/>
        </w:rPr>
        <w:t xml:space="preserve"> </w:t>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lang w:val="hy-AM"/>
        </w:rPr>
        <w:t xml:space="preserve"> 20   </w:t>
      </w:r>
      <w:r w:rsidRPr="00A340ED">
        <w:rPr>
          <w:rFonts w:ascii="Sylfaen" w:hAnsi="Sylfaen" w:cs="Sylfaen"/>
          <w:sz w:val="20"/>
          <w:szCs w:val="20"/>
          <w:lang w:val="hy-AM"/>
        </w:rPr>
        <w:t>թ</w:t>
      </w:r>
      <w:r w:rsidRPr="00A340ED">
        <w:rPr>
          <w:rFonts w:ascii="Arial Armenian" w:hAnsi="Arial Armenian" w:cs="GHEA Grapalat"/>
          <w:sz w:val="20"/>
          <w:szCs w:val="20"/>
          <w:lang w:val="hy-AM"/>
        </w:rPr>
        <w:t>.**</w:t>
      </w:r>
    </w:p>
    <w:p w:rsidR="00CE7D06" w:rsidRPr="00A340ED" w:rsidRDefault="00CE7D06" w:rsidP="00CE7D06">
      <w:pPr>
        <w:rPr>
          <w:rFonts w:ascii="Arial Armenian" w:hAnsi="Arial Armenian" w:cs="GHEA Grapalat"/>
          <w:sz w:val="20"/>
          <w:szCs w:val="20"/>
          <w:lang w:val="hy-AM"/>
        </w:rPr>
      </w:pPr>
    </w:p>
    <w:p w:rsidR="00CE7D06" w:rsidRPr="00A340ED" w:rsidRDefault="00CE7D06" w:rsidP="00CE7D06">
      <w:pPr>
        <w:jc w:val="both"/>
        <w:rPr>
          <w:rFonts w:ascii="Arial Armenian" w:hAnsi="Arial Armenian" w:cs="GHEA Grapalat"/>
          <w:sz w:val="20"/>
          <w:szCs w:val="20"/>
          <w:u w:val="single"/>
          <w:vertAlign w:val="subscript"/>
          <w:lang w:val="hy-AM"/>
        </w:rPr>
      </w:pPr>
      <w:r w:rsidRPr="00A340ED">
        <w:rPr>
          <w:rFonts w:ascii="Arial Armenian" w:hAnsi="Arial Armenian" w:cs="GHEA Grapalat"/>
          <w:sz w:val="20"/>
          <w:szCs w:val="20"/>
          <w:u w:val="single"/>
          <w:vertAlign w:val="subscript"/>
          <w:lang w:val="hy-AM"/>
        </w:rPr>
        <w:tab/>
      </w:r>
      <w:r w:rsidRPr="00A340ED">
        <w:rPr>
          <w:rFonts w:ascii="Arial Armenian" w:hAnsi="Arial Armenian" w:cs="GHEA Grapalat"/>
          <w:sz w:val="20"/>
          <w:szCs w:val="20"/>
          <w:u w:val="single"/>
          <w:vertAlign w:val="subscript"/>
          <w:lang w:val="hy-AM"/>
        </w:rPr>
        <w:tab/>
      </w:r>
      <w:r w:rsidRPr="00A340ED">
        <w:rPr>
          <w:rFonts w:ascii="Arial Armenian" w:hAnsi="Arial Armenian" w:cs="GHEA Grapalat"/>
          <w:sz w:val="20"/>
          <w:szCs w:val="20"/>
          <w:u w:val="single"/>
          <w:vertAlign w:val="subscript"/>
          <w:lang w:val="hy-AM"/>
        </w:rPr>
        <w:tab/>
      </w:r>
      <w:r w:rsidRPr="00A340ED">
        <w:rPr>
          <w:rFonts w:ascii="Arial Armenian" w:hAnsi="Arial Armenian" w:cs="GHEA Grapalat"/>
          <w:sz w:val="20"/>
          <w:szCs w:val="20"/>
          <w:vertAlign w:val="subscript"/>
          <w:lang w:val="hy-AM"/>
        </w:rPr>
        <w:t xml:space="preserve">, </w:t>
      </w:r>
      <w:r w:rsidRPr="00A340ED">
        <w:rPr>
          <w:rFonts w:ascii="Sylfaen" w:hAnsi="Sylfaen" w:cs="Sylfaen"/>
          <w:sz w:val="20"/>
          <w:szCs w:val="20"/>
          <w:lang w:val="hy-AM"/>
        </w:rPr>
        <w:t>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դեմս</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տնօրեն</w:t>
      </w:r>
      <w:r w:rsidRPr="00A340ED">
        <w:rPr>
          <w:rFonts w:ascii="Arial Armenian" w:hAnsi="Arial Armenian" w:cs="GHEA Grapalat"/>
          <w:sz w:val="20"/>
          <w:szCs w:val="20"/>
          <w:lang w:val="hy-AM"/>
        </w:rPr>
        <w:t xml:space="preserve"> </w:t>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p>
    <w:p w:rsidR="00CE7D06" w:rsidRPr="00A340ED" w:rsidRDefault="00CE7D06" w:rsidP="00CE7D06">
      <w:pPr>
        <w:jc w:val="both"/>
        <w:rPr>
          <w:rFonts w:ascii="Arial Armenian" w:hAnsi="Arial Armenian" w:cs="GHEA Grapalat"/>
          <w:sz w:val="20"/>
          <w:szCs w:val="20"/>
          <w:lang w:val="hy-AM"/>
        </w:rPr>
      </w:pP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անվանումը</w:t>
      </w:r>
      <w:r w:rsidRPr="00A340ED">
        <w:rPr>
          <w:rFonts w:ascii="Arial Armenian" w:hAnsi="Arial Armenian" w:cs="GHEA Grapalat"/>
          <w:sz w:val="20"/>
          <w:szCs w:val="20"/>
          <w:vertAlign w:val="subscript"/>
          <w:lang w:val="hy-AM"/>
        </w:rPr>
        <w:tab/>
      </w:r>
      <w:r w:rsidRPr="00A340ED">
        <w:rPr>
          <w:rFonts w:ascii="Arial Armenian" w:hAnsi="Arial Armenian" w:cs="GHEA Grapalat"/>
          <w:sz w:val="20"/>
          <w:szCs w:val="20"/>
          <w:vertAlign w:val="subscript"/>
          <w:lang w:val="hy-AM"/>
        </w:rPr>
        <w:tab/>
      </w:r>
      <w:r w:rsidRPr="00A340ED">
        <w:rPr>
          <w:rFonts w:ascii="Arial Armenian" w:hAnsi="Arial Armenian" w:cs="GHEA Grapalat"/>
          <w:sz w:val="20"/>
          <w:szCs w:val="20"/>
          <w:vertAlign w:val="subscript"/>
          <w:lang w:val="hy-AM"/>
        </w:rPr>
        <w:tab/>
      </w:r>
      <w:r w:rsidRPr="00A340ED">
        <w:rPr>
          <w:rFonts w:ascii="Arial Armenian" w:hAnsi="Arial Armenian" w:cs="GHEA Grapalat"/>
          <w:sz w:val="20"/>
          <w:szCs w:val="20"/>
          <w:vertAlign w:val="subscript"/>
          <w:lang w:val="hy-AM"/>
        </w:rPr>
        <w:tab/>
      </w:r>
      <w:r w:rsidRPr="00A340ED">
        <w:rPr>
          <w:rFonts w:ascii="Arial Armenian" w:hAnsi="Arial Armenian" w:cs="GHEA Grapalat"/>
          <w:sz w:val="20"/>
          <w:szCs w:val="20"/>
          <w:vertAlign w:val="subscript"/>
          <w:lang w:val="hy-AM"/>
        </w:rPr>
        <w:tab/>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տնօրենի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անուն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ազգանունը</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անձնագրային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տվյալները</w:t>
      </w:r>
      <w:r w:rsidRPr="00A340ED">
        <w:rPr>
          <w:rFonts w:ascii="Arial Armenian" w:hAnsi="Arial Armenian" w:cs="GHEA Grapalat"/>
          <w:sz w:val="20"/>
          <w:szCs w:val="20"/>
          <w:vertAlign w:val="subscript"/>
          <w:lang w:val="hy-AM"/>
        </w:rPr>
        <w:t xml:space="preserve">, </w:t>
      </w:r>
      <w:r w:rsidRPr="00A340ED">
        <w:rPr>
          <w:rFonts w:ascii="Sylfaen" w:hAnsi="Sylfaen" w:cs="Sylfaen"/>
          <w:sz w:val="20"/>
          <w:szCs w:val="20"/>
          <w:lang w:val="hy-AM"/>
        </w:rPr>
        <w:t>որը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գործում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կանոնադրության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հիման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վրա</w:t>
      </w:r>
      <w:r w:rsidRPr="00A340ED">
        <w:rPr>
          <w:rFonts w:ascii="Arial Armenian" w:hAnsi="Arial Armenian" w:cs="GHEA Grapalat"/>
          <w:sz w:val="20"/>
          <w:szCs w:val="20"/>
          <w:lang w:val="hy-AM"/>
        </w:rPr>
        <w:t>` (</w:t>
      </w:r>
      <w:r w:rsidRPr="00A340ED">
        <w:rPr>
          <w:rFonts w:ascii="Sylfaen" w:hAnsi="Sylfaen" w:cs="Sylfaen"/>
          <w:sz w:val="20"/>
          <w:szCs w:val="20"/>
          <w:lang w:val="hy-AM"/>
        </w:rPr>
        <w:t>այսուհետև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Ընկերություն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սույնով</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միակողմանի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սահմանում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հետևյալ</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տուժանքի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վճարման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համաձայնությունը</w:t>
      </w:r>
      <w:r w:rsidRPr="00A340ED">
        <w:rPr>
          <w:rFonts w:ascii="Arial Armenian" w:hAnsi="Arial Armenian" w:cs="GHEA Grapalat"/>
          <w:sz w:val="20"/>
          <w:szCs w:val="20"/>
          <w:lang w:val="hy-AM"/>
        </w:rPr>
        <w:t>.</w:t>
      </w:r>
    </w:p>
    <w:p w:rsidR="00CE7D06" w:rsidRPr="00A340ED" w:rsidRDefault="00CE7D06" w:rsidP="00CE7D06">
      <w:pPr>
        <w:ind w:firstLine="708"/>
        <w:jc w:val="both"/>
        <w:rPr>
          <w:rFonts w:ascii="Arial Armenian" w:hAnsi="Arial Armenian" w:cs="GHEA Grapalat"/>
          <w:sz w:val="20"/>
          <w:szCs w:val="20"/>
          <w:lang w:val="hy-AM"/>
        </w:rPr>
      </w:pPr>
    </w:p>
    <w:p w:rsidR="00CE7D06" w:rsidRPr="00A340ED" w:rsidRDefault="00CE7D06" w:rsidP="00CE7D06">
      <w:pPr>
        <w:numPr>
          <w:ilvl w:val="0"/>
          <w:numId w:val="6"/>
        </w:numPr>
        <w:jc w:val="center"/>
        <w:rPr>
          <w:rFonts w:ascii="Arial Armenian" w:hAnsi="Arial Armenian" w:cs="GHEA Grapalat"/>
          <w:b/>
          <w:bCs/>
          <w:sz w:val="20"/>
          <w:szCs w:val="20"/>
          <w:lang w:val="pt-BR"/>
        </w:rPr>
      </w:pP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Հ</w:t>
      </w:r>
      <w:r w:rsidRPr="00A340ED">
        <w:rPr>
          <w:rFonts w:ascii="Sylfaen" w:hAnsi="Sylfaen" w:cs="Sylfaen"/>
          <w:b/>
          <w:sz w:val="20"/>
          <w:szCs w:val="20"/>
        </w:rPr>
        <w:t>ամաձայնության</w:t>
      </w:r>
      <w:r w:rsidRPr="00A340ED">
        <w:rPr>
          <w:rFonts w:ascii="Arial Armenian" w:hAnsi="Arial Armenian" w:cs="GHEA Grapalat"/>
          <w:b/>
          <w:sz w:val="20"/>
          <w:szCs w:val="20"/>
        </w:rPr>
        <w:t xml:space="preserve"> </w:t>
      </w:r>
      <w:r w:rsidRPr="00A340ED">
        <w:rPr>
          <w:rFonts w:ascii="Sylfaen" w:hAnsi="Sylfaen" w:cs="Sylfaen"/>
          <w:b/>
          <w:sz w:val="20"/>
          <w:szCs w:val="20"/>
        </w:rPr>
        <w:t>առարկան</w:t>
      </w:r>
    </w:p>
    <w:p w:rsidR="00CE7D06" w:rsidRPr="00A340ED" w:rsidRDefault="00CE7D06" w:rsidP="00CE7D06">
      <w:pPr>
        <w:jc w:val="both"/>
        <w:rPr>
          <w:rFonts w:ascii="Arial Armenian" w:hAnsi="Arial Armenian" w:cs="GHEA Grapalat"/>
          <w:b/>
          <w:bCs/>
          <w:sz w:val="20"/>
          <w:szCs w:val="20"/>
          <w:lang w:val="pt-BR"/>
        </w:rPr>
      </w:pPr>
      <w:r w:rsidRPr="00A340ED">
        <w:rPr>
          <w:rFonts w:ascii="Arial Armenian" w:hAnsi="Arial Armenian" w:cs="GHEA Grapalat"/>
          <w:sz w:val="20"/>
          <w:szCs w:val="20"/>
          <w:lang w:val="pt-BR"/>
        </w:rPr>
        <w:tab/>
      </w:r>
      <w:r w:rsidRPr="00A340ED">
        <w:rPr>
          <w:rFonts w:ascii="Arial Armenian" w:hAnsi="Arial Armenian" w:cs="GHEA Grapalat"/>
          <w:sz w:val="20"/>
          <w:szCs w:val="20"/>
          <w:lang w:val="pt-BR"/>
        </w:rPr>
        <w:tab/>
        <w:t xml:space="preserve">                               </w:t>
      </w:r>
    </w:p>
    <w:p w:rsidR="00CE7D06" w:rsidRPr="00A340ED" w:rsidRDefault="00CE7D06" w:rsidP="00CE7D06">
      <w:pPr>
        <w:ind w:left="426"/>
        <w:jc w:val="both"/>
        <w:rPr>
          <w:rFonts w:ascii="Arial Armenian" w:hAnsi="Arial Armenian" w:cs="GHEA Grapalat"/>
          <w:sz w:val="20"/>
          <w:szCs w:val="20"/>
          <w:lang w:val="pt-BR"/>
        </w:rPr>
      </w:pPr>
      <w:r w:rsidRPr="00A340ED">
        <w:rPr>
          <w:rFonts w:ascii="Arial Armenian" w:hAnsi="Arial Armenian" w:cs="GHEA Grapalat"/>
          <w:sz w:val="20"/>
          <w:szCs w:val="20"/>
          <w:lang w:val="pt-BR"/>
        </w:rPr>
        <w:lastRenderedPageBreak/>
        <w:t xml:space="preserve">1.1 </w:t>
      </w:r>
      <w:r w:rsidRPr="00A340ED">
        <w:rPr>
          <w:rFonts w:ascii="Sylfaen" w:hAnsi="Sylfaen" w:cs="Sylfaen"/>
          <w:sz w:val="20"/>
          <w:szCs w:val="20"/>
          <w:lang w:val="pt-BR"/>
        </w:rPr>
        <w:t>Ընկերությունը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մասնակցում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w:t>
      </w:r>
      <w:r w:rsidRPr="00A340ED">
        <w:rPr>
          <w:rFonts w:ascii="Arial Armenian" w:hAnsi="Arial Armenian" w:cs="GHEA Grapalat"/>
          <w:sz w:val="20"/>
          <w:szCs w:val="20"/>
          <w:u w:val="single"/>
          <w:lang w:val="pt-BR"/>
        </w:rPr>
        <w:tab/>
      </w:r>
      <w:r w:rsidRPr="00A340ED">
        <w:rPr>
          <w:rFonts w:ascii="Arial Armenian" w:hAnsi="Arial Armenian" w:cs="GHEA Grapalat"/>
          <w:sz w:val="20"/>
          <w:szCs w:val="20"/>
          <w:u w:val="single"/>
          <w:lang w:val="pt-BR"/>
        </w:rPr>
        <w:tab/>
      </w:r>
      <w:r w:rsidRPr="00A340ED">
        <w:rPr>
          <w:rFonts w:ascii="Arial Armenian" w:hAnsi="Arial Armenian" w:cs="GHEA Grapalat"/>
          <w:sz w:val="20"/>
          <w:szCs w:val="20"/>
          <w:u w:val="single"/>
          <w:lang w:val="pt-BR"/>
        </w:rPr>
        <w:tab/>
        <w:t xml:space="preserve">    </w:t>
      </w:r>
      <w:r w:rsidRPr="00A340ED">
        <w:rPr>
          <w:rFonts w:ascii="Arial Armenian" w:hAnsi="Arial Armenian" w:cs="GHEA Grapalat"/>
          <w:sz w:val="20"/>
          <w:szCs w:val="20"/>
          <w:u w:val="single"/>
          <w:lang w:val="pt-BR"/>
        </w:rPr>
        <w:tab/>
        <w:t xml:space="preserve">           </w:t>
      </w:r>
      <w:r w:rsidRPr="00A340ED">
        <w:rPr>
          <w:rFonts w:ascii="Arial Armenian" w:hAnsi="Arial Armenian" w:cs="GHEA Grapalat"/>
          <w:sz w:val="20"/>
          <w:szCs w:val="20"/>
          <w:u w:val="single"/>
          <w:lang w:val="pt-BR"/>
        </w:rPr>
        <w:tab/>
      </w:r>
      <w:r w:rsidRPr="00A340ED">
        <w:rPr>
          <w:rFonts w:ascii="Arial Armenian" w:hAnsi="Arial Armenian" w:cs="GHEA Grapalat"/>
          <w:sz w:val="20"/>
          <w:szCs w:val="20"/>
          <w:lang w:val="pt-BR"/>
        </w:rPr>
        <w:t>*  (</w:t>
      </w:r>
      <w:r w:rsidRPr="00A340ED">
        <w:rPr>
          <w:rFonts w:ascii="Sylfaen" w:hAnsi="Sylfaen" w:cs="Sylfaen"/>
          <w:sz w:val="20"/>
          <w:szCs w:val="20"/>
          <w:lang w:val="pt-BR"/>
        </w:rPr>
        <w:t>այսուհետ</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կողմից</w:t>
      </w:r>
      <w:r w:rsidRPr="00A340ED">
        <w:rPr>
          <w:rFonts w:ascii="Arial Armenian" w:hAnsi="Arial Armenian" w:cs="GHEA Grapalat"/>
          <w:sz w:val="20"/>
          <w:szCs w:val="20"/>
          <w:lang w:val="pt-BR"/>
        </w:rPr>
        <w:t xml:space="preserve"> </w:t>
      </w:r>
    </w:p>
    <w:p w:rsidR="00CE7D06" w:rsidRPr="00A340ED" w:rsidRDefault="00CE7D06" w:rsidP="00CE7D06">
      <w:pPr>
        <w:ind w:left="426"/>
        <w:jc w:val="both"/>
        <w:rPr>
          <w:rFonts w:ascii="Arial Armenian" w:hAnsi="Arial Armenian" w:cs="GHEA Grapalat"/>
          <w:sz w:val="20"/>
          <w:szCs w:val="20"/>
          <w:lang w:val="pt-BR"/>
        </w:rPr>
      </w:pPr>
      <w:r w:rsidRPr="00A340ED">
        <w:rPr>
          <w:rFonts w:ascii="Arial Armenian" w:hAnsi="Arial Armenian" w:cs="GHEA Grapalat"/>
          <w:sz w:val="20"/>
          <w:szCs w:val="20"/>
          <w:lang w:val="pt-BR"/>
        </w:rPr>
        <w:t xml:space="preserve">                                                                 </w:t>
      </w:r>
      <w:r w:rsidRPr="00A340ED">
        <w:rPr>
          <w:rFonts w:ascii="Sylfaen" w:hAnsi="Sylfaen" w:cs="Sylfaen"/>
          <w:sz w:val="20"/>
          <w:szCs w:val="20"/>
          <w:vertAlign w:val="superscript"/>
          <w:lang w:val="hy-AM"/>
        </w:rPr>
        <w:t>պատվիրատուի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անվանումը</w:t>
      </w:r>
    </w:p>
    <w:p w:rsidR="00CE7D06" w:rsidRPr="00A340ED" w:rsidRDefault="00CE7D06" w:rsidP="00CE7D06">
      <w:pPr>
        <w:jc w:val="both"/>
        <w:rPr>
          <w:rFonts w:ascii="Arial Armenian" w:hAnsi="Arial Armenian" w:cs="GHEA Grapalat"/>
          <w:sz w:val="20"/>
          <w:szCs w:val="20"/>
          <w:lang w:val="pt-BR"/>
        </w:rPr>
      </w:pPr>
      <w:r w:rsidRPr="00A340ED">
        <w:rPr>
          <w:rFonts w:ascii="Sylfaen" w:hAnsi="Sylfaen" w:cs="Sylfaen"/>
          <w:sz w:val="20"/>
          <w:szCs w:val="20"/>
          <w:lang w:val="pt-BR"/>
        </w:rPr>
        <w:t>կազմակերպված</w:t>
      </w:r>
      <w:r w:rsidRPr="00A340ED">
        <w:rPr>
          <w:rFonts w:ascii="Arial Armenian" w:hAnsi="Arial Armenian" w:cs="GHEA Grapalat"/>
          <w:sz w:val="20"/>
          <w:szCs w:val="20"/>
          <w:lang w:val="pt-BR"/>
        </w:rPr>
        <w:t xml:space="preserve">` </w:t>
      </w:r>
      <w:r w:rsidRPr="00A340ED">
        <w:rPr>
          <w:rFonts w:ascii="Arial Armenian" w:hAnsi="Arial Armenian" w:cs="GHEA Grapalat"/>
          <w:sz w:val="20"/>
          <w:szCs w:val="20"/>
          <w:u w:val="single"/>
          <w:lang w:val="pt-BR"/>
        </w:rPr>
        <w:t xml:space="preserve"> </w:t>
      </w:r>
      <w:r w:rsidRPr="00A340ED">
        <w:rPr>
          <w:rFonts w:ascii="Arial Armenian" w:hAnsi="Arial Armenian" w:cs="GHEA Grapalat"/>
          <w:sz w:val="20"/>
          <w:szCs w:val="20"/>
          <w:u w:val="single"/>
          <w:lang w:val="pt-BR"/>
        </w:rPr>
        <w:tab/>
        <w:t xml:space="preserve">                                             </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ծածկագրով</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գնման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ընթացակարգին</w:t>
      </w:r>
      <w:r w:rsidRPr="00A340ED">
        <w:rPr>
          <w:rFonts w:ascii="Arial Armenian" w:hAnsi="Arial Armenian" w:cs="GHEA Grapalat"/>
          <w:sz w:val="20"/>
          <w:szCs w:val="20"/>
          <w:lang w:val="pt-BR"/>
        </w:rPr>
        <w:t>:</w:t>
      </w:r>
    </w:p>
    <w:p w:rsidR="00CE7D06" w:rsidRPr="00A340ED" w:rsidRDefault="00CE7D06" w:rsidP="00CE7D06">
      <w:pPr>
        <w:ind w:left="426"/>
        <w:jc w:val="both"/>
        <w:rPr>
          <w:rFonts w:ascii="Arial Armenian" w:hAnsi="Arial Armenian" w:cs="GHEA Grapalat"/>
          <w:sz w:val="20"/>
          <w:szCs w:val="20"/>
          <w:lang w:val="pt-BR"/>
        </w:rPr>
      </w:pPr>
      <w:r w:rsidRPr="00A340ED">
        <w:rPr>
          <w:rFonts w:ascii="Arial Armenian" w:hAnsi="Arial Armenian"/>
          <w:sz w:val="20"/>
          <w:szCs w:val="20"/>
          <w:vertAlign w:val="superscript"/>
          <w:lang w:val="pt-BR"/>
        </w:rPr>
        <w:t xml:space="preserve">                                                        </w:t>
      </w:r>
      <w:r w:rsidRPr="00A340ED">
        <w:rPr>
          <w:rFonts w:ascii="Sylfaen" w:hAnsi="Sylfaen" w:cs="Sylfaen"/>
          <w:sz w:val="20"/>
          <w:szCs w:val="20"/>
          <w:vertAlign w:val="superscript"/>
          <w:lang w:val="hy-AM"/>
        </w:rPr>
        <w:t>ընթացակարգի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ծածկագիրը</w:t>
      </w:r>
    </w:p>
    <w:p w:rsidR="00CE7D06" w:rsidRPr="00A340ED" w:rsidRDefault="00CE7D06" w:rsidP="00CE7D06">
      <w:pPr>
        <w:ind w:firstLine="426"/>
        <w:jc w:val="both"/>
        <w:rPr>
          <w:rFonts w:ascii="Arial Armenian" w:hAnsi="Arial Armenian" w:cs="GHEA Grapalat"/>
          <w:color w:val="5B9BD5"/>
          <w:sz w:val="20"/>
          <w:szCs w:val="20"/>
          <w:lang w:val="hy-AM"/>
        </w:rPr>
      </w:pPr>
      <w:r w:rsidRPr="00A340ED">
        <w:rPr>
          <w:rFonts w:ascii="Arial Armenian" w:hAnsi="Arial Armenian" w:cs="GHEA Grapalat"/>
          <w:sz w:val="20"/>
          <w:szCs w:val="20"/>
          <w:lang w:val="pt-BR"/>
        </w:rPr>
        <w:t xml:space="preserve">1.2 </w:t>
      </w:r>
      <w:r w:rsidRPr="00A340ED">
        <w:rPr>
          <w:rFonts w:ascii="Sylfaen" w:hAnsi="Sylfaen" w:cs="Sylfaen"/>
          <w:sz w:val="20"/>
          <w:szCs w:val="20"/>
          <w:lang w:val="pt-BR"/>
        </w:rPr>
        <w:t>Որպես</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գնման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ընթացակարգի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արդյունքում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կնքվելիք</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պայմանագրի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կատարման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ապահովում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Ընկերությունը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ներկայացնում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սույն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տուժանքի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համաձայնագիրը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վճարման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պահանջագիրը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լրացված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հաստատված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կողմից</w:t>
      </w:r>
      <w:r w:rsidRPr="00A340ED">
        <w:rPr>
          <w:rFonts w:ascii="Arial Armenian" w:hAnsi="Arial Armenian" w:cs="GHEA Grapalat"/>
          <w:sz w:val="20"/>
          <w:szCs w:val="20"/>
          <w:lang w:val="pt-BR"/>
        </w:rPr>
        <w:t xml:space="preserve">: </w:t>
      </w:r>
    </w:p>
    <w:p w:rsidR="00CE7D06" w:rsidRPr="00A340ED" w:rsidRDefault="00CE7D06" w:rsidP="00CE7D06">
      <w:pPr>
        <w:ind w:firstLine="426"/>
        <w:jc w:val="both"/>
        <w:rPr>
          <w:rFonts w:ascii="Arial Armenian" w:hAnsi="Arial Armenian" w:cs="GHEA Grapalat"/>
          <w:color w:val="000000"/>
          <w:sz w:val="20"/>
          <w:szCs w:val="20"/>
          <w:lang w:val="pt-BR"/>
        </w:rPr>
      </w:pPr>
      <w:r w:rsidRPr="00A340ED">
        <w:rPr>
          <w:rFonts w:ascii="Arial Armenian" w:hAnsi="Arial Armenian" w:cs="GHEA Grapalat"/>
          <w:color w:val="000000"/>
          <w:sz w:val="20"/>
          <w:szCs w:val="20"/>
          <w:lang w:val="pt-BR"/>
        </w:rPr>
        <w:t xml:space="preserve">1.3 </w:t>
      </w:r>
      <w:r w:rsidRPr="00A340ED">
        <w:rPr>
          <w:rFonts w:ascii="Sylfaen" w:hAnsi="Sylfaen" w:cs="Sylfaen"/>
          <w:color w:val="000000"/>
          <w:sz w:val="20"/>
          <w:szCs w:val="20"/>
          <w:lang w:val="pt-BR"/>
        </w:rPr>
        <w:t>Ընկերությունը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սույն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pt-BR"/>
        </w:rPr>
        <w:t>տուժանքի</w:t>
      </w:r>
      <w:r w:rsidRPr="00A340ED">
        <w:rPr>
          <w:rFonts w:ascii="Arial Armenian" w:hAnsi="Arial Armenian" w:cs="GHEA Grapalat"/>
          <w:color w:val="000000"/>
          <w:sz w:val="20"/>
          <w:szCs w:val="20"/>
          <w:lang w:val="pt-BR"/>
        </w:rPr>
        <w:t xml:space="preserve"> </w:t>
      </w:r>
      <w:r w:rsidRPr="00A340ED">
        <w:rPr>
          <w:rFonts w:ascii="Sylfaen" w:hAnsi="Sylfaen" w:cs="Sylfaen"/>
          <w:color w:val="000000"/>
          <w:sz w:val="20"/>
          <w:szCs w:val="20"/>
          <w:lang w:val="pt-BR"/>
        </w:rPr>
        <w:t>համաձայնագ</w:t>
      </w:r>
      <w:r w:rsidRPr="00A340ED">
        <w:rPr>
          <w:rFonts w:ascii="Sylfaen" w:hAnsi="Sylfaen" w:cs="Sylfaen"/>
          <w:color w:val="000000"/>
          <w:sz w:val="20"/>
          <w:szCs w:val="20"/>
          <w:lang w:val="hy-AM"/>
        </w:rPr>
        <w:t>ր</w:t>
      </w:r>
      <w:r w:rsidRPr="00A340ED">
        <w:rPr>
          <w:rFonts w:ascii="Sylfaen" w:hAnsi="Sylfaen" w:cs="Sylfaen"/>
          <w:color w:val="000000"/>
          <w:sz w:val="20"/>
          <w:szCs w:val="20"/>
          <w:lang w:val="pt-BR"/>
        </w:rPr>
        <w:t>ի</w:t>
      </w:r>
      <w:r w:rsidRPr="00A340ED">
        <w:rPr>
          <w:rFonts w:ascii="Sylfaen" w:hAnsi="Sylfaen" w:cs="Sylfaen"/>
          <w:color w:val="000000"/>
          <w:sz w:val="20"/>
          <w:szCs w:val="20"/>
          <w:lang w:val="hy-AM"/>
        </w:rPr>
        <w:t>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կից</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ներկայացվող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վճարման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այսուհետ</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Պահանջագիր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ստորագրմամբ</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անհետկանչելիորեն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համաձայնվում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որ</w:t>
      </w:r>
      <w:r w:rsidRPr="00A340ED">
        <w:rPr>
          <w:rFonts w:ascii="Arial Armenian" w:hAnsi="Arial Armenian" w:cs="GHEA Grapalat"/>
          <w:color w:val="000000"/>
          <w:sz w:val="20"/>
          <w:szCs w:val="20"/>
          <w:lang w:val="hy-AM"/>
        </w:rPr>
        <w:t xml:space="preserve"> </w:t>
      </w:r>
    </w:p>
    <w:p w:rsidR="00CE7D06" w:rsidRPr="00A340ED" w:rsidRDefault="00CE7D06" w:rsidP="00CE7D06">
      <w:pPr>
        <w:ind w:firstLine="426"/>
        <w:jc w:val="both"/>
        <w:rPr>
          <w:rFonts w:ascii="Arial Armenian" w:hAnsi="Arial Armenian" w:cs="GHEA Grapalat"/>
          <w:color w:val="000000"/>
          <w:sz w:val="20"/>
          <w:szCs w:val="20"/>
          <w:lang w:val="hy-AM"/>
        </w:rPr>
      </w:pPr>
      <w:r w:rsidRPr="00A340ED">
        <w:rPr>
          <w:rFonts w:ascii="Sylfaen" w:hAnsi="Sylfaen" w:cs="Sylfaen"/>
          <w:color w:val="000000"/>
          <w:sz w:val="20"/>
          <w:szCs w:val="20"/>
          <w:lang w:val="hy-AM"/>
        </w:rPr>
        <w:t>ա</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ստորագրմամբ</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Ընկերությունը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տալիս</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իր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հավաստումը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Arial Armenian" w:hAnsi="Arial Armenian" w:cs="Arial LatArm"/>
          <w:color w:val="000000"/>
          <w:sz w:val="20"/>
          <w:szCs w:val="20"/>
          <w:lang w:val="hy-AM"/>
        </w:rPr>
        <w:t>«</w:t>
      </w:r>
      <w:r w:rsidRPr="00A340ED">
        <w:rPr>
          <w:rFonts w:ascii="Sylfaen" w:hAnsi="Sylfaen" w:cs="Sylfaen"/>
          <w:color w:val="000000"/>
          <w:sz w:val="20"/>
          <w:szCs w:val="20"/>
          <w:lang w:val="hy-AM"/>
        </w:rPr>
        <w:t>Վճարման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պայմանները</w:t>
      </w:r>
      <w:r w:rsidRPr="00A340ED">
        <w:rPr>
          <w:rFonts w:ascii="Arial Armenian" w:hAnsi="Arial Armenian" w:cs="Arial LatArm"/>
          <w:color w:val="000000"/>
          <w:sz w:val="20"/>
          <w:szCs w:val="20"/>
          <w:lang w:val="hy-AM"/>
        </w:rPr>
        <w:t>»</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դաշտում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լրացված</w:t>
      </w:r>
      <w:r w:rsidRPr="00A340ED">
        <w:rPr>
          <w:rFonts w:ascii="Arial Armenian" w:hAnsi="Arial Armenian" w:cs="GHEA Grapalat"/>
          <w:color w:val="000000"/>
          <w:sz w:val="20"/>
          <w:szCs w:val="20"/>
          <w:lang w:val="hy-AM"/>
        </w:rPr>
        <w:t xml:space="preserve">  </w:t>
      </w:r>
      <w:r w:rsidRPr="00A340ED">
        <w:rPr>
          <w:rFonts w:ascii="Arial Armenian" w:hAnsi="Arial Armenian" w:cs="Arial LatArm"/>
          <w:color w:val="000000"/>
          <w:sz w:val="20"/>
          <w:szCs w:val="20"/>
          <w:lang w:val="hy-AM"/>
        </w:rPr>
        <w:t>«</w:t>
      </w:r>
      <w:r w:rsidRPr="00A340ED">
        <w:rPr>
          <w:rFonts w:ascii="Sylfaen" w:hAnsi="Sylfaen" w:cs="Sylfaen"/>
          <w:color w:val="000000"/>
          <w:sz w:val="20"/>
          <w:szCs w:val="20"/>
          <w:lang w:val="hy-AM"/>
        </w:rPr>
        <w:t>ակցեպտավորված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վճարման</w:t>
      </w:r>
      <w:r w:rsidRPr="00A340ED">
        <w:rPr>
          <w:rFonts w:ascii="Arial Armenian" w:hAnsi="Arial Armenian" w:cs="Arial LatArm"/>
          <w:color w:val="000000"/>
          <w:sz w:val="20"/>
          <w:szCs w:val="20"/>
          <w:lang w:val="hy-AM"/>
        </w:rPr>
        <w:t>»</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որի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դեպքում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նշված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գումարի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գանձման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հետ</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կապված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Ընկերությանը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սպասարկող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Բանկը</w:t>
      </w:r>
      <w:r w:rsidRPr="00A340ED">
        <w:rPr>
          <w:rFonts w:ascii="Arial Armenian" w:hAnsi="Arial Armenian" w:cs="GHEA Grapalat"/>
          <w:color w:val="000000"/>
          <w:sz w:val="20"/>
          <w:szCs w:val="20"/>
          <w:lang w:val="hy-AM"/>
        </w:rPr>
        <w:t>` /</w:t>
      </w:r>
      <w:r w:rsidRPr="00A340ED">
        <w:rPr>
          <w:rFonts w:ascii="Sylfaen" w:hAnsi="Sylfaen" w:cs="Sylfaen"/>
          <w:color w:val="000000"/>
          <w:sz w:val="20"/>
          <w:szCs w:val="20"/>
          <w:lang w:val="hy-AM"/>
        </w:rPr>
        <w:t>այսուհետ</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ստացված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Պահանջագիրը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չի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ներկայացնում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Ընկերությանը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լրացուցիչ</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համաձայնություն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ստանալու</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քանի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որ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Ընկերության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կողմից</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վրա</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արդեն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դրվել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ստորագրությունը՝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ակցեպտավորման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նպատակով</w:t>
      </w:r>
      <w:r w:rsidRPr="00A340ED">
        <w:rPr>
          <w:rFonts w:ascii="Arial Armenian" w:hAnsi="Arial Armenian" w:cs="GHEA Grapalat"/>
          <w:color w:val="000000"/>
          <w:sz w:val="20"/>
          <w:szCs w:val="20"/>
          <w:lang w:val="hy-AM"/>
        </w:rPr>
        <w:t xml:space="preserve">: </w:t>
      </w:r>
    </w:p>
    <w:p w:rsidR="00CE7D06" w:rsidRPr="00A340ED" w:rsidRDefault="00CE7D06" w:rsidP="00CE7D06">
      <w:pPr>
        <w:ind w:firstLine="426"/>
        <w:jc w:val="both"/>
        <w:rPr>
          <w:rFonts w:ascii="Arial Armenian" w:hAnsi="Arial Armenian" w:cs="GHEA Grapalat"/>
          <w:color w:val="000000"/>
          <w:sz w:val="20"/>
          <w:szCs w:val="20"/>
          <w:lang w:val="hy-AM"/>
        </w:rPr>
      </w:pP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Պահանջագիրը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հիմք</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հանդիսանում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Պահանջագրով</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նշված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ամբողջ</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գումարը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pt-BR"/>
        </w:rPr>
        <w:t>Ընկերության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հաշվից</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գանձելու</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համար՝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առանց</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լրացուցիչ</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ակցեպտավորման</w:t>
      </w:r>
      <w:r w:rsidRPr="00A340ED">
        <w:rPr>
          <w:rFonts w:ascii="Arial Armenian" w:hAnsi="Arial Armenian" w:cs="GHEA Grapalat"/>
          <w:color w:val="000000"/>
          <w:sz w:val="20"/>
          <w:szCs w:val="20"/>
          <w:lang w:val="hy-AM"/>
        </w:rPr>
        <w:t xml:space="preserve">: </w:t>
      </w:r>
    </w:p>
    <w:p w:rsidR="00CE7D06" w:rsidRPr="00A340ED" w:rsidRDefault="00CE7D06" w:rsidP="00CE7D06">
      <w:pPr>
        <w:ind w:firstLine="426"/>
        <w:jc w:val="both"/>
        <w:rPr>
          <w:rFonts w:ascii="Arial Armenian" w:hAnsi="Arial Armenian" w:cs="GHEA Grapalat"/>
          <w:color w:val="000000"/>
          <w:sz w:val="20"/>
          <w:szCs w:val="20"/>
          <w:lang w:val="hy-AM"/>
        </w:rPr>
      </w:pPr>
      <w:r w:rsidRPr="00A340ED">
        <w:rPr>
          <w:rFonts w:ascii="Sylfaen" w:hAnsi="Sylfaen" w:cs="Sylfaen"/>
          <w:color w:val="000000"/>
          <w:sz w:val="20"/>
          <w:szCs w:val="20"/>
          <w:lang w:val="hy-AM"/>
        </w:rPr>
        <w:t>գ</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pt-BR"/>
        </w:rPr>
        <w:t>Ընկերությունը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չի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գրավոր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եղանակով</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Բանկին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կարգադրել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Պահանջագրի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վրա</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դրված</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իր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ակցեպտը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հետ</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կանչելու</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մասին</w:t>
      </w:r>
      <w:r w:rsidRPr="00A340ED">
        <w:rPr>
          <w:rFonts w:ascii="Arial Armenian" w:hAnsi="Arial Armenian" w:cs="GHEA Grapalat"/>
          <w:color w:val="000000"/>
          <w:sz w:val="20"/>
          <w:szCs w:val="20"/>
          <w:lang w:val="hy-AM"/>
        </w:rPr>
        <w:t>:</w:t>
      </w:r>
    </w:p>
    <w:p w:rsidR="00CE7D06" w:rsidRPr="00A340ED" w:rsidRDefault="00CE7D06" w:rsidP="00CE7D06">
      <w:pPr>
        <w:ind w:left="426"/>
        <w:jc w:val="both"/>
        <w:rPr>
          <w:rFonts w:ascii="Arial Armenian" w:hAnsi="Arial Armenian" w:cs="GHEA Grapalat"/>
          <w:color w:val="000000"/>
          <w:sz w:val="20"/>
          <w:szCs w:val="20"/>
          <w:lang w:val="hy-AM"/>
        </w:rPr>
      </w:pPr>
      <w:r w:rsidRPr="00A340ED">
        <w:rPr>
          <w:rFonts w:ascii="Sylfaen" w:hAnsi="Sylfaen" w:cs="Sylfaen"/>
          <w:color w:val="000000"/>
          <w:sz w:val="20"/>
          <w:szCs w:val="20"/>
          <w:lang w:val="hy-AM"/>
        </w:rPr>
        <w:t>դ</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pt-BR"/>
        </w:rPr>
        <w:t>Ընկերությունը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հավաստում</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որ</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Պահանջագիրը</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ակցեպտավորել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տուժանքի</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ամբողջ</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գումարով</w:t>
      </w:r>
      <w:r w:rsidRPr="00A340ED">
        <w:rPr>
          <w:rFonts w:ascii="Arial Armenian" w:hAnsi="Arial Armenian" w:cs="GHEA Grapalat"/>
          <w:color w:val="000000"/>
          <w:sz w:val="20"/>
          <w:szCs w:val="20"/>
          <w:lang w:val="hy-AM"/>
        </w:rPr>
        <w:t>:</w:t>
      </w:r>
    </w:p>
    <w:p w:rsidR="00CE7D06" w:rsidRPr="00A340ED" w:rsidRDefault="00CE7D06" w:rsidP="00CE7D06">
      <w:pPr>
        <w:ind w:firstLine="426"/>
        <w:jc w:val="both"/>
        <w:rPr>
          <w:rFonts w:ascii="Arial Armenian" w:hAnsi="Arial Armenian" w:cs="GHEA Grapalat"/>
          <w:sz w:val="20"/>
          <w:szCs w:val="20"/>
          <w:lang w:val="hy-AM"/>
        </w:rPr>
      </w:pPr>
      <w:r w:rsidRPr="00A340ED">
        <w:rPr>
          <w:rFonts w:ascii="Sylfaen" w:hAnsi="Sylfaen" w:cs="Sylfaen"/>
          <w:sz w:val="20"/>
          <w:szCs w:val="20"/>
          <w:lang w:val="hy-AM"/>
        </w:rPr>
        <w:t>ե</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Ընկերությունը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սույնով</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որևէ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պատասխանատվություն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չի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կրում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Պատվիրատուի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ներկայացված</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վճարման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իրավաչափության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վավերականության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ներկայացման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ժամկետների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կատարումն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ապահովելու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իրականացվող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գործողությունների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GHEA Grapalat"/>
          <w:sz w:val="20"/>
          <w:szCs w:val="20"/>
          <w:lang w:val="hy-AM"/>
        </w:rPr>
        <w:t xml:space="preserve">: </w:t>
      </w:r>
    </w:p>
    <w:p w:rsidR="00CE7D06" w:rsidRPr="00A340ED" w:rsidRDefault="00CE7D06" w:rsidP="00CE7D06">
      <w:pPr>
        <w:numPr>
          <w:ilvl w:val="1"/>
          <w:numId w:val="25"/>
        </w:numPr>
        <w:ind w:left="0" w:firstLine="426"/>
        <w:jc w:val="both"/>
        <w:rPr>
          <w:rFonts w:ascii="Arial Armenian" w:hAnsi="Arial Armenian" w:cs="GHEA Grapalat"/>
          <w:sz w:val="20"/>
          <w:szCs w:val="20"/>
          <w:lang w:val="pt-BR"/>
        </w:rPr>
      </w:pP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կողմից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գնման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ընթացակարգի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արդյունքում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կնքված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պայմանագիրը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չկատարելու</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կամ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ոչ</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պատշաճ</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կատարելու</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դեպքում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սույն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տուժանքի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համաձայնագիրը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բնօրինակներով</w:t>
      </w:r>
      <w:r w:rsidRPr="00A340ED">
        <w:rPr>
          <w:rFonts w:ascii="Arial Armenian" w:hAnsi="Arial Armenian" w:cs="GHEA Grapalat"/>
          <w:sz w:val="20"/>
          <w:szCs w:val="20"/>
          <w:lang w:val="hy-AM"/>
        </w:rPr>
        <w:t xml:space="preserve"> </w:t>
      </w:r>
      <w:r w:rsidRPr="00A340ED">
        <w:rPr>
          <w:rFonts w:ascii="Sylfaen" w:hAnsi="Sylfaen" w:cs="Sylfaen"/>
          <w:sz w:val="20"/>
          <w:szCs w:val="20"/>
          <w:lang w:val="pt-BR"/>
        </w:rPr>
        <w:t>ներկայացնում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այդ</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մասին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գրավոր</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տեղեկացնելով</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Սույն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տուժանքի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համաձայնագիրը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pt-BR"/>
        </w:rPr>
        <w:t xml:space="preserve"> </w:t>
      </w:r>
      <w:r w:rsidRPr="00A340ED">
        <w:rPr>
          <w:rFonts w:ascii="Sylfaen" w:hAnsi="Sylfaen" w:cs="Sylfaen"/>
          <w:sz w:val="20"/>
          <w:szCs w:val="20"/>
        </w:rPr>
        <w:t>էլեկտրոնային</w:t>
      </w:r>
      <w:r w:rsidRPr="00A340ED">
        <w:rPr>
          <w:rFonts w:ascii="Arial Armenian" w:hAnsi="Arial Armenian" w:cs="GHEA Grapalat"/>
          <w:sz w:val="20"/>
          <w:szCs w:val="20"/>
          <w:lang w:val="pt-BR"/>
        </w:rPr>
        <w:t xml:space="preserve"> </w:t>
      </w:r>
      <w:r w:rsidRPr="00A340ED">
        <w:rPr>
          <w:rFonts w:ascii="Sylfaen" w:hAnsi="Sylfaen" w:cs="Sylfaen"/>
          <w:sz w:val="20"/>
          <w:szCs w:val="20"/>
        </w:rPr>
        <w:t>թվային</w:t>
      </w:r>
      <w:r w:rsidRPr="00A340ED">
        <w:rPr>
          <w:rFonts w:ascii="Arial Armenian" w:hAnsi="Arial Armenian" w:cs="GHEA Grapalat"/>
          <w:sz w:val="20"/>
          <w:szCs w:val="20"/>
          <w:lang w:val="pt-BR"/>
        </w:rPr>
        <w:t xml:space="preserve"> </w:t>
      </w:r>
      <w:r w:rsidRPr="00A340ED">
        <w:rPr>
          <w:rFonts w:ascii="Sylfaen" w:hAnsi="Sylfaen" w:cs="Sylfaen"/>
          <w:sz w:val="20"/>
          <w:szCs w:val="20"/>
        </w:rPr>
        <w:t>ստորագրությամբ</w:t>
      </w:r>
      <w:r w:rsidRPr="00A340ED">
        <w:rPr>
          <w:rFonts w:ascii="Arial Armenian" w:hAnsi="Arial Armenian" w:cs="GHEA Grapalat"/>
          <w:sz w:val="20"/>
          <w:szCs w:val="20"/>
          <w:lang w:val="pt-BR"/>
        </w:rPr>
        <w:t xml:space="preserve"> </w:t>
      </w:r>
      <w:r w:rsidRPr="00A340ED">
        <w:rPr>
          <w:rFonts w:ascii="Sylfaen" w:hAnsi="Sylfaen" w:cs="Sylfaen"/>
          <w:sz w:val="20"/>
          <w:szCs w:val="20"/>
        </w:rPr>
        <w:t>հաստատված</w:t>
      </w:r>
      <w:r w:rsidRPr="00A340ED">
        <w:rPr>
          <w:rFonts w:ascii="Arial Armenian" w:hAnsi="Arial Armenian" w:cs="GHEA Grapalat"/>
          <w:sz w:val="20"/>
          <w:szCs w:val="20"/>
          <w:lang w:val="pt-BR"/>
        </w:rPr>
        <w:t xml:space="preserve"> </w:t>
      </w:r>
      <w:r w:rsidRPr="00A340ED">
        <w:rPr>
          <w:rFonts w:ascii="Sylfaen" w:hAnsi="Sylfaen" w:cs="Sylfaen"/>
          <w:sz w:val="20"/>
          <w:szCs w:val="20"/>
        </w:rPr>
        <w:t>լինելու</w:t>
      </w:r>
      <w:r w:rsidRPr="00A340ED">
        <w:rPr>
          <w:rFonts w:ascii="Arial Armenian" w:hAnsi="Arial Armenian" w:cs="GHEA Grapalat"/>
          <w:sz w:val="20"/>
          <w:szCs w:val="20"/>
          <w:lang w:val="pt-BR"/>
        </w:rPr>
        <w:t xml:space="preserve"> </w:t>
      </w:r>
      <w:r w:rsidRPr="00A340ED">
        <w:rPr>
          <w:rFonts w:ascii="Sylfaen" w:hAnsi="Sylfaen" w:cs="Sylfaen"/>
          <w:sz w:val="20"/>
          <w:szCs w:val="20"/>
        </w:rPr>
        <w:t>դեպքում</w:t>
      </w:r>
      <w:r w:rsidRPr="00A340ED">
        <w:rPr>
          <w:rFonts w:ascii="Arial Armenian" w:hAnsi="Arial Armenian" w:cs="GHEA Grapalat"/>
          <w:sz w:val="20"/>
          <w:szCs w:val="20"/>
          <w:lang w:val="pt-BR"/>
        </w:rPr>
        <w:t xml:space="preserve"> </w:t>
      </w:r>
      <w:r w:rsidRPr="00A340ED">
        <w:rPr>
          <w:rFonts w:ascii="Sylfaen" w:hAnsi="Sylfaen" w:cs="Sylfaen"/>
          <w:sz w:val="20"/>
          <w:szCs w:val="20"/>
        </w:rPr>
        <w:t>դրանք</w:t>
      </w:r>
      <w:r w:rsidRPr="00A340ED">
        <w:rPr>
          <w:rFonts w:ascii="Arial Armenian" w:hAnsi="Arial Armenian" w:cs="GHEA Grapalat"/>
          <w:sz w:val="20"/>
          <w:szCs w:val="20"/>
          <w:lang w:val="pt-BR"/>
        </w:rPr>
        <w:t xml:space="preserve"> </w:t>
      </w:r>
      <w:r w:rsidRPr="00A340ED">
        <w:rPr>
          <w:rFonts w:ascii="Sylfaen" w:hAnsi="Sylfaen" w:cs="Sylfaen"/>
          <w:sz w:val="20"/>
          <w:szCs w:val="20"/>
        </w:rPr>
        <w:t>Վճարող</w:t>
      </w:r>
      <w:r w:rsidRPr="00A340ED">
        <w:rPr>
          <w:rFonts w:ascii="Arial Armenian" w:hAnsi="Arial Armenian" w:cs="GHEA Grapalat"/>
          <w:sz w:val="20"/>
          <w:szCs w:val="20"/>
          <w:lang w:val="pt-BR"/>
        </w:rPr>
        <w:t xml:space="preserve"> </w:t>
      </w:r>
      <w:r w:rsidRPr="00A340ED">
        <w:rPr>
          <w:rFonts w:ascii="Sylfaen" w:hAnsi="Sylfaen" w:cs="Sylfaen"/>
          <w:sz w:val="20"/>
          <w:szCs w:val="20"/>
        </w:rPr>
        <w:t>Բանկին</w:t>
      </w:r>
      <w:r w:rsidRPr="00A340ED">
        <w:rPr>
          <w:rFonts w:ascii="Arial Armenian" w:hAnsi="Arial Armenian" w:cs="GHEA Grapalat"/>
          <w:sz w:val="20"/>
          <w:szCs w:val="20"/>
          <w:lang w:val="pt-BR"/>
        </w:rPr>
        <w:t xml:space="preserve"> </w:t>
      </w:r>
      <w:r w:rsidRPr="00A340ED">
        <w:rPr>
          <w:rFonts w:ascii="Sylfaen" w:hAnsi="Sylfaen" w:cs="Sylfaen"/>
          <w:sz w:val="20"/>
          <w:szCs w:val="20"/>
        </w:rPr>
        <w:t>են</w:t>
      </w:r>
      <w:r w:rsidRPr="00A340ED">
        <w:rPr>
          <w:rFonts w:ascii="Arial Armenian" w:hAnsi="Arial Armenian" w:cs="GHEA Grapalat"/>
          <w:sz w:val="20"/>
          <w:szCs w:val="20"/>
          <w:lang w:val="pt-BR"/>
        </w:rPr>
        <w:t xml:space="preserve"> </w:t>
      </w:r>
      <w:r w:rsidRPr="00A340ED">
        <w:rPr>
          <w:rFonts w:ascii="Sylfaen" w:hAnsi="Sylfaen" w:cs="Sylfaen"/>
          <w:sz w:val="20"/>
          <w:szCs w:val="20"/>
        </w:rPr>
        <w:t>ներկայացվում</w:t>
      </w:r>
      <w:r w:rsidRPr="00A340ED">
        <w:rPr>
          <w:rFonts w:ascii="Arial Armenian" w:hAnsi="Arial Armenian" w:cs="GHEA Grapalat"/>
          <w:sz w:val="20"/>
          <w:szCs w:val="20"/>
          <w:lang w:val="pt-BR"/>
        </w:rPr>
        <w:t xml:space="preserve"> </w:t>
      </w:r>
      <w:r w:rsidRPr="00A340ED">
        <w:rPr>
          <w:rFonts w:ascii="Sylfaen" w:hAnsi="Sylfaen" w:cs="Sylfaen"/>
          <w:sz w:val="20"/>
          <w:szCs w:val="20"/>
        </w:rPr>
        <w:t>էլեկտրոնային</w:t>
      </w:r>
      <w:r w:rsidRPr="00A340ED">
        <w:rPr>
          <w:rFonts w:ascii="Arial Armenian" w:hAnsi="Arial Armenian" w:cs="GHEA Grapalat"/>
          <w:sz w:val="20"/>
          <w:szCs w:val="20"/>
          <w:lang w:val="pt-BR"/>
        </w:rPr>
        <w:t xml:space="preserve"> </w:t>
      </w:r>
      <w:r w:rsidRPr="00A340ED">
        <w:rPr>
          <w:rFonts w:ascii="Sylfaen" w:hAnsi="Sylfaen" w:cs="Sylfaen"/>
          <w:sz w:val="20"/>
          <w:szCs w:val="20"/>
        </w:rPr>
        <w:t>կրիչներով</w:t>
      </w:r>
      <w:r w:rsidRPr="00A340ED">
        <w:rPr>
          <w:rFonts w:ascii="Arial Armenian" w:hAnsi="Arial Armenian" w:cs="GHEA Grapalat"/>
          <w:sz w:val="20"/>
          <w:szCs w:val="20"/>
          <w:lang w:val="pt-BR"/>
        </w:rPr>
        <w:t xml:space="preserve">, </w:t>
      </w:r>
      <w:r w:rsidRPr="00A340ED">
        <w:rPr>
          <w:rFonts w:ascii="Sylfaen" w:hAnsi="Sylfaen" w:cs="Sylfaen"/>
          <w:sz w:val="20"/>
          <w:szCs w:val="20"/>
        </w:rPr>
        <w:t>ինչպես</w:t>
      </w:r>
      <w:r w:rsidRPr="00A340ED">
        <w:rPr>
          <w:rFonts w:ascii="Arial Armenian" w:hAnsi="Arial Armenian" w:cs="GHEA Grapalat"/>
          <w:sz w:val="20"/>
          <w:szCs w:val="20"/>
          <w:lang w:val="pt-BR"/>
        </w:rPr>
        <w:t xml:space="preserve"> </w:t>
      </w:r>
      <w:r w:rsidRPr="00A340ED">
        <w:rPr>
          <w:rFonts w:ascii="Sylfaen" w:hAnsi="Sylfaen" w:cs="Sylfaen"/>
          <w:sz w:val="20"/>
          <w:szCs w:val="20"/>
        </w:rPr>
        <w:t>նաև</w:t>
      </w:r>
      <w:r w:rsidRPr="00A340ED">
        <w:rPr>
          <w:rFonts w:ascii="Arial Armenian" w:hAnsi="Arial Armenian" w:cs="GHEA Grapalat"/>
          <w:sz w:val="20"/>
          <w:szCs w:val="20"/>
          <w:lang w:val="pt-BR"/>
        </w:rPr>
        <w:t xml:space="preserve"> </w:t>
      </w:r>
      <w:r w:rsidRPr="00A340ED">
        <w:rPr>
          <w:rFonts w:ascii="Sylfaen" w:hAnsi="Sylfaen" w:cs="Sylfaen"/>
          <w:sz w:val="20"/>
          <w:szCs w:val="20"/>
        </w:rPr>
        <w:t>դրանցից</w:t>
      </w:r>
      <w:r w:rsidRPr="00A340ED">
        <w:rPr>
          <w:rFonts w:ascii="Arial Armenian" w:hAnsi="Arial Armenian" w:cs="GHEA Grapalat"/>
          <w:sz w:val="20"/>
          <w:szCs w:val="20"/>
          <w:lang w:val="pt-BR"/>
        </w:rPr>
        <w:t xml:space="preserve"> </w:t>
      </w:r>
      <w:r w:rsidRPr="00A340ED">
        <w:rPr>
          <w:rFonts w:ascii="Sylfaen" w:hAnsi="Sylfaen" w:cs="Sylfaen"/>
          <w:sz w:val="20"/>
          <w:szCs w:val="20"/>
        </w:rPr>
        <w:t>արտատպված</w:t>
      </w:r>
      <w:r w:rsidRPr="00A340ED">
        <w:rPr>
          <w:rFonts w:ascii="Arial Armenian" w:hAnsi="Arial Armenian" w:cs="GHEA Grapalat"/>
          <w:sz w:val="20"/>
          <w:szCs w:val="20"/>
          <w:lang w:val="pt-BR"/>
        </w:rPr>
        <w:t xml:space="preserve"> </w:t>
      </w:r>
      <w:r w:rsidRPr="00A340ED">
        <w:rPr>
          <w:rFonts w:ascii="Sylfaen" w:hAnsi="Sylfaen" w:cs="Sylfaen"/>
          <w:sz w:val="20"/>
          <w:szCs w:val="20"/>
        </w:rPr>
        <w:t>թղթային</w:t>
      </w:r>
      <w:r w:rsidRPr="00A340ED">
        <w:rPr>
          <w:rFonts w:ascii="Arial Armenian" w:hAnsi="Arial Armenian" w:cs="GHEA Grapalat"/>
          <w:sz w:val="20"/>
          <w:szCs w:val="20"/>
          <w:lang w:val="pt-BR"/>
        </w:rPr>
        <w:t xml:space="preserve"> </w:t>
      </w:r>
      <w:r w:rsidRPr="00A340ED">
        <w:rPr>
          <w:rFonts w:ascii="Sylfaen" w:hAnsi="Sylfaen" w:cs="Sylfaen"/>
          <w:sz w:val="20"/>
          <w:szCs w:val="20"/>
        </w:rPr>
        <w:t>տարբերակներով</w:t>
      </w:r>
      <w:r w:rsidRPr="00A340ED">
        <w:rPr>
          <w:rFonts w:ascii="Arial Armenian" w:hAnsi="Arial Armenian" w:cs="GHEA Grapalat"/>
          <w:sz w:val="20"/>
          <w:szCs w:val="20"/>
          <w:lang w:val="pt-BR"/>
        </w:rPr>
        <w:t>:</w:t>
      </w:r>
    </w:p>
    <w:p w:rsidR="00CE7D06" w:rsidRPr="00A340ED" w:rsidRDefault="00CE7D06" w:rsidP="00CE7D06">
      <w:pPr>
        <w:numPr>
          <w:ilvl w:val="1"/>
          <w:numId w:val="25"/>
        </w:numPr>
        <w:ind w:left="0" w:firstLine="426"/>
        <w:jc w:val="both"/>
        <w:rPr>
          <w:rFonts w:ascii="Arial Armenian" w:hAnsi="Arial Armenian" w:cs="GHEA Grapalat"/>
          <w:color w:val="000000"/>
          <w:sz w:val="20"/>
          <w:szCs w:val="20"/>
          <w:lang w:val="hy-AM"/>
        </w:rPr>
      </w:pP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Պատվիրատուն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Վճարող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բանկին</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կարող</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է</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ներկայացնել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այլ</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լրացուցիչ</w:t>
      </w:r>
      <w:r w:rsidRPr="00A340ED">
        <w:rPr>
          <w:rFonts w:ascii="Arial Armenian" w:hAnsi="Arial Armenian" w:cs="GHEA Grapalat"/>
          <w:color w:val="000000"/>
          <w:sz w:val="20"/>
          <w:szCs w:val="20"/>
          <w:lang w:val="hy-AM"/>
        </w:rPr>
        <w:t xml:space="preserve"> </w:t>
      </w:r>
      <w:r w:rsidRPr="00A340ED">
        <w:rPr>
          <w:rFonts w:ascii="Sylfaen" w:hAnsi="Sylfaen" w:cs="Sylfaen"/>
          <w:color w:val="000000"/>
          <w:sz w:val="20"/>
          <w:szCs w:val="20"/>
          <w:lang w:val="hy-AM"/>
        </w:rPr>
        <w:t>փաստաթղթեր</w:t>
      </w:r>
      <w:r w:rsidRPr="00A340ED">
        <w:rPr>
          <w:rFonts w:ascii="Arial Armenian" w:hAnsi="Arial Armenian" w:cs="GHEA Grapalat"/>
          <w:color w:val="000000"/>
          <w:sz w:val="20"/>
          <w:szCs w:val="20"/>
          <w:lang w:val="hy-AM"/>
        </w:rPr>
        <w:t>:</w:t>
      </w:r>
    </w:p>
    <w:p w:rsidR="00CE7D06" w:rsidRPr="00A340ED" w:rsidRDefault="00CE7D06" w:rsidP="00CE7D06">
      <w:pPr>
        <w:numPr>
          <w:ilvl w:val="1"/>
          <w:numId w:val="25"/>
        </w:numPr>
        <w:ind w:left="0" w:firstLine="426"/>
        <w:jc w:val="both"/>
        <w:rPr>
          <w:rFonts w:ascii="Arial Armenian" w:hAnsi="Arial Armenian" w:cs="GHEA Grapalat"/>
          <w:sz w:val="20"/>
          <w:szCs w:val="20"/>
          <w:lang w:val="pt-BR"/>
        </w:rPr>
      </w:pP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w:t>
      </w:r>
      <w:r w:rsidRPr="00A340ED">
        <w:rPr>
          <w:rFonts w:ascii="Sylfaen" w:hAnsi="Sylfaen" w:cs="Sylfaen"/>
          <w:sz w:val="20"/>
          <w:szCs w:val="20"/>
          <w:lang w:val="pt-BR"/>
        </w:rPr>
        <w:t>ահանջագրում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նշված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գումարի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վճարման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հետևանքով</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pt-BR"/>
        </w:rPr>
        <w:t>առաջացած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ռիսկերի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կրած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վնասների</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բացասական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հետևանքների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pt-BR"/>
        </w:rPr>
        <w:t>համար</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Բանկը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որևէ</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պատասխանատվություն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չի</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կրում</w:t>
      </w:r>
      <w:r w:rsidRPr="00A340ED">
        <w:rPr>
          <w:rFonts w:ascii="Arial Armenian" w:hAnsi="Arial Armenian" w:cs="GHEA Grapalat"/>
          <w:sz w:val="20"/>
          <w:szCs w:val="20"/>
          <w:lang w:val="hy-AM"/>
        </w:rPr>
        <w:t>:</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Բանկը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պարտավոր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չէ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ստուգելու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պայմանագրի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պայմանները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խախտելու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փաստերը</w:t>
      </w:r>
      <w:r w:rsidRPr="00A340ED">
        <w:rPr>
          <w:rFonts w:ascii="Arial Armenian" w:hAnsi="Arial Armenian" w:cs="GHEA Grapalat"/>
          <w:sz w:val="20"/>
          <w:szCs w:val="20"/>
          <w:lang w:val="hy-AM"/>
        </w:rPr>
        <w:t>:</w:t>
      </w:r>
    </w:p>
    <w:p w:rsidR="00CE7D06" w:rsidRPr="00A340ED" w:rsidRDefault="00CE7D06" w:rsidP="00CE7D06">
      <w:pPr>
        <w:numPr>
          <w:ilvl w:val="1"/>
          <w:numId w:val="25"/>
        </w:numPr>
        <w:ind w:left="0" w:firstLine="426"/>
        <w:jc w:val="both"/>
        <w:rPr>
          <w:rFonts w:ascii="Arial Armenian" w:hAnsi="Arial Armenian" w:cs="GHEA Grapalat"/>
          <w:sz w:val="20"/>
          <w:szCs w:val="20"/>
          <w:lang w:val="pt-BR"/>
        </w:rPr>
      </w:pPr>
      <w:r w:rsidRPr="00A340ED">
        <w:rPr>
          <w:rFonts w:ascii="Sylfaen" w:hAnsi="Sylfaen" w:cs="Sylfaen"/>
          <w:sz w:val="20"/>
          <w:szCs w:val="20"/>
          <w:lang w:val="hy-AM"/>
        </w:rPr>
        <w:t>Այն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cs="GHEA Grapalat"/>
          <w:sz w:val="20"/>
          <w:szCs w:val="20"/>
          <w:lang w:val="pt-BR"/>
        </w:rPr>
        <w:t>,</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երբ</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հաշվի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միջոցները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չեն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բավարարում</w:t>
      </w:r>
      <w:r w:rsidRPr="00A340ED">
        <w:rPr>
          <w:rFonts w:ascii="Sylfaen" w:hAnsi="Sylfaen" w:cs="Sylfaen"/>
          <w:sz w:val="20"/>
          <w:szCs w:val="20"/>
        </w:rPr>
        <w:t>՝</w:t>
      </w:r>
      <w:r w:rsidRPr="00A340ED">
        <w:rPr>
          <w:rFonts w:ascii="Arial Armenian" w:hAnsi="Arial Armenian" w:cs="GHEA Grapalat"/>
          <w:sz w:val="20"/>
          <w:szCs w:val="20"/>
          <w:lang w:val="pt-BR"/>
        </w:rPr>
        <w:t xml:space="preserve"> </w:t>
      </w:r>
      <w:r w:rsidRPr="00A340ED">
        <w:rPr>
          <w:rFonts w:ascii="Sylfaen" w:hAnsi="Sylfaen" w:cs="Sylfaen"/>
          <w:sz w:val="20"/>
          <w:szCs w:val="20"/>
        </w:rPr>
        <w:t>Վճարող</w:t>
      </w:r>
      <w:r w:rsidRPr="00A340ED">
        <w:rPr>
          <w:rFonts w:ascii="Arial Armenian" w:hAnsi="Arial Armenian" w:cs="GHEA Grapalat"/>
          <w:sz w:val="20"/>
          <w:szCs w:val="20"/>
          <w:lang w:val="pt-BR"/>
        </w:rPr>
        <w:t xml:space="preserve"> </w:t>
      </w:r>
      <w:r w:rsidRPr="00A340ED">
        <w:rPr>
          <w:rFonts w:ascii="Sylfaen" w:hAnsi="Sylfaen" w:cs="Sylfaen"/>
          <w:sz w:val="20"/>
          <w:szCs w:val="20"/>
        </w:rPr>
        <w:t>բանկը</w:t>
      </w:r>
      <w:r w:rsidRPr="00A340ED">
        <w:rPr>
          <w:rFonts w:ascii="Arial Armenian" w:hAnsi="Arial Armenian" w:cs="GHEA Grapalat"/>
          <w:sz w:val="20"/>
          <w:szCs w:val="20"/>
          <w:lang w:val="pt-BR"/>
        </w:rPr>
        <w:t xml:space="preserve"> </w:t>
      </w:r>
      <w:r w:rsidRPr="00A340ED">
        <w:rPr>
          <w:rFonts w:ascii="Sylfaen" w:hAnsi="Sylfaen" w:cs="Sylfaen"/>
          <w:sz w:val="20"/>
          <w:szCs w:val="20"/>
        </w:rPr>
        <w:t>վճարման</w:t>
      </w:r>
      <w:r w:rsidRPr="00A340ED">
        <w:rPr>
          <w:rFonts w:ascii="Arial Armenian" w:hAnsi="Arial Armenian" w:cs="GHEA Grapalat"/>
          <w:sz w:val="20"/>
          <w:szCs w:val="20"/>
          <w:lang w:val="pt-BR"/>
        </w:rPr>
        <w:t xml:space="preserve"> </w:t>
      </w:r>
      <w:r w:rsidRPr="00A340ED">
        <w:rPr>
          <w:rFonts w:ascii="Sylfaen" w:hAnsi="Sylfaen" w:cs="Sylfaen"/>
          <w:sz w:val="20"/>
          <w:szCs w:val="20"/>
        </w:rPr>
        <w:t>պահանջագիրը</w:t>
      </w:r>
      <w:r w:rsidRPr="00A340ED">
        <w:rPr>
          <w:rFonts w:ascii="Arial Armenian" w:hAnsi="Arial Armenian" w:cs="GHEA Grapalat"/>
          <w:sz w:val="20"/>
          <w:szCs w:val="20"/>
          <w:lang w:val="pt-BR"/>
        </w:rPr>
        <w:t xml:space="preserve"> </w:t>
      </w:r>
      <w:r w:rsidRPr="00A340ED">
        <w:rPr>
          <w:rFonts w:ascii="Sylfaen" w:hAnsi="Sylfaen" w:cs="Sylfaen"/>
          <w:sz w:val="20"/>
          <w:szCs w:val="20"/>
        </w:rPr>
        <w:t>ստանալուց</w:t>
      </w:r>
      <w:r w:rsidRPr="00A340ED">
        <w:rPr>
          <w:rFonts w:ascii="Arial Armenian" w:hAnsi="Arial Armenian" w:cs="GHEA Grapalat"/>
          <w:sz w:val="20"/>
          <w:szCs w:val="20"/>
          <w:lang w:val="pt-BR"/>
        </w:rPr>
        <w:t xml:space="preserve"> </w:t>
      </w:r>
      <w:r w:rsidRPr="00A340ED">
        <w:rPr>
          <w:rFonts w:ascii="Sylfaen" w:hAnsi="Sylfaen" w:cs="Sylfaen"/>
          <w:sz w:val="20"/>
          <w:szCs w:val="20"/>
        </w:rPr>
        <w:t>հետո՝</w:t>
      </w:r>
      <w:r w:rsidRPr="00A340ED">
        <w:rPr>
          <w:rFonts w:ascii="Arial Armenian" w:hAnsi="Arial Armenian" w:cs="GHEA Grapalat"/>
          <w:sz w:val="20"/>
          <w:szCs w:val="20"/>
          <w:lang w:val="pt-BR"/>
        </w:rPr>
        <w:t xml:space="preserve"> 2 (</w:t>
      </w:r>
      <w:r w:rsidRPr="00A340ED">
        <w:rPr>
          <w:rFonts w:ascii="Sylfaen" w:hAnsi="Sylfaen" w:cs="Sylfaen"/>
          <w:sz w:val="20"/>
          <w:szCs w:val="20"/>
        </w:rPr>
        <w:t>երկու</w:t>
      </w:r>
      <w:r w:rsidRPr="00A340ED">
        <w:rPr>
          <w:rFonts w:ascii="Arial Armenian" w:hAnsi="Arial Armenian" w:cs="GHEA Grapalat"/>
          <w:sz w:val="20"/>
          <w:szCs w:val="20"/>
          <w:lang w:val="pt-BR"/>
        </w:rPr>
        <w:t xml:space="preserve">) </w:t>
      </w:r>
      <w:r w:rsidRPr="00A340ED">
        <w:rPr>
          <w:rFonts w:ascii="Sylfaen" w:hAnsi="Sylfaen" w:cs="Sylfaen"/>
          <w:sz w:val="20"/>
          <w:szCs w:val="20"/>
        </w:rPr>
        <w:t>աշխատանքային</w:t>
      </w:r>
      <w:r w:rsidRPr="00A340ED">
        <w:rPr>
          <w:rFonts w:ascii="Arial Armenian" w:hAnsi="Arial Armenian" w:cs="GHEA Grapalat"/>
          <w:sz w:val="20"/>
          <w:szCs w:val="20"/>
          <w:lang w:val="pt-BR"/>
        </w:rPr>
        <w:t xml:space="preserve"> </w:t>
      </w:r>
      <w:r w:rsidRPr="00A340ED">
        <w:rPr>
          <w:rFonts w:ascii="Sylfaen" w:hAnsi="Sylfaen" w:cs="Sylfaen"/>
          <w:sz w:val="20"/>
          <w:szCs w:val="20"/>
        </w:rPr>
        <w:t>օրվա</w:t>
      </w:r>
      <w:r w:rsidRPr="00A340ED">
        <w:rPr>
          <w:rFonts w:ascii="Arial Armenian" w:hAnsi="Arial Armenian" w:cs="GHEA Grapalat"/>
          <w:sz w:val="20"/>
          <w:szCs w:val="20"/>
          <w:lang w:val="pt-BR"/>
        </w:rPr>
        <w:t xml:space="preserve"> </w:t>
      </w:r>
      <w:r w:rsidRPr="00A340ED">
        <w:rPr>
          <w:rFonts w:ascii="Sylfaen" w:hAnsi="Sylfaen" w:cs="Sylfaen"/>
          <w:sz w:val="20"/>
          <w:szCs w:val="20"/>
        </w:rPr>
        <w:t>ընթացքում</w:t>
      </w:r>
      <w:r w:rsidRPr="00A340ED">
        <w:rPr>
          <w:rFonts w:ascii="Arial Armenian" w:hAnsi="Arial Armenian" w:cs="GHEA Grapalat"/>
          <w:sz w:val="20"/>
          <w:szCs w:val="20"/>
          <w:lang w:val="pt-BR"/>
        </w:rPr>
        <w:t xml:space="preserve"> </w:t>
      </w:r>
      <w:r w:rsidRPr="00A340ED">
        <w:rPr>
          <w:rFonts w:ascii="Sylfaen" w:hAnsi="Sylfaen" w:cs="Sylfaen"/>
          <w:sz w:val="20"/>
          <w:szCs w:val="20"/>
        </w:rPr>
        <w:t>պետք</w:t>
      </w:r>
      <w:r w:rsidRPr="00A340ED">
        <w:rPr>
          <w:rFonts w:ascii="Arial Armenian" w:hAnsi="Arial Armenian" w:cs="GHEA Grapalat"/>
          <w:sz w:val="20"/>
          <w:szCs w:val="20"/>
          <w:lang w:val="pt-BR"/>
        </w:rPr>
        <w:t xml:space="preserve"> </w:t>
      </w:r>
      <w:r w:rsidRPr="00A340ED">
        <w:rPr>
          <w:rFonts w:ascii="Sylfaen" w:hAnsi="Sylfaen" w:cs="Sylfaen"/>
          <w:sz w:val="20"/>
          <w:szCs w:val="20"/>
        </w:rPr>
        <w:t>է</w:t>
      </w:r>
      <w:r w:rsidRPr="00A340ED">
        <w:rPr>
          <w:rFonts w:ascii="Arial Armenian" w:hAnsi="Arial Armenian" w:cs="GHEA Grapalat"/>
          <w:sz w:val="20"/>
          <w:szCs w:val="20"/>
          <w:lang w:val="pt-BR"/>
        </w:rPr>
        <w:t xml:space="preserve"> </w:t>
      </w:r>
      <w:r w:rsidRPr="00A340ED">
        <w:rPr>
          <w:rFonts w:ascii="Sylfaen" w:hAnsi="Sylfaen" w:cs="Sylfaen"/>
          <w:sz w:val="20"/>
          <w:szCs w:val="20"/>
        </w:rPr>
        <w:t>տեղեկացնի</w:t>
      </w:r>
      <w:r w:rsidRPr="00A340ED">
        <w:rPr>
          <w:rFonts w:ascii="Arial Armenian" w:hAnsi="Arial Armenian" w:cs="GHEA Grapalat"/>
          <w:sz w:val="20"/>
          <w:szCs w:val="20"/>
          <w:lang w:val="pt-BR"/>
        </w:rPr>
        <w:t xml:space="preserve"> </w:t>
      </w:r>
      <w:r w:rsidRPr="00A340ED">
        <w:rPr>
          <w:rFonts w:ascii="Sylfaen" w:hAnsi="Sylfaen" w:cs="Sylfaen"/>
          <w:sz w:val="20"/>
          <w:szCs w:val="20"/>
        </w:rPr>
        <w:t>Պատվիրատուին՝</w:t>
      </w:r>
      <w:r w:rsidRPr="00A340ED">
        <w:rPr>
          <w:rFonts w:ascii="Arial Armenian" w:hAnsi="Arial Armenian" w:cs="GHEA Grapalat"/>
          <w:sz w:val="20"/>
          <w:szCs w:val="20"/>
          <w:lang w:val="pt-BR"/>
        </w:rPr>
        <w:t xml:space="preserve"> </w:t>
      </w:r>
      <w:r w:rsidRPr="00A340ED">
        <w:rPr>
          <w:rFonts w:ascii="Sylfaen" w:hAnsi="Sylfaen" w:cs="Sylfaen"/>
          <w:sz w:val="20"/>
          <w:szCs w:val="20"/>
        </w:rPr>
        <w:t>գրավոր</w:t>
      </w:r>
      <w:r w:rsidRPr="00A340ED">
        <w:rPr>
          <w:rFonts w:ascii="Arial Armenian" w:hAnsi="Arial Armenian" w:cs="GHEA Grapalat"/>
          <w:sz w:val="20"/>
          <w:szCs w:val="20"/>
          <w:lang w:val="pt-BR"/>
        </w:rPr>
        <w:t xml:space="preserve"> </w:t>
      </w:r>
      <w:r w:rsidRPr="00A340ED">
        <w:rPr>
          <w:rFonts w:ascii="Sylfaen" w:hAnsi="Sylfaen" w:cs="Sylfaen"/>
          <w:sz w:val="20"/>
          <w:szCs w:val="20"/>
        </w:rPr>
        <w:t>ձևով</w:t>
      </w:r>
      <w:r w:rsidRPr="00A340ED">
        <w:rPr>
          <w:rFonts w:ascii="Arial Armenian" w:hAnsi="Arial Armenian" w:cs="GHEA Grapalat"/>
          <w:sz w:val="20"/>
          <w:szCs w:val="20"/>
          <w:lang w:val="pt-BR"/>
        </w:rPr>
        <w:t>:</w:t>
      </w:r>
    </w:p>
    <w:p w:rsidR="00CE7D06" w:rsidRPr="00A340ED" w:rsidRDefault="00CE7D06" w:rsidP="00CE7D06">
      <w:pPr>
        <w:numPr>
          <w:ilvl w:val="1"/>
          <w:numId w:val="25"/>
        </w:numPr>
        <w:ind w:left="0" w:firstLine="426"/>
        <w:jc w:val="both"/>
        <w:rPr>
          <w:rFonts w:ascii="Arial Armenian" w:hAnsi="Arial Armenian" w:cs="GHEA Grapalat"/>
          <w:sz w:val="20"/>
          <w:szCs w:val="20"/>
          <w:lang w:val="pt-BR"/>
        </w:rPr>
      </w:pP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Սույն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համաձայնագիրը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և</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hy-AM"/>
        </w:rPr>
        <w:t>Պ</w:t>
      </w:r>
      <w:r w:rsidRPr="00A340ED">
        <w:rPr>
          <w:rFonts w:ascii="Sylfaen" w:hAnsi="Sylfaen" w:cs="Sylfaen"/>
          <w:sz w:val="20"/>
          <w:szCs w:val="20"/>
          <w:lang w:val="pt-BR"/>
        </w:rPr>
        <w:t>ահանջագիրը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Բանկ</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ներկայացնելուց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հետո</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Բանկից</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անկախ</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պատճառներով</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տասն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աշխատանքային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օրվա</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ընթացքում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գումարը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չվճարվելու</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դեպքում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Պատվիրատուն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չվճարման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հետ</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կապված</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Ընկերության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մասին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տեղեկությունները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փոխանցում</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է</w:t>
      </w:r>
      <w:r w:rsidRPr="00A340ED">
        <w:rPr>
          <w:rFonts w:ascii="Arial Armenian" w:hAnsi="Arial Armenian" w:cs="GHEA Grapalat"/>
          <w:sz w:val="20"/>
          <w:szCs w:val="20"/>
          <w:lang w:val="pt-BR"/>
        </w:rPr>
        <w:t xml:space="preserve"> &lt;&lt;</w:t>
      </w:r>
      <w:r w:rsidRPr="00A340ED">
        <w:rPr>
          <w:rFonts w:ascii="Sylfaen" w:hAnsi="Sylfaen" w:cs="Sylfaen"/>
          <w:sz w:val="20"/>
          <w:szCs w:val="20"/>
          <w:lang w:val="pt-BR"/>
        </w:rPr>
        <w:t>ԱՔՌԱ</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Քրեդիթ</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Ռեփորթինգ</w:t>
      </w:r>
      <w:r w:rsidRPr="00A340ED">
        <w:rPr>
          <w:rFonts w:ascii="Arial Armenian" w:hAnsi="Arial Armenian" w:cs="GHEA Grapalat"/>
          <w:sz w:val="20"/>
          <w:szCs w:val="20"/>
          <w:lang w:val="pt-BR"/>
        </w:rPr>
        <w:t xml:space="preserve">&gt;&gt; </w:t>
      </w:r>
      <w:r w:rsidRPr="00A340ED">
        <w:rPr>
          <w:rFonts w:ascii="Sylfaen" w:hAnsi="Sylfaen" w:cs="Sylfaen"/>
          <w:sz w:val="20"/>
          <w:szCs w:val="20"/>
          <w:lang w:val="pt-BR"/>
        </w:rPr>
        <w:t>ՓԲԸ</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Վարկային</w:t>
      </w:r>
      <w:r w:rsidRPr="00A340ED">
        <w:rPr>
          <w:rFonts w:ascii="Arial Armenian" w:hAnsi="Arial Armenian" w:cs="GHEA Grapalat"/>
          <w:sz w:val="20"/>
          <w:szCs w:val="20"/>
          <w:lang w:val="pt-BR"/>
        </w:rPr>
        <w:t xml:space="preserve"> </w:t>
      </w:r>
      <w:r w:rsidRPr="00A340ED">
        <w:rPr>
          <w:rFonts w:ascii="Sylfaen" w:hAnsi="Sylfaen" w:cs="Sylfaen"/>
          <w:sz w:val="20"/>
          <w:szCs w:val="20"/>
          <w:lang w:val="pt-BR"/>
        </w:rPr>
        <w:t>բյուրո</w:t>
      </w:r>
      <w:r w:rsidRPr="00A340ED">
        <w:rPr>
          <w:rFonts w:ascii="Arial Armenian" w:hAnsi="Arial Armenian" w:cs="GHEA Grapalat"/>
          <w:sz w:val="20"/>
          <w:szCs w:val="20"/>
          <w:lang w:val="pt-BR"/>
        </w:rPr>
        <w:t>):</w:t>
      </w:r>
    </w:p>
    <w:p w:rsidR="00CE7D06" w:rsidRPr="00A340ED" w:rsidRDefault="00CE7D06" w:rsidP="00CE7D06">
      <w:pPr>
        <w:jc w:val="both"/>
        <w:rPr>
          <w:rFonts w:ascii="Arial Armenian" w:hAnsi="Arial Armenian" w:cs="GHEA Grapalat"/>
          <w:sz w:val="20"/>
          <w:szCs w:val="20"/>
          <w:lang w:val="hy-AM"/>
        </w:rPr>
      </w:pPr>
    </w:p>
    <w:p w:rsidR="00CE7D06" w:rsidRPr="00A340ED" w:rsidRDefault="00CE7D06" w:rsidP="00CE7D06">
      <w:pPr>
        <w:numPr>
          <w:ilvl w:val="0"/>
          <w:numId w:val="6"/>
        </w:numPr>
        <w:jc w:val="center"/>
        <w:rPr>
          <w:rFonts w:ascii="Arial Armenian" w:hAnsi="Arial Armenian" w:cs="GHEA Grapalat"/>
          <w:b/>
          <w:bCs/>
          <w:sz w:val="20"/>
          <w:szCs w:val="20"/>
        </w:rPr>
      </w:pPr>
      <w:r w:rsidRPr="00A340ED">
        <w:rPr>
          <w:rFonts w:ascii="Sylfaen" w:hAnsi="Sylfaen" w:cs="Sylfaen"/>
          <w:b/>
          <w:bCs/>
          <w:sz w:val="20"/>
          <w:szCs w:val="20"/>
        </w:rPr>
        <w:t>Այլ</w:t>
      </w:r>
      <w:r w:rsidRPr="00A340ED">
        <w:rPr>
          <w:rFonts w:ascii="Arial Armenian" w:hAnsi="Arial Armenian" w:cs="GHEA Grapalat"/>
          <w:b/>
          <w:bCs/>
          <w:sz w:val="20"/>
          <w:szCs w:val="20"/>
        </w:rPr>
        <w:t xml:space="preserve"> </w:t>
      </w:r>
      <w:r w:rsidRPr="00A340ED">
        <w:rPr>
          <w:rFonts w:ascii="Sylfaen" w:hAnsi="Sylfaen" w:cs="Sylfaen"/>
          <w:b/>
          <w:bCs/>
          <w:sz w:val="20"/>
          <w:szCs w:val="20"/>
        </w:rPr>
        <w:t>պայմաններ</w:t>
      </w:r>
    </w:p>
    <w:p w:rsidR="00CE7D06" w:rsidRPr="00A340ED" w:rsidRDefault="00CE7D06" w:rsidP="00CE7D06">
      <w:pPr>
        <w:ind w:firstLine="567"/>
        <w:jc w:val="both"/>
        <w:rPr>
          <w:rFonts w:ascii="Arial Armenian" w:hAnsi="Arial Armenian" w:cs="GHEA Grapalat"/>
          <w:sz w:val="20"/>
          <w:szCs w:val="20"/>
        </w:rPr>
      </w:pPr>
      <w:r w:rsidRPr="00A340ED">
        <w:rPr>
          <w:rFonts w:ascii="Arial Armenian" w:hAnsi="Arial Armenian" w:cs="GHEA Grapalat"/>
          <w:sz w:val="20"/>
          <w:szCs w:val="20"/>
        </w:rPr>
        <w:t xml:space="preserve">2.1 </w:t>
      </w:r>
      <w:r w:rsidRPr="00A340ED">
        <w:rPr>
          <w:rFonts w:ascii="Sylfaen" w:hAnsi="Sylfaen" w:cs="Sylfaen"/>
          <w:sz w:val="20"/>
          <w:szCs w:val="20"/>
        </w:rPr>
        <w:t>Սույն</w:t>
      </w:r>
      <w:r w:rsidRPr="00A340ED">
        <w:rPr>
          <w:rFonts w:ascii="Arial Armenian" w:hAnsi="Arial Armenian" w:cs="GHEA Grapalat"/>
          <w:sz w:val="20"/>
          <w:szCs w:val="20"/>
        </w:rPr>
        <w:t xml:space="preserve"> </w:t>
      </w:r>
      <w:r w:rsidRPr="00A340ED">
        <w:rPr>
          <w:rFonts w:ascii="Sylfaen" w:hAnsi="Sylfaen" w:cs="Sylfaen"/>
          <w:sz w:val="20"/>
          <w:szCs w:val="20"/>
        </w:rPr>
        <w:t>համաձայնագիրը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անհետկանչելի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hy-AM"/>
        </w:rPr>
        <w:t>,</w:t>
      </w:r>
      <w:r w:rsidRPr="00A340ED">
        <w:rPr>
          <w:rFonts w:ascii="Arial Armenian" w:hAnsi="Arial Armenian" w:cs="GHEA Grapalat"/>
          <w:sz w:val="20"/>
          <w:szCs w:val="20"/>
        </w:rPr>
        <w:t xml:space="preserve"> </w:t>
      </w:r>
      <w:r w:rsidRPr="00A340ED">
        <w:rPr>
          <w:rFonts w:ascii="Sylfaen" w:hAnsi="Sylfaen" w:cs="Sylfaen"/>
          <w:sz w:val="20"/>
          <w:szCs w:val="20"/>
        </w:rPr>
        <w:t>ուժի</w:t>
      </w:r>
      <w:r w:rsidRPr="00A340ED">
        <w:rPr>
          <w:rFonts w:ascii="Arial Armenian" w:hAnsi="Arial Armenian" w:cs="GHEA Grapalat"/>
          <w:sz w:val="20"/>
          <w:szCs w:val="20"/>
        </w:rPr>
        <w:t xml:space="preserve"> </w:t>
      </w:r>
      <w:r w:rsidRPr="00A340ED">
        <w:rPr>
          <w:rFonts w:ascii="Sylfaen" w:hAnsi="Sylfaen" w:cs="Sylfaen"/>
          <w:sz w:val="20"/>
          <w:szCs w:val="20"/>
        </w:rPr>
        <w:t>մեջ</w:t>
      </w:r>
      <w:r w:rsidRPr="00A340ED">
        <w:rPr>
          <w:rFonts w:ascii="Arial Armenian" w:hAnsi="Arial Armenian" w:cs="GHEA Grapalat"/>
          <w:sz w:val="20"/>
          <w:szCs w:val="20"/>
        </w:rPr>
        <w:t xml:space="preserve"> </w:t>
      </w:r>
      <w:r w:rsidRPr="00A340ED">
        <w:rPr>
          <w:rFonts w:ascii="Sylfaen" w:hAnsi="Sylfaen" w:cs="Sylfaen"/>
          <w:sz w:val="20"/>
          <w:szCs w:val="20"/>
          <w:lang w:val="hy-AM"/>
        </w:rPr>
        <w:t>են</w:t>
      </w:r>
      <w:r w:rsidRPr="00A340ED">
        <w:rPr>
          <w:rFonts w:ascii="Arial Armenian" w:hAnsi="Arial Armenian" w:cs="GHEA Grapalat"/>
          <w:sz w:val="20"/>
          <w:szCs w:val="20"/>
        </w:rPr>
        <w:t xml:space="preserve"> </w:t>
      </w:r>
      <w:r w:rsidRPr="00A340ED">
        <w:rPr>
          <w:rFonts w:ascii="Sylfaen" w:hAnsi="Sylfaen" w:cs="Sylfaen"/>
          <w:sz w:val="20"/>
          <w:szCs w:val="20"/>
        </w:rPr>
        <w:t>մտնում</w:t>
      </w:r>
      <w:r w:rsidRPr="00A340ED">
        <w:rPr>
          <w:rFonts w:ascii="Arial Armenian" w:hAnsi="Arial Armenian" w:cs="GHEA Grapalat"/>
          <w:sz w:val="20"/>
          <w:szCs w:val="20"/>
        </w:rPr>
        <w:t xml:space="preserve"> </w:t>
      </w:r>
      <w:r w:rsidRPr="00A340ED">
        <w:rPr>
          <w:rFonts w:ascii="Sylfaen" w:hAnsi="Sylfaen" w:cs="Sylfaen"/>
          <w:sz w:val="20"/>
          <w:szCs w:val="20"/>
        </w:rPr>
        <w:t>Ընկերության</w:t>
      </w:r>
      <w:r w:rsidRPr="00A340ED">
        <w:rPr>
          <w:rFonts w:ascii="Arial Armenian" w:hAnsi="Arial Armenian" w:cs="GHEA Grapalat"/>
          <w:sz w:val="20"/>
          <w:szCs w:val="20"/>
        </w:rPr>
        <w:t xml:space="preserve"> </w:t>
      </w:r>
      <w:r w:rsidRPr="00A340ED">
        <w:rPr>
          <w:rFonts w:ascii="Sylfaen" w:hAnsi="Sylfaen" w:cs="Sylfaen"/>
          <w:sz w:val="20"/>
          <w:szCs w:val="20"/>
        </w:rPr>
        <w:t>կողմից</w:t>
      </w:r>
      <w:r w:rsidRPr="00A340ED">
        <w:rPr>
          <w:rFonts w:ascii="Arial Armenian" w:hAnsi="Arial Armenian" w:cs="GHEA Grapalat"/>
          <w:sz w:val="20"/>
          <w:szCs w:val="20"/>
        </w:rPr>
        <w:t xml:space="preserve"> </w:t>
      </w:r>
      <w:r w:rsidRPr="00A340ED">
        <w:rPr>
          <w:rFonts w:ascii="Sylfaen" w:hAnsi="Sylfaen" w:cs="Sylfaen"/>
          <w:sz w:val="20"/>
          <w:szCs w:val="20"/>
        </w:rPr>
        <w:t>վավերացման</w:t>
      </w:r>
      <w:r w:rsidRPr="00A340ED">
        <w:rPr>
          <w:rFonts w:ascii="Arial Armenian" w:hAnsi="Arial Armenian" w:cs="GHEA Grapalat"/>
          <w:sz w:val="20"/>
          <w:szCs w:val="20"/>
        </w:rPr>
        <w:t xml:space="preserve"> </w:t>
      </w:r>
      <w:r w:rsidRPr="00A340ED">
        <w:rPr>
          <w:rFonts w:ascii="Sylfaen" w:hAnsi="Sylfaen" w:cs="Sylfaen"/>
          <w:sz w:val="20"/>
          <w:szCs w:val="20"/>
        </w:rPr>
        <w:t>պահից</w:t>
      </w:r>
      <w:r w:rsidRPr="00A340ED">
        <w:rPr>
          <w:rFonts w:ascii="Arial Armenian" w:hAnsi="Arial Armenian" w:cs="GHEA Grapalat"/>
          <w:sz w:val="20"/>
          <w:szCs w:val="20"/>
        </w:rPr>
        <w:t xml:space="preserve"> </w:t>
      </w:r>
      <w:r w:rsidRPr="00A340ED">
        <w:rPr>
          <w:rFonts w:ascii="Sylfaen" w:hAnsi="Sylfaen" w:cs="Sylfaen"/>
          <w:sz w:val="20"/>
          <w:szCs w:val="20"/>
        </w:rPr>
        <w:t>և</w:t>
      </w:r>
      <w:r w:rsidRPr="00A340ED">
        <w:rPr>
          <w:rFonts w:ascii="Arial Armenian" w:hAnsi="Arial Armenian" w:cs="GHEA Grapalat"/>
          <w:sz w:val="20"/>
          <w:szCs w:val="20"/>
        </w:rPr>
        <w:t xml:space="preserve"> </w:t>
      </w:r>
      <w:r w:rsidRPr="00A340ED">
        <w:rPr>
          <w:rFonts w:ascii="Sylfaen" w:hAnsi="Sylfaen" w:cs="Sylfaen"/>
          <w:sz w:val="20"/>
          <w:szCs w:val="20"/>
        </w:rPr>
        <w:t>ուժի</w:t>
      </w:r>
      <w:r w:rsidRPr="00A340ED">
        <w:rPr>
          <w:rFonts w:ascii="Arial Armenian" w:hAnsi="Arial Armenian" w:cs="GHEA Grapalat"/>
          <w:sz w:val="20"/>
          <w:szCs w:val="20"/>
        </w:rPr>
        <w:t xml:space="preserve"> </w:t>
      </w:r>
      <w:r w:rsidRPr="00A340ED">
        <w:rPr>
          <w:rFonts w:ascii="Sylfaen" w:hAnsi="Sylfaen" w:cs="Sylfaen"/>
          <w:sz w:val="20"/>
          <w:szCs w:val="20"/>
        </w:rPr>
        <w:t>մեջ</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մինչև</w:t>
      </w:r>
      <w:r w:rsidRPr="00A340ED">
        <w:rPr>
          <w:rFonts w:ascii="Arial Armenian" w:hAnsi="Arial Armenian" w:cs="GHEA Grapalat"/>
          <w:sz w:val="20"/>
          <w:szCs w:val="20"/>
          <w:lang w:val="hy-AM"/>
        </w:rPr>
        <w:t xml:space="preserve"> </w:t>
      </w:r>
      <w:r w:rsidRPr="00A340ED">
        <w:rPr>
          <w:rFonts w:ascii="Sylfaen" w:hAnsi="Sylfaen" w:cs="Sylfaen"/>
          <w:sz w:val="20"/>
          <w:szCs w:val="20"/>
        </w:rPr>
        <w:t>Ընկերության</w:t>
      </w:r>
      <w:r w:rsidRPr="00A340ED">
        <w:rPr>
          <w:rFonts w:ascii="Arial Armenian" w:hAnsi="Arial Armenian" w:cs="GHEA Grapalat"/>
          <w:sz w:val="20"/>
          <w:szCs w:val="20"/>
        </w:rPr>
        <w:t xml:space="preserve"> </w:t>
      </w:r>
      <w:r w:rsidRPr="00A340ED">
        <w:rPr>
          <w:rFonts w:ascii="Sylfaen" w:hAnsi="Sylfaen" w:cs="Sylfaen"/>
          <w:sz w:val="20"/>
          <w:szCs w:val="20"/>
        </w:rPr>
        <w:t>կողմից</w:t>
      </w:r>
      <w:r w:rsidRPr="00A340ED">
        <w:rPr>
          <w:rFonts w:ascii="Arial Armenian" w:hAnsi="Arial Armenian" w:cs="GHEA Grapalat"/>
          <w:sz w:val="20"/>
          <w:szCs w:val="20"/>
        </w:rPr>
        <w:t xml:space="preserve"> </w:t>
      </w:r>
      <w:r w:rsidRPr="00A340ED">
        <w:rPr>
          <w:rFonts w:ascii="Sylfaen" w:hAnsi="Sylfaen" w:cs="Sylfaen"/>
          <w:sz w:val="20"/>
          <w:szCs w:val="20"/>
        </w:rPr>
        <w:t>կնքվելիք</w:t>
      </w:r>
      <w:r w:rsidRPr="00A340ED">
        <w:rPr>
          <w:rFonts w:ascii="Arial Armenian" w:hAnsi="Arial Armenian" w:cs="GHEA Grapalat"/>
          <w:sz w:val="20"/>
          <w:szCs w:val="20"/>
        </w:rPr>
        <w:t xml:space="preserve"> </w:t>
      </w:r>
      <w:r w:rsidRPr="00A340ED">
        <w:rPr>
          <w:rFonts w:ascii="Sylfaen" w:hAnsi="Sylfaen" w:cs="Sylfaen"/>
          <w:sz w:val="20"/>
          <w:szCs w:val="20"/>
        </w:rPr>
        <w:t>պայմանագրով</w:t>
      </w:r>
      <w:r w:rsidRPr="00A340ED">
        <w:rPr>
          <w:rFonts w:ascii="Arial Armenian" w:hAnsi="Arial Armenian" w:cs="GHEA Grapalat"/>
          <w:sz w:val="20"/>
          <w:szCs w:val="20"/>
        </w:rPr>
        <w:t xml:space="preserve"> </w:t>
      </w:r>
      <w:r w:rsidRPr="00A340ED">
        <w:rPr>
          <w:rFonts w:ascii="Sylfaen" w:hAnsi="Sylfaen" w:cs="Sylfaen"/>
          <w:sz w:val="20"/>
          <w:szCs w:val="20"/>
        </w:rPr>
        <w:t>ստանձնվող</w:t>
      </w:r>
      <w:r w:rsidRPr="00A340ED">
        <w:rPr>
          <w:rFonts w:ascii="Arial Armenian" w:hAnsi="Arial Armenian" w:cs="GHEA Grapalat"/>
          <w:sz w:val="20"/>
          <w:szCs w:val="20"/>
        </w:rPr>
        <w:t xml:space="preserve"> </w:t>
      </w:r>
      <w:r w:rsidRPr="00A340ED">
        <w:rPr>
          <w:rFonts w:ascii="Sylfaen" w:hAnsi="Sylfaen" w:cs="Sylfaen"/>
          <w:sz w:val="20"/>
          <w:szCs w:val="20"/>
        </w:rPr>
        <w:t>պարտավորությունների</w:t>
      </w:r>
      <w:r w:rsidRPr="00A340ED">
        <w:rPr>
          <w:rFonts w:ascii="Arial Armenian" w:hAnsi="Arial Armenian" w:cs="GHEA Grapalat"/>
          <w:sz w:val="20"/>
          <w:szCs w:val="20"/>
        </w:rPr>
        <w:t xml:space="preserve"> </w:t>
      </w:r>
      <w:r w:rsidRPr="00A340ED">
        <w:rPr>
          <w:rFonts w:ascii="Sylfaen" w:hAnsi="Sylfaen" w:cs="Sylfaen"/>
          <w:sz w:val="20"/>
          <w:szCs w:val="20"/>
        </w:rPr>
        <w:t>ամբողջական</w:t>
      </w:r>
      <w:r w:rsidRPr="00A340ED">
        <w:rPr>
          <w:rFonts w:ascii="Arial Armenian" w:hAnsi="Arial Armenian" w:cs="GHEA Grapalat"/>
          <w:sz w:val="20"/>
          <w:szCs w:val="20"/>
        </w:rPr>
        <w:t xml:space="preserve"> </w:t>
      </w:r>
      <w:r w:rsidRPr="00A340ED">
        <w:rPr>
          <w:rFonts w:ascii="Sylfaen" w:hAnsi="Sylfaen" w:cs="Sylfaen"/>
          <w:sz w:val="20"/>
          <w:szCs w:val="20"/>
        </w:rPr>
        <w:t>կատարման</w:t>
      </w:r>
      <w:r w:rsidRPr="00A340ED">
        <w:rPr>
          <w:rFonts w:ascii="Arial Armenian" w:hAnsi="Arial Armenian" w:cs="GHEA Grapalat"/>
          <w:sz w:val="20"/>
          <w:szCs w:val="20"/>
        </w:rPr>
        <w:t xml:space="preserve"> </w:t>
      </w:r>
      <w:r w:rsidRPr="00A340ED">
        <w:rPr>
          <w:rFonts w:ascii="Sylfaen" w:hAnsi="Sylfaen" w:cs="Sylfaen"/>
          <w:sz w:val="20"/>
          <w:szCs w:val="20"/>
        </w:rPr>
        <w:t>վերջին</w:t>
      </w:r>
      <w:r w:rsidRPr="00A340ED">
        <w:rPr>
          <w:rFonts w:ascii="Arial Armenian" w:hAnsi="Arial Armenian" w:cs="GHEA Grapalat"/>
          <w:sz w:val="20"/>
          <w:szCs w:val="20"/>
        </w:rPr>
        <w:t xml:space="preserve"> </w:t>
      </w:r>
      <w:r w:rsidRPr="00A340ED">
        <w:rPr>
          <w:rFonts w:ascii="Sylfaen" w:hAnsi="Sylfaen" w:cs="Sylfaen"/>
          <w:sz w:val="20"/>
          <w:szCs w:val="20"/>
        </w:rPr>
        <w:t>օրվան</w:t>
      </w:r>
      <w:r w:rsidRPr="00A340ED">
        <w:rPr>
          <w:rFonts w:ascii="Arial Armenian" w:hAnsi="Arial Armenian" w:cs="GHEA Grapalat"/>
          <w:sz w:val="20"/>
          <w:szCs w:val="20"/>
        </w:rPr>
        <w:t xml:space="preserve"> </w:t>
      </w:r>
      <w:r w:rsidRPr="00A340ED">
        <w:rPr>
          <w:rFonts w:ascii="Sylfaen" w:hAnsi="Sylfaen" w:cs="Sylfaen"/>
          <w:sz w:val="20"/>
          <w:szCs w:val="20"/>
        </w:rPr>
        <w:t>հաջորդող</w:t>
      </w:r>
      <w:r w:rsidRPr="00A340ED">
        <w:rPr>
          <w:rFonts w:ascii="Arial Armenian" w:hAnsi="Arial Armenian" w:cs="GHEA Grapalat"/>
          <w:sz w:val="20"/>
          <w:szCs w:val="20"/>
        </w:rPr>
        <w:t xml:space="preserve"> </w:t>
      </w:r>
      <w:r w:rsidRPr="00A340ED">
        <w:rPr>
          <w:rFonts w:ascii="Sylfaen" w:hAnsi="Sylfaen" w:cs="Sylfaen"/>
          <w:sz w:val="20"/>
          <w:szCs w:val="20"/>
        </w:rPr>
        <w:t>քսաներորդ</w:t>
      </w:r>
      <w:r w:rsidRPr="00A340ED">
        <w:rPr>
          <w:rFonts w:ascii="Arial Armenian" w:hAnsi="Arial Armenian" w:cs="GHEA Grapalat"/>
          <w:sz w:val="20"/>
          <w:szCs w:val="20"/>
        </w:rPr>
        <w:t xml:space="preserve"> </w:t>
      </w:r>
      <w:r w:rsidRPr="00A340ED">
        <w:rPr>
          <w:rFonts w:ascii="Sylfaen" w:hAnsi="Sylfaen" w:cs="Sylfaen"/>
          <w:sz w:val="20"/>
          <w:szCs w:val="20"/>
        </w:rPr>
        <w:t>աշխատանքային</w:t>
      </w:r>
      <w:r w:rsidRPr="00A340ED">
        <w:rPr>
          <w:rFonts w:ascii="Arial Armenian" w:hAnsi="Arial Armenian" w:cs="GHEA Grapalat"/>
          <w:sz w:val="20"/>
          <w:szCs w:val="20"/>
        </w:rPr>
        <w:t xml:space="preserve"> </w:t>
      </w:r>
      <w:r w:rsidRPr="00A340ED">
        <w:rPr>
          <w:rFonts w:ascii="Sylfaen" w:hAnsi="Sylfaen" w:cs="Sylfaen"/>
          <w:sz w:val="20"/>
          <w:szCs w:val="20"/>
        </w:rPr>
        <w:t>օրը</w:t>
      </w:r>
      <w:r w:rsidRPr="00A340ED">
        <w:rPr>
          <w:rFonts w:ascii="Arial Armenian" w:hAnsi="Arial Armenian" w:cs="GHEA Grapalat"/>
          <w:sz w:val="20"/>
          <w:szCs w:val="20"/>
        </w:rPr>
        <w:t xml:space="preserve"> </w:t>
      </w:r>
      <w:r w:rsidRPr="00A340ED">
        <w:rPr>
          <w:rFonts w:ascii="Sylfaen" w:hAnsi="Sylfaen" w:cs="Sylfaen"/>
          <w:sz w:val="20"/>
          <w:szCs w:val="20"/>
        </w:rPr>
        <w:t>ներառյալ</w:t>
      </w:r>
      <w:r w:rsidRPr="00A340ED">
        <w:rPr>
          <w:rFonts w:ascii="Arial Armenian" w:hAnsi="Arial Armenian" w:cs="GHEA Grapalat"/>
          <w:sz w:val="20"/>
          <w:szCs w:val="20"/>
        </w:rPr>
        <w:t>:</w:t>
      </w:r>
    </w:p>
    <w:p w:rsidR="00CE7D06" w:rsidRPr="00A340ED"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lang w:val="hy-AM"/>
        </w:rPr>
        <w:t>2.2.</w:t>
      </w:r>
      <w:r w:rsidRPr="00A340ED">
        <w:rPr>
          <w:rFonts w:ascii="Sylfaen" w:hAnsi="Sylfaen" w:cs="Sylfaen"/>
          <w:sz w:val="20"/>
          <w:szCs w:val="20"/>
          <w:lang w:val="hy-AM"/>
        </w:rPr>
        <w:t>Սույն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Պատվիրատուի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Վճարող</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Բանկին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ներկայացնելով</w:t>
      </w:r>
      <w:r w:rsidRPr="00A340ED">
        <w:rPr>
          <w:rFonts w:ascii="Arial Armenian" w:hAnsi="Arial Armenian" w:cs="GHEA Grapalat"/>
          <w:sz w:val="20"/>
          <w:szCs w:val="20"/>
          <w:lang w:val="hy-AM"/>
        </w:rPr>
        <w:t xml:space="preserve">` </w:t>
      </w:r>
    </w:p>
    <w:p w:rsidR="00CE7D06" w:rsidRPr="00A340ED"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lang w:val="hy-AM"/>
        </w:rPr>
        <w:t xml:space="preserve">2.2.1. </w:t>
      </w:r>
      <w:r w:rsidRPr="00A340ED">
        <w:rPr>
          <w:rFonts w:ascii="Sylfaen" w:hAnsi="Sylfaen" w:cs="Sylfaen"/>
          <w:sz w:val="20"/>
          <w:szCs w:val="20"/>
          <w:lang w:val="hy-AM"/>
        </w:rPr>
        <w:t>Պատվիրատուի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հավաստվում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Ընկերությունը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թույլ</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տվել</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պայմանագրային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պարտավորությունների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խախտում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իսկ</w:t>
      </w:r>
    </w:p>
    <w:p w:rsidR="00CE7D06" w:rsidRPr="00A340ED" w:rsidDel="00A13215"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lang w:val="hy-AM"/>
        </w:rPr>
        <w:t xml:space="preserve">2.2.2.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հավաստվում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որ</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սույն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տուժանքի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և</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կից</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պատշաճ</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ստորագրված</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է</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Ընկերության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իրավասու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անձի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GHEA Grapalat"/>
          <w:sz w:val="20"/>
          <w:szCs w:val="20"/>
          <w:lang w:val="hy-AM"/>
        </w:rPr>
        <w:t>:</w:t>
      </w:r>
    </w:p>
    <w:p w:rsidR="00CE7D06" w:rsidRPr="00A340ED" w:rsidRDefault="00CE7D06" w:rsidP="00CE7D06">
      <w:pPr>
        <w:ind w:firstLine="567"/>
        <w:jc w:val="both"/>
        <w:rPr>
          <w:rFonts w:ascii="Arial Armenian" w:hAnsi="Arial Armenian" w:cs="GHEA Grapalat"/>
          <w:sz w:val="20"/>
          <w:szCs w:val="20"/>
          <w:lang w:val="hy-AM"/>
        </w:rPr>
      </w:pPr>
      <w:r w:rsidRPr="00A340ED">
        <w:rPr>
          <w:rFonts w:ascii="Arial Armenian" w:hAnsi="Arial Armenian" w:cs="GHEA Grapalat"/>
          <w:sz w:val="20"/>
          <w:szCs w:val="20"/>
          <w:lang w:val="hy-AM"/>
        </w:rPr>
        <w:t xml:space="preserve">2.3 </w:t>
      </w:r>
      <w:r w:rsidRPr="00A340ED">
        <w:rPr>
          <w:rFonts w:ascii="Sylfaen" w:hAnsi="Sylfaen" w:cs="Sylfaen"/>
          <w:sz w:val="20"/>
          <w:szCs w:val="20"/>
          <w:lang w:val="hy-AM"/>
        </w:rPr>
        <w:t>Սույն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Համաձայնագրի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կապակցությամբ</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ծագած</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վեճերը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լուծվում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բանակցությունների</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միջոցով։</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Համաձայնություն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ձեռք</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չբերելու</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վեճերը</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լուծվում</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են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դատական</w:t>
      </w:r>
      <w:r w:rsidRPr="00A340ED">
        <w:rPr>
          <w:rFonts w:ascii="Arial Armenian" w:hAnsi="Arial Armenian" w:cs="GHEA Grapalat"/>
          <w:sz w:val="20"/>
          <w:szCs w:val="20"/>
          <w:lang w:val="hy-AM"/>
        </w:rPr>
        <w:t xml:space="preserve"> </w:t>
      </w:r>
      <w:r w:rsidRPr="00A340ED">
        <w:rPr>
          <w:rFonts w:ascii="Sylfaen" w:hAnsi="Sylfaen" w:cs="Sylfaen"/>
          <w:sz w:val="20"/>
          <w:szCs w:val="20"/>
          <w:lang w:val="hy-AM"/>
        </w:rPr>
        <w:t>կարգով։</w:t>
      </w:r>
    </w:p>
    <w:p w:rsidR="00CE7D06" w:rsidRPr="00A340ED" w:rsidRDefault="00CE7D06" w:rsidP="00CE7D06">
      <w:pPr>
        <w:ind w:firstLine="567"/>
        <w:jc w:val="both"/>
        <w:rPr>
          <w:rFonts w:ascii="Arial Armenian" w:hAnsi="Arial Armenian" w:cs="GHEA Grapalat"/>
          <w:sz w:val="20"/>
          <w:szCs w:val="20"/>
          <w:lang w:val="hy-AM"/>
        </w:rPr>
      </w:pPr>
    </w:p>
    <w:p w:rsidR="00CE7D06" w:rsidRPr="00A340ED" w:rsidRDefault="00CE7D06" w:rsidP="00CE7D06">
      <w:pPr>
        <w:ind w:firstLine="567"/>
        <w:jc w:val="center"/>
        <w:rPr>
          <w:rFonts w:ascii="Arial Armenian" w:hAnsi="Arial Armenian" w:cs="GHEA Grapalat"/>
          <w:sz w:val="20"/>
          <w:szCs w:val="20"/>
          <w:lang w:val="hy-AM"/>
        </w:rPr>
      </w:pPr>
      <w:r w:rsidRPr="00A340ED">
        <w:rPr>
          <w:rFonts w:ascii="Arial Armenian" w:hAnsi="Arial Armenian" w:cs="GHEA Grapalat"/>
          <w:b/>
          <w:sz w:val="20"/>
          <w:szCs w:val="20"/>
          <w:lang w:val="hy-AM"/>
        </w:rPr>
        <w:t xml:space="preserve">3. </w:t>
      </w:r>
      <w:r w:rsidRPr="00A340ED">
        <w:rPr>
          <w:rFonts w:ascii="Sylfaen" w:hAnsi="Sylfaen" w:cs="Sylfaen"/>
          <w:b/>
          <w:sz w:val="20"/>
          <w:szCs w:val="20"/>
          <w:lang w:val="hy-AM"/>
        </w:rPr>
        <w:t>Ընկերության</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հասցեն</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բանկային</w:t>
      </w:r>
      <w:r w:rsidRPr="00A340ED">
        <w:rPr>
          <w:rFonts w:ascii="Arial Armenian" w:hAnsi="Arial Armenian" w:cs="GHEA Grapalat"/>
          <w:b/>
          <w:sz w:val="20"/>
          <w:szCs w:val="20"/>
          <w:lang w:val="hy-AM"/>
        </w:rPr>
        <w:t xml:space="preserve"> </w:t>
      </w:r>
      <w:r w:rsidRPr="00A340ED">
        <w:rPr>
          <w:rFonts w:ascii="Sylfaen" w:hAnsi="Sylfaen" w:cs="Sylfaen"/>
          <w:b/>
          <w:sz w:val="20"/>
          <w:szCs w:val="20"/>
          <w:lang w:val="hy-AM"/>
        </w:rPr>
        <w:t>վավերապայմանները</w:t>
      </w:r>
      <w:r w:rsidRPr="00A340ED">
        <w:rPr>
          <w:rFonts w:ascii="Arial Armenian" w:hAnsi="Arial Armenian" w:cs="GHEA Grapalat"/>
          <w:b/>
          <w:sz w:val="20"/>
          <w:szCs w:val="20"/>
          <w:lang w:val="hy-AM"/>
        </w:rPr>
        <w:t>`</w:t>
      </w:r>
    </w:p>
    <w:p w:rsidR="00CE7D06" w:rsidRPr="00A340ED" w:rsidRDefault="00CE7D06" w:rsidP="00CE7D06">
      <w:pPr>
        <w:jc w:val="both"/>
        <w:rPr>
          <w:rFonts w:ascii="Arial Armenian" w:hAnsi="Arial Armenian" w:cs="GHEA Grapalat"/>
          <w:sz w:val="20"/>
          <w:szCs w:val="20"/>
          <w:u w:val="single"/>
          <w:lang w:val="hy-AM"/>
        </w:rPr>
      </w:pP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r w:rsidRPr="00A340ED">
        <w:rPr>
          <w:rFonts w:ascii="Arial Armenian" w:hAnsi="Arial Armenian" w:cs="GHEA Grapalat"/>
          <w:sz w:val="20"/>
          <w:szCs w:val="20"/>
          <w:u w:val="single"/>
          <w:lang w:val="hy-AM"/>
        </w:rPr>
        <w:tab/>
      </w:r>
    </w:p>
    <w:p w:rsidR="00CE7D06" w:rsidRPr="00A340ED" w:rsidRDefault="00CE7D06" w:rsidP="00CE7D06">
      <w:pPr>
        <w:jc w:val="both"/>
        <w:rPr>
          <w:rFonts w:ascii="Arial Armenian" w:hAnsi="Arial Armenian"/>
          <w:sz w:val="20"/>
          <w:szCs w:val="20"/>
          <w:vertAlign w:val="superscript"/>
          <w:lang w:val="hy-AM"/>
        </w:rPr>
      </w:pP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անվանումը</w:t>
      </w:r>
    </w:p>
    <w:p w:rsidR="00CE7D06" w:rsidRPr="00A340ED" w:rsidRDefault="00CE7D06" w:rsidP="00CE7D06">
      <w:pPr>
        <w:jc w:val="both"/>
        <w:rPr>
          <w:rFonts w:ascii="Arial Armenian" w:hAnsi="Arial Armenian"/>
          <w:sz w:val="20"/>
          <w:szCs w:val="20"/>
          <w:u w:val="single"/>
          <w:vertAlign w:val="superscript"/>
          <w:lang w:val="hy-AM"/>
        </w:rPr>
      </w:pPr>
      <w:r w:rsidRPr="00A340ED">
        <w:rPr>
          <w:rFonts w:ascii="Arial Armenian" w:hAnsi="Arial Armenian"/>
          <w:sz w:val="20"/>
          <w:szCs w:val="20"/>
          <w:vertAlign w:val="superscript"/>
          <w:lang w:val="hy-AM"/>
        </w:rPr>
        <w:t xml:space="preserve"> </w:t>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p>
    <w:p w:rsidR="00CE7D06" w:rsidRPr="00A340ED" w:rsidRDefault="00CE7D06" w:rsidP="00CE7D06">
      <w:pPr>
        <w:jc w:val="both"/>
        <w:rPr>
          <w:rFonts w:ascii="Arial Armenian" w:hAnsi="Arial Armenian"/>
          <w:sz w:val="20"/>
          <w:szCs w:val="20"/>
          <w:vertAlign w:val="superscript"/>
          <w:lang w:val="hy-AM"/>
        </w:rPr>
      </w:pPr>
      <w:r w:rsidRPr="00A340ED">
        <w:rPr>
          <w:rFonts w:ascii="Arial Armenian" w:hAnsi="Arial Armenian"/>
          <w:sz w:val="20"/>
          <w:szCs w:val="20"/>
          <w:vertAlign w:val="superscript"/>
          <w:lang w:val="hy-AM"/>
        </w:rPr>
        <w:lastRenderedPageBreak/>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հասցեն</w:t>
      </w:r>
    </w:p>
    <w:p w:rsidR="00CE7D06" w:rsidRPr="00A340ED" w:rsidRDefault="00CE7D06" w:rsidP="00CE7D06">
      <w:pPr>
        <w:jc w:val="both"/>
        <w:rPr>
          <w:rFonts w:ascii="Arial Armenian" w:hAnsi="Arial Armenian"/>
          <w:sz w:val="20"/>
          <w:szCs w:val="20"/>
          <w:u w:val="single"/>
          <w:vertAlign w:val="superscript"/>
          <w:lang w:val="hy-AM"/>
        </w:rPr>
      </w:pP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p>
    <w:p w:rsidR="00CE7D06" w:rsidRPr="00A340ED" w:rsidRDefault="00CE7D06" w:rsidP="00CE7D06">
      <w:pPr>
        <w:jc w:val="both"/>
        <w:rPr>
          <w:rFonts w:ascii="Arial Armenian" w:hAnsi="Arial Armenian"/>
          <w:sz w:val="20"/>
          <w:szCs w:val="20"/>
          <w:vertAlign w:val="superscript"/>
          <w:lang w:val="hy-AM"/>
        </w:rPr>
      </w:pP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ընկերությանը</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սպասարկող</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բանկի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անվանումը</w:t>
      </w:r>
    </w:p>
    <w:p w:rsidR="00CE7D06" w:rsidRPr="00A340ED" w:rsidRDefault="00CE7D06" w:rsidP="00CE7D06">
      <w:pPr>
        <w:jc w:val="both"/>
        <w:rPr>
          <w:rFonts w:ascii="Arial Armenian" w:hAnsi="Arial Armenian"/>
          <w:sz w:val="20"/>
          <w:szCs w:val="20"/>
          <w:vertAlign w:val="superscript"/>
          <w:lang w:val="hy-AM"/>
        </w:rPr>
      </w:pP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p>
    <w:p w:rsidR="00CE7D06" w:rsidRPr="00A340ED" w:rsidRDefault="00CE7D06" w:rsidP="00CE7D06">
      <w:pPr>
        <w:jc w:val="both"/>
        <w:rPr>
          <w:rFonts w:ascii="Arial Armenian" w:hAnsi="Arial Armenian"/>
          <w:sz w:val="20"/>
          <w:szCs w:val="20"/>
          <w:vertAlign w:val="superscript"/>
          <w:lang w:val="hy-AM"/>
        </w:rPr>
      </w:pP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բանկային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հաշվեհամարը</w:t>
      </w:r>
    </w:p>
    <w:p w:rsidR="00CE7D06" w:rsidRPr="00A340ED" w:rsidRDefault="00CE7D06" w:rsidP="00CE7D06">
      <w:pPr>
        <w:jc w:val="both"/>
        <w:rPr>
          <w:rFonts w:ascii="Arial Armenian" w:hAnsi="Arial Armenian"/>
          <w:sz w:val="20"/>
          <w:szCs w:val="20"/>
          <w:vertAlign w:val="superscript"/>
          <w:lang w:val="hy-AM"/>
        </w:rPr>
      </w:pP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p>
    <w:p w:rsidR="00CE7D06" w:rsidRPr="00A340ED" w:rsidRDefault="00CE7D06" w:rsidP="00CE7D06">
      <w:pPr>
        <w:jc w:val="both"/>
        <w:rPr>
          <w:rFonts w:ascii="Arial Armenian" w:hAnsi="Arial Armenian"/>
          <w:sz w:val="20"/>
          <w:szCs w:val="20"/>
          <w:vertAlign w:val="superscript"/>
          <w:lang w:val="hy-AM"/>
        </w:rPr>
      </w:pP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հարկ</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վճարողի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հաշվառման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համարը</w:t>
      </w:r>
    </w:p>
    <w:p w:rsidR="00CE7D06" w:rsidRPr="00A340ED" w:rsidRDefault="00CE7D06" w:rsidP="00CE7D06">
      <w:pPr>
        <w:jc w:val="both"/>
        <w:rPr>
          <w:rFonts w:ascii="Arial Armenian" w:hAnsi="Arial Armenian"/>
          <w:sz w:val="20"/>
          <w:szCs w:val="20"/>
          <w:u w:val="single"/>
          <w:vertAlign w:val="superscript"/>
          <w:lang w:val="hy-AM"/>
        </w:rPr>
      </w:pP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r w:rsidRPr="00A340ED">
        <w:rPr>
          <w:rFonts w:ascii="Arial Armenian" w:hAnsi="Arial Armenian"/>
          <w:sz w:val="20"/>
          <w:szCs w:val="20"/>
          <w:u w:val="single"/>
          <w:vertAlign w:val="superscript"/>
          <w:lang w:val="hy-AM"/>
        </w:rPr>
        <w:tab/>
      </w:r>
    </w:p>
    <w:p w:rsidR="00CE7D06" w:rsidRPr="00A340ED" w:rsidRDefault="00CE7D06" w:rsidP="00CE7D06">
      <w:pPr>
        <w:jc w:val="both"/>
        <w:rPr>
          <w:rFonts w:ascii="Arial Armenian" w:hAnsi="Arial Armenian"/>
          <w:sz w:val="20"/>
          <w:szCs w:val="20"/>
          <w:vertAlign w:val="superscript"/>
          <w:lang w:val="hy-AM"/>
        </w:rPr>
      </w:pP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ընկերության</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տնօրենի</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անունը</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ազգանունը</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և</w:t>
      </w:r>
      <w:r w:rsidRPr="00A340ED">
        <w:rPr>
          <w:rFonts w:ascii="Arial Armenian" w:hAnsi="Arial Armenian"/>
          <w:sz w:val="20"/>
          <w:szCs w:val="20"/>
          <w:vertAlign w:val="superscript"/>
          <w:lang w:val="hy-AM"/>
        </w:rPr>
        <w:t xml:space="preserve"> </w:t>
      </w:r>
      <w:r w:rsidRPr="00A340ED">
        <w:rPr>
          <w:rFonts w:ascii="Sylfaen" w:hAnsi="Sylfaen" w:cs="Sylfaen"/>
          <w:sz w:val="20"/>
          <w:szCs w:val="20"/>
          <w:vertAlign w:val="superscript"/>
          <w:lang w:val="hy-AM"/>
        </w:rPr>
        <w:t>ստորագրությունը</w:t>
      </w:r>
    </w:p>
    <w:p w:rsidR="00CE7D06" w:rsidRPr="00A340ED" w:rsidRDefault="00CE7D06" w:rsidP="00CE7D06">
      <w:pPr>
        <w:jc w:val="both"/>
        <w:rPr>
          <w:rFonts w:ascii="Arial Armenian" w:hAnsi="Arial Armenian"/>
          <w:sz w:val="20"/>
          <w:szCs w:val="20"/>
          <w:lang w:val="hy-AM"/>
        </w:rPr>
      </w:pPr>
      <w:r w:rsidRPr="00A340ED">
        <w:rPr>
          <w:rFonts w:ascii="Sylfaen" w:hAnsi="Sylfaen" w:cs="Sylfaen"/>
          <w:sz w:val="20"/>
          <w:szCs w:val="20"/>
          <w:lang w:val="hy-AM"/>
        </w:rPr>
        <w:t>Կ</w:t>
      </w:r>
      <w:r w:rsidRPr="00A340ED">
        <w:rPr>
          <w:rFonts w:ascii="Arial Armenian" w:hAnsi="Arial Armenian"/>
          <w:sz w:val="20"/>
          <w:szCs w:val="20"/>
          <w:lang w:val="hy-AM"/>
        </w:rPr>
        <w:t>.</w:t>
      </w:r>
      <w:r w:rsidRPr="00A340ED">
        <w:rPr>
          <w:rFonts w:ascii="Sylfaen" w:hAnsi="Sylfaen" w:cs="Sylfaen"/>
          <w:sz w:val="20"/>
          <w:szCs w:val="20"/>
          <w:lang w:val="hy-AM"/>
        </w:rPr>
        <w:t>Տ</w:t>
      </w:r>
    </w:p>
    <w:p w:rsidR="00CE7D06" w:rsidRPr="00A340ED" w:rsidRDefault="00CE7D06" w:rsidP="00CE7D06">
      <w:pPr>
        <w:jc w:val="both"/>
        <w:rPr>
          <w:rFonts w:ascii="Arial Armenian" w:hAnsi="Arial Armenian"/>
          <w:sz w:val="20"/>
          <w:szCs w:val="20"/>
          <w:lang w:val="hy-AM"/>
        </w:rPr>
      </w:pPr>
    </w:p>
    <w:p w:rsidR="00CE7D06" w:rsidRPr="00A340ED" w:rsidRDefault="00CE7D06" w:rsidP="00CE7D06">
      <w:pPr>
        <w:jc w:val="both"/>
        <w:rPr>
          <w:rFonts w:ascii="Arial Armenian" w:hAnsi="Arial Armenian"/>
          <w:sz w:val="20"/>
          <w:szCs w:val="20"/>
          <w:lang w:val="hy-AM"/>
        </w:rPr>
      </w:pPr>
      <w:r w:rsidRPr="00A340ED">
        <w:rPr>
          <w:rFonts w:ascii="Sylfaen" w:hAnsi="Sylfaen" w:cs="Sylfaen"/>
          <w:sz w:val="20"/>
          <w:szCs w:val="20"/>
          <w:lang w:val="hy-AM"/>
        </w:rPr>
        <w:t>Օր</w:t>
      </w:r>
      <w:r w:rsidRPr="00A340ED">
        <w:rPr>
          <w:rFonts w:ascii="Arial Armenian" w:hAnsi="Arial Armenian"/>
          <w:sz w:val="20"/>
          <w:szCs w:val="20"/>
          <w:lang w:val="hy-AM"/>
        </w:rPr>
        <w:t>/</w:t>
      </w:r>
      <w:r w:rsidRPr="00A340ED">
        <w:rPr>
          <w:rFonts w:ascii="Sylfaen" w:hAnsi="Sylfaen" w:cs="Sylfaen"/>
          <w:sz w:val="20"/>
          <w:szCs w:val="20"/>
          <w:lang w:val="hy-AM"/>
        </w:rPr>
        <w:t>ամիս</w:t>
      </w:r>
      <w:r w:rsidRPr="00A340ED">
        <w:rPr>
          <w:rFonts w:ascii="Arial Armenian" w:hAnsi="Arial Armenian"/>
          <w:sz w:val="20"/>
          <w:szCs w:val="20"/>
          <w:lang w:val="hy-AM"/>
        </w:rPr>
        <w:t>/</w:t>
      </w:r>
      <w:r w:rsidRPr="00A340ED">
        <w:rPr>
          <w:rFonts w:ascii="Sylfaen" w:hAnsi="Sylfaen" w:cs="Sylfaen"/>
          <w:sz w:val="20"/>
          <w:szCs w:val="20"/>
          <w:lang w:val="hy-AM"/>
        </w:rPr>
        <w:t>տարի</w:t>
      </w:r>
    </w:p>
    <w:p w:rsidR="00CE7D06" w:rsidRPr="00A340ED" w:rsidRDefault="00CE7D06" w:rsidP="00CE7D06">
      <w:pPr>
        <w:jc w:val="center"/>
        <w:rPr>
          <w:rFonts w:ascii="Arial Armenian" w:hAnsi="Arial Armenian" w:cs="GHEA Grapalat"/>
          <w:sz w:val="20"/>
          <w:szCs w:val="20"/>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cs="Sylfaen"/>
          <w:i/>
          <w:sz w:val="20"/>
          <w:szCs w:val="20"/>
          <w:lang w:val="hy-AM"/>
        </w:rPr>
      </w:pPr>
      <w:r w:rsidRPr="00A340ED">
        <w:rPr>
          <w:rFonts w:ascii="Arial Armenian" w:hAnsi="Arial Armenian" w:cs="Sylfaen"/>
          <w:i/>
          <w:sz w:val="20"/>
          <w:szCs w:val="20"/>
          <w:lang w:val="hy-AM"/>
        </w:rPr>
        <w:t xml:space="preserve">* </w:t>
      </w:r>
      <w:r w:rsidRPr="00A340ED">
        <w:rPr>
          <w:rFonts w:ascii="Sylfaen" w:hAnsi="Sylfaen" w:cs="Sylfaen"/>
          <w:i/>
          <w:sz w:val="20"/>
          <w:szCs w:val="20"/>
          <w:lang w:val="hy-AM"/>
        </w:rPr>
        <w:t>լրացվում</w:t>
      </w:r>
      <w:r w:rsidRPr="00A340ED">
        <w:rPr>
          <w:rFonts w:ascii="Arial Armenian" w:hAnsi="Arial Armenian"/>
          <w:i/>
          <w:sz w:val="20"/>
          <w:szCs w:val="20"/>
          <w:lang w:val="hy-AM"/>
        </w:rPr>
        <w:t xml:space="preserve"> </w:t>
      </w:r>
      <w:r w:rsidRPr="00A340ED">
        <w:rPr>
          <w:rFonts w:ascii="Sylfaen" w:hAnsi="Sylfaen" w:cs="Sylfaen"/>
          <w:i/>
          <w:sz w:val="20"/>
          <w:szCs w:val="20"/>
          <w:lang w:val="hy-AM"/>
        </w:rPr>
        <w:t>է</w:t>
      </w:r>
      <w:r w:rsidRPr="00A340ED">
        <w:rPr>
          <w:rFonts w:ascii="Arial Armenian" w:hAnsi="Arial Armenian"/>
          <w:i/>
          <w:sz w:val="20"/>
          <w:szCs w:val="20"/>
          <w:lang w:val="hy-AM"/>
        </w:rPr>
        <w:t xml:space="preserve"> </w:t>
      </w:r>
      <w:r w:rsidRPr="00A340ED">
        <w:rPr>
          <w:rFonts w:ascii="Sylfaen" w:hAnsi="Sylfaen" w:cs="Sylfaen"/>
          <w:i/>
          <w:sz w:val="20"/>
          <w:szCs w:val="20"/>
          <w:lang w:val="hy-AM"/>
        </w:rPr>
        <w:t>հանձնաժողովի</w:t>
      </w:r>
      <w:r w:rsidRPr="00A340ED">
        <w:rPr>
          <w:rFonts w:ascii="Arial Armenian" w:hAnsi="Arial Armenian"/>
          <w:i/>
          <w:sz w:val="20"/>
          <w:szCs w:val="20"/>
          <w:lang w:val="hy-AM"/>
        </w:rPr>
        <w:t xml:space="preserve"> </w:t>
      </w:r>
      <w:r w:rsidRPr="00A340ED">
        <w:rPr>
          <w:rFonts w:ascii="Sylfaen" w:hAnsi="Sylfaen" w:cs="Sylfaen"/>
          <w:i/>
          <w:sz w:val="20"/>
          <w:szCs w:val="20"/>
          <w:lang w:val="hy-AM"/>
        </w:rPr>
        <w:t>քարտուղարի</w:t>
      </w:r>
      <w:r w:rsidRPr="00A340ED">
        <w:rPr>
          <w:rFonts w:ascii="Arial Armenian" w:hAnsi="Arial Armenian"/>
          <w:i/>
          <w:sz w:val="20"/>
          <w:szCs w:val="20"/>
          <w:lang w:val="hy-AM"/>
        </w:rPr>
        <w:t xml:space="preserve"> </w:t>
      </w:r>
      <w:r w:rsidRPr="00A340ED">
        <w:rPr>
          <w:rFonts w:ascii="Sylfaen" w:hAnsi="Sylfaen" w:cs="Sylfaen"/>
          <w:i/>
          <w:sz w:val="20"/>
          <w:szCs w:val="20"/>
          <w:lang w:val="hy-AM"/>
        </w:rPr>
        <w:t>կողմից</w:t>
      </w:r>
      <w:r w:rsidRPr="00A340ED">
        <w:rPr>
          <w:rFonts w:ascii="Arial Armenian" w:hAnsi="Arial Armenian"/>
          <w:i/>
          <w:sz w:val="20"/>
          <w:szCs w:val="20"/>
          <w:lang w:val="hy-AM"/>
        </w:rPr>
        <w:t xml:space="preserve">` </w:t>
      </w:r>
      <w:r w:rsidRPr="00A340ED">
        <w:rPr>
          <w:rFonts w:ascii="Sylfaen" w:hAnsi="Sylfaen" w:cs="Sylfaen"/>
          <w:i/>
          <w:sz w:val="20"/>
          <w:szCs w:val="20"/>
          <w:lang w:val="hy-AM"/>
        </w:rPr>
        <w:t>մինչև</w:t>
      </w:r>
      <w:r w:rsidRPr="00A340ED">
        <w:rPr>
          <w:rFonts w:ascii="Arial Armenian" w:hAnsi="Arial Armenian"/>
          <w:i/>
          <w:sz w:val="20"/>
          <w:szCs w:val="20"/>
          <w:lang w:val="hy-AM"/>
        </w:rPr>
        <w:t xml:space="preserve"> </w:t>
      </w:r>
      <w:r w:rsidRPr="00A340ED">
        <w:rPr>
          <w:rFonts w:ascii="Sylfaen" w:hAnsi="Sylfaen" w:cs="Sylfaen"/>
          <w:i/>
          <w:sz w:val="20"/>
          <w:szCs w:val="20"/>
          <w:lang w:val="hy-AM"/>
        </w:rPr>
        <w:t>հրավերը</w:t>
      </w:r>
      <w:r w:rsidRPr="00A340ED">
        <w:rPr>
          <w:rFonts w:ascii="Arial Armenian" w:hAnsi="Arial Armenian"/>
          <w:i/>
          <w:sz w:val="20"/>
          <w:szCs w:val="20"/>
          <w:lang w:val="hy-AM"/>
        </w:rPr>
        <w:t xml:space="preserve"> </w:t>
      </w:r>
      <w:r w:rsidRPr="00A340ED">
        <w:rPr>
          <w:rFonts w:ascii="Sylfaen" w:hAnsi="Sylfaen" w:cs="Sylfaen"/>
          <w:i/>
          <w:sz w:val="20"/>
          <w:szCs w:val="20"/>
          <w:lang w:val="hy-AM"/>
        </w:rPr>
        <w:t>տեղեկագրում</w:t>
      </w:r>
      <w:r w:rsidRPr="00A340ED">
        <w:rPr>
          <w:rFonts w:ascii="Arial Armenian" w:hAnsi="Arial Armenian"/>
          <w:i/>
          <w:sz w:val="20"/>
          <w:szCs w:val="20"/>
          <w:lang w:val="hy-AM"/>
        </w:rPr>
        <w:t xml:space="preserve"> </w:t>
      </w:r>
      <w:r w:rsidRPr="00A340ED">
        <w:rPr>
          <w:rFonts w:ascii="Sylfaen" w:hAnsi="Sylfaen" w:cs="Sylfaen"/>
          <w:i/>
          <w:sz w:val="20"/>
          <w:szCs w:val="20"/>
          <w:lang w:val="hy-AM"/>
        </w:rPr>
        <w:t>հրապարակելը</w:t>
      </w:r>
      <w:r w:rsidRPr="00A340ED">
        <w:rPr>
          <w:rFonts w:ascii="Arial Armenian" w:hAnsi="Arial Armenian"/>
          <w:i/>
          <w:sz w:val="20"/>
          <w:szCs w:val="20"/>
          <w:lang w:val="hy-AM"/>
        </w:rPr>
        <w:t>:</w:t>
      </w: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cs="Sylfaen"/>
          <w:i/>
          <w:sz w:val="16"/>
          <w:szCs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cs="Sylfaen"/>
          <w:i/>
          <w:sz w:val="16"/>
          <w:szCs w:val="16"/>
          <w:lang w:val="hy-AM"/>
        </w:rPr>
      </w:pPr>
    </w:p>
    <w:p w:rsidR="00CE7D06" w:rsidRPr="00A340ED" w:rsidRDefault="00CE7D06" w:rsidP="00CE7D06">
      <w:pPr>
        <w:pStyle w:val="31"/>
        <w:spacing w:line="240" w:lineRule="auto"/>
        <w:jc w:val="right"/>
        <w:rPr>
          <w:rFonts w:ascii="Arial Armenian" w:hAnsi="Arial Armenian"/>
          <w:b/>
          <w:lang w:val="hy-AM"/>
        </w:rPr>
      </w:pPr>
      <w:r w:rsidRPr="00A340ED">
        <w:rPr>
          <w:rFonts w:ascii="Arial Armenian" w:hAnsi="Arial Armeni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b/>
                <w:bCs/>
                <w:sz w:val="20"/>
                <w:szCs w:val="20"/>
                <w:lang w:val="hy-AM"/>
              </w:rPr>
            </w:pPr>
            <w:r w:rsidRPr="00A340ED">
              <w:rPr>
                <w:rFonts w:ascii="Arial Armenian" w:hAnsi="Arial Armenian" w:cs="Sylfaen"/>
                <w:sz w:val="20"/>
                <w:szCs w:val="20"/>
              </w:rPr>
              <w:lastRenderedPageBreak/>
              <w:t xml:space="preserve">1.                                                              </w:t>
            </w:r>
            <w:r w:rsidRPr="00A340ED">
              <w:rPr>
                <w:rFonts w:ascii="Sylfaen" w:hAnsi="Sylfaen" w:cs="Sylfaen"/>
                <w:b/>
                <w:bCs/>
                <w:sz w:val="20"/>
                <w:szCs w:val="20"/>
              </w:rPr>
              <w:t>ՎՃԱՐՄԱՆ</w:t>
            </w:r>
            <w:r w:rsidRPr="00A340ED">
              <w:rPr>
                <w:rFonts w:ascii="Arial Armenian" w:hAnsi="Arial Armenian" w:cs="Arial"/>
                <w:b/>
                <w:bCs/>
                <w:sz w:val="20"/>
                <w:szCs w:val="20"/>
              </w:rPr>
              <w:t xml:space="preserve"> </w:t>
            </w:r>
            <w:r w:rsidRPr="00A340ED">
              <w:rPr>
                <w:rFonts w:ascii="Sylfaen" w:hAnsi="Sylfaen" w:cs="Sylfaen"/>
                <w:b/>
                <w:bCs/>
                <w:sz w:val="20"/>
                <w:szCs w:val="20"/>
              </w:rPr>
              <w:t>ՊԱՀԱՆՋԱԳԻՐ</w:t>
            </w:r>
            <w:r w:rsidRPr="00A340ED">
              <w:rPr>
                <w:rFonts w:ascii="Arial Armenian" w:hAnsi="Arial Armenian" w:cs="Sylfaen"/>
                <w:b/>
                <w:bCs/>
                <w:sz w:val="20"/>
                <w:szCs w:val="20"/>
              </w:rPr>
              <w:t xml:space="preserve">* </w:t>
            </w:r>
          </w:p>
          <w:p w:rsidR="00CE7D06" w:rsidRPr="00A340ED" w:rsidRDefault="00CE7D06" w:rsidP="004B1466">
            <w:pPr>
              <w:jc w:val="center"/>
              <w:rPr>
                <w:rFonts w:ascii="Arial Armenian" w:hAnsi="Arial Armenian" w:cs="Arial"/>
                <w:bCs/>
                <w:i/>
                <w:sz w:val="20"/>
                <w:szCs w:val="20"/>
              </w:rPr>
            </w:pPr>
          </w:p>
        </w:tc>
      </w:tr>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lang w:val="hy-AM"/>
              </w:rPr>
            </w:pPr>
            <w:r w:rsidRPr="00A340ED">
              <w:rPr>
                <w:rFonts w:ascii="Arial Armenian" w:hAnsi="Arial Armenian" w:cs="Sylfaen"/>
                <w:sz w:val="20"/>
                <w:szCs w:val="20"/>
                <w:lang w:val="hy-AM"/>
              </w:rPr>
              <w:t>2</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Թիվ</w:t>
            </w:r>
            <w:r w:rsidRPr="00A340ED">
              <w:rPr>
                <w:rFonts w:ascii="Arial Armenian" w:hAnsi="Arial Armenian" w:cs="Sylfaen"/>
                <w:sz w:val="20"/>
                <w:szCs w:val="20"/>
                <w:lang w:val="hy-AM"/>
              </w:rPr>
              <w:t xml:space="preserve"> </w:t>
            </w:r>
          </w:p>
        </w:tc>
      </w:tr>
      <w:tr w:rsidR="00CE7D06" w:rsidRPr="00A340ED" w:rsidTr="004B146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lang w:val="hy-AM"/>
              </w:rPr>
              <w:t>3</w:t>
            </w:r>
            <w:r w:rsidRPr="00A340ED">
              <w:rPr>
                <w:rFonts w:ascii="Arial Armenian" w:hAnsi="Arial Armenian" w:cs="Sylfaen"/>
                <w:sz w:val="20"/>
                <w:szCs w:val="20"/>
              </w:rPr>
              <w:t xml:space="preserve">.                                                         </w:t>
            </w:r>
            <w:r w:rsidRPr="00A340ED">
              <w:rPr>
                <w:rFonts w:ascii="Sylfaen" w:hAnsi="Sylfaen" w:cs="Sylfaen"/>
                <w:sz w:val="20"/>
                <w:szCs w:val="20"/>
              </w:rPr>
              <w:t>Ներկայացման</w:t>
            </w:r>
            <w:r w:rsidRPr="00A340ED">
              <w:rPr>
                <w:rFonts w:ascii="Arial Armenian" w:hAnsi="Arial Armenian" w:cs="Arial"/>
                <w:sz w:val="20"/>
                <w:szCs w:val="20"/>
              </w:rPr>
              <w:t xml:space="preserve"> </w:t>
            </w:r>
            <w:r w:rsidRPr="00A340ED">
              <w:rPr>
                <w:rFonts w:ascii="Sylfaen" w:hAnsi="Sylfaen" w:cs="Sylfaen"/>
                <w:sz w:val="20"/>
                <w:szCs w:val="20"/>
              </w:rPr>
              <w:t>ամսաթիվը</w:t>
            </w:r>
            <w:r w:rsidRPr="00A340ED">
              <w:rPr>
                <w:rFonts w:ascii="Arial Armenian" w:hAnsi="Arial Armenian" w:cs="Arial"/>
                <w:sz w:val="20"/>
                <w:szCs w:val="20"/>
              </w:rPr>
              <w:t xml:space="preserve">` </w:t>
            </w:r>
            <w:r w:rsidRPr="00A340ED">
              <w:rPr>
                <w:rFonts w:ascii="Arial Armenian" w:hAnsi="Arial Armenian" w:cs="Tahoma"/>
                <w:color w:val="000000"/>
                <w:sz w:val="20"/>
                <w:szCs w:val="20"/>
              </w:rPr>
              <w:t xml:space="preserve">"___" </w:t>
            </w:r>
            <w:r w:rsidRPr="00A340ED">
              <w:rPr>
                <w:rFonts w:ascii="Arial Armenian" w:hAnsi="Arial Armenian" w:cs="Sylfaen"/>
                <w:color w:val="000000"/>
                <w:sz w:val="20"/>
                <w:szCs w:val="20"/>
              </w:rPr>
              <w:t xml:space="preserve">___ </w:t>
            </w:r>
            <w:r w:rsidRPr="00A340ED">
              <w:rPr>
                <w:rFonts w:ascii="Arial Armenian" w:hAnsi="Arial Armenian" w:cs="Tahoma"/>
                <w:color w:val="000000"/>
                <w:sz w:val="20"/>
                <w:szCs w:val="20"/>
              </w:rPr>
              <w:t>20___</w:t>
            </w:r>
            <w:r w:rsidRPr="00A340ED">
              <w:rPr>
                <w:rFonts w:ascii="Sylfaen" w:hAnsi="Sylfaen" w:cs="Sylfaen"/>
                <w:color w:val="000000"/>
                <w:sz w:val="20"/>
                <w:szCs w:val="20"/>
              </w:rPr>
              <w:t>թ</w:t>
            </w:r>
            <w:r w:rsidRPr="00A340ED">
              <w:rPr>
                <w:rFonts w:ascii="Arial Armenian" w:hAnsi="Arial Armenian" w:cs="Sylfaen"/>
                <w:color w:val="000000"/>
                <w:sz w:val="20"/>
                <w:szCs w:val="20"/>
              </w:rPr>
              <w:t>.</w:t>
            </w:r>
          </w:p>
        </w:tc>
      </w:tr>
      <w:tr w:rsidR="00CE7D06" w:rsidRPr="00A340ED" w:rsidTr="004B146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4</w:t>
            </w:r>
            <w:r w:rsidRPr="00A340ED">
              <w:rPr>
                <w:rFonts w:ascii="Arial Armenian" w:hAnsi="Arial Armenian" w:cs="Sylfaen"/>
                <w:sz w:val="20"/>
                <w:szCs w:val="20"/>
              </w:rPr>
              <w:t xml:space="preserve">. </w:t>
            </w:r>
            <w:r w:rsidRPr="00A340ED">
              <w:rPr>
                <w:rFonts w:ascii="Sylfaen" w:hAnsi="Sylfaen" w:cs="Sylfaen"/>
                <w:sz w:val="20"/>
                <w:szCs w:val="20"/>
                <w:lang w:val="hy-AM"/>
              </w:rPr>
              <w:t>Վճարողի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անուն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ազգանուն</w:t>
            </w:r>
            <w:r w:rsidRPr="00A340ED">
              <w:rPr>
                <w:rFonts w:ascii="Arial Armenian" w:hAnsi="Arial Armenian" w:cs="Sylfaen"/>
                <w:sz w:val="20"/>
                <w:szCs w:val="20"/>
                <w:lang w:val="hy-AM"/>
              </w:rPr>
              <w:t xml:space="preserve"> </w:t>
            </w:r>
            <w:r w:rsidRPr="00A340ED">
              <w:rPr>
                <w:rFonts w:ascii="Arial Armenian" w:hAnsi="Arial Armenian" w:cs="Sylfaen"/>
                <w:sz w:val="20"/>
                <w:szCs w:val="20"/>
              </w:rPr>
              <w:t>(</w:t>
            </w:r>
            <w:r w:rsidRPr="00A340ED">
              <w:rPr>
                <w:rFonts w:ascii="Sylfaen" w:hAnsi="Sylfaen" w:cs="Sylfaen"/>
                <w:sz w:val="20"/>
                <w:szCs w:val="20"/>
              </w:rPr>
              <w:t>Ընկերություն</w:t>
            </w:r>
            <w:r w:rsidRPr="00A340ED">
              <w:rPr>
                <w:rFonts w:ascii="Arial Armenian" w:hAnsi="Arial Armenian" w:cs="Sylfaen"/>
                <w:sz w:val="20"/>
                <w:szCs w:val="20"/>
              </w:rPr>
              <w:t xml:space="preserve"> </w:t>
            </w:r>
            <w:r w:rsidRPr="00A340ED">
              <w:rPr>
                <w:rFonts w:ascii="Arial Armenian" w:hAnsi="Arial Armenian" w:cs="Arial"/>
                <w:sz w:val="20"/>
                <w:szCs w:val="20"/>
              </w:rPr>
              <w:t>`</w:t>
            </w:r>
          </w:p>
        </w:tc>
      </w:tr>
      <w:tr w:rsidR="00CE7D06" w:rsidRPr="00A340ED" w:rsidTr="004B146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5</w:t>
            </w:r>
            <w:r w:rsidRPr="00A340ED">
              <w:rPr>
                <w:rFonts w:ascii="Arial Armenian" w:hAnsi="Arial Armenian" w:cs="Sylfaen"/>
                <w:sz w:val="20"/>
                <w:szCs w:val="20"/>
              </w:rPr>
              <w:t xml:space="preserve">. </w:t>
            </w:r>
            <w:r w:rsidRPr="00A340ED">
              <w:rPr>
                <w:rFonts w:ascii="Sylfaen" w:hAnsi="Sylfaen" w:cs="Sylfaen"/>
                <w:sz w:val="20"/>
                <w:szCs w:val="20"/>
              </w:rPr>
              <w:t>Վճարողի</w:t>
            </w:r>
            <w:r w:rsidRPr="00A340ED">
              <w:rPr>
                <w:rFonts w:ascii="Sylfaen" w:hAnsi="Sylfaen" w:cs="Sylfaen"/>
                <w:sz w:val="20"/>
                <w:szCs w:val="20"/>
                <w:lang w:val="hy-AM"/>
              </w:rPr>
              <w:t>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սպասարկող</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Ֆինանսական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կազմակերպություն</w:t>
            </w:r>
            <w:r w:rsidRPr="00A340ED">
              <w:rPr>
                <w:rFonts w:ascii="Arial Armenian" w:hAnsi="Arial Armenian" w:cs="Sylfaen"/>
                <w:sz w:val="20"/>
                <w:szCs w:val="20"/>
                <w:lang w:val="hy-AM"/>
              </w:rPr>
              <w:t xml:space="preserve"> </w:t>
            </w:r>
            <w:r w:rsidRPr="00A340ED">
              <w:rPr>
                <w:rFonts w:ascii="Arial Armenian" w:hAnsi="Arial Armenian" w:cs="Sylfaen"/>
                <w:sz w:val="20"/>
                <w:szCs w:val="20"/>
              </w:rPr>
              <w:t>(</w:t>
            </w:r>
            <w:r w:rsidRPr="00A340ED">
              <w:rPr>
                <w:rFonts w:ascii="Arial Armenian" w:hAnsi="Arial Armenian" w:cs="Arial"/>
                <w:sz w:val="20"/>
                <w:szCs w:val="20"/>
              </w:rPr>
              <w:t xml:space="preserve"> </w:t>
            </w:r>
            <w:r w:rsidRPr="00A340ED">
              <w:rPr>
                <w:rFonts w:ascii="Sylfaen" w:hAnsi="Sylfaen" w:cs="Sylfaen"/>
                <w:sz w:val="20"/>
                <w:szCs w:val="20"/>
              </w:rPr>
              <w:t>բանկ</w:t>
            </w:r>
            <w:r w:rsidRPr="00A340ED">
              <w:rPr>
                <w:rFonts w:ascii="Arial Armenian" w:hAnsi="Arial Armenian" w:cs="Sylfaen"/>
                <w:sz w:val="20"/>
                <w:szCs w:val="20"/>
              </w:rPr>
              <w:t>)</w:t>
            </w:r>
            <w:r w:rsidRPr="00A340ED">
              <w:rPr>
                <w:rFonts w:ascii="Arial Armenian" w:hAnsi="Arial Armenian" w:cs="Arial"/>
                <w:sz w:val="20"/>
                <w:szCs w:val="20"/>
              </w:rPr>
              <w:t>`</w:t>
            </w:r>
          </w:p>
        </w:tc>
      </w:tr>
      <w:tr w:rsidR="00CE7D06" w:rsidRPr="00A340ED" w:rsidTr="004B146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6</w:t>
            </w:r>
            <w:r w:rsidRPr="00A340ED">
              <w:rPr>
                <w:rFonts w:ascii="Arial Armenian" w:hAnsi="Arial Armenian" w:cs="Sylfaen"/>
                <w:sz w:val="20"/>
                <w:szCs w:val="20"/>
              </w:rPr>
              <w:t xml:space="preserve">. </w:t>
            </w:r>
            <w:r w:rsidRPr="00A340ED">
              <w:rPr>
                <w:rFonts w:ascii="Sylfaen" w:hAnsi="Sylfaen" w:cs="Sylfaen"/>
                <w:sz w:val="20"/>
                <w:szCs w:val="20"/>
              </w:rPr>
              <w:t>Վճարողի</w:t>
            </w:r>
            <w:r w:rsidRPr="00A340ED">
              <w:rPr>
                <w:rFonts w:ascii="Arial Armenian" w:hAnsi="Arial Armenian" w:cs="Sylfaen"/>
                <w:sz w:val="20"/>
                <w:szCs w:val="20"/>
                <w:lang w:val="hy-AM"/>
              </w:rPr>
              <w:t xml:space="preserve"> </w:t>
            </w:r>
            <w:r w:rsidRPr="00A340ED">
              <w:rPr>
                <w:rFonts w:ascii="Sylfaen" w:hAnsi="Sylfaen" w:cs="Sylfaen"/>
                <w:sz w:val="20"/>
                <w:szCs w:val="20"/>
              </w:rPr>
              <w:t>հաշվի</w:t>
            </w:r>
            <w:r w:rsidRPr="00A340ED">
              <w:rPr>
                <w:rFonts w:ascii="Arial Armenian" w:hAnsi="Arial Armenian" w:cs="Arial"/>
                <w:sz w:val="20"/>
                <w:szCs w:val="20"/>
              </w:rPr>
              <w:t xml:space="preserve"> </w:t>
            </w:r>
            <w:r w:rsidRPr="00A340ED">
              <w:rPr>
                <w:rFonts w:ascii="Sylfaen" w:hAnsi="Sylfaen" w:cs="Sylfaen"/>
                <w:sz w:val="20"/>
                <w:szCs w:val="20"/>
              </w:rPr>
              <w:t>համարը</w:t>
            </w:r>
            <w:r w:rsidRPr="00A340ED">
              <w:rPr>
                <w:rFonts w:ascii="Arial Armenian" w:hAnsi="Arial Armenian" w:cs="Arial"/>
                <w:sz w:val="20"/>
                <w:szCs w:val="20"/>
              </w:rPr>
              <w:t>`</w:t>
            </w:r>
          </w:p>
        </w:tc>
      </w:tr>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7</w:t>
            </w:r>
            <w:r w:rsidRPr="00A340ED">
              <w:rPr>
                <w:rFonts w:ascii="Arial Armenian" w:hAnsi="Arial Armenian" w:cs="Sylfaen"/>
                <w:sz w:val="20"/>
                <w:szCs w:val="20"/>
              </w:rPr>
              <w:t xml:space="preserve">. </w:t>
            </w:r>
            <w:r w:rsidRPr="00A340ED">
              <w:rPr>
                <w:rFonts w:ascii="Sylfaen" w:hAnsi="Sylfaen" w:cs="Sylfaen"/>
                <w:sz w:val="20"/>
                <w:szCs w:val="20"/>
              </w:rPr>
              <w:t>Վճարողի</w:t>
            </w:r>
            <w:r w:rsidRPr="00A340ED">
              <w:rPr>
                <w:rFonts w:ascii="Arial Armenian" w:hAnsi="Arial Armenian" w:cs="Arial"/>
                <w:sz w:val="20"/>
                <w:szCs w:val="20"/>
              </w:rPr>
              <w:t xml:space="preserve"> </w:t>
            </w:r>
            <w:r w:rsidRPr="00A340ED">
              <w:rPr>
                <w:rFonts w:ascii="Sylfaen" w:hAnsi="Sylfaen" w:cs="Sylfaen"/>
                <w:sz w:val="20"/>
                <w:szCs w:val="20"/>
              </w:rPr>
              <w:t>ՀՎՀՀ</w:t>
            </w:r>
            <w:r w:rsidRPr="00A340ED">
              <w:rPr>
                <w:rFonts w:ascii="Arial Armenian" w:hAnsi="Arial Armenian" w:cs="Arial"/>
                <w:sz w:val="20"/>
                <w:szCs w:val="20"/>
              </w:rPr>
              <w:t>`</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8</w:t>
            </w:r>
            <w:r w:rsidRPr="00A340ED">
              <w:rPr>
                <w:rFonts w:ascii="Arial Armenian" w:hAnsi="Arial Armenian" w:cs="Sylfaen"/>
                <w:sz w:val="20"/>
                <w:szCs w:val="20"/>
              </w:rPr>
              <w:t xml:space="preserve">. </w:t>
            </w:r>
            <w:r w:rsidRPr="00A340ED">
              <w:rPr>
                <w:rFonts w:ascii="Sylfaen" w:hAnsi="Sylfaen" w:cs="Sylfaen"/>
                <w:sz w:val="20"/>
                <w:szCs w:val="20"/>
              </w:rPr>
              <w:t>Վճարողի</w:t>
            </w:r>
            <w:r w:rsidRPr="00A340ED">
              <w:rPr>
                <w:rFonts w:ascii="Arial Armenian" w:hAnsi="Arial Armenian" w:cs="Arial"/>
                <w:sz w:val="20"/>
                <w:szCs w:val="20"/>
              </w:rPr>
              <w:t xml:space="preserve"> </w:t>
            </w:r>
            <w:r w:rsidRPr="00A340ED">
              <w:rPr>
                <w:rFonts w:ascii="Sylfaen" w:hAnsi="Sylfaen" w:cs="Sylfaen"/>
                <w:sz w:val="20"/>
                <w:szCs w:val="20"/>
              </w:rPr>
              <w:t>ՀԾՀ</w:t>
            </w:r>
            <w:r w:rsidRPr="00A340ED">
              <w:rPr>
                <w:rFonts w:ascii="Arial Armenian" w:hAnsi="Arial Armenian" w:cs="Arial"/>
                <w:sz w:val="20"/>
                <w:szCs w:val="20"/>
              </w:rPr>
              <w:t>`</w:t>
            </w:r>
          </w:p>
        </w:tc>
      </w:tr>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lang w:val="hy-AM"/>
              </w:rPr>
              <w:t>9</w:t>
            </w:r>
            <w:r w:rsidRPr="00A340ED">
              <w:rPr>
                <w:rFonts w:ascii="Arial Armenian" w:hAnsi="Arial Armenian" w:cs="Sylfaen"/>
                <w:sz w:val="20"/>
                <w:szCs w:val="20"/>
              </w:rPr>
              <w:t xml:space="preserve">. </w:t>
            </w:r>
            <w:r w:rsidRPr="00A340ED">
              <w:rPr>
                <w:rFonts w:ascii="Sylfaen" w:hAnsi="Sylfaen" w:cs="Sylfaen"/>
                <w:sz w:val="20"/>
                <w:szCs w:val="20"/>
              </w:rPr>
              <w:t>Շահառու</w:t>
            </w:r>
            <w:r w:rsidRPr="00A340ED">
              <w:rPr>
                <w:rFonts w:ascii="Sylfaen" w:hAnsi="Sylfaen" w:cs="Sylfaen"/>
                <w:sz w:val="20"/>
                <w:szCs w:val="20"/>
                <w:lang w:val="hy-AM"/>
              </w:rPr>
              <w:t>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անուն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ազգանուն</w:t>
            </w:r>
            <w:r w:rsidRPr="00A340ED">
              <w:rPr>
                <w:rFonts w:ascii="Arial Armenian" w:hAnsi="Arial Armenian" w:cs="Sylfaen"/>
                <w:sz w:val="20"/>
                <w:szCs w:val="20"/>
                <w:lang w:val="hy-AM"/>
              </w:rPr>
              <w:t xml:space="preserve"> </w:t>
            </w:r>
            <w:r w:rsidRPr="00A340ED">
              <w:rPr>
                <w:rFonts w:ascii="Arial Armenian" w:hAnsi="Arial Armenian" w:cs="Arial"/>
                <w:sz w:val="20"/>
                <w:szCs w:val="20"/>
              </w:rPr>
              <w:t>`</w:t>
            </w:r>
            <w:r w:rsidR="00603994" w:rsidRPr="00A340ED">
              <w:rPr>
                <w:rFonts w:ascii="Arial Armenian" w:hAnsi="Arial Armenian" w:cs="Arial"/>
                <w:sz w:val="20"/>
                <w:szCs w:val="20"/>
              </w:rPr>
              <w:t xml:space="preserve"> </w:t>
            </w:r>
            <w:r w:rsidR="00487450" w:rsidRPr="00A340ED">
              <w:rPr>
                <w:rFonts w:ascii="Sylfaen" w:hAnsi="Sylfaen" w:cs="Sylfaen"/>
                <w:sz w:val="20"/>
                <w:szCs w:val="20"/>
              </w:rPr>
              <w:t>Արարատ գյուղի N2  միջնակարգ դպրոց</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ՊՈԱԿ</w:t>
            </w:r>
          </w:p>
        </w:tc>
      </w:tr>
      <w:tr w:rsidR="00CE7D06" w:rsidRPr="00A340ED" w:rsidTr="004B146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lang w:val="ru-RU"/>
              </w:rPr>
            </w:pPr>
            <w:r w:rsidRPr="00A340ED">
              <w:rPr>
                <w:rFonts w:ascii="Arial Armenian" w:hAnsi="Arial Armenian" w:cs="Sylfaen"/>
                <w:sz w:val="20"/>
                <w:szCs w:val="20"/>
                <w:lang w:val="ru-RU"/>
              </w:rPr>
              <w:t xml:space="preserve">10. </w:t>
            </w:r>
            <w:r w:rsidRPr="00A340ED">
              <w:rPr>
                <w:rFonts w:ascii="Arial Armenian" w:hAnsi="Arial Armenian" w:cs="Sylfaen"/>
                <w:sz w:val="20"/>
                <w:szCs w:val="20"/>
              </w:rPr>
              <w:t xml:space="preserve"> </w:t>
            </w:r>
            <w:r w:rsidRPr="00A340ED">
              <w:rPr>
                <w:rFonts w:ascii="Sylfaen" w:hAnsi="Sylfaen" w:cs="Sylfaen"/>
                <w:sz w:val="20"/>
                <w:szCs w:val="20"/>
              </w:rPr>
              <w:t>Շահառուի</w:t>
            </w:r>
            <w:r w:rsidRPr="00A340ED">
              <w:rPr>
                <w:rFonts w:ascii="Arial Armenian" w:hAnsi="Arial Armenian" w:cs="Arial"/>
                <w:sz w:val="20"/>
                <w:szCs w:val="20"/>
              </w:rPr>
              <w:t xml:space="preserve"> </w:t>
            </w:r>
            <w:r w:rsidRPr="00A340ED">
              <w:rPr>
                <w:rFonts w:ascii="Arial Armenian" w:hAnsi="Arial Armenian" w:cs="Sylfaen"/>
                <w:sz w:val="20"/>
                <w:szCs w:val="20"/>
              </w:rPr>
              <w:t xml:space="preserve"> </w:t>
            </w:r>
            <w:r w:rsidRPr="00A340ED">
              <w:rPr>
                <w:rFonts w:ascii="Sylfaen" w:hAnsi="Sylfaen" w:cs="Sylfaen"/>
                <w:sz w:val="20"/>
                <w:szCs w:val="20"/>
              </w:rPr>
              <w:t>ՀԾՀ</w:t>
            </w:r>
            <w:r w:rsidRPr="00A340ED">
              <w:rPr>
                <w:rFonts w:ascii="Arial Armenian" w:hAnsi="Arial Armenian" w:cs="Sylfaen"/>
                <w:sz w:val="20"/>
                <w:szCs w:val="20"/>
                <w:lang w:val="ru-RU"/>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lang w:val="ru-RU"/>
              </w:rPr>
              <w:t>)</w:t>
            </w:r>
          </w:p>
        </w:tc>
      </w:tr>
      <w:tr w:rsidR="00CE7D06" w:rsidRPr="00A340ED" w:rsidTr="004B146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991798">
            <w:pPr>
              <w:rPr>
                <w:rFonts w:ascii="Arial Armenian" w:hAnsi="Arial Armenian" w:cs="Arial"/>
                <w:sz w:val="20"/>
                <w:szCs w:val="20"/>
              </w:rPr>
            </w:pPr>
            <w:r w:rsidRPr="00A340ED">
              <w:rPr>
                <w:rFonts w:ascii="Arial Armenian" w:hAnsi="Arial Armenian" w:cs="Sylfaen"/>
                <w:sz w:val="20"/>
                <w:szCs w:val="20"/>
                <w:lang w:val="hy-AM"/>
              </w:rPr>
              <w:t>11</w:t>
            </w:r>
            <w:r w:rsidRPr="00A340ED">
              <w:rPr>
                <w:rFonts w:ascii="Arial Armenian" w:hAnsi="Arial Armenian" w:cs="Sylfaen"/>
                <w:sz w:val="20"/>
                <w:szCs w:val="20"/>
              </w:rPr>
              <w:t xml:space="preserve">. </w:t>
            </w:r>
            <w:r w:rsidRPr="00A340ED">
              <w:rPr>
                <w:rFonts w:ascii="Sylfaen" w:hAnsi="Sylfaen" w:cs="Sylfaen"/>
                <w:sz w:val="20"/>
                <w:szCs w:val="20"/>
              </w:rPr>
              <w:t>Շահառուի</w:t>
            </w:r>
            <w:r w:rsidRPr="00A340ED">
              <w:rPr>
                <w:rFonts w:ascii="Arial Armenian" w:hAnsi="Arial Armenian" w:cs="Arial"/>
                <w:sz w:val="20"/>
                <w:szCs w:val="20"/>
              </w:rPr>
              <w:t xml:space="preserve"> </w:t>
            </w:r>
            <w:r w:rsidRPr="00A340ED">
              <w:rPr>
                <w:rFonts w:ascii="Sylfaen" w:hAnsi="Sylfaen" w:cs="Sylfaen"/>
                <w:sz w:val="20"/>
                <w:szCs w:val="20"/>
              </w:rPr>
              <w:t>ՀՎՀՀ</w:t>
            </w:r>
            <w:r w:rsidRPr="00A340ED">
              <w:rPr>
                <w:rFonts w:ascii="Arial Armenian" w:hAnsi="Arial Armenian" w:cs="Arial"/>
                <w:sz w:val="20"/>
                <w:szCs w:val="20"/>
              </w:rPr>
              <w:t>`</w:t>
            </w:r>
            <w:r w:rsidR="00603994" w:rsidRPr="00A340ED">
              <w:rPr>
                <w:rFonts w:ascii="Arial Armenian" w:hAnsi="Arial Armenian" w:cs="Arial"/>
                <w:sz w:val="20"/>
                <w:szCs w:val="20"/>
              </w:rPr>
              <w:t>0410</w:t>
            </w:r>
            <w:r w:rsidR="00991798" w:rsidRPr="00A340ED">
              <w:rPr>
                <w:rFonts w:ascii="Arial Armenian" w:hAnsi="Arial Armenian" w:cs="Arial"/>
                <w:sz w:val="20"/>
                <w:szCs w:val="20"/>
              </w:rPr>
              <w:t>3892</w:t>
            </w:r>
          </w:p>
        </w:tc>
      </w:tr>
      <w:tr w:rsidR="00CE7D06" w:rsidRPr="00A340ED" w:rsidTr="004B146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hy-AM"/>
              </w:rPr>
              <w:t>2</w:t>
            </w:r>
            <w:r w:rsidRPr="00A340ED">
              <w:rPr>
                <w:rFonts w:ascii="Arial Armenian" w:hAnsi="Arial Armenian" w:cs="Sylfaen"/>
                <w:sz w:val="20"/>
                <w:szCs w:val="20"/>
              </w:rPr>
              <w:t>.</w:t>
            </w:r>
            <w:r w:rsidRPr="00A340ED">
              <w:rPr>
                <w:rFonts w:ascii="Sylfaen" w:hAnsi="Sylfaen" w:cs="Sylfaen"/>
                <w:sz w:val="20"/>
                <w:szCs w:val="20"/>
              </w:rPr>
              <w:t>Շահառուի</w:t>
            </w:r>
            <w:r w:rsidRPr="00A340ED">
              <w:rPr>
                <w:rFonts w:ascii="Sylfaen" w:hAnsi="Sylfaen" w:cs="Sylfaen"/>
                <w:sz w:val="20"/>
                <w:szCs w:val="20"/>
                <w:lang w:val="hy-AM"/>
              </w:rPr>
              <w:t>ն</w:t>
            </w:r>
            <w:r w:rsidRPr="00A340ED">
              <w:rPr>
                <w:rFonts w:ascii="Arial Armenian" w:hAnsi="Arial Armenian" w:cs="Arial"/>
                <w:sz w:val="20"/>
                <w:szCs w:val="20"/>
              </w:rPr>
              <w:t xml:space="preserve"> </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սպասարկող</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Ֆինանսական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կազմակերպություն</w:t>
            </w:r>
            <w:r w:rsidRPr="00A340ED">
              <w:rPr>
                <w:rFonts w:ascii="Arial Armenian" w:hAnsi="Arial Armenian" w:cs="Sylfaen"/>
                <w:sz w:val="20"/>
                <w:szCs w:val="20"/>
              </w:rPr>
              <w:t xml:space="preserve"> (</w:t>
            </w:r>
            <w:r w:rsidRPr="00A340ED">
              <w:rPr>
                <w:rFonts w:ascii="Sylfaen" w:hAnsi="Sylfaen" w:cs="Sylfaen"/>
                <w:sz w:val="20"/>
                <w:szCs w:val="20"/>
              </w:rPr>
              <w:t>բանկ</w:t>
            </w:r>
            <w:r w:rsidRPr="00A340ED">
              <w:rPr>
                <w:rFonts w:ascii="Arial Armenian" w:hAnsi="Arial Armenian" w:cs="Sylfaen"/>
                <w:sz w:val="20"/>
                <w:szCs w:val="20"/>
              </w:rPr>
              <w:t>)</w:t>
            </w:r>
            <w:r w:rsidRPr="00A340ED">
              <w:rPr>
                <w:rFonts w:ascii="Arial Armenian" w:hAnsi="Arial Armenian" w:cs="Arial"/>
                <w:sz w:val="20"/>
                <w:szCs w:val="20"/>
              </w:rPr>
              <w:t>`</w:t>
            </w:r>
            <w:r w:rsidR="00603994" w:rsidRPr="00A340ED">
              <w:rPr>
                <w:rFonts w:ascii="Arial Armenian" w:hAnsi="Arial Armenian" w:cs="Arial"/>
                <w:sz w:val="20"/>
                <w:szCs w:val="20"/>
              </w:rPr>
              <w:t xml:space="preserve"> </w:t>
            </w:r>
            <w:r w:rsidR="00603994" w:rsidRPr="00A340ED">
              <w:rPr>
                <w:rFonts w:ascii="Sylfaen" w:hAnsi="Sylfaen" w:cs="Sylfaen"/>
                <w:sz w:val="20"/>
                <w:szCs w:val="20"/>
              </w:rPr>
              <w:t>ՀՀ</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ֆին</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Նախ</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Գործառնական</w:t>
            </w:r>
            <w:r w:rsidR="00603994" w:rsidRPr="00A340ED">
              <w:rPr>
                <w:rFonts w:ascii="Arial Armenian" w:hAnsi="Arial Armenian" w:cs="Arial Armenian"/>
                <w:sz w:val="20"/>
                <w:szCs w:val="20"/>
              </w:rPr>
              <w:t xml:space="preserve"> </w:t>
            </w:r>
            <w:r w:rsidR="00603994" w:rsidRPr="00A340ED">
              <w:rPr>
                <w:rFonts w:ascii="Sylfaen" w:hAnsi="Sylfaen" w:cs="Sylfaen"/>
                <w:sz w:val="20"/>
                <w:szCs w:val="20"/>
              </w:rPr>
              <w:t>վարչ</w:t>
            </w:r>
            <w:r w:rsidR="00603994" w:rsidRPr="00A340ED">
              <w:rPr>
                <w:rFonts w:ascii="Arial Armenian" w:hAnsi="Arial Armenian" w:cs="Arial Armenian"/>
                <w:sz w:val="20"/>
                <w:szCs w:val="20"/>
              </w:rPr>
              <w:t>.</w:t>
            </w:r>
          </w:p>
        </w:tc>
      </w:tr>
      <w:tr w:rsidR="00CE7D06" w:rsidRPr="00A340ED" w:rsidTr="004B146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hy-AM"/>
              </w:rPr>
              <w:t>3</w:t>
            </w:r>
            <w:r w:rsidRPr="00A340ED">
              <w:rPr>
                <w:rFonts w:ascii="Arial Armenian" w:hAnsi="Arial Armenian" w:cs="Sylfaen"/>
                <w:sz w:val="20"/>
                <w:szCs w:val="20"/>
              </w:rPr>
              <w:t>.</w:t>
            </w:r>
            <w:r w:rsidRPr="00A340ED">
              <w:rPr>
                <w:rFonts w:ascii="Sylfaen" w:hAnsi="Sylfaen" w:cs="Sylfaen"/>
                <w:sz w:val="20"/>
                <w:szCs w:val="20"/>
              </w:rPr>
              <w:t>Շահառուի</w:t>
            </w:r>
            <w:r w:rsidRPr="00A340ED">
              <w:rPr>
                <w:rFonts w:ascii="Arial Armenian" w:hAnsi="Arial Armenian" w:cs="Arial"/>
                <w:sz w:val="20"/>
                <w:szCs w:val="20"/>
              </w:rPr>
              <w:t xml:space="preserve"> </w:t>
            </w:r>
            <w:r w:rsidRPr="00A340ED">
              <w:rPr>
                <w:rFonts w:ascii="Sylfaen" w:hAnsi="Sylfaen" w:cs="Sylfaen"/>
                <w:sz w:val="20"/>
                <w:szCs w:val="20"/>
              </w:rPr>
              <w:t>հաշվի</w:t>
            </w:r>
            <w:r w:rsidRPr="00A340ED">
              <w:rPr>
                <w:rFonts w:ascii="Arial Armenian" w:hAnsi="Arial Armenian" w:cs="Arial"/>
                <w:sz w:val="20"/>
                <w:szCs w:val="20"/>
              </w:rPr>
              <w:t xml:space="preserve"> </w:t>
            </w:r>
            <w:r w:rsidRPr="00A340ED">
              <w:rPr>
                <w:rFonts w:ascii="Sylfaen" w:hAnsi="Sylfaen" w:cs="Sylfaen"/>
                <w:sz w:val="20"/>
                <w:szCs w:val="20"/>
              </w:rPr>
              <w:t>համարը</w:t>
            </w:r>
            <w:r w:rsidRPr="00A340ED">
              <w:rPr>
                <w:rFonts w:ascii="Arial Armenian" w:hAnsi="Arial Armenian" w:cs="Arial"/>
                <w:sz w:val="20"/>
                <w:szCs w:val="20"/>
              </w:rPr>
              <w:t xml:space="preserve"> (</w:t>
            </w:r>
            <w:r w:rsidRPr="00A340ED">
              <w:rPr>
                <w:rFonts w:ascii="Sylfaen" w:hAnsi="Sylfaen" w:cs="Sylfaen"/>
                <w:sz w:val="20"/>
                <w:szCs w:val="20"/>
              </w:rPr>
              <w:t>հշ</w:t>
            </w:r>
            <w:r w:rsidRPr="00A340ED">
              <w:rPr>
                <w:rFonts w:ascii="Arial Armenian" w:hAnsi="Arial Armenian" w:cs="Arial"/>
                <w:sz w:val="20"/>
                <w:szCs w:val="20"/>
              </w:rPr>
              <w:t>.N)</w:t>
            </w:r>
            <w:r w:rsidR="00991798" w:rsidRPr="00A340ED">
              <w:t xml:space="preserve"> 900428000179 </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hy-AM"/>
              </w:rPr>
              <w:t>4</w:t>
            </w:r>
            <w:r w:rsidRPr="00A340ED">
              <w:rPr>
                <w:rFonts w:ascii="Arial Armenian" w:hAnsi="Arial Armenian" w:cs="Sylfaen"/>
                <w:sz w:val="20"/>
                <w:szCs w:val="20"/>
              </w:rPr>
              <w:t>.</w:t>
            </w:r>
            <w:r w:rsidRPr="00A340ED">
              <w:rPr>
                <w:rFonts w:ascii="Sylfaen" w:hAnsi="Sylfaen" w:cs="Sylfaen"/>
                <w:sz w:val="20"/>
                <w:szCs w:val="20"/>
              </w:rPr>
              <w:t>Գումարը</w:t>
            </w:r>
            <w:r w:rsidRPr="00A340ED">
              <w:rPr>
                <w:rFonts w:ascii="Arial Armenian" w:hAnsi="Arial Armenian" w:cs="Arial"/>
                <w:sz w:val="20"/>
                <w:szCs w:val="20"/>
              </w:rPr>
              <w:t xml:space="preserve"> </w:t>
            </w:r>
            <w:r w:rsidRPr="00A340ED">
              <w:rPr>
                <w:rFonts w:ascii="Arial Armenian" w:hAnsi="Arial Armenian" w:cs="Arial"/>
                <w:sz w:val="20"/>
                <w:szCs w:val="20"/>
                <w:lang w:val="ru-RU"/>
              </w:rPr>
              <w:t>(</w:t>
            </w:r>
            <w:r w:rsidRPr="00A340ED">
              <w:rPr>
                <w:rFonts w:ascii="Sylfaen" w:hAnsi="Sylfaen" w:cs="Sylfaen"/>
                <w:sz w:val="20"/>
                <w:szCs w:val="20"/>
              </w:rPr>
              <w:t>թվերով</w:t>
            </w:r>
            <w:r w:rsidRPr="00A340ED">
              <w:rPr>
                <w:rFonts w:ascii="Arial Armenian" w:hAnsi="Arial Armenian" w:cs="Arial"/>
                <w:sz w:val="20"/>
                <w:szCs w:val="20"/>
              </w:rPr>
              <w:t xml:space="preserve"> </w:t>
            </w:r>
            <w:r w:rsidRPr="00A340ED">
              <w:rPr>
                <w:rFonts w:ascii="Sylfaen" w:hAnsi="Sylfaen" w:cs="Sylfaen"/>
                <w:sz w:val="20"/>
                <w:szCs w:val="20"/>
              </w:rPr>
              <w:t>և</w:t>
            </w:r>
            <w:r w:rsidRPr="00A340ED">
              <w:rPr>
                <w:rFonts w:ascii="Arial Armenian" w:hAnsi="Arial Armenian" w:cs="Arial"/>
                <w:sz w:val="20"/>
                <w:szCs w:val="20"/>
              </w:rPr>
              <w:t xml:space="preserve"> </w:t>
            </w:r>
            <w:r w:rsidRPr="00A340ED">
              <w:rPr>
                <w:rFonts w:ascii="Sylfaen" w:hAnsi="Sylfaen" w:cs="Sylfaen"/>
                <w:sz w:val="20"/>
                <w:szCs w:val="20"/>
              </w:rPr>
              <w:t>բառերով</w:t>
            </w:r>
            <w:r w:rsidRPr="00A340ED">
              <w:rPr>
                <w:rFonts w:ascii="Arial Armenian" w:hAnsi="Arial Armenian" w:cs="Sylfaen"/>
                <w:sz w:val="20"/>
                <w:szCs w:val="20"/>
                <w:lang w:val="ru-RU"/>
              </w:rPr>
              <w:t>)</w:t>
            </w:r>
            <w:r w:rsidRPr="00A340ED">
              <w:rPr>
                <w:rFonts w:ascii="Arial Armenian" w:hAnsi="Arial Armenian" w:cs="Arial"/>
                <w:sz w:val="20"/>
                <w:szCs w:val="20"/>
              </w:rPr>
              <w:t>`</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15. </w:t>
            </w:r>
            <w:r w:rsidRPr="00A340ED">
              <w:rPr>
                <w:rFonts w:ascii="Sylfaen" w:hAnsi="Sylfaen" w:cs="Sylfaen"/>
                <w:sz w:val="20"/>
                <w:szCs w:val="20"/>
                <w:lang w:val="hy-AM"/>
              </w:rPr>
              <w:t>Ակցեպտավորված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գումարը՝</w:t>
            </w:r>
            <w:r w:rsidRPr="00A340ED">
              <w:rPr>
                <w:rFonts w:ascii="Arial Armenian" w:hAnsi="Arial Armenian" w:cs="Sylfaen"/>
                <w:sz w:val="20"/>
                <w:szCs w:val="20"/>
                <w:lang w:val="hy-AM"/>
              </w:rPr>
              <w:t xml:space="preserve"> </w:t>
            </w:r>
            <w:r w:rsidRPr="00A340ED">
              <w:rPr>
                <w:rFonts w:ascii="Arial Armenian" w:hAnsi="Arial Armenian" w:cs="Sylfaen"/>
                <w:sz w:val="20"/>
                <w:szCs w:val="20"/>
              </w:rPr>
              <w:t xml:space="preserve"> (</w:t>
            </w:r>
            <w:r w:rsidRPr="00A340ED">
              <w:rPr>
                <w:rFonts w:ascii="Sylfaen" w:hAnsi="Sylfaen" w:cs="Sylfaen"/>
                <w:sz w:val="20"/>
                <w:szCs w:val="20"/>
              </w:rPr>
              <w:t>թվերով</w:t>
            </w:r>
            <w:r w:rsidRPr="00A340ED">
              <w:rPr>
                <w:rFonts w:ascii="Arial Armenian" w:hAnsi="Arial Armenian" w:cs="Arial"/>
                <w:sz w:val="20"/>
                <w:szCs w:val="20"/>
              </w:rPr>
              <w:t xml:space="preserve"> </w:t>
            </w:r>
            <w:r w:rsidRPr="00A340ED">
              <w:rPr>
                <w:rFonts w:ascii="Sylfaen" w:hAnsi="Sylfaen" w:cs="Sylfaen"/>
                <w:sz w:val="20"/>
                <w:szCs w:val="20"/>
              </w:rPr>
              <w:t>և</w:t>
            </w:r>
            <w:r w:rsidRPr="00A340ED">
              <w:rPr>
                <w:rFonts w:ascii="Arial Armenian" w:hAnsi="Arial Armenian" w:cs="Arial"/>
                <w:sz w:val="20"/>
                <w:szCs w:val="20"/>
              </w:rPr>
              <w:t xml:space="preserve"> </w:t>
            </w:r>
            <w:r w:rsidRPr="00A340ED">
              <w:rPr>
                <w:rFonts w:ascii="Sylfaen" w:hAnsi="Sylfaen" w:cs="Sylfaen"/>
                <w:sz w:val="20"/>
                <w:szCs w:val="20"/>
              </w:rPr>
              <w:t>բառերով</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Arial Armenian" w:hAnsi="Arial Armenian" w:cs="Sylfaen"/>
                <w:sz w:val="20"/>
                <w:szCs w:val="20"/>
              </w:rPr>
              <w:t>(</w:t>
            </w:r>
            <w:r w:rsidRPr="00A340ED">
              <w:rPr>
                <w:rFonts w:ascii="Sylfaen" w:hAnsi="Sylfaen" w:cs="Sylfaen"/>
                <w:sz w:val="20"/>
                <w:szCs w:val="20"/>
                <w:lang w:val="hy-AM"/>
              </w:rPr>
              <w:t>նախատեսված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մասնակի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ակցեպտի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որը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կիրառվում</w:t>
            </w:r>
            <w:r w:rsidRPr="00A340ED">
              <w:rPr>
                <w:rFonts w:ascii="Arial Armenian" w:hAnsi="Arial Armenian" w:cs="Sylfaen"/>
                <w:sz w:val="20"/>
                <w:szCs w:val="20"/>
              </w:rPr>
              <w:t>)</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ru-RU"/>
              </w:rPr>
              <w:t>6</w:t>
            </w:r>
            <w:r w:rsidRPr="00A340ED">
              <w:rPr>
                <w:rFonts w:ascii="Arial Armenian" w:hAnsi="Arial Armenian" w:cs="Sylfaen"/>
                <w:sz w:val="20"/>
                <w:szCs w:val="20"/>
              </w:rPr>
              <w:t>.</w:t>
            </w:r>
            <w:r w:rsidRPr="00A340ED">
              <w:rPr>
                <w:rFonts w:ascii="Sylfaen" w:hAnsi="Sylfaen" w:cs="Sylfaen"/>
                <w:sz w:val="20"/>
                <w:szCs w:val="20"/>
              </w:rPr>
              <w:t>Արժույթը</w:t>
            </w:r>
            <w:r w:rsidRPr="00A340ED">
              <w:rPr>
                <w:rFonts w:ascii="Arial Armenian" w:hAnsi="Arial Armenian" w:cs="Arial"/>
                <w:sz w:val="20"/>
                <w:szCs w:val="20"/>
              </w:rPr>
              <w:t xml:space="preserve"> (</w:t>
            </w:r>
            <w:r w:rsidRPr="00A340ED">
              <w:rPr>
                <w:rFonts w:ascii="Sylfaen" w:hAnsi="Sylfaen" w:cs="Sylfaen"/>
                <w:sz w:val="20"/>
                <w:szCs w:val="20"/>
              </w:rPr>
              <w:t>բառերով</w:t>
            </w:r>
            <w:r w:rsidRPr="00A340ED">
              <w:rPr>
                <w:rFonts w:ascii="Arial Armenian" w:hAnsi="Arial Armenian" w:cs="Arial"/>
                <w:sz w:val="20"/>
                <w:szCs w:val="20"/>
              </w:rPr>
              <w:t xml:space="preserve"> </w:t>
            </w:r>
            <w:r w:rsidRPr="00A340ED">
              <w:rPr>
                <w:rFonts w:ascii="Sylfaen" w:hAnsi="Sylfaen" w:cs="Sylfaen"/>
                <w:sz w:val="20"/>
                <w:szCs w:val="20"/>
              </w:rPr>
              <w:t>և</w:t>
            </w:r>
            <w:r w:rsidRPr="00A340ED">
              <w:rPr>
                <w:rFonts w:ascii="Arial Armenian" w:hAnsi="Arial Armenian" w:cs="Arial"/>
                <w:sz w:val="20"/>
                <w:szCs w:val="20"/>
              </w:rPr>
              <w:t xml:space="preserve"> </w:t>
            </w:r>
            <w:r w:rsidRPr="00A340ED">
              <w:rPr>
                <w:rFonts w:ascii="Sylfaen" w:hAnsi="Sylfaen" w:cs="Sylfaen"/>
                <w:sz w:val="20"/>
                <w:szCs w:val="20"/>
              </w:rPr>
              <w:t>կոդով</w:t>
            </w:r>
            <w:r w:rsidRPr="00A340ED">
              <w:rPr>
                <w:rFonts w:ascii="Arial Armenian" w:hAnsi="Arial Armenian" w:cs="Arial"/>
                <w:sz w:val="20"/>
                <w:szCs w:val="20"/>
              </w:rPr>
              <w:t>)`</w:t>
            </w:r>
          </w:p>
        </w:tc>
      </w:tr>
      <w:tr w:rsidR="00CE7D06" w:rsidRPr="00A340ED" w:rsidTr="004B146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lang w:val="hy-AM"/>
              </w:rPr>
            </w:pPr>
            <w:r w:rsidRPr="00A340ED">
              <w:rPr>
                <w:rFonts w:ascii="Arial Armenian" w:hAnsi="Arial Armenian" w:cs="Sylfaen"/>
                <w:sz w:val="20"/>
                <w:szCs w:val="20"/>
              </w:rPr>
              <w:t>1</w:t>
            </w:r>
            <w:r w:rsidRPr="00A340ED">
              <w:rPr>
                <w:rFonts w:ascii="Arial Armenian" w:hAnsi="Arial Armenian" w:cs="Sylfaen"/>
                <w:sz w:val="20"/>
                <w:szCs w:val="20"/>
                <w:lang w:val="hy-AM"/>
              </w:rPr>
              <w:t>7</w:t>
            </w:r>
            <w:r w:rsidRPr="00A340ED">
              <w:rPr>
                <w:rFonts w:ascii="Arial Armenian" w:hAnsi="Arial Armenian" w:cs="Sylfaen"/>
                <w:sz w:val="20"/>
                <w:szCs w:val="20"/>
              </w:rPr>
              <w:t>.</w:t>
            </w:r>
            <w:r w:rsidRPr="00A340ED">
              <w:rPr>
                <w:rFonts w:ascii="Sylfaen" w:hAnsi="Sylfaen" w:cs="Sylfaen"/>
                <w:sz w:val="20"/>
                <w:szCs w:val="20"/>
              </w:rPr>
              <w:t>Գործարքի</w:t>
            </w:r>
            <w:r w:rsidRPr="00A340ED">
              <w:rPr>
                <w:rFonts w:ascii="Arial Armenian" w:hAnsi="Arial Armenian" w:cs="Arial"/>
                <w:sz w:val="20"/>
                <w:szCs w:val="20"/>
              </w:rPr>
              <w:t xml:space="preserve"> (</w:t>
            </w:r>
            <w:r w:rsidRPr="00A340ED">
              <w:rPr>
                <w:rFonts w:ascii="Sylfaen" w:hAnsi="Sylfaen" w:cs="Sylfaen"/>
                <w:sz w:val="20"/>
                <w:szCs w:val="20"/>
              </w:rPr>
              <w:t>վճարման</w:t>
            </w:r>
            <w:r w:rsidRPr="00A340ED">
              <w:rPr>
                <w:rFonts w:ascii="Arial Armenian" w:hAnsi="Arial Armenian" w:cs="Arial"/>
                <w:sz w:val="20"/>
                <w:szCs w:val="20"/>
              </w:rPr>
              <w:t xml:space="preserve">) </w:t>
            </w:r>
            <w:r w:rsidRPr="00A340ED">
              <w:rPr>
                <w:rFonts w:ascii="Sylfaen" w:hAnsi="Sylfaen" w:cs="Sylfaen"/>
                <w:sz w:val="20"/>
                <w:szCs w:val="20"/>
              </w:rPr>
              <w:t>նպատակը</w:t>
            </w:r>
            <w:r w:rsidRPr="00A340ED">
              <w:rPr>
                <w:rFonts w:ascii="Arial Armenian" w:hAnsi="Arial Armenian" w:cs="Arial"/>
                <w:sz w:val="20"/>
                <w:szCs w:val="20"/>
              </w:rPr>
              <w:t>`</w:t>
            </w:r>
            <w:r w:rsidRPr="00A340ED">
              <w:rPr>
                <w:rFonts w:ascii="Arial Armenian" w:hAnsi="Arial Armenian" w:cs="Arial"/>
                <w:sz w:val="20"/>
                <w:szCs w:val="20"/>
                <w:lang w:val="hy-AM"/>
              </w:rPr>
              <w:t xml:space="preserve">  </w:t>
            </w:r>
            <w:r w:rsidRPr="00A340ED">
              <w:rPr>
                <w:rFonts w:ascii="Arial Armenian" w:hAnsi="Arial Armenian" w:cs="Sylfaen"/>
                <w:bCs/>
                <w:i/>
                <w:sz w:val="20"/>
                <w:szCs w:val="20"/>
              </w:rPr>
              <w:t>(</w:t>
            </w:r>
            <w:r w:rsidRPr="00A340ED">
              <w:rPr>
                <w:rFonts w:ascii="Sylfaen" w:hAnsi="Sylfaen" w:cs="Sylfaen"/>
                <w:bCs/>
                <w:i/>
                <w:sz w:val="20"/>
                <w:szCs w:val="20"/>
              </w:rPr>
              <w:t>որակավորման</w:t>
            </w:r>
            <w:r w:rsidRPr="00A340ED">
              <w:rPr>
                <w:rFonts w:ascii="Arial Armenian" w:hAnsi="Arial Armenian" w:cs="Sylfaen"/>
                <w:bCs/>
                <w:i/>
                <w:sz w:val="20"/>
                <w:szCs w:val="20"/>
              </w:rPr>
              <w:t xml:space="preserve"> </w:t>
            </w:r>
            <w:r w:rsidRPr="00A340ED">
              <w:rPr>
                <w:rFonts w:ascii="Sylfaen" w:hAnsi="Sylfaen" w:cs="Sylfaen"/>
                <w:bCs/>
                <w:i/>
                <w:sz w:val="20"/>
                <w:szCs w:val="20"/>
              </w:rPr>
              <w:t>ապահովմ</w:t>
            </w:r>
            <w:r w:rsidRPr="00A340ED">
              <w:rPr>
                <w:rFonts w:ascii="Sylfaen" w:hAnsi="Sylfaen" w:cs="Sylfaen"/>
                <w:bCs/>
                <w:i/>
                <w:sz w:val="20"/>
                <w:szCs w:val="20"/>
                <w:lang w:val="hy-AM"/>
              </w:rPr>
              <w:t>ան</w:t>
            </w:r>
            <w:r w:rsidRPr="00A340ED">
              <w:rPr>
                <w:rFonts w:ascii="Arial Armenian" w:hAnsi="Arial Armenian" w:cs="Sylfaen"/>
                <w:bCs/>
                <w:i/>
                <w:sz w:val="20"/>
                <w:szCs w:val="20"/>
                <w:lang w:val="hy-AM"/>
              </w:rPr>
              <w:t xml:space="preserve"> </w:t>
            </w:r>
            <w:r w:rsidRPr="00A340ED">
              <w:rPr>
                <w:rFonts w:ascii="Sylfaen" w:hAnsi="Sylfaen" w:cs="Sylfaen"/>
                <w:bCs/>
                <w:i/>
                <w:sz w:val="20"/>
                <w:szCs w:val="20"/>
                <w:lang w:val="hy-AM"/>
              </w:rPr>
              <w:t>համար</w:t>
            </w:r>
            <w:r w:rsidRPr="00A340ED">
              <w:rPr>
                <w:rFonts w:ascii="Arial Armenian" w:hAnsi="Arial Armenian" w:cs="Sylfaen"/>
                <w:bCs/>
                <w:i/>
                <w:sz w:val="20"/>
                <w:szCs w:val="20"/>
              </w:rPr>
              <w:t>)</w:t>
            </w:r>
          </w:p>
        </w:tc>
      </w:tr>
      <w:tr w:rsidR="00CE7D06" w:rsidRPr="00A340ED" w:rsidTr="004B1466">
        <w:trPr>
          <w:trHeight w:val="424"/>
        </w:trPr>
        <w:tc>
          <w:tcPr>
            <w:tcW w:w="10980" w:type="dxa"/>
            <w:gridSpan w:val="2"/>
            <w:tcBorders>
              <w:top w:val="single" w:sz="4" w:space="0" w:color="auto"/>
              <w:left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rPr>
            </w:pPr>
            <w:r w:rsidRPr="00A340ED">
              <w:rPr>
                <w:rFonts w:ascii="Arial Armenian" w:hAnsi="Arial Armenian" w:cs="Sylfaen"/>
                <w:sz w:val="20"/>
                <w:szCs w:val="20"/>
              </w:rPr>
              <w:t>1</w:t>
            </w:r>
            <w:r w:rsidRPr="00A340ED">
              <w:rPr>
                <w:rFonts w:ascii="Arial Armenian" w:hAnsi="Arial Armenian" w:cs="Sylfaen"/>
                <w:sz w:val="20"/>
                <w:szCs w:val="20"/>
                <w:lang w:val="hy-AM"/>
              </w:rPr>
              <w:t>8</w:t>
            </w:r>
            <w:r w:rsidRPr="00A340ED">
              <w:rPr>
                <w:rFonts w:ascii="Arial Armenian" w:hAnsi="Arial Armenian" w:cs="Sylfaen"/>
                <w:sz w:val="20"/>
                <w:szCs w:val="20"/>
              </w:rPr>
              <w:t xml:space="preserve">. </w:t>
            </w: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հիմքերը՝</w:t>
            </w:r>
            <w:r w:rsidRPr="00A340ED">
              <w:rPr>
                <w:rFonts w:ascii="Arial Armenian" w:hAnsi="Arial Armenian" w:cs="Sylfaen"/>
                <w:sz w:val="20"/>
                <w:szCs w:val="20"/>
                <w:lang w:val="hy-AM"/>
              </w:rPr>
              <w:t xml:space="preserve"> </w:t>
            </w:r>
            <w:r w:rsidRPr="00A340ED">
              <w:rPr>
                <w:rFonts w:ascii="Arial Armenian" w:hAnsi="Arial Armenian" w:cs="Sylfaen"/>
                <w:sz w:val="20"/>
                <w:szCs w:val="20"/>
              </w:rPr>
              <w:t>(</w:t>
            </w:r>
            <w:r w:rsidRPr="00A340ED">
              <w:rPr>
                <w:rFonts w:ascii="Sylfaen" w:hAnsi="Sylfaen" w:cs="Sylfaen"/>
                <w:sz w:val="20"/>
                <w:szCs w:val="20"/>
                <w:lang w:val="hy-AM"/>
              </w:rPr>
              <w:t>Փաստաթղթերի</w:t>
            </w:r>
            <w:r w:rsidRPr="00A340ED">
              <w:rPr>
                <w:rFonts w:ascii="Arial Armenian" w:hAnsi="Arial Armenian" w:cs="Arial"/>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Arial"/>
                <w:sz w:val="20"/>
                <w:szCs w:val="20"/>
              </w:rPr>
              <w:t>,</w:t>
            </w:r>
            <w:r w:rsidRPr="00A340ED">
              <w:rPr>
                <w:rFonts w:ascii="Arial Armenian" w:hAnsi="Arial Armenian" w:cs="Arial"/>
                <w:sz w:val="20"/>
                <w:szCs w:val="20"/>
                <w:lang w:val="hy-AM"/>
              </w:rPr>
              <w:t xml:space="preserve"> </w:t>
            </w:r>
            <w:r w:rsidRPr="00A340ED">
              <w:rPr>
                <w:rFonts w:ascii="Sylfaen" w:hAnsi="Sylfaen" w:cs="Sylfaen"/>
                <w:sz w:val="20"/>
                <w:szCs w:val="20"/>
                <w:lang w:val="hy-AM"/>
              </w:rPr>
              <w:t>այդ</w:t>
            </w:r>
            <w:r w:rsidRPr="00A340ED">
              <w:rPr>
                <w:rFonts w:ascii="Arial Armenian" w:hAnsi="Arial Armenian" w:cs="Arial"/>
                <w:sz w:val="20"/>
                <w:szCs w:val="20"/>
                <w:lang w:val="hy-AM"/>
              </w:rPr>
              <w:t xml:space="preserve"> </w:t>
            </w:r>
            <w:r w:rsidRPr="00A340ED">
              <w:rPr>
                <w:rFonts w:ascii="Sylfaen" w:hAnsi="Sylfaen" w:cs="Sylfaen"/>
                <w:sz w:val="20"/>
                <w:szCs w:val="20"/>
                <w:lang w:val="hy-AM"/>
              </w:rPr>
              <w:t>թվում՝</w:t>
            </w:r>
            <w:r w:rsidRPr="00A340ED">
              <w:rPr>
                <w:rFonts w:ascii="Arial Armenian" w:hAnsi="Arial Armenian" w:cs="Arial"/>
                <w:sz w:val="20"/>
                <w:szCs w:val="20"/>
                <w:lang w:val="hy-AM"/>
              </w:rPr>
              <w:t xml:space="preserve"> </w:t>
            </w:r>
            <w:r w:rsidRPr="00A340ED">
              <w:rPr>
                <w:rFonts w:ascii="Sylfaen" w:hAnsi="Sylfaen" w:cs="Sylfaen"/>
                <w:sz w:val="20"/>
                <w:szCs w:val="20"/>
                <w:lang w:val="hy-AM"/>
              </w:rPr>
              <w:t>տուժանքի</w:t>
            </w:r>
            <w:r w:rsidRPr="00A340ED">
              <w:rPr>
                <w:rFonts w:ascii="Arial Armenian" w:hAnsi="Arial Armenian" w:cs="Arial"/>
                <w:sz w:val="20"/>
                <w:szCs w:val="20"/>
                <w:lang w:val="hy-AM"/>
              </w:rPr>
              <w:t xml:space="preserve"> </w:t>
            </w:r>
            <w:r w:rsidRPr="00A340ED">
              <w:rPr>
                <w:rFonts w:ascii="Sylfaen" w:hAnsi="Sylfaen" w:cs="Sylfaen"/>
                <w:sz w:val="20"/>
                <w:szCs w:val="20"/>
                <w:lang w:val="hy-AM"/>
              </w:rPr>
              <w:t>մասին</w:t>
            </w:r>
            <w:r w:rsidRPr="00A340ED">
              <w:rPr>
                <w:rFonts w:ascii="Arial Armenian" w:hAnsi="Arial Armenian" w:cs="Arial"/>
                <w:sz w:val="20"/>
                <w:szCs w:val="20"/>
                <w:lang w:val="hy-AM"/>
              </w:rPr>
              <w:t xml:space="preserve"> </w:t>
            </w:r>
            <w:r w:rsidRPr="00A340ED">
              <w:rPr>
                <w:rFonts w:ascii="Sylfaen" w:hAnsi="Sylfaen" w:cs="Sylfaen"/>
                <w:sz w:val="20"/>
                <w:szCs w:val="20"/>
                <w:lang w:val="hy-AM"/>
              </w:rPr>
              <w:t>համաձայնագիրը</w:t>
            </w:r>
            <w:r w:rsidRPr="00A340ED">
              <w:rPr>
                <w:rFonts w:ascii="Arial Armenian" w:hAnsi="Arial Armenian" w:cs="Arial"/>
                <w:sz w:val="20"/>
                <w:szCs w:val="20"/>
                <w:lang w:val="hy-AM"/>
              </w:rPr>
              <w:t xml:space="preserve">, </w:t>
            </w:r>
            <w:r w:rsidRPr="00A340ED">
              <w:rPr>
                <w:rFonts w:ascii="Sylfaen" w:hAnsi="Sylfaen" w:cs="Sylfaen"/>
                <w:sz w:val="20"/>
                <w:szCs w:val="20"/>
                <w:lang w:val="hy-AM"/>
              </w:rPr>
              <w:t>դրանց</w:t>
            </w:r>
            <w:r w:rsidRPr="00A340ED">
              <w:rPr>
                <w:rFonts w:ascii="Arial Armenian" w:hAnsi="Arial Armenian" w:cs="Arial"/>
                <w:sz w:val="20"/>
                <w:szCs w:val="20"/>
                <w:lang w:val="hy-AM"/>
              </w:rPr>
              <w:t xml:space="preserve"> </w:t>
            </w:r>
            <w:r w:rsidRPr="00A340ED">
              <w:rPr>
                <w:rFonts w:ascii="Sylfaen" w:hAnsi="Sylfaen" w:cs="Sylfaen"/>
                <w:sz w:val="20"/>
                <w:szCs w:val="20"/>
                <w:lang w:val="hy-AM"/>
              </w:rPr>
              <w:t>համարները</w:t>
            </w:r>
            <w:r w:rsidRPr="00A340ED">
              <w:rPr>
                <w:rFonts w:ascii="Arial Armenian" w:hAnsi="Arial Armenian" w:cs="Arial"/>
                <w:sz w:val="20"/>
                <w:szCs w:val="20"/>
                <w:lang w:val="hy-AM"/>
              </w:rPr>
              <w:t>,</w:t>
            </w:r>
            <w:r w:rsidRPr="00A340ED">
              <w:rPr>
                <w:rFonts w:ascii="Arial Armenian" w:hAnsi="Arial Armenian" w:cs="Arial"/>
                <w:sz w:val="20"/>
                <w:szCs w:val="20"/>
              </w:rPr>
              <w:t xml:space="preserve"> </w:t>
            </w:r>
            <w:r w:rsidRPr="00A340ED">
              <w:rPr>
                <w:rFonts w:ascii="Sylfaen" w:hAnsi="Sylfaen" w:cs="Sylfaen"/>
                <w:sz w:val="20"/>
                <w:szCs w:val="20"/>
                <w:lang w:val="hy-AM"/>
              </w:rPr>
              <w:t>պ</w:t>
            </w:r>
            <w:r w:rsidRPr="00A340ED">
              <w:rPr>
                <w:rFonts w:ascii="Sylfaen" w:hAnsi="Sylfaen" w:cs="Sylfaen"/>
                <w:sz w:val="20"/>
                <w:szCs w:val="20"/>
              </w:rPr>
              <w:t>այմանագրի</w:t>
            </w:r>
            <w:r w:rsidRPr="00A340ED">
              <w:rPr>
                <w:rFonts w:ascii="Arial Armenian" w:hAnsi="Arial Armenian" w:cs="Sylfaen"/>
                <w:sz w:val="20"/>
                <w:szCs w:val="20"/>
              </w:rPr>
              <w:t xml:space="preserve"> </w:t>
            </w:r>
            <w:r w:rsidRPr="00A340ED">
              <w:rPr>
                <w:rFonts w:ascii="Arial Armenian" w:hAnsi="Arial Armenian" w:cs="Arial"/>
                <w:sz w:val="20"/>
                <w:szCs w:val="20"/>
              </w:rPr>
              <w:t xml:space="preserve"> </w:t>
            </w:r>
            <w:r w:rsidRPr="00A340ED">
              <w:rPr>
                <w:rFonts w:ascii="Sylfaen" w:hAnsi="Sylfaen" w:cs="Sylfaen"/>
                <w:sz w:val="20"/>
                <w:szCs w:val="20"/>
              </w:rPr>
              <w:t>ծածկագիրը</w:t>
            </w:r>
            <w:r w:rsidRPr="00A340ED">
              <w:rPr>
                <w:rFonts w:ascii="Arial Armenian" w:hAnsi="Arial Armenian" w:cs="Arial"/>
                <w:sz w:val="20"/>
                <w:szCs w:val="20"/>
                <w:lang w:val="hy-AM"/>
              </w:rPr>
              <w:t xml:space="preserve"> </w:t>
            </w:r>
            <w:r w:rsidRPr="00A340ED">
              <w:rPr>
                <w:rFonts w:ascii="Sylfaen" w:hAnsi="Sylfaen" w:cs="Sylfaen"/>
                <w:sz w:val="20"/>
                <w:szCs w:val="20"/>
                <w:lang w:val="hy-AM"/>
              </w:rPr>
              <w:t>որի</w:t>
            </w:r>
            <w:r w:rsidRPr="00A340ED">
              <w:rPr>
                <w:rFonts w:ascii="Arial Armenian" w:hAnsi="Arial Armenian" w:cs="Arial"/>
                <w:sz w:val="20"/>
                <w:szCs w:val="20"/>
                <w:lang w:val="hy-AM"/>
              </w:rPr>
              <w:t xml:space="preserve"> </w:t>
            </w:r>
            <w:r w:rsidRPr="00A340ED">
              <w:rPr>
                <w:rFonts w:ascii="Sylfaen" w:hAnsi="Sylfaen" w:cs="Sylfaen"/>
                <w:sz w:val="20"/>
                <w:szCs w:val="20"/>
                <w:lang w:val="hy-AM"/>
              </w:rPr>
              <w:t>հիման</w:t>
            </w:r>
            <w:r w:rsidRPr="00A340ED">
              <w:rPr>
                <w:rFonts w:ascii="Arial Armenian" w:hAnsi="Arial Armenian" w:cs="Arial"/>
                <w:sz w:val="20"/>
                <w:szCs w:val="20"/>
                <w:lang w:val="hy-AM"/>
              </w:rPr>
              <w:t xml:space="preserve"> </w:t>
            </w:r>
            <w:r w:rsidRPr="00A340ED">
              <w:rPr>
                <w:rFonts w:ascii="Sylfaen" w:hAnsi="Sylfaen" w:cs="Sylfaen"/>
                <w:sz w:val="20"/>
                <w:szCs w:val="20"/>
                <w:lang w:val="hy-AM"/>
              </w:rPr>
              <w:t>վրա</w:t>
            </w:r>
            <w:r w:rsidRPr="00A340ED">
              <w:rPr>
                <w:rFonts w:ascii="Arial Armenian" w:hAnsi="Arial Armenian" w:cs="Arial"/>
                <w:sz w:val="20"/>
                <w:szCs w:val="20"/>
                <w:lang w:val="hy-AM"/>
              </w:rPr>
              <w:t xml:space="preserve"> </w:t>
            </w:r>
            <w:r w:rsidRPr="00A340ED">
              <w:rPr>
                <w:rFonts w:ascii="Sylfaen" w:hAnsi="Sylfaen" w:cs="Sylfaen"/>
                <w:sz w:val="20"/>
                <w:szCs w:val="20"/>
                <w:lang w:val="hy-AM"/>
              </w:rPr>
              <w:t>կատարվում</w:t>
            </w:r>
            <w:r w:rsidRPr="00A340ED">
              <w:rPr>
                <w:rFonts w:ascii="Arial Armenian" w:hAnsi="Arial Armenian" w:cs="Arial"/>
                <w:sz w:val="20"/>
                <w:szCs w:val="20"/>
                <w:lang w:val="hy-AM"/>
              </w:rPr>
              <w:t xml:space="preserve"> </w:t>
            </w:r>
            <w:r w:rsidRPr="00A340ED">
              <w:rPr>
                <w:rFonts w:ascii="Sylfaen" w:hAnsi="Sylfaen" w:cs="Sylfaen"/>
                <w:sz w:val="20"/>
                <w:szCs w:val="20"/>
                <w:lang w:val="hy-AM"/>
              </w:rPr>
              <w:t>է</w:t>
            </w:r>
            <w:r w:rsidRPr="00A340ED">
              <w:rPr>
                <w:rFonts w:ascii="Arial Armenian" w:hAnsi="Arial Armenian" w:cs="Arial"/>
                <w:sz w:val="20"/>
                <w:szCs w:val="20"/>
                <w:lang w:val="hy-AM"/>
              </w:rPr>
              <w:t xml:space="preserve">  </w:t>
            </w:r>
            <w:r w:rsidRPr="00A340ED">
              <w:rPr>
                <w:rFonts w:ascii="Sylfaen" w:hAnsi="Sylfaen" w:cs="Sylfaen"/>
                <w:sz w:val="20"/>
                <w:szCs w:val="20"/>
                <w:lang w:val="hy-AM"/>
              </w:rPr>
              <w:t>գանձումը</w:t>
            </w:r>
            <w:r w:rsidRPr="00A340ED">
              <w:rPr>
                <w:rFonts w:ascii="Arial Armenian" w:hAnsi="Arial Armenian" w:cs="Arial"/>
                <w:sz w:val="20"/>
                <w:szCs w:val="20"/>
              </w:rPr>
              <w:t>)</w:t>
            </w:r>
            <w:r w:rsidRPr="00A340ED">
              <w:rPr>
                <w:rFonts w:ascii="Arial Armenian" w:hAnsi="Arial Armenian" w:cs="Sylfaen"/>
                <w:sz w:val="20"/>
                <w:szCs w:val="20"/>
              </w:rPr>
              <w:t>`</w:t>
            </w:r>
          </w:p>
          <w:p w:rsidR="00CE7D06" w:rsidRPr="00A340ED" w:rsidRDefault="00CE7D06" w:rsidP="004B1466">
            <w:pPr>
              <w:rPr>
                <w:rFonts w:ascii="Arial Armenian" w:hAnsi="Arial Armenian" w:cs="Arial"/>
                <w:sz w:val="20"/>
                <w:szCs w:val="20"/>
              </w:rPr>
            </w:pPr>
          </w:p>
        </w:tc>
      </w:tr>
      <w:tr w:rsidR="00CE7D06" w:rsidRPr="00A340ED" w:rsidTr="004B1466">
        <w:trPr>
          <w:trHeight w:val="704"/>
        </w:trPr>
        <w:tc>
          <w:tcPr>
            <w:tcW w:w="10980" w:type="dxa"/>
            <w:gridSpan w:val="2"/>
            <w:tcBorders>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Arial"/>
                <w:sz w:val="20"/>
                <w:szCs w:val="20"/>
                <w:lang w:val="hy-AM"/>
              </w:rPr>
            </w:pPr>
          </w:p>
        </w:tc>
      </w:tr>
      <w:tr w:rsidR="00CE7D06" w:rsidRPr="00A340ED" w:rsidTr="004B146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lang w:val="hy-AM"/>
              </w:rPr>
            </w:pPr>
            <w:r w:rsidRPr="00A340ED">
              <w:rPr>
                <w:rFonts w:ascii="Arial Armenian" w:hAnsi="Arial Armenian" w:cs="Sylfaen"/>
                <w:sz w:val="20"/>
                <w:szCs w:val="20"/>
                <w:lang w:val="hy-AM"/>
              </w:rPr>
              <w:t xml:space="preserve">19. </w:t>
            </w: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պայմանները՝</w:t>
            </w:r>
            <w:r w:rsidRPr="00A340ED">
              <w:rPr>
                <w:rFonts w:ascii="Arial Armenian" w:hAnsi="Arial Armenian" w:cs="Sylfaen"/>
                <w:sz w:val="20"/>
                <w:szCs w:val="20"/>
                <w:lang w:val="hy-AM"/>
              </w:rPr>
              <w:t xml:space="preserve">                                &lt;</w:t>
            </w:r>
            <w:r w:rsidRPr="00A340ED">
              <w:rPr>
                <w:rFonts w:ascii="Sylfaen" w:hAnsi="Sylfaen" w:cs="Sylfaen"/>
                <w:sz w:val="20"/>
                <w:szCs w:val="20"/>
                <w:lang w:val="hy-AM"/>
              </w:rPr>
              <w:t>ակցեպտավորված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վճարում</w:t>
            </w:r>
            <w:r w:rsidRPr="00A340ED">
              <w:rPr>
                <w:rFonts w:ascii="Arial Armenian" w:hAnsi="Arial Armenian" w:cs="Sylfaen"/>
                <w:sz w:val="20"/>
                <w:szCs w:val="20"/>
                <w:lang w:val="hy-AM"/>
              </w:rPr>
              <w:t>&gt;</w:t>
            </w:r>
          </w:p>
          <w:p w:rsidR="00CE7D06" w:rsidRPr="00A340ED" w:rsidRDefault="00CE7D06" w:rsidP="004B1466">
            <w:pPr>
              <w:rPr>
                <w:rFonts w:ascii="Arial Armenian" w:hAnsi="Arial Armenian" w:cs="Sylfaen"/>
                <w:sz w:val="20"/>
                <w:szCs w:val="20"/>
                <w:lang w:val="ru-RU"/>
              </w:rPr>
            </w:pPr>
          </w:p>
        </w:tc>
      </w:tr>
      <w:tr w:rsidR="00CE7D06" w:rsidRPr="00A340ED" w:rsidTr="004B146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lang w:val="hy-AM"/>
              </w:rPr>
              <w:t xml:space="preserve">20. </w:t>
            </w:r>
            <w:r w:rsidRPr="00A340ED">
              <w:rPr>
                <w:rFonts w:ascii="Sylfaen" w:hAnsi="Sylfaen" w:cs="Sylfaen"/>
                <w:sz w:val="20"/>
                <w:szCs w:val="20"/>
                <w:lang w:val="hy-AM"/>
              </w:rPr>
              <w:t>Առդիր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էջերի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քանակը՝</w:t>
            </w:r>
            <w:r w:rsidRPr="00A340ED">
              <w:rPr>
                <w:rFonts w:ascii="Arial Armenian" w:hAnsi="Arial Armenian" w:cs="Sylfaen"/>
                <w:sz w:val="20"/>
                <w:szCs w:val="20"/>
                <w:lang w:val="hy-AM"/>
              </w:rPr>
              <w:t xml:space="preserve">    </w:t>
            </w:r>
            <w:r w:rsidRPr="00A340ED">
              <w:rPr>
                <w:rFonts w:ascii="Arial Armenian" w:hAnsi="Arial Armenian" w:cs="Arial"/>
                <w:sz w:val="20"/>
                <w:szCs w:val="20"/>
              </w:rPr>
              <w:t xml:space="preserve">--- </w:t>
            </w:r>
            <w:r w:rsidRPr="00A340ED">
              <w:rPr>
                <w:rFonts w:ascii="Arial Armenian" w:hAnsi="Arial Armenian" w:cs="Arial"/>
                <w:sz w:val="20"/>
                <w:szCs w:val="20"/>
                <w:lang w:val="hy-AM"/>
              </w:rPr>
              <w:t xml:space="preserve">    </w:t>
            </w:r>
            <w:r w:rsidRPr="00A340ED">
              <w:rPr>
                <w:rFonts w:ascii="Sylfaen" w:hAnsi="Sylfaen" w:cs="Sylfaen"/>
                <w:sz w:val="20"/>
                <w:szCs w:val="20"/>
              </w:rPr>
              <w:t>էջ</w:t>
            </w:r>
          </w:p>
          <w:p w:rsidR="00CE7D06" w:rsidRPr="00A340ED" w:rsidRDefault="00CE7D06" w:rsidP="004B1466">
            <w:pPr>
              <w:rPr>
                <w:rFonts w:ascii="Arial Armenian" w:hAnsi="Arial Armenian" w:cs="Sylfaen"/>
                <w:sz w:val="20"/>
                <w:szCs w:val="20"/>
                <w:lang w:val="hy-AM"/>
              </w:rPr>
            </w:pPr>
          </w:p>
        </w:tc>
      </w:tr>
      <w:tr w:rsidR="00CE7D06" w:rsidRPr="00A340ED" w:rsidTr="004B1466">
        <w:trPr>
          <w:trHeight w:val="2194"/>
        </w:trPr>
        <w:tc>
          <w:tcPr>
            <w:tcW w:w="5616" w:type="dxa"/>
            <w:tcBorders>
              <w:top w:val="nil"/>
              <w:left w:val="single" w:sz="4" w:space="0" w:color="auto"/>
              <w:bottom w:val="single" w:sz="4" w:space="0" w:color="auto"/>
              <w:right w:val="single" w:sz="4" w:space="0" w:color="auto"/>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Courier New"/>
                <w:sz w:val="20"/>
                <w:szCs w:val="20"/>
              </w:rPr>
              <w:t> </w:t>
            </w:r>
            <w:r w:rsidRPr="00A340ED">
              <w:rPr>
                <w:rFonts w:ascii="Arial Armenian" w:hAnsi="Arial Armenian" w:cs="Arial"/>
                <w:sz w:val="20"/>
                <w:szCs w:val="20"/>
                <w:lang w:val="hy-AM"/>
              </w:rPr>
              <w:t>22</w:t>
            </w:r>
            <w:r w:rsidRPr="00A340ED">
              <w:rPr>
                <w:rFonts w:ascii="Arial Armenian" w:hAnsi="Arial Armenian" w:cs="Arial"/>
                <w:sz w:val="20"/>
                <w:szCs w:val="20"/>
              </w:rPr>
              <w:t>.</w:t>
            </w:r>
            <w:r w:rsidRPr="00A340ED">
              <w:rPr>
                <w:rFonts w:ascii="Sylfaen" w:hAnsi="Sylfaen" w:cs="Sylfaen"/>
                <w:sz w:val="20"/>
                <w:szCs w:val="20"/>
              </w:rPr>
              <w:t>ա</w:t>
            </w:r>
            <w:r w:rsidRPr="00A340ED">
              <w:rPr>
                <w:rFonts w:ascii="Arial Armenian" w:hAnsi="Arial Armenian" w:cs="Sylfaen"/>
                <w:sz w:val="20"/>
                <w:szCs w:val="20"/>
              </w:rPr>
              <w:t xml:space="preserve">. </w:t>
            </w:r>
            <w:r w:rsidRPr="00A340ED">
              <w:rPr>
                <w:rFonts w:ascii="Sylfaen" w:hAnsi="Sylfaen" w:cs="Sylfaen"/>
                <w:sz w:val="20"/>
                <w:szCs w:val="20"/>
              </w:rPr>
              <w:t>Շահառուի</w:t>
            </w:r>
            <w:r w:rsidRPr="00A340ED">
              <w:rPr>
                <w:rFonts w:ascii="Arial Armenian" w:hAnsi="Arial Armenian" w:cs="Sylfaen"/>
                <w:sz w:val="20"/>
                <w:szCs w:val="20"/>
              </w:rPr>
              <w:t xml:space="preserve"> </w:t>
            </w:r>
            <w:r w:rsidRPr="00A340ED">
              <w:rPr>
                <w:rFonts w:ascii="Sylfaen" w:hAnsi="Sylfaen" w:cs="Sylfaen"/>
                <w:sz w:val="20"/>
                <w:szCs w:val="20"/>
              </w:rPr>
              <w:t>ստորագրությունները</w:t>
            </w:r>
          </w:p>
          <w:p w:rsidR="00CE7D06" w:rsidRPr="00A340ED" w:rsidRDefault="00CE7D06" w:rsidP="004B1466">
            <w:pPr>
              <w:rPr>
                <w:rFonts w:ascii="Arial Armenian" w:hAnsi="Arial Armenian" w:cs="Sylfaen"/>
                <w:sz w:val="20"/>
                <w:szCs w:val="20"/>
              </w:rPr>
            </w:pPr>
          </w:p>
          <w:p w:rsidR="00CE7D06" w:rsidRPr="00A340ED" w:rsidRDefault="00CE7D06" w:rsidP="004B1466">
            <w:pPr>
              <w:jc w:val="right"/>
              <w:rPr>
                <w:rFonts w:ascii="Arial Armenian" w:hAnsi="Arial Armenian" w:cs="Tahoma"/>
                <w:color w:val="000000"/>
                <w:sz w:val="20"/>
                <w:szCs w:val="20"/>
              </w:rPr>
            </w:pPr>
            <w:r w:rsidRPr="00A340ED">
              <w:rPr>
                <w:rFonts w:ascii="Arial Armenian" w:hAnsi="Arial Armenian" w:cs="Tahoma"/>
                <w:color w:val="000000"/>
                <w:sz w:val="20"/>
                <w:szCs w:val="20"/>
              </w:rPr>
              <w:t>/____________________/</w:t>
            </w:r>
          </w:p>
          <w:p w:rsidR="00CE7D06" w:rsidRPr="00A340ED" w:rsidRDefault="00CE7D06" w:rsidP="004B1466">
            <w:pPr>
              <w:rPr>
                <w:rFonts w:ascii="Arial Armenian" w:hAnsi="Arial Armenian" w:cs="Tahoma"/>
                <w:color w:val="000000"/>
                <w:sz w:val="20"/>
                <w:szCs w:val="20"/>
              </w:rPr>
            </w:pPr>
          </w:p>
          <w:p w:rsidR="00CE7D06" w:rsidRPr="00A340ED" w:rsidRDefault="00CE7D06" w:rsidP="004B1466">
            <w:pPr>
              <w:rPr>
                <w:rFonts w:ascii="Arial Armenian" w:hAnsi="Arial Armenian" w:cs="Sylfaen"/>
                <w:sz w:val="20"/>
                <w:szCs w:val="20"/>
              </w:rPr>
            </w:pPr>
          </w:p>
          <w:p w:rsidR="00CE7D06" w:rsidRPr="00A340ED" w:rsidRDefault="00CE7D06" w:rsidP="004B1466">
            <w:pPr>
              <w:jc w:val="right"/>
              <w:rPr>
                <w:rFonts w:ascii="Arial Armenian" w:hAnsi="Arial Armenian" w:cs="Sylfaen"/>
                <w:sz w:val="20"/>
                <w:szCs w:val="20"/>
              </w:rPr>
            </w:pPr>
            <w:r w:rsidRPr="00A340ED">
              <w:rPr>
                <w:rFonts w:ascii="Arial Armenian" w:hAnsi="Arial Armenian" w:cs="Tahoma"/>
                <w:color w:val="000000"/>
                <w:sz w:val="20"/>
                <w:szCs w:val="20"/>
              </w:rPr>
              <w:t>/____________________/</w:t>
            </w: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lang w:val="hy-AM"/>
              </w:rPr>
              <w:t>22</w:t>
            </w:r>
            <w:r w:rsidRPr="00A340ED">
              <w:rPr>
                <w:rFonts w:ascii="Arial Armenian" w:hAnsi="Arial Armenian" w:cs="Sylfaen"/>
                <w:sz w:val="20"/>
                <w:szCs w:val="20"/>
              </w:rPr>
              <w:t>.</w:t>
            </w:r>
            <w:r w:rsidRPr="00A340ED">
              <w:rPr>
                <w:rFonts w:ascii="Sylfaen" w:hAnsi="Sylfaen" w:cs="Sylfaen"/>
                <w:sz w:val="20"/>
                <w:szCs w:val="20"/>
              </w:rPr>
              <w:t>բ</w:t>
            </w:r>
            <w:r w:rsidRPr="00A340ED">
              <w:rPr>
                <w:rFonts w:ascii="Arial Armenian" w:hAnsi="Arial Armenian" w:cs="Sylfaen"/>
                <w:sz w:val="20"/>
                <w:szCs w:val="20"/>
              </w:rPr>
              <w:t>.</w:t>
            </w: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r w:rsidRPr="00A340ED">
              <w:rPr>
                <w:rFonts w:ascii="Sylfaen" w:hAnsi="Sylfaen" w:cs="Sylfaen"/>
                <w:sz w:val="20"/>
                <w:szCs w:val="20"/>
              </w:rPr>
              <w:t>Կ</w:t>
            </w:r>
            <w:r w:rsidRPr="00A340ED">
              <w:rPr>
                <w:rFonts w:ascii="Arial Armenian" w:hAnsi="Arial Armenian" w:cs="Sylfaen"/>
                <w:sz w:val="20"/>
                <w:szCs w:val="20"/>
              </w:rPr>
              <w:t>.</w:t>
            </w:r>
            <w:r w:rsidRPr="00A340ED">
              <w:rPr>
                <w:rFonts w:ascii="Sylfaen" w:hAnsi="Sylfaen" w:cs="Sylfaen"/>
                <w:sz w:val="20"/>
                <w:szCs w:val="20"/>
              </w:rPr>
              <w:t>Տ</w:t>
            </w:r>
            <w:r w:rsidRPr="00A340ED">
              <w:rPr>
                <w:rFonts w:ascii="Arial Armenian" w:hAnsi="Arial Armenian" w:cs="Sylfaen"/>
                <w:sz w:val="20"/>
                <w:szCs w:val="20"/>
              </w:rPr>
              <w:t>.</w:t>
            </w:r>
          </w:p>
          <w:p w:rsidR="00CE7D06" w:rsidRPr="00A340ED" w:rsidRDefault="00CE7D06" w:rsidP="004B1466">
            <w:pPr>
              <w:rPr>
                <w:rFonts w:ascii="Arial Armenian" w:hAnsi="Arial Armenian" w:cs="Sylfaen"/>
                <w:sz w:val="20"/>
                <w:szCs w:val="20"/>
              </w:rPr>
            </w:pPr>
          </w:p>
        </w:tc>
        <w:tc>
          <w:tcPr>
            <w:tcW w:w="5364" w:type="dxa"/>
            <w:tcBorders>
              <w:top w:val="nil"/>
              <w:left w:val="nil"/>
              <w:bottom w:val="single" w:sz="4" w:space="0" w:color="auto"/>
              <w:right w:val="single" w:sz="4" w:space="0" w:color="auto"/>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Arial"/>
                <w:sz w:val="20"/>
                <w:szCs w:val="20"/>
                <w:lang w:val="hy-AM"/>
              </w:rPr>
              <w:t>2</w:t>
            </w:r>
            <w:r w:rsidRPr="00A340ED">
              <w:rPr>
                <w:rFonts w:ascii="Arial Armenian" w:hAnsi="Arial Armenian" w:cs="Arial"/>
                <w:sz w:val="20"/>
                <w:szCs w:val="20"/>
              </w:rPr>
              <w:t>1.</w:t>
            </w:r>
            <w:r w:rsidRPr="00A340ED">
              <w:rPr>
                <w:rFonts w:ascii="Sylfaen" w:hAnsi="Sylfaen" w:cs="Sylfaen"/>
                <w:sz w:val="20"/>
                <w:szCs w:val="20"/>
              </w:rPr>
              <w:t>ա</w:t>
            </w:r>
            <w:r w:rsidRPr="00A340ED">
              <w:rPr>
                <w:rFonts w:ascii="Arial Armenian" w:hAnsi="Arial Armenian" w:cs="Sylfaen"/>
                <w:sz w:val="20"/>
                <w:szCs w:val="20"/>
              </w:rPr>
              <w:t xml:space="preserve">. </w:t>
            </w:r>
            <w:r w:rsidRPr="00A340ED">
              <w:rPr>
                <w:rFonts w:ascii="Arial Armenian" w:hAnsi="Arial Armenian" w:cs="Courier New"/>
                <w:sz w:val="20"/>
                <w:szCs w:val="20"/>
              </w:rPr>
              <w:t> </w:t>
            </w:r>
            <w:r w:rsidRPr="00A340ED">
              <w:rPr>
                <w:rFonts w:ascii="Sylfaen" w:hAnsi="Sylfaen" w:cs="Sylfaen"/>
                <w:sz w:val="20"/>
                <w:szCs w:val="20"/>
              </w:rPr>
              <w:t>Վճարողի</w:t>
            </w:r>
            <w:r w:rsidRPr="00A340ED">
              <w:rPr>
                <w:rFonts w:ascii="Arial Armenian" w:hAnsi="Arial Armenian" w:cs="Sylfaen"/>
                <w:sz w:val="20"/>
                <w:szCs w:val="20"/>
              </w:rPr>
              <w:t xml:space="preserve"> </w:t>
            </w:r>
            <w:r w:rsidRPr="00A340ED">
              <w:rPr>
                <w:rFonts w:ascii="Sylfaen" w:hAnsi="Sylfaen" w:cs="Sylfaen"/>
                <w:sz w:val="20"/>
                <w:szCs w:val="20"/>
              </w:rPr>
              <w:t>ստորագրությունները</w:t>
            </w:r>
            <w:r w:rsidRPr="00A340ED">
              <w:rPr>
                <w:rFonts w:ascii="Arial Armenian" w:hAnsi="Arial Armenian" w:cs="Sylfaen"/>
                <w:sz w:val="20"/>
                <w:szCs w:val="20"/>
              </w:rPr>
              <w:t>`</w:t>
            </w:r>
          </w:p>
          <w:p w:rsidR="00CE7D06" w:rsidRPr="00A340ED" w:rsidRDefault="00CE7D06" w:rsidP="004B1466">
            <w:pPr>
              <w:jc w:val="right"/>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Tahoma"/>
                <w:color w:val="000000"/>
                <w:sz w:val="20"/>
                <w:szCs w:val="20"/>
              </w:rPr>
              <w:t xml:space="preserve">                                               /____________________/</w:t>
            </w:r>
          </w:p>
          <w:p w:rsidR="00CE7D06" w:rsidRPr="00A340ED" w:rsidRDefault="00CE7D06" w:rsidP="004B1466">
            <w:pPr>
              <w:jc w:val="right"/>
              <w:rPr>
                <w:rFonts w:ascii="Arial Armenian" w:hAnsi="Arial Armenian" w:cs="Tahoma"/>
                <w:color w:val="000000"/>
                <w:sz w:val="20"/>
                <w:szCs w:val="20"/>
              </w:rPr>
            </w:pPr>
          </w:p>
          <w:p w:rsidR="00CE7D06" w:rsidRPr="00A340ED" w:rsidRDefault="00CE7D06" w:rsidP="004B1466">
            <w:pPr>
              <w:jc w:val="right"/>
              <w:rPr>
                <w:rFonts w:ascii="Arial Armenian" w:hAnsi="Arial Armenian" w:cs="Tahoma"/>
                <w:color w:val="000000"/>
                <w:sz w:val="20"/>
                <w:szCs w:val="20"/>
              </w:rPr>
            </w:pPr>
          </w:p>
          <w:p w:rsidR="00CE7D06" w:rsidRPr="00A340ED" w:rsidRDefault="00CE7D06" w:rsidP="004B1466">
            <w:pPr>
              <w:jc w:val="right"/>
              <w:rPr>
                <w:rFonts w:ascii="Arial Armenian" w:hAnsi="Arial Armenian" w:cs="Sylfaen"/>
                <w:sz w:val="20"/>
                <w:szCs w:val="20"/>
              </w:rPr>
            </w:pPr>
            <w:r w:rsidRPr="00A340ED">
              <w:rPr>
                <w:rFonts w:ascii="Arial Armenian" w:hAnsi="Arial Armenian" w:cs="Tahoma"/>
                <w:color w:val="000000"/>
                <w:sz w:val="20"/>
                <w:szCs w:val="20"/>
              </w:rPr>
              <w:t>/____________________/</w:t>
            </w:r>
          </w:p>
          <w:p w:rsidR="00CE7D06" w:rsidRPr="00A340ED" w:rsidRDefault="00CE7D06" w:rsidP="004B1466">
            <w:pPr>
              <w:jc w:val="right"/>
              <w:rPr>
                <w:rFonts w:ascii="Arial Armenian" w:hAnsi="Arial Armenian" w:cs="Sylfaen"/>
                <w:sz w:val="20"/>
                <w:szCs w:val="20"/>
              </w:rPr>
            </w:pPr>
          </w:p>
          <w:p w:rsidR="00CE7D06" w:rsidRPr="00A340ED" w:rsidRDefault="00CE7D06" w:rsidP="004B1466">
            <w:pPr>
              <w:jc w:val="right"/>
              <w:rPr>
                <w:rFonts w:ascii="Arial Armenian" w:hAnsi="Arial Armenian" w:cs="Sylfaen"/>
                <w:sz w:val="20"/>
                <w:szCs w:val="20"/>
              </w:rPr>
            </w:pPr>
            <w:r w:rsidRPr="00A340ED">
              <w:rPr>
                <w:rFonts w:ascii="Arial Armenian" w:hAnsi="Arial Armenian" w:cs="Sylfaen"/>
                <w:sz w:val="20"/>
                <w:szCs w:val="20"/>
                <w:lang w:val="hy-AM"/>
              </w:rPr>
              <w:t>2</w:t>
            </w:r>
            <w:r w:rsidRPr="00A340ED">
              <w:rPr>
                <w:rFonts w:ascii="Arial Armenian" w:hAnsi="Arial Armenian" w:cs="Sylfaen"/>
                <w:sz w:val="20"/>
                <w:szCs w:val="20"/>
              </w:rPr>
              <w:t>1.</w:t>
            </w:r>
            <w:r w:rsidRPr="00A340ED">
              <w:rPr>
                <w:rFonts w:ascii="Sylfaen" w:hAnsi="Sylfaen" w:cs="Sylfaen"/>
                <w:sz w:val="20"/>
                <w:szCs w:val="20"/>
              </w:rPr>
              <w:t>բ</w:t>
            </w:r>
            <w:r w:rsidRPr="00A340ED">
              <w:rPr>
                <w:rFonts w:ascii="Arial Armenian" w:hAnsi="Arial Armenian" w:cs="Sylfaen"/>
                <w:sz w:val="20"/>
                <w:szCs w:val="20"/>
              </w:rPr>
              <w:t xml:space="preserve">.                                                                    </w:t>
            </w:r>
            <w:r w:rsidRPr="00A340ED">
              <w:rPr>
                <w:rFonts w:ascii="Sylfaen" w:hAnsi="Sylfaen" w:cs="Sylfaen"/>
                <w:sz w:val="20"/>
                <w:szCs w:val="20"/>
              </w:rPr>
              <w:t>Կ</w:t>
            </w:r>
            <w:r w:rsidRPr="00A340ED">
              <w:rPr>
                <w:rFonts w:ascii="Arial Armenian" w:hAnsi="Arial Armenian" w:cs="Sylfaen"/>
                <w:sz w:val="20"/>
                <w:szCs w:val="20"/>
              </w:rPr>
              <w:t>.</w:t>
            </w:r>
            <w:r w:rsidRPr="00A340ED">
              <w:rPr>
                <w:rFonts w:ascii="Sylfaen" w:hAnsi="Sylfaen" w:cs="Sylfaen"/>
                <w:sz w:val="20"/>
                <w:szCs w:val="20"/>
              </w:rPr>
              <w:t>Տ</w:t>
            </w:r>
            <w:r w:rsidRPr="00A340ED">
              <w:rPr>
                <w:rFonts w:ascii="Arial Armenian" w:hAnsi="Arial Armenian" w:cs="Sylfaen"/>
                <w:sz w:val="20"/>
                <w:szCs w:val="20"/>
              </w:rPr>
              <w:t>.</w:t>
            </w:r>
          </w:p>
          <w:p w:rsidR="00CE7D06" w:rsidRPr="00A340ED" w:rsidRDefault="00CE7D06" w:rsidP="004B1466">
            <w:pPr>
              <w:jc w:val="right"/>
              <w:rPr>
                <w:rFonts w:ascii="Arial Armenian" w:hAnsi="Arial Armenian" w:cs="Sylfaen"/>
                <w:sz w:val="20"/>
                <w:szCs w:val="20"/>
              </w:rPr>
            </w:pPr>
          </w:p>
        </w:tc>
      </w:tr>
      <w:tr w:rsidR="00CE7D06" w:rsidRPr="00A340ED" w:rsidTr="004B1466">
        <w:trPr>
          <w:trHeight w:val="2058"/>
        </w:trPr>
        <w:tc>
          <w:tcPr>
            <w:tcW w:w="5616" w:type="dxa"/>
            <w:tcBorders>
              <w:top w:val="single" w:sz="4" w:space="0" w:color="auto"/>
              <w:left w:val="single" w:sz="4" w:space="0" w:color="auto"/>
              <w:right w:val="single" w:sz="4" w:space="0" w:color="auto"/>
            </w:tcBorders>
            <w:noWrap/>
            <w:vAlign w:val="bottom"/>
          </w:tcPr>
          <w:p w:rsidR="00CE7D06" w:rsidRPr="00A340ED" w:rsidRDefault="00CE7D06" w:rsidP="004B1466">
            <w:pPr>
              <w:rPr>
                <w:rFonts w:ascii="Arial Armenian" w:hAnsi="Arial Armenian" w:cs="Tahoma"/>
                <w:color w:val="000000"/>
                <w:sz w:val="20"/>
                <w:szCs w:val="20"/>
              </w:rPr>
            </w:pPr>
            <w:r w:rsidRPr="00A340ED">
              <w:rPr>
                <w:rFonts w:ascii="Arial Armenian" w:hAnsi="Arial Armenian" w:cs="Tahoma"/>
                <w:color w:val="000000"/>
                <w:sz w:val="20"/>
                <w:szCs w:val="20"/>
              </w:rPr>
              <w:t>2</w:t>
            </w:r>
            <w:r w:rsidRPr="00A340ED">
              <w:rPr>
                <w:rFonts w:ascii="Arial Armenian" w:hAnsi="Arial Armenian" w:cs="Tahoma"/>
                <w:color w:val="000000"/>
                <w:sz w:val="20"/>
                <w:szCs w:val="20"/>
                <w:lang w:val="hy-AM"/>
              </w:rPr>
              <w:t>4</w:t>
            </w:r>
            <w:r w:rsidRPr="00A340ED">
              <w:rPr>
                <w:rFonts w:ascii="Arial Armenian" w:hAnsi="Arial Armenian" w:cs="Tahoma"/>
                <w:color w:val="000000"/>
                <w:sz w:val="20"/>
                <w:szCs w:val="20"/>
              </w:rPr>
              <w:t>.</w:t>
            </w:r>
            <w:r w:rsidRPr="00A340ED">
              <w:rPr>
                <w:rFonts w:ascii="Sylfaen" w:hAnsi="Sylfaen" w:cs="Sylfaen"/>
                <w:color w:val="000000"/>
                <w:sz w:val="20"/>
                <w:szCs w:val="20"/>
              </w:rPr>
              <w:t>ա</w:t>
            </w:r>
            <w:r w:rsidRPr="00A340ED">
              <w:rPr>
                <w:rFonts w:ascii="Arial Armenian" w:hAnsi="Arial Armenian" w:cs="Tahoma"/>
                <w:color w:val="000000"/>
                <w:sz w:val="20"/>
                <w:szCs w:val="20"/>
              </w:rPr>
              <w:t xml:space="preserve">.   </w:t>
            </w:r>
            <w:r w:rsidRPr="00A340ED">
              <w:rPr>
                <w:rFonts w:ascii="Sylfaen" w:hAnsi="Sylfaen" w:cs="Sylfaen"/>
                <w:color w:val="000000"/>
                <w:sz w:val="20"/>
                <w:szCs w:val="20"/>
                <w:lang w:val="hy-AM"/>
              </w:rPr>
              <w:t>Շահառուին</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սպասարկող</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ֆինանսական</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կազմակերպություն</w:t>
            </w:r>
            <w:r w:rsidRPr="00A340ED">
              <w:rPr>
                <w:rFonts w:ascii="Arial Armenian" w:hAnsi="Arial Armenian" w:cs="Tahoma"/>
                <w:color w:val="000000"/>
                <w:sz w:val="20"/>
                <w:szCs w:val="20"/>
              </w:rPr>
              <w:t xml:space="preserve"> </w:t>
            </w:r>
          </w:p>
          <w:p w:rsidR="00CE7D06" w:rsidRPr="00A340ED" w:rsidRDefault="00CE7D06" w:rsidP="004B1466">
            <w:pPr>
              <w:rPr>
                <w:rFonts w:ascii="Arial Armenian" w:hAnsi="Arial Armenian" w:cs="Tahoma"/>
                <w:color w:val="000000"/>
                <w:sz w:val="20"/>
                <w:szCs w:val="20"/>
                <w:lang w:val="hy-AM"/>
              </w:rPr>
            </w:pPr>
            <w:r w:rsidRPr="00A340ED">
              <w:rPr>
                <w:rFonts w:ascii="Arial Armenian" w:hAnsi="Arial Armenian" w:cs="Tahoma"/>
                <w:color w:val="000000"/>
                <w:sz w:val="20"/>
                <w:szCs w:val="20"/>
              </w:rPr>
              <w:t xml:space="preserve">                             </w:t>
            </w:r>
            <w:r w:rsidRPr="00A340ED">
              <w:rPr>
                <w:rFonts w:ascii="Arial Armenian" w:hAnsi="Arial Armenian" w:cs="Tahoma"/>
                <w:color w:val="000000"/>
                <w:sz w:val="20"/>
                <w:szCs w:val="20"/>
                <w:lang w:val="hy-AM"/>
              </w:rPr>
              <w:t xml:space="preserve">                 </w:t>
            </w:r>
          </w:p>
          <w:p w:rsidR="00CE7D06" w:rsidRPr="00A340ED" w:rsidRDefault="00CE7D06" w:rsidP="004B1466">
            <w:pPr>
              <w:rPr>
                <w:rFonts w:ascii="Arial Armenian" w:hAnsi="Arial Armenian" w:cs="Tahoma"/>
                <w:color w:val="000000"/>
                <w:sz w:val="20"/>
                <w:szCs w:val="20"/>
              </w:rPr>
            </w:pPr>
            <w:r w:rsidRPr="00A340ED">
              <w:rPr>
                <w:rFonts w:ascii="Arial Armenian" w:hAnsi="Arial Armenian" w:cs="Tahoma"/>
                <w:color w:val="000000"/>
                <w:sz w:val="20"/>
                <w:szCs w:val="20"/>
                <w:lang w:val="hy-AM"/>
              </w:rPr>
              <w:t xml:space="preserve">                                                 </w:t>
            </w:r>
            <w:r w:rsidRPr="00A340ED">
              <w:rPr>
                <w:rFonts w:ascii="Arial Armenian" w:hAnsi="Arial Armenian" w:cs="Tahoma"/>
                <w:color w:val="000000"/>
                <w:sz w:val="20"/>
                <w:szCs w:val="20"/>
              </w:rPr>
              <w:t xml:space="preserve">   /____________________/</w:t>
            </w: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r w:rsidRPr="00A340ED">
              <w:rPr>
                <w:rFonts w:ascii="Sylfaen" w:hAnsi="Sylfaen" w:cs="Sylfaen"/>
                <w:sz w:val="20"/>
                <w:szCs w:val="20"/>
              </w:rPr>
              <w:t>ստորագրություն</w:t>
            </w:r>
            <w:r w:rsidRPr="00A340ED">
              <w:rPr>
                <w:rFonts w:ascii="Arial Armenian" w:hAnsi="Arial Armenian" w:cs="Sylfaen"/>
                <w:sz w:val="20"/>
                <w:szCs w:val="20"/>
              </w:rPr>
              <w:t>/</w:t>
            </w:r>
          </w:p>
          <w:p w:rsidR="00CE7D06" w:rsidRPr="00A340ED" w:rsidRDefault="00CE7D06" w:rsidP="004B1466">
            <w:pPr>
              <w:rPr>
                <w:rFonts w:ascii="Arial Armenian" w:hAnsi="Arial Armenian" w:cs="Tahoma"/>
                <w:color w:val="000000"/>
                <w:sz w:val="20"/>
                <w:szCs w:val="20"/>
              </w:rPr>
            </w:pPr>
          </w:p>
          <w:p w:rsidR="00CE7D06" w:rsidRPr="00A340ED" w:rsidRDefault="00CE7D06" w:rsidP="004B1466">
            <w:pPr>
              <w:rPr>
                <w:rFonts w:ascii="Arial Armenian" w:hAnsi="Arial Armenian" w:cs="Arial"/>
                <w:sz w:val="20"/>
                <w:szCs w:val="20"/>
              </w:rPr>
            </w:pPr>
          </w:p>
        </w:tc>
        <w:tc>
          <w:tcPr>
            <w:tcW w:w="5364" w:type="dxa"/>
            <w:tcBorders>
              <w:top w:val="single" w:sz="4" w:space="0" w:color="auto"/>
              <w:left w:val="nil"/>
              <w:right w:val="single" w:sz="4" w:space="0" w:color="auto"/>
            </w:tcBorders>
            <w:noWrap/>
            <w:vAlign w:val="bottom"/>
          </w:tcPr>
          <w:p w:rsidR="00CE7D06" w:rsidRPr="00A340ED" w:rsidRDefault="00CE7D06" w:rsidP="004B1466">
            <w:pPr>
              <w:rPr>
                <w:rFonts w:ascii="Arial Armenian" w:hAnsi="Arial Armenian" w:cs="Tahoma"/>
                <w:color w:val="000000"/>
                <w:sz w:val="20"/>
                <w:szCs w:val="20"/>
              </w:rPr>
            </w:pPr>
            <w:r w:rsidRPr="00A340ED">
              <w:rPr>
                <w:rFonts w:ascii="Arial Armenian" w:hAnsi="Arial Armenian" w:cs="Tahoma"/>
                <w:color w:val="000000"/>
                <w:sz w:val="20"/>
                <w:szCs w:val="20"/>
              </w:rPr>
              <w:t>2</w:t>
            </w:r>
            <w:r w:rsidRPr="00A340ED">
              <w:rPr>
                <w:rFonts w:ascii="Arial Armenian" w:hAnsi="Arial Armenian" w:cs="Tahoma"/>
                <w:color w:val="000000"/>
                <w:sz w:val="20"/>
                <w:szCs w:val="20"/>
                <w:lang w:val="hy-AM"/>
              </w:rPr>
              <w:t>3</w:t>
            </w:r>
            <w:r w:rsidRPr="00A340ED">
              <w:rPr>
                <w:rFonts w:ascii="Arial Armenian" w:hAnsi="Arial Armenian" w:cs="Tahoma"/>
                <w:color w:val="000000"/>
                <w:sz w:val="20"/>
                <w:szCs w:val="20"/>
              </w:rPr>
              <w:t>.</w:t>
            </w:r>
            <w:r w:rsidRPr="00A340ED">
              <w:rPr>
                <w:rFonts w:ascii="Sylfaen" w:hAnsi="Sylfaen" w:cs="Sylfaen"/>
                <w:color w:val="000000"/>
                <w:sz w:val="20"/>
                <w:szCs w:val="20"/>
              </w:rPr>
              <w:t>ա</w:t>
            </w:r>
            <w:r w:rsidRPr="00A340ED">
              <w:rPr>
                <w:rFonts w:ascii="Arial Armenian" w:hAnsi="Arial Armenian" w:cs="Tahoma"/>
                <w:color w:val="000000"/>
                <w:sz w:val="20"/>
                <w:szCs w:val="20"/>
              </w:rPr>
              <w:t xml:space="preserve">.   </w:t>
            </w:r>
            <w:r w:rsidRPr="00A340ED">
              <w:rPr>
                <w:rFonts w:ascii="Sylfaen" w:hAnsi="Sylfaen" w:cs="Sylfaen"/>
                <w:color w:val="000000"/>
                <w:sz w:val="20"/>
                <w:szCs w:val="20"/>
                <w:lang w:val="hy-AM"/>
              </w:rPr>
              <w:t>Վճարողին</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սպասարկող</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ֆինանսական</w:t>
            </w:r>
            <w:r w:rsidRPr="00A340ED">
              <w:rPr>
                <w:rFonts w:ascii="Arial Armenian" w:hAnsi="Arial Armenian" w:cs="Tahoma"/>
                <w:color w:val="000000"/>
                <w:sz w:val="20"/>
                <w:szCs w:val="20"/>
                <w:lang w:val="hy-AM"/>
              </w:rPr>
              <w:t xml:space="preserve"> </w:t>
            </w:r>
            <w:r w:rsidRPr="00A340ED">
              <w:rPr>
                <w:rFonts w:ascii="Sylfaen" w:hAnsi="Sylfaen" w:cs="Sylfaen"/>
                <w:color w:val="000000"/>
                <w:sz w:val="20"/>
                <w:szCs w:val="20"/>
                <w:lang w:val="hy-AM"/>
              </w:rPr>
              <w:t>կազմակերպություն</w:t>
            </w:r>
            <w:r w:rsidRPr="00A340ED">
              <w:rPr>
                <w:rFonts w:ascii="Arial Armenian" w:hAnsi="Arial Armenian" w:cs="Tahoma"/>
                <w:color w:val="000000"/>
                <w:sz w:val="20"/>
                <w:szCs w:val="20"/>
              </w:rPr>
              <w:t xml:space="preserve"> </w:t>
            </w:r>
          </w:p>
          <w:p w:rsidR="00CE7D06" w:rsidRPr="00A340ED" w:rsidRDefault="00CE7D06" w:rsidP="004B1466">
            <w:pPr>
              <w:jc w:val="right"/>
              <w:rPr>
                <w:rFonts w:ascii="Arial Armenian" w:hAnsi="Arial Armenian" w:cs="Tahoma"/>
                <w:color w:val="000000"/>
                <w:sz w:val="20"/>
                <w:szCs w:val="20"/>
              </w:rPr>
            </w:pPr>
          </w:p>
          <w:p w:rsidR="00CE7D06" w:rsidRPr="00A340ED" w:rsidRDefault="00CE7D06" w:rsidP="004B1466">
            <w:pPr>
              <w:jc w:val="right"/>
              <w:rPr>
                <w:rFonts w:ascii="Arial Armenian" w:hAnsi="Arial Armenian" w:cs="Tahoma"/>
                <w:color w:val="000000"/>
                <w:sz w:val="20"/>
                <w:szCs w:val="20"/>
              </w:rPr>
            </w:pPr>
          </w:p>
          <w:p w:rsidR="00CE7D06" w:rsidRPr="00A340ED" w:rsidRDefault="00CE7D06" w:rsidP="004B1466">
            <w:pPr>
              <w:jc w:val="right"/>
              <w:rPr>
                <w:rFonts w:ascii="Arial Armenian" w:hAnsi="Arial Armenian" w:cs="Tahoma"/>
                <w:color w:val="000000"/>
                <w:sz w:val="20"/>
                <w:szCs w:val="20"/>
              </w:rPr>
            </w:pPr>
            <w:r w:rsidRPr="00A340ED">
              <w:rPr>
                <w:rFonts w:ascii="Arial Armenian" w:hAnsi="Arial Armenian" w:cs="Tahoma"/>
                <w:color w:val="000000"/>
                <w:sz w:val="20"/>
                <w:szCs w:val="20"/>
              </w:rPr>
              <w:t>/____________________/</w:t>
            </w:r>
          </w:p>
          <w:p w:rsidR="00CE7D06" w:rsidRPr="00A340ED" w:rsidRDefault="00CE7D06" w:rsidP="004B1466">
            <w:pPr>
              <w:jc w:val="center"/>
              <w:rPr>
                <w:rFonts w:ascii="Arial Armenian" w:hAnsi="Arial Armenian" w:cs="Sylfaen"/>
                <w:sz w:val="20"/>
                <w:szCs w:val="20"/>
              </w:rPr>
            </w:pPr>
            <w:r w:rsidRPr="00A340ED">
              <w:rPr>
                <w:rFonts w:ascii="Arial Armenian" w:hAnsi="Arial Armenian" w:cs="Tahoma"/>
                <w:color w:val="000000"/>
                <w:sz w:val="20"/>
                <w:szCs w:val="20"/>
              </w:rPr>
              <w:t xml:space="preserve">                                                   </w:t>
            </w:r>
            <w:r w:rsidRPr="00A340ED">
              <w:rPr>
                <w:rFonts w:ascii="Arial Armenian" w:hAnsi="Arial Armenian" w:cs="Sylfaen"/>
                <w:sz w:val="20"/>
                <w:szCs w:val="20"/>
              </w:rPr>
              <w:t>/</w:t>
            </w:r>
            <w:r w:rsidRPr="00A340ED">
              <w:rPr>
                <w:rFonts w:ascii="Sylfaen" w:hAnsi="Sylfaen" w:cs="Sylfaen"/>
                <w:sz w:val="20"/>
                <w:szCs w:val="20"/>
              </w:rPr>
              <w:t>ստորագրություն</w:t>
            </w:r>
            <w:r w:rsidRPr="00A340ED">
              <w:rPr>
                <w:rFonts w:ascii="Arial Armenian" w:hAnsi="Arial Armenian" w:cs="Sylfaen"/>
                <w:sz w:val="20"/>
                <w:szCs w:val="20"/>
              </w:rPr>
              <w:t>/</w:t>
            </w:r>
          </w:p>
          <w:p w:rsidR="00CE7D06" w:rsidRPr="00A340ED" w:rsidRDefault="00CE7D06" w:rsidP="004B1466">
            <w:pPr>
              <w:jc w:val="right"/>
              <w:rPr>
                <w:rFonts w:ascii="Arial Armenian" w:hAnsi="Arial Armenian" w:cs="Arial"/>
                <w:sz w:val="20"/>
                <w:szCs w:val="20"/>
                <w:lang w:val="hy-AM"/>
              </w:rPr>
            </w:pPr>
          </w:p>
        </w:tc>
      </w:tr>
      <w:tr w:rsidR="00CE7D06" w:rsidRPr="00A340ED" w:rsidTr="004B1466">
        <w:trPr>
          <w:trHeight w:val="2194"/>
        </w:trPr>
        <w:tc>
          <w:tcPr>
            <w:tcW w:w="5616" w:type="dxa"/>
            <w:tcBorders>
              <w:top w:val="nil"/>
              <w:left w:val="single" w:sz="4" w:space="0" w:color="auto"/>
              <w:bottom w:val="single" w:sz="4" w:space="0" w:color="auto"/>
              <w:right w:val="single" w:sz="4" w:space="0" w:color="auto"/>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lastRenderedPageBreak/>
              <w:t>24.</w:t>
            </w:r>
            <w:r w:rsidRPr="00A340ED">
              <w:rPr>
                <w:rFonts w:ascii="Sylfaen" w:hAnsi="Sylfaen" w:cs="Sylfaen"/>
                <w:sz w:val="20"/>
                <w:szCs w:val="20"/>
              </w:rPr>
              <w:t>բ</w:t>
            </w:r>
            <w:r w:rsidRPr="00A340ED">
              <w:rPr>
                <w:rFonts w:ascii="Arial Armenian" w:hAnsi="Arial Armenian" w:cs="Sylfaen"/>
                <w:sz w:val="20"/>
                <w:szCs w:val="20"/>
              </w:rPr>
              <w:t xml:space="preserve">.                                                       </w:t>
            </w:r>
            <w:r w:rsidRPr="00A340ED">
              <w:rPr>
                <w:rFonts w:ascii="Sylfaen" w:hAnsi="Sylfaen" w:cs="Sylfaen"/>
                <w:sz w:val="20"/>
                <w:szCs w:val="20"/>
              </w:rPr>
              <w:t>Կ</w:t>
            </w:r>
            <w:r w:rsidRPr="00A340ED">
              <w:rPr>
                <w:rFonts w:ascii="Arial Armenian" w:hAnsi="Arial Armenian" w:cs="Sylfaen"/>
                <w:sz w:val="20"/>
                <w:szCs w:val="20"/>
              </w:rPr>
              <w:t>.</w:t>
            </w:r>
            <w:r w:rsidRPr="00A340ED">
              <w:rPr>
                <w:rFonts w:ascii="Sylfaen" w:hAnsi="Sylfaen" w:cs="Sylfaen"/>
                <w:sz w:val="20"/>
                <w:szCs w:val="20"/>
              </w:rPr>
              <w:t>Տ</w:t>
            </w:r>
            <w:r w:rsidRPr="00A340ED">
              <w:rPr>
                <w:rFonts w:ascii="Arial Armenian" w:hAnsi="Arial Armenian" w:cs="Sylfaen"/>
                <w:sz w:val="20"/>
                <w:szCs w:val="20"/>
              </w:rPr>
              <w:t>.</w:t>
            </w: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Tahoma"/>
                <w:color w:val="000000"/>
                <w:sz w:val="20"/>
                <w:szCs w:val="20"/>
              </w:rPr>
              <w:t xml:space="preserve"> </w:t>
            </w:r>
            <w:r w:rsidRPr="00A340ED">
              <w:rPr>
                <w:rFonts w:ascii="Arial Armenian" w:hAnsi="Arial Armenian" w:cs="Sylfaen"/>
                <w:sz w:val="20"/>
                <w:szCs w:val="20"/>
              </w:rPr>
              <w:t>2</w:t>
            </w:r>
            <w:r w:rsidRPr="00A340ED">
              <w:rPr>
                <w:rFonts w:ascii="Arial Armenian" w:hAnsi="Arial Armenian" w:cs="Sylfaen"/>
                <w:sz w:val="20"/>
                <w:szCs w:val="20"/>
                <w:lang w:val="hy-AM"/>
              </w:rPr>
              <w:t>4</w:t>
            </w:r>
            <w:r w:rsidRPr="00A340ED">
              <w:rPr>
                <w:rFonts w:ascii="Arial Armenian" w:hAnsi="Arial Armenian" w:cs="Sylfaen"/>
                <w:sz w:val="20"/>
                <w:szCs w:val="20"/>
              </w:rPr>
              <w:t>.</w:t>
            </w:r>
            <w:r w:rsidRPr="00A340ED">
              <w:rPr>
                <w:rFonts w:ascii="Sylfaen" w:hAnsi="Sylfaen" w:cs="Sylfaen"/>
                <w:sz w:val="20"/>
                <w:szCs w:val="20"/>
                <w:lang w:val="hy-AM"/>
              </w:rPr>
              <w:t>գ</w:t>
            </w:r>
            <w:r w:rsidRPr="00A340ED">
              <w:rPr>
                <w:rFonts w:ascii="Arial Armenian" w:hAnsi="Arial Armenian" w:cs="Tahoma"/>
                <w:color w:val="000000"/>
                <w:sz w:val="20"/>
                <w:szCs w:val="20"/>
              </w:rPr>
              <w:t xml:space="preserve">                                                 "___" </w:t>
            </w:r>
            <w:r w:rsidRPr="00A340ED">
              <w:rPr>
                <w:rFonts w:ascii="Arial Armenian" w:hAnsi="Arial Armenian" w:cs="Sylfaen"/>
                <w:color w:val="000000"/>
                <w:sz w:val="20"/>
                <w:szCs w:val="20"/>
              </w:rPr>
              <w:t xml:space="preserve">___ </w:t>
            </w:r>
            <w:r w:rsidRPr="00A340ED">
              <w:rPr>
                <w:rFonts w:ascii="Arial Armenian" w:hAnsi="Arial Armenian" w:cs="Tahoma"/>
                <w:color w:val="000000"/>
                <w:sz w:val="20"/>
                <w:szCs w:val="20"/>
              </w:rPr>
              <w:t xml:space="preserve">20___ </w:t>
            </w:r>
            <w:r w:rsidRPr="00A340ED">
              <w:rPr>
                <w:rFonts w:ascii="Sylfaen" w:hAnsi="Sylfaen" w:cs="Sylfaen"/>
                <w:color w:val="000000"/>
                <w:sz w:val="20"/>
                <w:szCs w:val="20"/>
              </w:rPr>
              <w:t>թ</w:t>
            </w:r>
            <w:r w:rsidRPr="00A340ED">
              <w:rPr>
                <w:rFonts w:ascii="Arial Armenian" w:hAnsi="Arial Armenian" w:cs="Sylfaen"/>
                <w:color w:val="000000"/>
                <w:sz w:val="20"/>
                <w:szCs w:val="20"/>
              </w:rPr>
              <w:t>.</w:t>
            </w: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Arial"/>
                <w:sz w:val="20"/>
                <w:szCs w:val="20"/>
              </w:rPr>
            </w:pPr>
          </w:p>
        </w:tc>
        <w:tc>
          <w:tcPr>
            <w:tcW w:w="5364" w:type="dxa"/>
            <w:tcBorders>
              <w:top w:val="nil"/>
              <w:left w:val="nil"/>
              <w:bottom w:val="single" w:sz="4" w:space="0" w:color="auto"/>
              <w:right w:val="single" w:sz="4" w:space="0" w:color="auto"/>
            </w:tcBorders>
            <w:noWrap/>
            <w:vAlign w:val="bottom"/>
          </w:tcPr>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23.</w:t>
            </w:r>
            <w:r w:rsidRPr="00A340ED">
              <w:rPr>
                <w:rFonts w:ascii="Sylfaen" w:hAnsi="Sylfaen" w:cs="Sylfaen"/>
                <w:sz w:val="20"/>
                <w:szCs w:val="20"/>
              </w:rPr>
              <w:t>բ</w:t>
            </w:r>
            <w:r w:rsidRPr="00A340ED">
              <w:rPr>
                <w:rFonts w:ascii="Arial Armenian" w:hAnsi="Arial Armenian" w:cs="Sylfaen"/>
                <w:sz w:val="20"/>
                <w:szCs w:val="20"/>
              </w:rPr>
              <w:t xml:space="preserve">.                                                                 </w:t>
            </w:r>
            <w:r w:rsidRPr="00A340ED">
              <w:rPr>
                <w:rFonts w:ascii="Sylfaen" w:hAnsi="Sylfaen" w:cs="Sylfaen"/>
                <w:sz w:val="20"/>
                <w:szCs w:val="20"/>
              </w:rPr>
              <w:t>Կ</w:t>
            </w:r>
            <w:r w:rsidRPr="00A340ED">
              <w:rPr>
                <w:rFonts w:ascii="Arial Armenian" w:hAnsi="Arial Armenian" w:cs="Sylfaen"/>
                <w:sz w:val="20"/>
                <w:szCs w:val="20"/>
              </w:rPr>
              <w:t>.</w:t>
            </w:r>
            <w:r w:rsidRPr="00A340ED">
              <w:rPr>
                <w:rFonts w:ascii="Sylfaen" w:hAnsi="Sylfaen" w:cs="Sylfaen"/>
                <w:sz w:val="20"/>
                <w:szCs w:val="20"/>
              </w:rPr>
              <w:t>Տ</w:t>
            </w: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Sylfaen"/>
                <w:sz w:val="20"/>
                <w:szCs w:val="20"/>
              </w:rPr>
            </w:pPr>
          </w:p>
          <w:p w:rsidR="00CE7D06" w:rsidRPr="00A340ED" w:rsidRDefault="00CE7D06" w:rsidP="004B1466">
            <w:pPr>
              <w:rPr>
                <w:rFonts w:ascii="Arial Armenian" w:hAnsi="Arial Armenian" w:cs="Sylfaen"/>
                <w:sz w:val="20"/>
                <w:szCs w:val="20"/>
              </w:rPr>
            </w:pPr>
            <w:r w:rsidRPr="00A340ED">
              <w:rPr>
                <w:rFonts w:ascii="Arial Armenian" w:hAnsi="Arial Armenian" w:cs="Sylfaen"/>
                <w:sz w:val="20"/>
                <w:szCs w:val="20"/>
              </w:rPr>
              <w:t xml:space="preserve">                     </w:t>
            </w:r>
          </w:p>
          <w:p w:rsidR="00CE7D06" w:rsidRPr="00A340ED" w:rsidRDefault="00CE7D06" w:rsidP="004B1466">
            <w:pPr>
              <w:rPr>
                <w:rFonts w:ascii="Arial Armenian" w:hAnsi="Arial Armenian" w:cs="Sylfaen"/>
                <w:color w:val="000000"/>
                <w:sz w:val="20"/>
                <w:szCs w:val="20"/>
              </w:rPr>
            </w:pPr>
            <w:r w:rsidRPr="00A340ED">
              <w:rPr>
                <w:rFonts w:ascii="Arial Armenian" w:hAnsi="Arial Armenian" w:cs="Sylfaen"/>
                <w:sz w:val="20"/>
                <w:szCs w:val="20"/>
              </w:rPr>
              <w:t>23.</w:t>
            </w:r>
            <w:r w:rsidRPr="00A340ED">
              <w:rPr>
                <w:rFonts w:ascii="Sylfaen" w:hAnsi="Sylfaen" w:cs="Sylfaen"/>
                <w:sz w:val="20"/>
                <w:szCs w:val="20"/>
                <w:lang w:val="hy-AM"/>
              </w:rPr>
              <w:t>գ</w:t>
            </w:r>
            <w:r w:rsidRPr="00A340ED">
              <w:rPr>
                <w:rFonts w:ascii="Arial Armenian" w:hAnsi="Arial Armenian" w:cs="Sylfaen"/>
                <w:sz w:val="20"/>
                <w:szCs w:val="20"/>
              </w:rPr>
              <w:t>.</w:t>
            </w:r>
            <w:r w:rsidRPr="00A340ED">
              <w:rPr>
                <w:rFonts w:ascii="Sylfaen" w:hAnsi="Sylfaen" w:cs="Sylfaen"/>
                <w:sz w:val="20"/>
                <w:szCs w:val="20"/>
              </w:rPr>
              <w:t>Կատարման</w:t>
            </w:r>
            <w:r w:rsidRPr="00A340ED">
              <w:rPr>
                <w:rFonts w:ascii="Arial Armenian" w:hAnsi="Arial Armenian" w:cs="Sylfaen"/>
                <w:sz w:val="20"/>
                <w:szCs w:val="20"/>
              </w:rPr>
              <w:t xml:space="preserve"> </w:t>
            </w:r>
            <w:r w:rsidRPr="00A340ED">
              <w:rPr>
                <w:rFonts w:ascii="Sylfaen" w:hAnsi="Sylfaen" w:cs="Sylfaen"/>
                <w:sz w:val="20"/>
                <w:szCs w:val="20"/>
              </w:rPr>
              <w:t>ամսաթիվը</w:t>
            </w:r>
            <w:r w:rsidRPr="00A340ED">
              <w:rPr>
                <w:rFonts w:ascii="Arial Armenian" w:hAnsi="Arial Armenian" w:cs="Sylfaen"/>
                <w:sz w:val="20"/>
                <w:szCs w:val="20"/>
              </w:rPr>
              <w:t xml:space="preserve">`           </w:t>
            </w:r>
            <w:r w:rsidRPr="00A340ED">
              <w:rPr>
                <w:rFonts w:ascii="Arial Armenian" w:hAnsi="Arial Armenian" w:cs="Tahoma"/>
                <w:color w:val="000000"/>
                <w:sz w:val="20"/>
                <w:szCs w:val="20"/>
              </w:rPr>
              <w:t xml:space="preserve">"___" </w:t>
            </w:r>
            <w:r w:rsidRPr="00A340ED">
              <w:rPr>
                <w:rFonts w:ascii="Arial Armenian" w:hAnsi="Arial Armenian" w:cs="Sylfaen"/>
                <w:color w:val="000000"/>
                <w:sz w:val="20"/>
                <w:szCs w:val="20"/>
              </w:rPr>
              <w:t xml:space="preserve">___ </w:t>
            </w:r>
            <w:r w:rsidRPr="00A340ED">
              <w:rPr>
                <w:rFonts w:ascii="Arial Armenian" w:hAnsi="Arial Armenian" w:cs="Tahoma"/>
                <w:color w:val="000000"/>
                <w:sz w:val="20"/>
                <w:szCs w:val="20"/>
              </w:rPr>
              <w:t>20___</w:t>
            </w:r>
            <w:r w:rsidRPr="00A340ED">
              <w:rPr>
                <w:rFonts w:ascii="Sylfaen" w:hAnsi="Sylfaen" w:cs="Sylfaen"/>
                <w:color w:val="000000"/>
                <w:sz w:val="20"/>
                <w:szCs w:val="20"/>
              </w:rPr>
              <w:t>թ</w:t>
            </w:r>
            <w:r w:rsidRPr="00A340ED">
              <w:rPr>
                <w:rFonts w:ascii="Arial Armenian" w:hAnsi="Arial Armenian" w:cs="Sylfaen"/>
                <w:color w:val="000000"/>
                <w:sz w:val="20"/>
                <w:szCs w:val="20"/>
              </w:rPr>
              <w:t>.</w:t>
            </w:r>
          </w:p>
          <w:p w:rsidR="00CE7D06" w:rsidRPr="00A340ED" w:rsidRDefault="00CE7D06" w:rsidP="004B1466">
            <w:pPr>
              <w:rPr>
                <w:rFonts w:ascii="Arial Armenian" w:hAnsi="Arial Armenian" w:cs="Sylfaen"/>
                <w:color w:val="000000"/>
                <w:sz w:val="20"/>
                <w:szCs w:val="20"/>
              </w:rPr>
            </w:pPr>
          </w:p>
          <w:p w:rsidR="00CE7D06" w:rsidRPr="00A340ED" w:rsidRDefault="00CE7D06" w:rsidP="004B1466">
            <w:pPr>
              <w:rPr>
                <w:rFonts w:ascii="Arial Armenian" w:hAnsi="Arial Armenian" w:cs="Sylfaen"/>
                <w:sz w:val="20"/>
                <w:szCs w:val="20"/>
              </w:rPr>
            </w:pPr>
          </w:p>
          <w:p w:rsidR="00CE7D06" w:rsidRPr="00A340ED" w:rsidRDefault="00CE7D06" w:rsidP="004B1466">
            <w:pPr>
              <w:jc w:val="right"/>
              <w:rPr>
                <w:rFonts w:ascii="Arial Armenian" w:hAnsi="Arial Armenian" w:cs="Arial"/>
                <w:sz w:val="20"/>
                <w:szCs w:val="20"/>
              </w:rPr>
            </w:pPr>
          </w:p>
        </w:tc>
      </w:tr>
    </w:tbl>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i/>
          <w:sz w:val="16"/>
          <w:lang w:val="hy-AM"/>
        </w:rPr>
      </w:pPr>
    </w:p>
    <w:p w:rsidR="00CE7D06" w:rsidRPr="00A340ED" w:rsidRDefault="00CE7D06" w:rsidP="00CE7D06">
      <w:pPr>
        <w:tabs>
          <w:tab w:val="left" w:pos="540"/>
        </w:tabs>
        <w:autoSpaceDE w:val="0"/>
        <w:autoSpaceDN w:val="0"/>
        <w:adjustRightInd w:val="0"/>
        <w:spacing w:before="100" w:beforeAutospacing="1" w:after="100" w:afterAutospacing="1"/>
        <w:contextualSpacing/>
        <w:jc w:val="both"/>
        <w:rPr>
          <w:rFonts w:ascii="Arial Armenian" w:hAnsi="Arial Armenian" w:cs="Sylfaen"/>
          <w:sz w:val="20"/>
          <w:szCs w:val="20"/>
          <w:lang w:val="hy-AM"/>
        </w:rPr>
      </w:pPr>
      <w:r w:rsidRPr="00A340ED">
        <w:rPr>
          <w:rFonts w:ascii="Arial Armenian" w:hAnsi="Arial Armenian"/>
          <w:i/>
          <w:sz w:val="16"/>
          <w:lang w:val="hy-AM"/>
        </w:rPr>
        <w:t xml:space="preserve">* </w:t>
      </w:r>
      <w:r w:rsidRPr="00A340ED">
        <w:rPr>
          <w:rFonts w:ascii="Sylfaen" w:hAnsi="Sylfaen" w:cs="Sylfaen"/>
          <w:i/>
          <w:sz w:val="16"/>
          <w:lang w:val="hy-AM"/>
        </w:rPr>
        <w:t>Վճարման</w:t>
      </w:r>
      <w:r w:rsidRPr="00A340ED">
        <w:rPr>
          <w:rFonts w:ascii="Arial Armenian" w:hAnsi="Arial Armenian"/>
          <w:i/>
          <w:sz w:val="16"/>
          <w:lang w:val="hy-AM"/>
        </w:rPr>
        <w:t xml:space="preserve"> </w:t>
      </w:r>
      <w:r w:rsidRPr="00A340ED">
        <w:rPr>
          <w:rFonts w:ascii="Sylfaen" w:hAnsi="Sylfaen" w:cs="Sylfaen"/>
          <w:i/>
          <w:sz w:val="16"/>
          <w:lang w:val="hy-AM"/>
        </w:rPr>
        <w:t>պահանջագիրը</w:t>
      </w:r>
      <w:r w:rsidRPr="00A340ED">
        <w:rPr>
          <w:rFonts w:ascii="Arial Armenian" w:hAnsi="Arial Armenian"/>
          <w:i/>
          <w:sz w:val="16"/>
          <w:lang w:val="hy-AM"/>
        </w:rPr>
        <w:t xml:space="preserve"> </w:t>
      </w:r>
      <w:r w:rsidRPr="00A340ED">
        <w:rPr>
          <w:rFonts w:ascii="Sylfaen" w:hAnsi="Sylfaen" w:cs="Sylfaen"/>
          <w:i/>
          <w:sz w:val="16"/>
          <w:lang w:val="hy-AM"/>
        </w:rPr>
        <w:t>լրացվում</w:t>
      </w:r>
      <w:r w:rsidRPr="00A340ED">
        <w:rPr>
          <w:rFonts w:ascii="Arial Armenian" w:hAnsi="Arial Armenian"/>
          <w:i/>
          <w:sz w:val="16"/>
          <w:lang w:val="hy-AM"/>
        </w:rPr>
        <w:t xml:space="preserve"> </w:t>
      </w:r>
      <w:r w:rsidRPr="00A340ED">
        <w:rPr>
          <w:rFonts w:ascii="Sylfaen" w:hAnsi="Sylfaen" w:cs="Sylfaen"/>
          <w:i/>
          <w:sz w:val="16"/>
          <w:lang w:val="hy-AM"/>
        </w:rPr>
        <w:t>է</w:t>
      </w:r>
      <w:r w:rsidRPr="00A340ED">
        <w:rPr>
          <w:rFonts w:ascii="Arial Armenian" w:hAnsi="Arial Armenian"/>
          <w:i/>
          <w:sz w:val="16"/>
          <w:lang w:val="hy-AM"/>
        </w:rPr>
        <w:t xml:space="preserve"> </w:t>
      </w:r>
      <w:r w:rsidRPr="00A340ED">
        <w:rPr>
          <w:rFonts w:ascii="Sylfaen" w:hAnsi="Sylfaen" w:cs="Sylfaen"/>
          <w:i/>
          <w:sz w:val="16"/>
          <w:lang w:val="hy-AM"/>
        </w:rPr>
        <w:t>համաձայն</w:t>
      </w:r>
      <w:r w:rsidRPr="00A340ED">
        <w:rPr>
          <w:rFonts w:ascii="Arial Armenian" w:hAnsi="Arial Armenian"/>
          <w:i/>
          <w:sz w:val="16"/>
          <w:lang w:val="hy-AM"/>
        </w:rPr>
        <w:t xml:space="preserve"> </w:t>
      </w:r>
      <w:r w:rsidRPr="00A340ED">
        <w:rPr>
          <w:rFonts w:ascii="Sylfaen" w:hAnsi="Sylfaen" w:cs="Sylfaen"/>
          <w:i/>
          <w:sz w:val="16"/>
          <w:lang w:val="hy-AM"/>
        </w:rPr>
        <w:t>սույն</w:t>
      </w:r>
      <w:r w:rsidRPr="00A340ED">
        <w:rPr>
          <w:rFonts w:ascii="Arial Armenian" w:hAnsi="Arial Armenian"/>
          <w:i/>
          <w:sz w:val="16"/>
          <w:lang w:val="hy-AM"/>
        </w:rPr>
        <w:t xml:space="preserve"> </w:t>
      </w:r>
      <w:r w:rsidRPr="00A340ED">
        <w:rPr>
          <w:rFonts w:ascii="Sylfaen" w:hAnsi="Sylfaen" w:cs="Sylfaen"/>
          <w:i/>
          <w:sz w:val="16"/>
          <w:lang w:val="hy-AM"/>
        </w:rPr>
        <w:t>հրավերով</w:t>
      </w:r>
      <w:r w:rsidRPr="00A340ED">
        <w:rPr>
          <w:rFonts w:ascii="Arial Armenian" w:hAnsi="Arial Armenian"/>
          <w:i/>
          <w:sz w:val="16"/>
          <w:lang w:val="hy-AM"/>
        </w:rPr>
        <w:t xml:space="preserve"> </w:t>
      </w:r>
      <w:r w:rsidRPr="00A340ED">
        <w:rPr>
          <w:rFonts w:ascii="Sylfaen" w:hAnsi="Sylfaen" w:cs="Sylfaen"/>
          <w:i/>
          <w:sz w:val="16"/>
          <w:lang w:val="hy-AM"/>
        </w:rPr>
        <w:t>սահմանված</w:t>
      </w:r>
      <w:r w:rsidRPr="00A340ED">
        <w:rPr>
          <w:rFonts w:ascii="Arial Armenian" w:hAnsi="Arial Armenian"/>
          <w:i/>
          <w:sz w:val="16"/>
          <w:lang w:val="hy-AM"/>
        </w:rPr>
        <w:t xml:space="preserve"> </w:t>
      </w:r>
      <w:r w:rsidRPr="00A340ED">
        <w:rPr>
          <w:rFonts w:ascii="Arial Armenian" w:hAnsi="Arial Armenian" w:cs="Arial LatArm"/>
          <w:i/>
          <w:sz w:val="16"/>
          <w:lang w:val="hy-AM"/>
        </w:rPr>
        <w:t>«</w:t>
      </w:r>
      <w:r w:rsidRPr="00A340ED">
        <w:rPr>
          <w:rFonts w:ascii="Sylfaen" w:hAnsi="Sylfaen" w:cs="Sylfaen"/>
          <w:i/>
          <w:sz w:val="16"/>
          <w:lang w:val="hy-AM"/>
        </w:rPr>
        <w:t>Վճարման</w:t>
      </w:r>
      <w:r w:rsidRPr="00A340ED">
        <w:rPr>
          <w:rFonts w:ascii="Arial Armenian" w:hAnsi="Arial Armenian"/>
          <w:i/>
          <w:sz w:val="16"/>
          <w:lang w:val="hy-AM"/>
        </w:rPr>
        <w:t xml:space="preserve"> </w:t>
      </w:r>
      <w:r w:rsidRPr="00A340ED">
        <w:rPr>
          <w:rFonts w:ascii="Sylfaen" w:hAnsi="Sylfaen" w:cs="Sylfaen"/>
          <w:i/>
          <w:sz w:val="16"/>
          <w:lang w:val="hy-AM"/>
        </w:rPr>
        <w:t>պահանջագրի</w:t>
      </w:r>
      <w:r w:rsidRPr="00A340ED">
        <w:rPr>
          <w:rFonts w:ascii="Arial Armenian" w:hAnsi="Arial Armenian"/>
          <w:i/>
          <w:sz w:val="16"/>
          <w:lang w:val="hy-AM"/>
        </w:rPr>
        <w:t xml:space="preserve"> </w:t>
      </w:r>
      <w:r w:rsidRPr="00A340ED">
        <w:rPr>
          <w:rFonts w:ascii="Sylfaen" w:hAnsi="Sylfaen" w:cs="Sylfaen"/>
          <w:i/>
          <w:sz w:val="16"/>
          <w:lang w:val="hy-AM"/>
        </w:rPr>
        <w:t>պարտադիր</w:t>
      </w:r>
      <w:r w:rsidRPr="00A340ED">
        <w:rPr>
          <w:rFonts w:ascii="Arial Armenian" w:hAnsi="Arial Armenian"/>
          <w:i/>
          <w:sz w:val="16"/>
          <w:lang w:val="hy-AM"/>
        </w:rPr>
        <w:t xml:space="preserve"> </w:t>
      </w:r>
      <w:r w:rsidRPr="00A340ED">
        <w:rPr>
          <w:rFonts w:ascii="Sylfaen" w:hAnsi="Sylfaen" w:cs="Sylfaen"/>
          <w:i/>
          <w:sz w:val="16"/>
          <w:lang w:val="hy-AM"/>
        </w:rPr>
        <w:t>վավերապայմանների</w:t>
      </w:r>
      <w:r w:rsidRPr="00A340ED">
        <w:rPr>
          <w:rFonts w:ascii="Arial Armenian" w:hAnsi="Arial Armenian"/>
          <w:i/>
          <w:sz w:val="16"/>
          <w:lang w:val="hy-AM"/>
        </w:rPr>
        <w:t xml:space="preserve"> </w:t>
      </w:r>
      <w:r w:rsidRPr="00A340ED">
        <w:rPr>
          <w:rFonts w:ascii="Sylfaen" w:hAnsi="Sylfaen" w:cs="Sylfaen"/>
          <w:i/>
          <w:sz w:val="16"/>
          <w:lang w:val="hy-AM"/>
        </w:rPr>
        <w:t>և</w:t>
      </w:r>
      <w:r w:rsidRPr="00A340ED">
        <w:rPr>
          <w:rFonts w:ascii="Arial Armenian" w:hAnsi="Arial Armenian"/>
          <w:i/>
          <w:sz w:val="16"/>
          <w:lang w:val="hy-AM"/>
        </w:rPr>
        <w:t xml:space="preserve"> </w:t>
      </w:r>
      <w:r w:rsidRPr="00A340ED">
        <w:rPr>
          <w:rFonts w:ascii="Sylfaen" w:hAnsi="Sylfaen" w:cs="Sylfaen"/>
          <w:i/>
          <w:sz w:val="16"/>
          <w:lang w:val="hy-AM"/>
        </w:rPr>
        <w:t>լրացման</w:t>
      </w:r>
      <w:r w:rsidRPr="00A340ED">
        <w:rPr>
          <w:rFonts w:ascii="Arial Armenian" w:hAnsi="Arial Armenian"/>
          <w:i/>
          <w:sz w:val="16"/>
          <w:lang w:val="hy-AM"/>
        </w:rPr>
        <w:t xml:space="preserve"> </w:t>
      </w:r>
      <w:r w:rsidRPr="00A340ED">
        <w:rPr>
          <w:rFonts w:ascii="Sylfaen" w:hAnsi="Sylfaen" w:cs="Sylfaen"/>
          <w:i/>
          <w:sz w:val="16"/>
          <w:lang w:val="hy-AM"/>
        </w:rPr>
        <w:t>կարգի</w:t>
      </w:r>
      <w:r w:rsidRPr="00A340ED">
        <w:rPr>
          <w:rFonts w:ascii="Arial Armenian" w:hAnsi="Arial Armenian" w:cs="Arial LatArm"/>
          <w:i/>
          <w:sz w:val="16"/>
          <w:lang w:val="hy-AM"/>
        </w:rPr>
        <w:t>»</w:t>
      </w:r>
      <w:r w:rsidRPr="00A340ED">
        <w:rPr>
          <w:rFonts w:ascii="Arial Armenian" w:hAnsi="Arial Armenian"/>
          <w:i/>
          <w:sz w:val="16"/>
          <w:lang w:val="hy-AM"/>
        </w:rPr>
        <w:t>:</w:t>
      </w:r>
    </w:p>
    <w:p w:rsidR="00CE7D06" w:rsidRPr="00BB5F2B" w:rsidRDefault="00CE7D06" w:rsidP="00CE7D06">
      <w:pPr>
        <w:jc w:val="center"/>
        <w:rPr>
          <w:rFonts w:ascii="Arial Armenian" w:hAnsi="Arial Armenian"/>
          <w:b/>
          <w:sz w:val="22"/>
          <w:szCs w:val="22"/>
          <w:lang w:val="hy-AM"/>
        </w:rPr>
      </w:pPr>
      <w:r w:rsidRPr="00A340ED">
        <w:rPr>
          <w:rFonts w:ascii="Arial Armenian" w:hAnsi="Arial Armenian"/>
          <w:b/>
          <w:lang w:val="hy-AM"/>
        </w:rPr>
        <w:br w:type="page"/>
      </w:r>
      <w:r w:rsidRPr="00A340ED">
        <w:rPr>
          <w:rFonts w:ascii="Sylfaen" w:hAnsi="Sylfaen" w:cs="Sylfaen"/>
          <w:b/>
          <w:sz w:val="22"/>
          <w:szCs w:val="22"/>
          <w:lang w:val="hy-AM"/>
        </w:rPr>
        <w:lastRenderedPageBreak/>
        <w:t>Վճարման</w:t>
      </w:r>
      <w:r w:rsidRPr="00BB5F2B">
        <w:rPr>
          <w:rFonts w:ascii="Arial Armenian" w:hAnsi="Arial Armenian"/>
          <w:b/>
          <w:sz w:val="22"/>
          <w:szCs w:val="22"/>
          <w:lang w:val="hy-AM"/>
        </w:rPr>
        <w:t xml:space="preserve"> </w:t>
      </w:r>
      <w:r w:rsidRPr="00A340ED">
        <w:rPr>
          <w:rFonts w:ascii="Sylfaen" w:hAnsi="Sylfaen" w:cs="Sylfaen"/>
          <w:b/>
          <w:sz w:val="22"/>
          <w:szCs w:val="22"/>
          <w:lang w:val="hy-AM"/>
        </w:rPr>
        <w:t>պահանջագրի</w:t>
      </w:r>
      <w:r w:rsidRPr="00BB5F2B">
        <w:rPr>
          <w:rFonts w:ascii="Arial Armenian" w:hAnsi="Arial Armenian"/>
          <w:b/>
          <w:sz w:val="22"/>
          <w:szCs w:val="22"/>
          <w:lang w:val="hy-AM"/>
        </w:rPr>
        <w:t xml:space="preserve"> </w:t>
      </w:r>
      <w:r w:rsidRPr="00A340ED">
        <w:rPr>
          <w:rFonts w:ascii="Sylfaen" w:hAnsi="Sylfaen" w:cs="Sylfaen"/>
          <w:b/>
          <w:sz w:val="22"/>
          <w:szCs w:val="22"/>
          <w:lang w:val="hy-AM"/>
        </w:rPr>
        <w:t>պարտադիր</w:t>
      </w:r>
      <w:r w:rsidRPr="00BB5F2B">
        <w:rPr>
          <w:rFonts w:ascii="Arial Armenian" w:hAnsi="Arial Armenian"/>
          <w:b/>
          <w:sz w:val="22"/>
          <w:szCs w:val="22"/>
          <w:lang w:val="hy-AM"/>
        </w:rPr>
        <w:t xml:space="preserve"> </w:t>
      </w:r>
      <w:r w:rsidRPr="00A340ED">
        <w:rPr>
          <w:rFonts w:ascii="Sylfaen" w:hAnsi="Sylfaen" w:cs="Sylfaen"/>
          <w:b/>
          <w:sz w:val="22"/>
          <w:szCs w:val="22"/>
          <w:lang w:val="hy-AM"/>
        </w:rPr>
        <w:t>վավերապայմանները</w:t>
      </w:r>
      <w:r w:rsidRPr="00BB5F2B">
        <w:rPr>
          <w:rFonts w:ascii="Arial Armenian" w:hAnsi="Arial Armenian"/>
          <w:b/>
          <w:sz w:val="22"/>
          <w:szCs w:val="22"/>
          <w:lang w:val="hy-AM"/>
        </w:rPr>
        <w:t xml:space="preserve"> </w:t>
      </w:r>
      <w:r w:rsidRPr="00A340ED">
        <w:rPr>
          <w:rFonts w:ascii="Sylfaen" w:hAnsi="Sylfaen" w:cs="Sylfaen"/>
          <w:b/>
          <w:sz w:val="22"/>
          <w:szCs w:val="22"/>
          <w:lang w:val="hy-AM"/>
        </w:rPr>
        <w:t>և</w:t>
      </w:r>
      <w:r w:rsidRPr="00BB5F2B">
        <w:rPr>
          <w:rFonts w:ascii="Arial Armenian" w:hAnsi="Arial Armenian"/>
          <w:b/>
          <w:sz w:val="22"/>
          <w:szCs w:val="22"/>
          <w:lang w:val="hy-AM"/>
        </w:rPr>
        <w:t xml:space="preserve"> </w:t>
      </w:r>
      <w:r w:rsidRPr="00A340ED">
        <w:rPr>
          <w:rFonts w:ascii="Sylfaen" w:hAnsi="Sylfaen" w:cs="Sylfaen"/>
          <w:b/>
          <w:sz w:val="22"/>
          <w:szCs w:val="22"/>
          <w:lang w:val="hy-AM"/>
        </w:rPr>
        <w:t>լրացման</w:t>
      </w:r>
      <w:r w:rsidRPr="00BB5F2B">
        <w:rPr>
          <w:rFonts w:ascii="Arial Armenian" w:hAnsi="Arial Armenian"/>
          <w:b/>
          <w:sz w:val="22"/>
          <w:szCs w:val="22"/>
          <w:lang w:val="hy-AM"/>
        </w:rPr>
        <w:t xml:space="preserve"> </w:t>
      </w:r>
      <w:r w:rsidRPr="00A340ED">
        <w:rPr>
          <w:rFonts w:ascii="Sylfaen" w:hAnsi="Sylfaen" w:cs="Sylfaen"/>
          <w:b/>
          <w:sz w:val="22"/>
          <w:szCs w:val="22"/>
          <w:lang w:val="hy-AM"/>
        </w:rPr>
        <w:t>ուղեցույցը</w:t>
      </w:r>
    </w:p>
    <w:p w:rsidR="00CE7D06" w:rsidRPr="00BB5F2B" w:rsidRDefault="00CE7D06" w:rsidP="00CE7D06">
      <w:pPr>
        <w:jc w:val="center"/>
        <w:rPr>
          <w:rFonts w:ascii="Arial Armenian" w:hAnsi="Arial Armenian"/>
          <w:b/>
          <w:sz w:val="22"/>
          <w:szCs w:val="22"/>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both"/>
              <w:rPr>
                <w:rFonts w:ascii="Arial Armenian" w:hAnsi="Arial Armenian"/>
                <w:sz w:val="20"/>
                <w:szCs w:val="20"/>
              </w:rPr>
            </w:pPr>
            <w:r w:rsidRPr="00A340ED">
              <w:rPr>
                <w:rFonts w:ascii="Sylfaen" w:hAnsi="Sylfaen" w:cs="Sylfaen"/>
                <w:sz w:val="20"/>
                <w:szCs w:val="20"/>
              </w:rPr>
              <w:t>Հ</w:t>
            </w:r>
            <w:r w:rsidRPr="00A340ED">
              <w:rPr>
                <w:rFonts w:ascii="Arial Armenian" w:hAnsi="Arial Armenian"/>
                <w:sz w:val="20"/>
                <w:szCs w:val="20"/>
              </w:rPr>
              <w:t>/</w:t>
            </w:r>
            <w:r w:rsidRPr="00A340ED">
              <w:rPr>
                <w:rFonts w:ascii="Sylfaen" w:hAnsi="Sylfaen"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&lt;&lt;</w:t>
            </w:r>
            <w:r w:rsidRPr="00A340ED">
              <w:rPr>
                <w:rFonts w:ascii="Sylfaen" w:hAnsi="Sylfaen" w:cs="Sylfaen"/>
                <w:b/>
                <w:sz w:val="20"/>
                <w:szCs w:val="20"/>
              </w:rPr>
              <w:t>Վճարման</w:t>
            </w:r>
            <w:r w:rsidRPr="00A340ED">
              <w:rPr>
                <w:rFonts w:ascii="Arial Armenian" w:hAnsi="Arial Armenian"/>
                <w:b/>
                <w:sz w:val="20"/>
                <w:szCs w:val="20"/>
              </w:rPr>
              <w:t xml:space="preserve"> </w:t>
            </w:r>
            <w:r w:rsidRPr="00A340ED">
              <w:rPr>
                <w:rFonts w:ascii="Sylfaen" w:hAnsi="Sylfaen" w:cs="Sylfaen"/>
                <w:b/>
                <w:sz w:val="20"/>
                <w:szCs w:val="20"/>
              </w:rPr>
              <w:t>պահանջագիր</w:t>
            </w:r>
            <w:r w:rsidRPr="00A340ED">
              <w:rPr>
                <w:rFonts w:ascii="Arial Armenian" w:hAnsi="Arial Armenian"/>
                <w:b/>
                <w:sz w:val="20"/>
                <w:szCs w:val="20"/>
              </w:rPr>
              <w:t xml:space="preserve">&gt;&gt; </w:t>
            </w:r>
            <w:r w:rsidRPr="00A340ED">
              <w:rPr>
                <w:rFonts w:ascii="Sylfaen" w:hAnsi="Sylfaen" w:cs="Sylfaen"/>
                <w:b/>
                <w:sz w:val="20"/>
                <w:szCs w:val="20"/>
              </w:rPr>
              <w:t>փաստաթղթի</w:t>
            </w:r>
            <w:r w:rsidRPr="00A340ED">
              <w:rPr>
                <w:rFonts w:ascii="Arial Armenian" w:hAnsi="Arial Armenian"/>
                <w:b/>
                <w:sz w:val="20"/>
                <w:szCs w:val="20"/>
              </w:rPr>
              <w:t xml:space="preserve"> </w:t>
            </w:r>
            <w:r w:rsidRPr="00A340ED">
              <w:rPr>
                <w:rFonts w:ascii="Sylfaen" w:hAnsi="Sylfaen"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Sylfaen" w:hAnsi="Sylfaen" w:cs="Sylfaen"/>
                <w:b/>
                <w:sz w:val="20"/>
                <w:szCs w:val="20"/>
              </w:rPr>
              <w:t>Նշված</w:t>
            </w:r>
            <w:r w:rsidRPr="00A340ED">
              <w:rPr>
                <w:rFonts w:ascii="Arial Armenian" w:hAnsi="Arial Armenian"/>
                <w:b/>
                <w:sz w:val="20"/>
                <w:szCs w:val="20"/>
              </w:rPr>
              <w:t xml:space="preserve"> </w:t>
            </w:r>
            <w:r w:rsidRPr="00A340ED">
              <w:rPr>
                <w:rFonts w:ascii="Sylfaen" w:hAnsi="Sylfaen" w:cs="Sylfaen"/>
                <w:b/>
                <w:sz w:val="20"/>
                <w:szCs w:val="20"/>
              </w:rPr>
              <w:t>դաշտի</w:t>
            </w:r>
            <w:r w:rsidRPr="00A340ED">
              <w:rPr>
                <w:rFonts w:ascii="Arial Armenian" w:hAnsi="Arial Armenian"/>
                <w:b/>
                <w:sz w:val="20"/>
                <w:szCs w:val="20"/>
              </w:rPr>
              <w:t>/</w:t>
            </w:r>
          </w:p>
          <w:p w:rsidR="00CE7D06" w:rsidRPr="00A340ED" w:rsidRDefault="00CE7D06" w:rsidP="004B1466">
            <w:pPr>
              <w:jc w:val="center"/>
              <w:rPr>
                <w:rFonts w:ascii="Arial Armenian" w:hAnsi="Arial Armenian"/>
                <w:b/>
                <w:sz w:val="20"/>
                <w:szCs w:val="20"/>
              </w:rPr>
            </w:pPr>
            <w:r w:rsidRPr="00A340ED">
              <w:rPr>
                <w:rFonts w:ascii="Sylfaen" w:hAnsi="Sylfaen" w:cs="Sylfaen"/>
                <w:b/>
                <w:sz w:val="20"/>
                <w:szCs w:val="20"/>
              </w:rPr>
              <w:t>վավերապայմանի</w:t>
            </w:r>
            <w:r w:rsidRPr="00A340ED">
              <w:rPr>
                <w:rFonts w:ascii="Arial Armenian" w:hAnsi="Arial Armenian"/>
                <w:b/>
                <w:sz w:val="20"/>
                <w:szCs w:val="20"/>
              </w:rPr>
              <w:t xml:space="preserve"> </w:t>
            </w:r>
            <w:r w:rsidRPr="00A340ED">
              <w:rPr>
                <w:rFonts w:ascii="Sylfaen" w:hAnsi="Sylfaen" w:cs="Sylfaen"/>
                <w:b/>
                <w:sz w:val="20"/>
                <w:szCs w:val="20"/>
              </w:rPr>
              <w:t>առկայությունը</w:t>
            </w:r>
            <w:r w:rsidRPr="00A340ED">
              <w:rPr>
                <w:rFonts w:ascii="Arial Armenian" w:hAnsi="Arial Armenian"/>
                <w:b/>
                <w:sz w:val="20"/>
                <w:szCs w:val="20"/>
              </w:rPr>
              <w:t xml:space="preserve"> </w:t>
            </w:r>
            <w:r w:rsidRPr="00A340ED">
              <w:rPr>
                <w:rFonts w:ascii="Sylfaen" w:hAnsi="Sylfaen"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lang w:val="hy-AM"/>
              </w:rPr>
            </w:pPr>
            <w:r w:rsidRPr="00A340ED">
              <w:rPr>
                <w:rFonts w:ascii="Sylfaen" w:hAnsi="Sylfaen" w:cs="Sylfaen"/>
                <w:b/>
                <w:sz w:val="20"/>
                <w:szCs w:val="20"/>
              </w:rPr>
              <w:t>Վավերապայմանի</w:t>
            </w:r>
            <w:r w:rsidRPr="00A340ED">
              <w:rPr>
                <w:rFonts w:ascii="Arial Armenian" w:hAnsi="Arial Armenian"/>
                <w:b/>
                <w:sz w:val="20"/>
                <w:szCs w:val="20"/>
              </w:rPr>
              <w:t xml:space="preserve"> </w:t>
            </w:r>
            <w:r w:rsidRPr="00A340ED">
              <w:rPr>
                <w:rFonts w:ascii="Sylfaen" w:hAnsi="Sylfaen" w:cs="Sylfaen"/>
                <w:b/>
                <w:sz w:val="20"/>
                <w:szCs w:val="20"/>
              </w:rPr>
              <w:t>լրացման</w:t>
            </w:r>
            <w:r w:rsidRPr="00A340ED">
              <w:rPr>
                <w:rFonts w:ascii="Arial Armenian" w:hAnsi="Arial Armenian"/>
                <w:b/>
                <w:sz w:val="20"/>
                <w:szCs w:val="20"/>
              </w:rPr>
              <w:t xml:space="preserve"> </w:t>
            </w:r>
            <w:r w:rsidRPr="00A340ED">
              <w:rPr>
                <w:rFonts w:ascii="Sylfaen" w:hAnsi="Sylfaen" w:cs="Sylfaen"/>
                <w:b/>
                <w:sz w:val="20"/>
                <w:szCs w:val="20"/>
              </w:rPr>
              <w:t>պահանջը</w:t>
            </w:r>
            <w:r w:rsidRPr="00A340ED">
              <w:rPr>
                <w:rFonts w:ascii="Arial Armenian" w:hAnsi="Arial Armenian"/>
                <w:b/>
                <w:sz w:val="20"/>
                <w:szCs w:val="20"/>
                <w:lang w:val="hy-AM"/>
              </w:rPr>
              <w:t xml:space="preserve"> </w:t>
            </w:r>
          </w:p>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w:t>
            </w:r>
            <w:r w:rsidRPr="00A340ED">
              <w:rPr>
                <w:rFonts w:ascii="Sylfaen" w:hAnsi="Sylfaen" w:cs="Sylfaen"/>
                <w:b/>
                <w:sz w:val="20"/>
                <w:szCs w:val="20"/>
                <w:lang w:val="hy-AM"/>
              </w:rPr>
              <w:t>գնումների</w:t>
            </w:r>
            <w:r w:rsidRPr="00A340ED">
              <w:rPr>
                <w:rFonts w:ascii="Arial Armenian" w:hAnsi="Arial Armenian"/>
                <w:b/>
                <w:sz w:val="20"/>
                <w:szCs w:val="20"/>
                <w:lang w:val="hy-AM"/>
              </w:rPr>
              <w:t xml:space="preserve"> </w:t>
            </w:r>
            <w:r w:rsidRPr="00A340ED">
              <w:rPr>
                <w:rFonts w:ascii="Sylfaen" w:hAnsi="Sylfaen" w:cs="Sylfaen"/>
                <w:b/>
                <w:sz w:val="20"/>
                <w:szCs w:val="20"/>
                <w:lang w:val="hy-AM"/>
              </w:rPr>
              <w:t>գործընթացի</w:t>
            </w:r>
            <w:r w:rsidRPr="00A340ED">
              <w:rPr>
                <w:rFonts w:ascii="Arial Armenian" w:hAnsi="Arial Armenian"/>
                <w:b/>
                <w:sz w:val="20"/>
                <w:szCs w:val="20"/>
                <w:lang w:val="hy-AM"/>
              </w:rPr>
              <w:t xml:space="preserve"> </w:t>
            </w:r>
            <w:r w:rsidRPr="00A340ED">
              <w:rPr>
                <w:rFonts w:ascii="Sylfaen" w:hAnsi="Sylfaen" w:cs="Sylfaen"/>
                <w:b/>
                <w:sz w:val="20"/>
                <w:szCs w:val="20"/>
                <w:lang w:val="hy-AM"/>
              </w:rPr>
              <w:t>հետ</w:t>
            </w:r>
            <w:r w:rsidRPr="00A340ED">
              <w:rPr>
                <w:rFonts w:ascii="Arial Armenian" w:hAnsi="Arial Armenian"/>
                <w:b/>
                <w:sz w:val="20"/>
                <w:szCs w:val="20"/>
                <w:lang w:val="hy-AM"/>
              </w:rPr>
              <w:t xml:space="preserve"> </w:t>
            </w:r>
            <w:r w:rsidRPr="00A340ED">
              <w:rPr>
                <w:rFonts w:ascii="Sylfaen" w:hAnsi="Sylfaen" w:cs="Sylfaen"/>
                <w:b/>
                <w:sz w:val="20"/>
                <w:szCs w:val="20"/>
                <w:lang w:val="hy-AM"/>
              </w:rPr>
              <w:t>կապված</w:t>
            </w:r>
            <w:r w:rsidRPr="00A340ED">
              <w:rPr>
                <w:rFonts w:ascii="Arial Armenian" w:hAnsi="Arial Armenia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ind w:left="-588" w:firstLine="588"/>
              <w:jc w:val="center"/>
              <w:rPr>
                <w:rFonts w:ascii="Arial Armenian" w:hAnsi="Arial Armenian"/>
                <w:b/>
                <w:sz w:val="20"/>
                <w:szCs w:val="20"/>
              </w:rPr>
            </w:pPr>
            <w:r w:rsidRPr="00A340ED">
              <w:rPr>
                <w:rFonts w:ascii="Sylfaen" w:hAnsi="Sylfaen" w:cs="Sylfaen"/>
                <w:b/>
                <w:sz w:val="20"/>
                <w:szCs w:val="20"/>
              </w:rPr>
              <w:t>Վավերապայմանը</w:t>
            </w:r>
          </w:p>
          <w:p w:rsidR="00CE7D06" w:rsidRPr="00A340ED" w:rsidRDefault="00CE7D06" w:rsidP="004B1466">
            <w:pPr>
              <w:ind w:left="-588" w:firstLine="588"/>
              <w:jc w:val="center"/>
              <w:rPr>
                <w:rFonts w:ascii="Arial Armenian" w:hAnsi="Arial Armenian"/>
                <w:b/>
                <w:sz w:val="20"/>
                <w:szCs w:val="20"/>
              </w:rPr>
            </w:pPr>
            <w:r w:rsidRPr="00A340ED">
              <w:rPr>
                <w:rFonts w:ascii="Sylfaen" w:hAnsi="Sylfaen" w:cs="Sylfaen"/>
                <w:b/>
                <w:sz w:val="20"/>
                <w:szCs w:val="20"/>
              </w:rPr>
              <w:t>լրացնող</w:t>
            </w:r>
            <w:r w:rsidRPr="00A340ED">
              <w:rPr>
                <w:rFonts w:ascii="Arial Armenian" w:hAnsi="Arial Armenian"/>
                <w:b/>
                <w:sz w:val="20"/>
                <w:szCs w:val="20"/>
              </w:rPr>
              <w:t xml:space="preserve"> </w:t>
            </w:r>
            <w:r w:rsidRPr="00A340ED">
              <w:rPr>
                <w:rFonts w:ascii="Sylfaen" w:hAnsi="Sylfaen" w:cs="Sylfaen"/>
                <w:b/>
                <w:sz w:val="20"/>
                <w:szCs w:val="20"/>
              </w:rPr>
              <w:t>կողմը</w:t>
            </w:r>
            <w:r w:rsidRPr="00A340ED">
              <w:rPr>
                <w:rFonts w:ascii="Arial Armenian" w:hAnsi="Arial Armenian"/>
                <w:b/>
                <w:sz w:val="20"/>
                <w:szCs w:val="20"/>
              </w:rPr>
              <w:t xml:space="preserve">` </w:t>
            </w:r>
          </w:p>
          <w:p w:rsidR="00CE7D06" w:rsidRPr="00A340ED" w:rsidRDefault="00CE7D06" w:rsidP="004B1466">
            <w:pPr>
              <w:ind w:left="-588" w:firstLine="588"/>
              <w:jc w:val="center"/>
              <w:rPr>
                <w:rFonts w:ascii="Arial Armenian" w:hAnsi="Arial Armenian"/>
                <w:b/>
                <w:sz w:val="20"/>
                <w:szCs w:val="20"/>
              </w:rPr>
            </w:pPr>
            <w:r w:rsidRPr="00A340ED">
              <w:rPr>
                <w:rFonts w:ascii="Sylfaen" w:hAnsi="Sylfaen" w:cs="Sylfaen"/>
                <w:b/>
                <w:sz w:val="20"/>
                <w:szCs w:val="20"/>
              </w:rPr>
              <w:t>շահառուն</w:t>
            </w:r>
            <w:r w:rsidRPr="00A340ED">
              <w:rPr>
                <w:rFonts w:ascii="Arial Armenian" w:hAnsi="Arial Armenian"/>
                <w:b/>
                <w:sz w:val="20"/>
                <w:szCs w:val="20"/>
              </w:rPr>
              <w:t xml:space="preserve"> </w:t>
            </w:r>
            <w:r w:rsidRPr="00A340ED">
              <w:rPr>
                <w:rFonts w:ascii="Sylfaen" w:hAnsi="Sylfaen" w:cs="Sylfaen"/>
                <w:b/>
                <w:sz w:val="20"/>
                <w:szCs w:val="20"/>
              </w:rPr>
              <w:t>կամ</w:t>
            </w:r>
            <w:r w:rsidRPr="00A340ED">
              <w:rPr>
                <w:rFonts w:ascii="Arial Armenian" w:hAnsi="Arial Armenian"/>
                <w:b/>
                <w:sz w:val="20"/>
                <w:szCs w:val="20"/>
              </w:rPr>
              <w:t xml:space="preserve"> </w:t>
            </w:r>
            <w:r w:rsidRPr="00A340ED">
              <w:rPr>
                <w:rFonts w:ascii="Sylfaen" w:hAnsi="Sylfaen" w:cs="Sylfaen"/>
                <w:b/>
                <w:sz w:val="20"/>
                <w:szCs w:val="20"/>
              </w:rPr>
              <w:t>վճարողը</w:t>
            </w:r>
          </w:p>
          <w:p w:rsidR="00CE7D06" w:rsidRPr="00A340ED" w:rsidRDefault="00CE7D06" w:rsidP="004B1466">
            <w:pPr>
              <w:ind w:left="-588" w:firstLine="588"/>
              <w:jc w:val="center"/>
              <w:rPr>
                <w:rFonts w:ascii="Arial Armenian" w:hAnsi="Arial Armenian"/>
                <w:b/>
                <w:sz w:val="20"/>
                <w:szCs w:val="20"/>
              </w:rPr>
            </w:pPr>
            <w:r w:rsidRPr="00A340ED">
              <w:rPr>
                <w:rFonts w:ascii="Arial Armenian" w:hAnsi="Arial Armenian"/>
                <w:b/>
                <w:sz w:val="20"/>
                <w:szCs w:val="20"/>
              </w:rPr>
              <w:t>(</w:t>
            </w:r>
            <w:r w:rsidRPr="00A340ED">
              <w:rPr>
                <w:rFonts w:ascii="Sylfaen" w:hAnsi="Sylfaen" w:cs="Sylfaen"/>
                <w:b/>
                <w:sz w:val="20"/>
                <w:szCs w:val="20"/>
                <w:lang w:val="hy-AM"/>
              </w:rPr>
              <w:t>գնումների</w:t>
            </w:r>
            <w:r w:rsidRPr="00A340ED">
              <w:rPr>
                <w:rFonts w:ascii="Arial Armenian" w:hAnsi="Arial Armenian"/>
                <w:b/>
                <w:sz w:val="20"/>
                <w:szCs w:val="20"/>
                <w:lang w:val="hy-AM"/>
              </w:rPr>
              <w:t xml:space="preserve"> </w:t>
            </w:r>
            <w:r w:rsidRPr="00A340ED">
              <w:rPr>
                <w:rFonts w:ascii="Sylfaen" w:hAnsi="Sylfaen" w:cs="Sylfaen"/>
                <w:b/>
                <w:sz w:val="20"/>
                <w:szCs w:val="20"/>
                <w:lang w:val="hy-AM"/>
              </w:rPr>
              <w:t>գործընթացի</w:t>
            </w:r>
            <w:r w:rsidRPr="00A340ED">
              <w:rPr>
                <w:rFonts w:ascii="Arial Armenian" w:hAnsi="Arial Armenian"/>
                <w:b/>
                <w:sz w:val="20"/>
                <w:szCs w:val="20"/>
                <w:lang w:val="hy-AM"/>
              </w:rPr>
              <w:t xml:space="preserve"> </w:t>
            </w:r>
            <w:r w:rsidRPr="00A340ED">
              <w:rPr>
                <w:rFonts w:ascii="Sylfaen" w:hAnsi="Sylfaen" w:cs="Sylfaen"/>
                <w:b/>
                <w:sz w:val="20"/>
                <w:szCs w:val="20"/>
                <w:lang w:val="hy-AM"/>
              </w:rPr>
              <w:t>հետ</w:t>
            </w:r>
            <w:r w:rsidRPr="00A340ED">
              <w:rPr>
                <w:rFonts w:ascii="Arial Armenian" w:hAnsi="Arial Armenian"/>
                <w:b/>
                <w:sz w:val="20"/>
                <w:szCs w:val="20"/>
                <w:lang w:val="hy-AM"/>
              </w:rPr>
              <w:t xml:space="preserve"> </w:t>
            </w:r>
            <w:r w:rsidRPr="00A340ED">
              <w:rPr>
                <w:rFonts w:ascii="Sylfaen" w:hAnsi="Sylfaen" w:cs="Sylfaen"/>
                <w:b/>
                <w:sz w:val="20"/>
                <w:szCs w:val="20"/>
                <w:lang w:val="hy-AM"/>
              </w:rPr>
              <w:t>կապված</w:t>
            </w:r>
            <w:r w:rsidRPr="00A340ED">
              <w:rPr>
                <w:rFonts w:ascii="Arial Armenian" w:hAnsi="Arial Armenian"/>
                <w:b/>
                <w:sz w:val="20"/>
                <w:szCs w:val="20"/>
              </w:rPr>
              <w:t>)</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b/>
                <w:sz w:val="20"/>
                <w:szCs w:val="20"/>
              </w:rPr>
            </w:pPr>
            <w:r w:rsidRPr="00A340ED">
              <w:rPr>
                <w:rFonts w:ascii="Arial Armenian" w:hAnsi="Arial Armenian"/>
                <w:b/>
                <w:sz w:val="20"/>
                <w:szCs w:val="20"/>
              </w:rPr>
              <w:t>5</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Փաստաթղթի</w:t>
            </w:r>
            <w:r w:rsidRPr="00A340ED">
              <w:rPr>
                <w:rFonts w:ascii="Arial Armenian" w:hAnsi="Arial Armenian"/>
                <w:sz w:val="20"/>
                <w:szCs w:val="20"/>
                <w:lang w:val="hy-AM"/>
              </w:rPr>
              <w:t xml:space="preserve"> </w:t>
            </w:r>
            <w:r w:rsidRPr="00A340ED">
              <w:rPr>
                <w:rFonts w:ascii="Sylfaen" w:hAnsi="Sylfaen"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Փաստաթղթի</w:t>
            </w:r>
            <w:r w:rsidRPr="00A340ED">
              <w:rPr>
                <w:rFonts w:ascii="Arial Armenian" w:hAnsi="Arial Armenian"/>
                <w:sz w:val="20"/>
                <w:szCs w:val="20"/>
                <w:lang w:val="hy-AM"/>
              </w:rPr>
              <w:t xml:space="preserve"> </w:t>
            </w:r>
            <w:r w:rsidRPr="00A340ED">
              <w:rPr>
                <w:rFonts w:ascii="Sylfaen" w:hAnsi="Sylfaen" w:cs="Sylfaen"/>
                <w:sz w:val="20"/>
                <w:szCs w:val="20"/>
                <w:lang w:val="hy-AM"/>
              </w:rPr>
              <w:t>վրա</w:t>
            </w:r>
            <w:r w:rsidRPr="00A340ED">
              <w:rPr>
                <w:rFonts w:ascii="Arial Armenian" w:hAnsi="Arial Armenian"/>
                <w:sz w:val="20"/>
                <w:szCs w:val="20"/>
                <w:lang w:val="hy-AM"/>
              </w:rPr>
              <w:t xml:space="preserve"> </w:t>
            </w:r>
            <w:r w:rsidRPr="00A340ED">
              <w:rPr>
                <w:rFonts w:ascii="Sylfaen" w:hAnsi="Sylfaen" w:cs="Sylfaen"/>
                <w:sz w:val="20"/>
                <w:szCs w:val="20"/>
                <w:lang w:val="hy-AM"/>
              </w:rPr>
              <w:t>նախապես</w:t>
            </w:r>
            <w:r w:rsidRPr="00A340ED">
              <w:rPr>
                <w:rFonts w:ascii="Arial Armenian" w:hAnsi="Arial Armenian"/>
                <w:sz w:val="20"/>
                <w:szCs w:val="20"/>
                <w:lang w:val="hy-AM"/>
              </w:rPr>
              <w:t xml:space="preserve"> </w:t>
            </w:r>
            <w:r w:rsidRPr="00A340ED">
              <w:rPr>
                <w:rFonts w:ascii="Sylfaen" w:hAnsi="Sylfaen" w:cs="Sylfaen"/>
                <w:sz w:val="20"/>
                <w:szCs w:val="20"/>
                <w:lang w:val="hy-AM"/>
              </w:rPr>
              <w:t>լրացված</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&lt;</w:t>
            </w:r>
            <w:r w:rsidRPr="00A340ED">
              <w:rPr>
                <w:rFonts w:ascii="Sylfaen" w:hAnsi="Sylfaen" w:cs="Sylfaen"/>
                <w:sz w:val="20"/>
                <w:szCs w:val="20"/>
                <w:lang w:val="hy-AM"/>
              </w:rPr>
              <w:t>Վճարման</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պահանջագիր</w:t>
            </w:r>
            <w:r w:rsidRPr="00A340ED">
              <w:rPr>
                <w:rFonts w:ascii="Arial Armenian" w:hAnsi="Arial Armenian"/>
                <w:sz w:val="20"/>
                <w:szCs w:val="20"/>
                <w:lang w:val="hy-AM"/>
              </w:rPr>
              <w:t>&gt;</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pStyle w:val="aff3"/>
              <w:numPr>
                <w:ilvl w:val="0"/>
                <w:numId w:val="26"/>
              </w:numPr>
              <w:contextualSpacing/>
              <w:rPr>
                <w:rFonts w:ascii="Arial Armenian" w:hAnsi="Arial Armenia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both"/>
              <w:rPr>
                <w:rFonts w:ascii="Arial Armenian" w:hAnsi="Arial Armenian"/>
                <w:sz w:val="20"/>
                <w:szCs w:val="20"/>
              </w:rPr>
            </w:pP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պահանջագրի</w:t>
            </w:r>
            <w:r w:rsidRPr="00A340ED">
              <w:rPr>
                <w:rFonts w:ascii="Arial Armenian" w:hAnsi="Arial Armenian"/>
                <w:sz w:val="20"/>
                <w:szCs w:val="20"/>
              </w:rPr>
              <w:t xml:space="preserve"> </w:t>
            </w:r>
            <w:r w:rsidRPr="00A340E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բանկին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rPr>
              <w:t>ներկայացնելիս</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pStyle w:val="aff3"/>
              <w:numPr>
                <w:ilvl w:val="0"/>
                <w:numId w:val="26"/>
              </w:numPr>
              <w:ind w:hanging="436"/>
              <w:contextualSpacing/>
              <w:jc w:val="both"/>
              <w:rPr>
                <w:rFonts w:ascii="Arial Armenian" w:hAnsi="Arial Armenia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both"/>
              <w:rPr>
                <w:rFonts w:ascii="Arial Armenian" w:hAnsi="Arial Armenian"/>
                <w:sz w:val="20"/>
                <w:szCs w:val="20"/>
              </w:rPr>
            </w:pPr>
            <w:r w:rsidRPr="00A340ED">
              <w:rPr>
                <w:rFonts w:ascii="Sylfaen" w:hAnsi="Sylfaen" w:cs="Sylfaen"/>
                <w:sz w:val="20"/>
                <w:szCs w:val="20"/>
              </w:rPr>
              <w:t>ներկայացման</w:t>
            </w:r>
            <w:r w:rsidRPr="00A340ED">
              <w:rPr>
                <w:rFonts w:ascii="Arial Armenian" w:hAnsi="Arial Armenian"/>
                <w:sz w:val="20"/>
                <w:szCs w:val="20"/>
              </w:rPr>
              <w:t xml:space="preserve"> </w:t>
            </w:r>
            <w:r w:rsidRPr="00A340ED">
              <w:rPr>
                <w:rFonts w:ascii="Sylfaen" w:hAnsi="Sylfaen"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ind w:left="132" w:hanging="132"/>
              <w:jc w:val="center"/>
              <w:rPr>
                <w:rFonts w:ascii="Arial Armenian" w:hAnsi="Arial Armenian"/>
                <w:sz w:val="20"/>
                <w:szCs w:val="20"/>
                <w:lang w:val="hy-AM"/>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բանկին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պահանջագրի</w:t>
            </w:r>
            <w:r w:rsidRPr="00A340ED">
              <w:rPr>
                <w:rFonts w:ascii="Arial Armenian" w:hAnsi="Arial Armenian"/>
                <w:sz w:val="20"/>
                <w:szCs w:val="20"/>
              </w:rPr>
              <w:t xml:space="preserve"> </w:t>
            </w:r>
            <w:r w:rsidRPr="00A340ED">
              <w:rPr>
                <w:rFonts w:ascii="Sylfaen" w:hAnsi="Sylfaen" w:cs="Sylfaen"/>
                <w:sz w:val="20"/>
                <w:szCs w:val="20"/>
              </w:rPr>
              <w:t>ներկայացման</w:t>
            </w:r>
            <w:r w:rsidRPr="00A340ED">
              <w:rPr>
                <w:rFonts w:ascii="Arial Armenian" w:hAnsi="Arial Armenian"/>
                <w:sz w:val="20"/>
                <w:szCs w:val="20"/>
              </w:rPr>
              <w:t xml:space="preserve"> </w:t>
            </w:r>
            <w:r w:rsidRPr="00A340ED">
              <w:rPr>
                <w:rFonts w:ascii="Sylfaen" w:hAnsi="Sylfaen" w:cs="Sylfaen"/>
                <w:sz w:val="20"/>
                <w:szCs w:val="20"/>
              </w:rPr>
              <w:t>օրը</w:t>
            </w:r>
            <w:r w:rsidRPr="00A340ED">
              <w:rPr>
                <w:rFonts w:ascii="Arial Armenian" w:hAnsi="Arial Armenian"/>
                <w:sz w:val="20"/>
                <w:szCs w:val="20"/>
                <w:lang w:val="hy-AM"/>
              </w:rPr>
              <w:t xml:space="preserve">: </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pStyle w:val="aff3"/>
              <w:numPr>
                <w:ilvl w:val="0"/>
                <w:numId w:val="26"/>
              </w:numPr>
              <w:ind w:hanging="436"/>
              <w:contextualSpacing/>
              <w:jc w:val="both"/>
              <w:rPr>
                <w:rFonts w:ascii="Arial Armenian" w:hAnsi="Arial Armenia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both"/>
              <w:rPr>
                <w:rFonts w:ascii="Arial Armenian" w:hAnsi="Arial Armenian"/>
                <w:sz w:val="20"/>
                <w:szCs w:val="20"/>
              </w:rPr>
            </w:pPr>
            <w:r w:rsidRPr="00A340ED">
              <w:rPr>
                <w:rFonts w:ascii="Sylfaen" w:hAnsi="Sylfaen" w:cs="Sylfaen"/>
                <w:sz w:val="20"/>
                <w:szCs w:val="20"/>
                <w:lang w:val="hy-AM"/>
              </w:rPr>
              <w:t>Վճարողի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անուն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այն</w:t>
            </w:r>
            <w:r w:rsidRPr="00A340ED">
              <w:rPr>
                <w:rFonts w:ascii="Arial Armenian" w:hAnsi="Arial Armenian"/>
                <w:sz w:val="20"/>
                <w:szCs w:val="20"/>
              </w:rPr>
              <w:t xml:space="preserve"> </w:t>
            </w:r>
            <w:r w:rsidRPr="00A340ED">
              <w:rPr>
                <w:rFonts w:ascii="Sylfaen" w:hAnsi="Sylfaen" w:cs="Sylfaen"/>
                <w:sz w:val="20"/>
                <w:szCs w:val="20"/>
              </w:rPr>
              <w:t>անձի</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անունը</w:t>
            </w:r>
            <w:r w:rsidRPr="00A340ED">
              <w:rPr>
                <w:rFonts w:ascii="Arial Armenian" w:hAnsi="Arial Armenian"/>
                <w:sz w:val="20"/>
                <w:szCs w:val="20"/>
              </w:rPr>
              <w:t xml:space="preserve">, </w:t>
            </w:r>
            <w:r w:rsidRPr="00A340ED">
              <w:rPr>
                <w:rFonts w:ascii="Sylfaen" w:hAnsi="Sylfaen" w:cs="Sylfaen"/>
                <w:sz w:val="20"/>
                <w:szCs w:val="20"/>
              </w:rPr>
              <w:t>որի</w:t>
            </w:r>
            <w:r w:rsidRPr="00A340ED">
              <w:rPr>
                <w:rFonts w:ascii="Arial Armenian" w:hAnsi="Arial Armenian"/>
                <w:sz w:val="20"/>
                <w:szCs w:val="20"/>
              </w:rPr>
              <w:t xml:space="preserve"> </w:t>
            </w:r>
            <w:r w:rsidRPr="00A340ED">
              <w:rPr>
                <w:rFonts w:ascii="Sylfaen" w:hAnsi="Sylfaen" w:cs="Sylfaen"/>
                <w:sz w:val="20"/>
                <w:szCs w:val="20"/>
              </w:rPr>
              <w:t>հաշվից</w:t>
            </w:r>
            <w:r w:rsidRPr="00A340ED">
              <w:rPr>
                <w:rFonts w:ascii="Arial Armenian" w:hAnsi="Arial Armenian"/>
                <w:sz w:val="20"/>
                <w:szCs w:val="20"/>
              </w:rPr>
              <w:t xml:space="preserve"> </w:t>
            </w:r>
            <w:r w:rsidRPr="00A340ED">
              <w:rPr>
                <w:rFonts w:ascii="Sylfaen" w:hAnsi="Sylfaen" w:cs="Sylfaen"/>
                <w:sz w:val="20"/>
                <w:szCs w:val="20"/>
              </w:rPr>
              <w:t>պետք</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գանձվի</w:t>
            </w:r>
            <w:r w:rsidRPr="00A340ED">
              <w:rPr>
                <w:rFonts w:ascii="Arial Armenian" w:hAnsi="Arial Armenian"/>
                <w:sz w:val="20"/>
                <w:szCs w:val="20"/>
              </w:rPr>
              <w:t xml:space="preserve"> </w:t>
            </w:r>
            <w:r w:rsidRPr="00A340ED">
              <w:rPr>
                <w:rFonts w:ascii="Sylfaen" w:hAnsi="Sylfaen" w:cs="Sylfaen"/>
                <w:sz w:val="20"/>
                <w:szCs w:val="20"/>
              </w:rPr>
              <w:t>պահանջագրով</w:t>
            </w:r>
            <w:r w:rsidRPr="00A340ED">
              <w:rPr>
                <w:rFonts w:ascii="Arial Armenian" w:hAnsi="Arial Armenian"/>
                <w:sz w:val="20"/>
                <w:szCs w:val="20"/>
              </w:rPr>
              <w:t xml:space="preserve"> </w:t>
            </w:r>
            <w:r w:rsidRPr="00A340ED">
              <w:rPr>
                <w:rFonts w:ascii="Sylfaen" w:hAnsi="Sylfaen" w:cs="Sylfaen"/>
                <w:sz w:val="20"/>
                <w:szCs w:val="20"/>
              </w:rPr>
              <w:t>նշված</w:t>
            </w:r>
            <w:r w:rsidRPr="00A340ED">
              <w:rPr>
                <w:rFonts w:ascii="Arial Armenian" w:hAnsi="Arial Armenian"/>
                <w:sz w:val="20"/>
                <w:szCs w:val="20"/>
              </w:rPr>
              <w:t xml:space="preserve"> </w:t>
            </w:r>
            <w:r w:rsidRPr="00A340ED">
              <w:rPr>
                <w:rFonts w:ascii="Sylfaen" w:hAnsi="Sylfaen" w:cs="Sylfaen"/>
                <w:sz w:val="20"/>
                <w:szCs w:val="20"/>
              </w:rPr>
              <w:t>գումարը</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անունը</w:t>
            </w:r>
            <w:r w:rsidRPr="00A340ED">
              <w:rPr>
                <w:rFonts w:ascii="Arial Armenian" w:hAnsi="Arial Armenian"/>
                <w:sz w:val="20"/>
                <w:szCs w:val="20"/>
              </w:rPr>
              <w:t xml:space="preserve">, </w:t>
            </w:r>
            <w:r w:rsidRPr="00A340ED">
              <w:rPr>
                <w:rFonts w:ascii="Sylfaen" w:hAnsi="Sylfaen" w:cs="Sylfaen"/>
                <w:sz w:val="20"/>
                <w:szCs w:val="20"/>
              </w:rPr>
              <w:t>ազգանունը</w:t>
            </w:r>
            <w:r w:rsidRPr="00A340ED">
              <w:rPr>
                <w:rFonts w:ascii="Arial Armenian" w:hAnsi="Arial Armenian"/>
                <w:sz w:val="20"/>
                <w:szCs w:val="20"/>
              </w:rPr>
              <w:t xml:space="preserve">, </w:t>
            </w:r>
            <w:r w:rsidRPr="00A340ED">
              <w:rPr>
                <w:rFonts w:ascii="Sylfaen" w:hAnsi="Sylfaen" w:cs="Sylfaen"/>
                <w:sz w:val="20"/>
                <w:szCs w:val="20"/>
              </w:rPr>
              <w:t>եթե</w:t>
            </w:r>
            <w:r w:rsidRPr="00A340ED">
              <w:rPr>
                <w:rFonts w:ascii="Arial Armenian" w:hAnsi="Arial Armenian"/>
                <w:sz w:val="20"/>
                <w:szCs w:val="20"/>
              </w:rPr>
              <w:t xml:space="preserve"> </w:t>
            </w:r>
            <w:r w:rsidRPr="00A340ED">
              <w:rPr>
                <w:rFonts w:ascii="Sylfaen" w:hAnsi="Sylfaen" w:cs="Sylfaen"/>
                <w:sz w:val="20"/>
                <w:szCs w:val="20"/>
              </w:rPr>
              <w:t>այն</w:t>
            </w:r>
            <w:r w:rsidRPr="00A340ED">
              <w:rPr>
                <w:rFonts w:ascii="Arial Armenian" w:hAnsi="Arial Armenian"/>
                <w:sz w:val="20"/>
                <w:szCs w:val="20"/>
              </w:rPr>
              <w:t xml:space="preserve"> </w:t>
            </w:r>
            <w:r w:rsidRPr="00A340ED">
              <w:rPr>
                <w:rFonts w:ascii="Sylfaen" w:hAnsi="Sylfaen" w:cs="Sylfaen"/>
                <w:sz w:val="20"/>
                <w:szCs w:val="20"/>
              </w:rPr>
              <w:t>ֆիզիկական</w:t>
            </w:r>
            <w:r w:rsidRPr="00A340ED">
              <w:rPr>
                <w:rFonts w:ascii="Arial Armenian" w:hAnsi="Arial Armenian"/>
                <w:sz w:val="20"/>
                <w:szCs w:val="20"/>
              </w:rPr>
              <w:t xml:space="preserve"> </w:t>
            </w:r>
            <w:r w:rsidRPr="00A340ED">
              <w:rPr>
                <w:rFonts w:ascii="Sylfaen" w:hAnsi="Sylfaen" w:cs="Sylfaen"/>
                <w:sz w:val="20"/>
                <w:szCs w:val="20"/>
              </w:rPr>
              <w:t>անձ</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կամ</w:t>
            </w:r>
            <w:r w:rsidRPr="00A340ED">
              <w:rPr>
                <w:rFonts w:ascii="Arial Armenian" w:hAnsi="Arial Armenian"/>
                <w:sz w:val="20"/>
                <w:szCs w:val="20"/>
              </w:rPr>
              <w:t xml:space="preserve"> </w:t>
            </w:r>
            <w:r w:rsidRPr="00A340ED">
              <w:rPr>
                <w:rFonts w:ascii="Sylfaen" w:hAnsi="Sylfaen" w:cs="Sylfaen"/>
                <w:sz w:val="20"/>
                <w:szCs w:val="20"/>
              </w:rPr>
              <w:t>անվանումը</w:t>
            </w:r>
            <w:r w:rsidRPr="00A340ED">
              <w:rPr>
                <w:rFonts w:ascii="Arial Armenian" w:hAnsi="Arial Armenian"/>
                <w:sz w:val="20"/>
                <w:szCs w:val="20"/>
              </w:rPr>
              <w:t xml:space="preserve">, </w:t>
            </w:r>
            <w:r w:rsidRPr="00A340ED">
              <w:rPr>
                <w:rFonts w:ascii="Sylfaen" w:hAnsi="Sylfaen" w:cs="Sylfaen"/>
                <w:sz w:val="20"/>
                <w:szCs w:val="20"/>
              </w:rPr>
              <w:t>եթե</w:t>
            </w:r>
            <w:r w:rsidRPr="00A340ED">
              <w:rPr>
                <w:rFonts w:ascii="Arial Armenian" w:hAnsi="Arial Armenian"/>
                <w:sz w:val="20"/>
                <w:szCs w:val="20"/>
              </w:rPr>
              <w:t xml:space="preserve"> </w:t>
            </w:r>
            <w:r w:rsidRPr="00A340ED">
              <w:rPr>
                <w:rFonts w:ascii="Sylfaen" w:hAnsi="Sylfaen" w:cs="Sylfaen"/>
                <w:sz w:val="20"/>
                <w:szCs w:val="20"/>
              </w:rPr>
              <w:t>այն</w:t>
            </w:r>
            <w:r w:rsidRPr="00A340ED">
              <w:rPr>
                <w:rFonts w:ascii="Arial Armenian" w:hAnsi="Arial Armenian"/>
                <w:sz w:val="20"/>
                <w:szCs w:val="20"/>
              </w:rPr>
              <w:t xml:space="preserve"> </w:t>
            </w:r>
            <w:r w:rsidRPr="00A340ED">
              <w:rPr>
                <w:rFonts w:ascii="Sylfaen" w:hAnsi="Sylfaen" w:cs="Sylfaen"/>
                <w:sz w:val="20"/>
                <w:szCs w:val="20"/>
              </w:rPr>
              <w:t>իրավաբանական</w:t>
            </w:r>
            <w:r w:rsidRPr="00A340ED">
              <w:rPr>
                <w:rFonts w:ascii="Arial Armenian" w:hAnsi="Arial Armenian"/>
                <w:sz w:val="20"/>
                <w:szCs w:val="20"/>
              </w:rPr>
              <w:t xml:space="preserve"> </w:t>
            </w:r>
            <w:r w:rsidRPr="00A340ED">
              <w:rPr>
                <w:rFonts w:ascii="Sylfaen" w:hAnsi="Sylfaen" w:cs="Sylfaen"/>
                <w:sz w:val="20"/>
                <w:szCs w:val="20"/>
              </w:rPr>
              <w:t>անձ</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Նշվում</w:t>
            </w:r>
            <w:r w:rsidRPr="00A340ED">
              <w:rPr>
                <w:rFonts w:ascii="Arial Armenian" w:hAnsi="Arial Armenian"/>
                <w:sz w:val="20"/>
                <w:szCs w:val="20"/>
              </w:rPr>
              <w:t xml:space="preserve"> </w:t>
            </w:r>
            <w:r w:rsidRPr="00A340ED">
              <w:rPr>
                <w:rFonts w:ascii="Sylfaen" w:hAnsi="Sylfaen" w:cs="Sylfaen"/>
                <w:sz w:val="20"/>
                <w:szCs w:val="20"/>
              </w:rPr>
              <w:t>են</w:t>
            </w:r>
            <w:r w:rsidRPr="00A340ED">
              <w:rPr>
                <w:rFonts w:ascii="Arial Armenian" w:hAnsi="Arial Armenian"/>
                <w:sz w:val="20"/>
                <w:szCs w:val="20"/>
              </w:rPr>
              <w:t xml:space="preserve"> </w:t>
            </w:r>
            <w:r w:rsidRPr="00A340ED">
              <w:rPr>
                <w:rFonts w:ascii="Sylfaen" w:hAnsi="Sylfaen" w:cs="Sylfaen"/>
                <w:sz w:val="20"/>
                <w:szCs w:val="20"/>
              </w:rPr>
              <w:t>նաև</w:t>
            </w:r>
            <w:r w:rsidRPr="00A340ED">
              <w:rPr>
                <w:rFonts w:ascii="Arial Armenian" w:hAnsi="Arial Armenian"/>
                <w:sz w:val="20"/>
                <w:szCs w:val="20"/>
              </w:rPr>
              <w:t xml:space="preserve"> </w:t>
            </w:r>
            <w:r w:rsidRPr="00A340ED">
              <w:rPr>
                <w:rFonts w:ascii="Sylfaen" w:hAnsi="Sylfaen" w:cs="Sylfaen"/>
                <w:sz w:val="20"/>
                <w:szCs w:val="20"/>
              </w:rPr>
              <w:t>այլ</w:t>
            </w:r>
            <w:r w:rsidRPr="00A340ED">
              <w:rPr>
                <w:rFonts w:ascii="Arial Armenian" w:hAnsi="Arial Armenian"/>
                <w:sz w:val="20"/>
                <w:szCs w:val="20"/>
              </w:rPr>
              <w:t xml:space="preserve"> </w:t>
            </w:r>
            <w:r w:rsidRPr="00A340ED">
              <w:rPr>
                <w:rFonts w:ascii="Sylfaen" w:hAnsi="Sylfaen" w:cs="Sylfaen"/>
                <w:sz w:val="20"/>
                <w:szCs w:val="20"/>
              </w:rPr>
              <w:t>տվյալներ</w:t>
            </w:r>
            <w:r w:rsidRPr="00A340ED">
              <w:rPr>
                <w:rFonts w:ascii="Arial Armenian" w:hAnsi="Arial Armenian"/>
                <w:sz w:val="20"/>
                <w:szCs w:val="20"/>
              </w:rPr>
              <w:t xml:space="preserve">` </w:t>
            </w:r>
            <w:r w:rsidRPr="00A340ED">
              <w:rPr>
                <w:rFonts w:ascii="Sylfaen" w:hAnsi="Sylfaen" w:cs="Sylfaen"/>
                <w:sz w:val="20"/>
                <w:szCs w:val="20"/>
              </w:rPr>
              <w:t>ըստ</w:t>
            </w:r>
            <w:r w:rsidRPr="00A340ED">
              <w:rPr>
                <w:rFonts w:ascii="Arial Armenian" w:hAnsi="Arial Armenian"/>
                <w:sz w:val="20"/>
                <w:szCs w:val="20"/>
              </w:rPr>
              <w:t xml:space="preserve"> </w:t>
            </w:r>
            <w:r w:rsidRPr="00A340ED">
              <w:rPr>
                <w:rFonts w:ascii="Sylfaen" w:hAnsi="Sylfaen" w:cs="Sylfaen"/>
                <w:sz w:val="20"/>
                <w:szCs w:val="20"/>
              </w:rPr>
              <w:t>անհրաժեշտության</w:t>
            </w:r>
            <w:r w:rsidRPr="00A340ED">
              <w:rPr>
                <w:rFonts w:ascii="Arial Armenian" w:hAnsi="Arial Armenian"/>
                <w:sz w:val="20"/>
                <w:szCs w:val="20"/>
              </w:rPr>
              <w:t>:</w:t>
            </w:r>
            <w:r w:rsidRPr="00A340ED">
              <w:rPr>
                <w:rFonts w:ascii="Arial Armenian" w:hAnsi="Arial Armenian"/>
                <w:sz w:val="20"/>
                <w:szCs w:val="20"/>
                <w:lang w:val="hy-AM"/>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ind w:left="252" w:hanging="252"/>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անվանումը</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բանկը</w:t>
            </w:r>
            <w:r w:rsidRPr="00A340ED">
              <w:rPr>
                <w:rFonts w:ascii="Arial Armenian" w:hAnsi="Arial Armenia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r w:rsidRPr="00A340ED">
              <w:rPr>
                <w:rFonts w:ascii="Arial Armenian" w:hAnsi="Arial Armeni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հաշվի</w:t>
            </w:r>
            <w:r w:rsidRPr="00A340ED">
              <w:rPr>
                <w:rFonts w:ascii="Arial Armenian" w:hAnsi="Arial Armenian"/>
                <w:sz w:val="20"/>
                <w:szCs w:val="20"/>
              </w:rPr>
              <w:t xml:space="preserve"> </w:t>
            </w:r>
            <w:r w:rsidRPr="00A340E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բանկային</w:t>
            </w:r>
            <w:r w:rsidRPr="00A340ED">
              <w:rPr>
                <w:rFonts w:ascii="Arial Armenian" w:hAnsi="Arial Armenian"/>
                <w:sz w:val="20"/>
                <w:szCs w:val="20"/>
              </w:rPr>
              <w:t xml:space="preserve"> </w:t>
            </w:r>
            <w:r w:rsidRPr="00A340ED">
              <w:rPr>
                <w:rFonts w:ascii="Sylfaen" w:hAnsi="Sylfaen" w:cs="Sylfaen"/>
                <w:sz w:val="20"/>
                <w:szCs w:val="20"/>
              </w:rPr>
              <w:t>հաշվի</w:t>
            </w:r>
            <w:r w:rsidRPr="00A340ED">
              <w:rPr>
                <w:rFonts w:ascii="Arial Armenian" w:hAnsi="Arial Armenian"/>
                <w:sz w:val="20"/>
                <w:szCs w:val="20"/>
              </w:rPr>
              <w:t xml:space="preserve"> </w:t>
            </w:r>
            <w:r w:rsidRPr="00A340ED">
              <w:rPr>
                <w:rFonts w:ascii="Sylfaen" w:hAnsi="Sylfaen" w:cs="Sylfaen"/>
                <w:sz w:val="20"/>
                <w:szCs w:val="20"/>
              </w:rPr>
              <w:t>համարը</w:t>
            </w:r>
            <w:r w:rsidRPr="00A340ED">
              <w:rPr>
                <w:rFonts w:ascii="Arial Armenian" w:hAnsi="Arial Armenian"/>
                <w:sz w:val="20"/>
                <w:szCs w:val="20"/>
              </w:rPr>
              <w:t xml:space="preserve"> </w:t>
            </w:r>
            <w:r w:rsidRPr="00A340ED">
              <w:rPr>
                <w:rFonts w:ascii="Sylfaen" w:hAnsi="Sylfaen" w:cs="Sylfaen"/>
                <w:sz w:val="20"/>
                <w:szCs w:val="20"/>
              </w:rPr>
              <w:t>իրեն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կազմակերպությունում</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որից</w:t>
            </w:r>
            <w:r w:rsidRPr="00A340ED">
              <w:rPr>
                <w:rFonts w:ascii="Arial Armenian" w:hAnsi="Arial Armenian"/>
                <w:sz w:val="20"/>
                <w:szCs w:val="20"/>
              </w:rPr>
              <w:t xml:space="preserve"> </w:t>
            </w:r>
            <w:r w:rsidRPr="00A340ED">
              <w:rPr>
                <w:rFonts w:ascii="Sylfaen" w:hAnsi="Sylfaen" w:cs="Sylfaen"/>
                <w:sz w:val="20"/>
                <w:szCs w:val="20"/>
              </w:rPr>
              <w:t>պետք</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գանձվի</w:t>
            </w:r>
            <w:r w:rsidRPr="00A340ED">
              <w:rPr>
                <w:rFonts w:ascii="Arial Armenian" w:hAnsi="Arial Armenian"/>
                <w:sz w:val="20"/>
                <w:szCs w:val="20"/>
              </w:rPr>
              <w:t xml:space="preserve"> </w:t>
            </w:r>
            <w:r w:rsidRPr="00A340ED">
              <w:rPr>
                <w:rFonts w:ascii="Sylfaen" w:hAnsi="Sylfaen" w:cs="Sylfaen"/>
                <w:sz w:val="20"/>
                <w:szCs w:val="20"/>
              </w:rPr>
              <w:t>պահանջագրով</w:t>
            </w:r>
            <w:r w:rsidRPr="00A340ED">
              <w:rPr>
                <w:rFonts w:ascii="Arial Armenian" w:hAnsi="Arial Armenian"/>
                <w:sz w:val="20"/>
                <w:szCs w:val="20"/>
              </w:rPr>
              <w:t xml:space="preserve"> </w:t>
            </w:r>
            <w:r w:rsidRPr="00A340ED">
              <w:rPr>
                <w:rFonts w:ascii="Sylfaen" w:hAnsi="Sylfaen" w:cs="Sylfaen"/>
                <w:sz w:val="20"/>
                <w:szCs w:val="20"/>
              </w:rPr>
              <w:t>նշված</w:t>
            </w:r>
            <w:r w:rsidRPr="00A340ED">
              <w:rPr>
                <w:rFonts w:ascii="Arial Armenian" w:hAnsi="Arial Armenian"/>
                <w:sz w:val="20"/>
                <w:szCs w:val="20"/>
              </w:rPr>
              <w:t xml:space="preserve"> </w:t>
            </w:r>
            <w:r w:rsidRPr="00A340ED">
              <w:rPr>
                <w:rFonts w:ascii="Sylfaen" w:hAnsi="Sylfaen" w:cs="Sylfaen"/>
                <w:sz w:val="20"/>
                <w:szCs w:val="20"/>
              </w:rPr>
              <w:t>գումարը</w:t>
            </w:r>
            <w:r w:rsidRPr="00A340ED">
              <w:rPr>
                <w:rFonts w:ascii="Arial Armenian" w:hAnsi="Arial Armeni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Հայաստանի</w:t>
            </w:r>
            <w:r w:rsidRPr="00A340ED">
              <w:rPr>
                <w:rFonts w:ascii="Arial Armenian" w:hAnsi="Arial Armenian"/>
                <w:sz w:val="20"/>
                <w:szCs w:val="20"/>
              </w:rPr>
              <w:t xml:space="preserve"> </w:t>
            </w:r>
            <w:r w:rsidRPr="00A340ED">
              <w:rPr>
                <w:rFonts w:ascii="Sylfaen" w:hAnsi="Sylfaen" w:cs="Sylfaen"/>
                <w:sz w:val="20"/>
                <w:szCs w:val="20"/>
              </w:rPr>
              <w:t>Հանրապետության</w:t>
            </w:r>
            <w:r w:rsidRPr="00A340ED">
              <w:rPr>
                <w:rFonts w:ascii="Arial Armenian" w:hAnsi="Arial Armenian"/>
                <w:sz w:val="20"/>
                <w:szCs w:val="20"/>
              </w:rPr>
              <w:t xml:space="preserve"> </w:t>
            </w:r>
            <w:r w:rsidRPr="00A340ED">
              <w:rPr>
                <w:rFonts w:ascii="Sylfaen" w:hAnsi="Sylfaen" w:cs="Sylfaen"/>
                <w:sz w:val="20"/>
                <w:szCs w:val="20"/>
              </w:rPr>
              <w:t>նորմատիվ</w:t>
            </w:r>
            <w:r w:rsidRPr="00A340ED">
              <w:rPr>
                <w:rFonts w:ascii="Arial Armenian" w:hAnsi="Arial Armenian"/>
                <w:sz w:val="20"/>
                <w:szCs w:val="20"/>
              </w:rPr>
              <w:t xml:space="preserve"> </w:t>
            </w:r>
            <w:r w:rsidRPr="00A340ED">
              <w:rPr>
                <w:rFonts w:ascii="Sylfaen" w:hAnsi="Sylfaen" w:cs="Sylfaen"/>
                <w:sz w:val="20"/>
                <w:szCs w:val="20"/>
              </w:rPr>
              <w:t>իրավական</w:t>
            </w:r>
            <w:r w:rsidRPr="00A340ED">
              <w:rPr>
                <w:rFonts w:ascii="Arial Armenian" w:hAnsi="Arial Armenian"/>
                <w:sz w:val="20"/>
                <w:szCs w:val="20"/>
              </w:rPr>
              <w:t xml:space="preserve"> </w:t>
            </w:r>
            <w:r w:rsidRPr="00A340ED">
              <w:rPr>
                <w:rFonts w:ascii="Sylfaen" w:hAnsi="Sylfaen" w:cs="Sylfaen"/>
                <w:sz w:val="20"/>
                <w:szCs w:val="20"/>
              </w:rPr>
              <w:t>ակտերով</w:t>
            </w:r>
            <w:r w:rsidRPr="00A340ED">
              <w:rPr>
                <w:rFonts w:ascii="Arial Armenian" w:hAnsi="Arial Armenian"/>
                <w:sz w:val="20"/>
                <w:szCs w:val="20"/>
              </w:rPr>
              <w:t xml:space="preserve"> </w:t>
            </w:r>
            <w:r w:rsidRPr="00A340ED">
              <w:rPr>
                <w:rFonts w:ascii="Sylfaen" w:hAnsi="Sylfaen" w:cs="Sylfaen"/>
                <w:sz w:val="20"/>
                <w:szCs w:val="20"/>
              </w:rPr>
              <w:t>սահմաված</w:t>
            </w:r>
            <w:r w:rsidRPr="00A340ED">
              <w:rPr>
                <w:rFonts w:ascii="Arial Armenian" w:hAnsi="Arial Armenian"/>
                <w:sz w:val="20"/>
                <w:szCs w:val="20"/>
              </w:rPr>
              <w:t xml:space="preserve"> </w:t>
            </w:r>
            <w:r w:rsidRPr="00A340ED">
              <w:rPr>
                <w:rFonts w:ascii="Sylfaen" w:hAnsi="Sylfaen" w:cs="Sylfaen"/>
                <w:sz w:val="20"/>
                <w:szCs w:val="20"/>
              </w:rPr>
              <w:t>դեպքերում</w:t>
            </w:r>
            <w:r w:rsidRPr="00A340ED">
              <w:rPr>
                <w:rFonts w:ascii="Arial Armenian" w:hAnsi="Arial Armenian"/>
                <w:sz w:val="20"/>
                <w:szCs w:val="20"/>
              </w:rPr>
              <w:t xml:space="preserve">, </w:t>
            </w:r>
            <w:r w:rsidRPr="00A340ED">
              <w:rPr>
                <w:rFonts w:ascii="Sylfaen" w:hAnsi="Sylfaen" w:cs="Sylfaen"/>
                <w:sz w:val="20"/>
                <w:szCs w:val="20"/>
              </w:rPr>
              <w:t>երբ</w:t>
            </w:r>
            <w:r w:rsidRPr="00A340ED">
              <w:rPr>
                <w:rFonts w:ascii="Arial Armenian" w:hAnsi="Arial Armenian"/>
                <w:sz w:val="20"/>
                <w:szCs w:val="20"/>
              </w:rPr>
              <w:t xml:space="preserve"> </w:t>
            </w:r>
            <w:r w:rsidRPr="00A340ED">
              <w:rPr>
                <w:rFonts w:ascii="Sylfaen" w:hAnsi="Sylfaen" w:cs="Sylfaen"/>
                <w:sz w:val="20"/>
                <w:szCs w:val="20"/>
              </w:rPr>
              <w:t>վճարողը</w:t>
            </w:r>
            <w:r w:rsidRPr="00A340ED">
              <w:rPr>
                <w:rFonts w:ascii="Arial Armenian" w:hAnsi="Arial Armenian"/>
                <w:sz w:val="20"/>
                <w:szCs w:val="20"/>
              </w:rPr>
              <w:t xml:space="preserve"> </w:t>
            </w:r>
            <w:r w:rsidRPr="00A340ED">
              <w:rPr>
                <w:rFonts w:ascii="Sylfaen" w:hAnsi="Sylfaen" w:cs="Sylfaen"/>
                <w:sz w:val="20"/>
                <w:szCs w:val="20"/>
              </w:rPr>
              <w:t>հանդիսանում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հաշվառված</w:t>
            </w:r>
            <w:r w:rsidRPr="00A340ED">
              <w:rPr>
                <w:rFonts w:ascii="Arial Armenian" w:hAnsi="Arial Armenian"/>
                <w:sz w:val="20"/>
                <w:szCs w:val="20"/>
              </w:rPr>
              <w:t xml:space="preserve"> </w:t>
            </w:r>
            <w:r w:rsidRPr="00A340ED">
              <w:rPr>
                <w:rFonts w:ascii="Sylfaen" w:hAnsi="Sylfaen"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Հայաստանի</w:t>
            </w:r>
            <w:r w:rsidRPr="00A340ED">
              <w:rPr>
                <w:rFonts w:ascii="Arial Armenian" w:hAnsi="Arial Armenian"/>
                <w:sz w:val="20"/>
                <w:szCs w:val="20"/>
              </w:rPr>
              <w:t xml:space="preserve"> </w:t>
            </w:r>
            <w:r w:rsidRPr="00A340ED">
              <w:rPr>
                <w:rFonts w:ascii="Sylfaen" w:hAnsi="Sylfaen" w:cs="Sylfaen"/>
                <w:sz w:val="20"/>
                <w:szCs w:val="20"/>
              </w:rPr>
              <w:t>Հանրապետության</w:t>
            </w:r>
            <w:r w:rsidRPr="00A340ED">
              <w:rPr>
                <w:rFonts w:ascii="Arial Armenian" w:hAnsi="Arial Armenian"/>
                <w:sz w:val="20"/>
                <w:szCs w:val="20"/>
              </w:rPr>
              <w:t xml:space="preserve"> </w:t>
            </w:r>
            <w:r w:rsidRPr="00A340ED">
              <w:rPr>
                <w:rFonts w:ascii="Sylfaen" w:hAnsi="Sylfaen" w:cs="Sylfaen"/>
                <w:sz w:val="20"/>
                <w:szCs w:val="20"/>
              </w:rPr>
              <w:t>նորմատիվ</w:t>
            </w:r>
            <w:r w:rsidRPr="00A340ED">
              <w:rPr>
                <w:rFonts w:ascii="Arial Armenian" w:hAnsi="Arial Armenian"/>
                <w:sz w:val="20"/>
                <w:szCs w:val="20"/>
              </w:rPr>
              <w:t xml:space="preserve"> </w:t>
            </w:r>
            <w:r w:rsidRPr="00A340ED">
              <w:rPr>
                <w:rFonts w:ascii="Sylfaen" w:hAnsi="Sylfaen" w:cs="Sylfaen"/>
                <w:sz w:val="20"/>
                <w:szCs w:val="20"/>
              </w:rPr>
              <w:t>իրավական</w:t>
            </w:r>
            <w:r w:rsidRPr="00A340ED">
              <w:rPr>
                <w:rFonts w:ascii="Arial Armenian" w:hAnsi="Arial Armenian"/>
                <w:sz w:val="20"/>
                <w:szCs w:val="20"/>
              </w:rPr>
              <w:t xml:space="preserve"> </w:t>
            </w:r>
            <w:r w:rsidRPr="00A340ED">
              <w:rPr>
                <w:rFonts w:ascii="Sylfaen" w:hAnsi="Sylfaen" w:cs="Sylfaen"/>
                <w:sz w:val="20"/>
                <w:szCs w:val="20"/>
              </w:rPr>
              <w:t>ակտերով</w:t>
            </w:r>
            <w:r w:rsidRPr="00A340ED">
              <w:rPr>
                <w:rFonts w:ascii="Arial Armenian" w:hAnsi="Arial Armenian"/>
                <w:sz w:val="20"/>
                <w:szCs w:val="20"/>
              </w:rPr>
              <w:t xml:space="preserve"> </w:t>
            </w:r>
            <w:r w:rsidRPr="00A340ED">
              <w:rPr>
                <w:rFonts w:ascii="Sylfaen" w:hAnsi="Sylfaen" w:cs="Sylfaen"/>
                <w:sz w:val="20"/>
                <w:szCs w:val="20"/>
              </w:rPr>
              <w:lastRenderedPageBreak/>
              <w:t>սահմանված</w:t>
            </w:r>
            <w:r w:rsidRPr="00A340ED">
              <w:rPr>
                <w:rFonts w:ascii="Arial Armenian" w:hAnsi="Arial Armenian"/>
                <w:sz w:val="20"/>
                <w:szCs w:val="20"/>
              </w:rPr>
              <w:t xml:space="preserve"> </w:t>
            </w:r>
            <w:r w:rsidRPr="00A340ED">
              <w:rPr>
                <w:rFonts w:ascii="Sylfaen" w:hAnsi="Sylfaen" w:cs="Sylfaen"/>
                <w:sz w:val="20"/>
                <w:szCs w:val="20"/>
              </w:rPr>
              <w:t>դեպքերում</w:t>
            </w:r>
            <w:r w:rsidRPr="00A340ED">
              <w:rPr>
                <w:rFonts w:ascii="Arial Armenian" w:hAnsi="Arial Armenian"/>
                <w:sz w:val="20"/>
                <w:szCs w:val="20"/>
              </w:rPr>
              <w:t xml:space="preserve">, </w:t>
            </w:r>
            <w:r w:rsidRPr="00A340ED">
              <w:rPr>
                <w:rFonts w:ascii="Sylfaen" w:hAnsi="Sylfaen" w:cs="Sylfaen"/>
                <w:sz w:val="20"/>
                <w:szCs w:val="20"/>
              </w:rPr>
              <w:t>երբ</w:t>
            </w:r>
            <w:r w:rsidRPr="00A340ED">
              <w:rPr>
                <w:rFonts w:ascii="Arial Armenian" w:hAnsi="Arial Armenian"/>
                <w:sz w:val="20"/>
                <w:szCs w:val="20"/>
              </w:rPr>
              <w:t xml:space="preserve"> </w:t>
            </w:r>
            <w:r w:rsidRPr="00A340ED">
              <w:rPr>
                <w:rFonts w:ascii="Sylfaen" w:hAnsi="Sylfaen" w:cs="Sylfaen"/>
                <w:sz w:val="20"/>
                <w:szCs w:val="20"/>
              </w:rPr>
              <w:t>վճարողը</w:t>
            </w:r>
            <w:r w:rsidRPr="00A340ED">
              <w:rPr>
                <w:rFonts w:ascii="Arial Armenian" w:hAnsi="Arial Armenian"/>
                <w:sz w:val="20"/>
                <w:szCs w:val="20"/>
              </w:rPr>
              <w:t xml:space="preserve"> </w:t>
            </w:r>
            <w:r w:rsidRPr="00A340ED">
              <w:rPr>
                <w:rFonts w:ascii="Sylfaen" w:hAnsi="Sylfaen" w:cs="Sylfaen"/>
                <w:sz w:val="20"/>
                <w:szCs w:val="20"/>
              </w:rPr>
              <w:t>հանդիսանում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ֆիզիկական</w:t>
            </w:r>
            <w:r w:rsidRPr="00A340ED">
              <w:rPr>
                <w:rFonts w:ascii="Arial Armenian" w:hAnsi="Arial Armenian"/>
                <w:sz w:val="20"/>
                <w:szCs w:val="20"/>
              </w:rPr>
              <w:t xml:space="preserve"> </w:t>
            </w:r>
            <w:r w:rsidRPr="00A340ED">
              <w:rPr>
                <w:rFonts w:ascii="Sylfaen" w:hAnsi="Sylfaen"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lastRenderedPageBreak/>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w:t>
            </w:r>
            <w:r w:rsidRPr="00A340ED">
              <w:rPr>
                <w:rFonts w:ascii="Sylfaen" w:hAnsi="Sylfaen" w:cs="Sylfaen"/>
                <w:sz w:val="20"/>
                <w:szCs w:val="20"/>
                <w:lang w:val="hy-AM"/>
              </w:rPr>
              <w:t>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անվանումը</w:t>
            </w:r>
            <w:r w:rsidRPr="00A340ED">
              <w:rPr>
                <w:rFonts w:ascii="Arial Armenian" w:hAnsi="Arial Armenian" w:cs="Sylfaen"/>
                <w:sz w:val="20"/>
                <w:szCs w:val="20"/>
              </w:rPr>
              <w:t>,</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անուն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w:t>
            </w:r>
            <w:r w:rsidRPr="00A340ED">
              <w:rPr>
                <w:rFonts w:ascii="Arial Armenian" w:hAnsi="Arial Armenian"/>
                <w:sz w:val="20"/>
                <w:szCs w:val="20"/>
              </w:rPr>
              <w:t xml:space="preserve"> </w:t>
            </w:r>
            <w:r w:rsidRPr="00A340ED">
              <w:rPr>
                <w:rFonts w:ascii="Sylfaen" w:hAnsi="Sylfaen" w:cs="Sylfaen"/>
                <w:sz w:val="20"/>
                <w:szCs w:val="20"/>
              </w:rPr>
              <w:t>հանդիսացող</w:t>
            </w:r>
            <w:r w:rsidRPr="00A340ED">
              <w:rPr>
                <w:rFonts w:ascii="Arial Armenian" w:hAnsi="Arial Armenian"/>
                <w:sz w:val="20"/>
                <w:szCs w:val="20"/>
              </w:rPr>
              <w:t xml:space="preserve"> </w:t>
            </w:r>
            <w:r w:rsidRPr="00A340ED">
              <w:rPr>
                <w:rFonts w:ascii="Sylfaen" w:hAnsi="Sylfaen" w:cs="Sylfaen"/>
                <w:sz w:val="20"/>
                <w:szCs w:val="20"/>
              </w:rPr>
              <w:t>անձի</w:t>
            </w:r>
            <w:r w:rsidRPr="00A340ED">
              <w:rPr>
                <w:rFonts w:ascii="Arial Armenian" w:hAnsi="Arial Armenian"/>
                <w:sz w:val="20"/>
                <w:szCs w:val="20"/>
              </w:rPr>
              <w:t xml:space="preserve"> (</w:t>
            </w:r>
            <w:r w:rsidRPr="00A340ED">
              <w:rPr>
                <w:rFonts w:ascii="Sylfaen" w:hAnsi="Sylfaen" w:cs="Sylfaen"/>
                <w:sz w:val="20"/>
                <w:szCs w:val="20"/>
              </w:rPr>
              <w:t>վճարումը</w:t>
            </w:r>
            <w:r w:rsidRPr="00A340ED">
              <w:rPr>
                <w:rFonts w:ascii="Arial Armenian" w:hAnsi="Arial Armenian"/>
                <w:sz w:val="20"/>
                <w:szCs w:val="20"/>
              </w:rPr>
              <w:t xml:space="preserve"> </w:t>
            </w:r>
            <w:r w:rsidRPr="00A340ED">
              <w:rPr>
                <w:rFonts w:ascii="Sylfaen" w:hAnsi="Sylfaen" w:cs="Sylfaen"/>
                <w:sz w:val="20"/>
                <w:szCs w:val="20"/>
              </w:rPr>
              <w:t>ստացողի</w:t>
            </w:r>
            <w:r w:rsidRPr="00A340ED">
              <w:rPr>
                <w:rFonts w:ascii="Arial Armenian" w:hAnsi="Arial Armenian"/>
                <w:sz w:val="20"/>
                <w:szCs w:val="20"/>
              </w:rPr>
              <w:t xml:space="preserve">) </w:t>
            </w:r>
            <w:r w:rsidRPr="00A340ED">
              <w:rPr>
                <w:rFonts w:ascii="Sylfaen" w:hAnsi="Sylfaen" w:cs="Sylfaen"/>
                <w:sz w:val="20"/>
                <w:szCs w:val="20"/>
              </w:rPr>
              <w:t>անվանումը</w:t>
            </w:r>
            <w:r w:rsidRPr="00A340ED">
              <w:rPr>
                <w:rFonts w:ascii="Arial Armenian" w:hAnsi="Arial Armenian"/>
                <w:sz w:val="20"/>
                <w:szCs w:val="20"/>
              </w:rPr>
              <w:t xml:space="preserve">: </w:t>
            </w:r>
            <w:r w:rsidRPr="00A340ED">
              <w:rPr>
                <w:rFonts w:ascii="Sylfaen" w:hAnsi="Sylfaen" w:cs="Sylfaen"/>
                <w:sz w:val="20"/>
                <w:szCs w:val="20"/>
              </w:rPr>
              <w:t>Նշվում</w:t>
            </w:r>
            <w:r w:rsidRPr="00A340ED">
              <w:rPr>
                <w:rFonts w:ascii="Arial Armenian" w:hAnsi="Arial Armenian"/>
                <w:sz w:val="20"/>
                <w:szCs w:val="20"/>
              </w:rPr>
              <w:t xml:space="preserve"> </w:t>
            </w:r>
            <w:r w:rsidRPr="00A340ED">
              <w:rPr>
                <w:rFonts w:ascii="Sylfaen" w:hAnsi="Sylfaen" w:cs="Sylfaen"/>
                <w:sz w:val="20"/>
                <w:szCs w:val="20"/>
              </w:rPr>
              <w:t>են</w:t>
            </w:r>
            <w:r w:rsidRPr="00A340ED">
              <w:rPr>
                <w:rFonts w:ascii="Arial Armenian" w:hAnsi="Arial Armenian"/>
                <w:sz w:val="20"/>
                <w:szCs w:val="20"/>
              </w:rPr>
              <w:t xml:space="preserve"> </w:t>
            </w:r>
            <w:r w:rsidRPr="00A340ED">
              <w:rPr>
                <w:rFonts w:ascii="Sylfaen" w:hAnsi="Sylfaen" w:cs="Sylfaen"/>
                <w:sz w:val="20"/>
                <w:szCs w:val="20"/>
              </w:rPr>
              <w:t>նաև</w:t>
            </w:r>
            <w:r w:rsidRPr="00A340ED">
              <w:rPr>
                <w:rFonts w:ascii="Arial Armenian" w:hAnsi="Arial Armenian"/>
                <w:sz w:val="20"/>
                <w:szCs w:val="20"/>
              </w:rPr>
              <w:t xml:space="preserve"> </w:t>
            </w:r>
            <w:r w:rsidRPr="00A340ED">
              <w:rPr>
                <w:rFonts w:ascii="Sylfaen" w:hAnsi="Sylfaen" w:cs="Sylfaen"/>
                <w:sz w:val="20"/>
                <w:szCs w:val="20"/>
              </w:rPr>
              <w:t>այլ</w:t>
            </w:r>
            <w:r w:rsidRPr="00A340ED">
              <w:rPr>
                <w:rFonts w:ascii="Arial Armenian" w:hAnsi="Arial Armenian"/>
                <w:sz w:val="20"/>
                <w:szCs w:val="20"/>
              </w:rPr>
              <w:t xml:space="preserve"> </w:t>
            </w:r>
            <w:r w:rsidRPr="00A340ED">
              <w:rPr>
                <w:rFonts w:ascii="Sylfaen" w:hAnsi="Sylfaen" w:cs="Sylfaen"/>
                <w:sz w:val="20"/>
                <w:szCs w:val="20"/>
              </w:rPr>
              <w:t>տվյալներ</w:t>
            </w:r>
            <w:r w:rsidRPr="00A340ED">
              <w:rPr>
                <w:rFonts w:ascii="Arial Armenian" w:hAnsi="Arial Armenian"/>
                <w:sz w:val="20"/>
                <w:szCs w:val="20"/>
              </w:rPr>
              <w:t xml:space="preserve">` </w:t>
            </w:r>
            <w:r w:rsidRPr="00A340ED">
              <w:rPr>
                <w:rFonts w:ascii="Sylfaen" w:hAnsi="Sylfaen" w:cs="Sylfaen"/>
                <w:sz w:val="20"/>
                <w:szCs w:val="20"/>
              </w:rPr>
              <w:t>ըստ</w:t>
            </w:r>
            <w:r w:rsidRPr="00A340ED">
              <w:rPr>
                <w:rFonts w:ascii="Arial Armenian" w:hAnsi="Arial Armenian"/>
                <w:sz w:val="20"/>
                <w:szCs w:val="20"/>
              </w:rPr>
              <w:t xml:space="preserve"> </w:t>
            </w:r>
            <w:r w:rsidRPr="00A340ED">
              <w:rPr>
                <w:rFonts w:ascii="Sylfaen" w:hAnsi="Sylfaen"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նախապես</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Հ</w:t>
            </w:r>
            <w:r w:rsidRPr="00A340ED">
              <w:rPr>
                <w:rFonts w:ascii="Sylfaen" w:hAnsi="Sylfaen"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Arial Armenian" w:hAnsi="Arial Armenian" w:cs="Sylfaen"/>
                <w:sz w:val="20"/>
                <w:szCs w:val="20"/>
              </w:rPr>
              <w:t xml:space="preserve"> (</w:t>
            </w:r>
            <w:r w:rsidRPr="00A340ED">
              <w:rPr>
                <w:rFonts w:ascii="Sylfaen" w:hAnsi="Sylfaen" w:cs="Sylfaen"/>
                <w:sz w:val="20"/>
                <w:szCs w:val="20"/>
                <w:lang w:val="hy-AM"/>
              </w:rPr>
              <w:t>գնումների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հետ</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կապված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գործընթացում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cs="Sylfaen"/>
                <w:sz w:val="20"/>
                <w:szCs w:val="20"/>
                <w:lang w:val="ru-RU"/>
              </w:rPr>
              <w:t>(</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lang w:val="ru-RU"/>
              </w:rPr>
              <w:t>)</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Հայաստանի</w:t>
            </w:r>
            <w:r w:rsidRPr="00A340ED">
              <w:rPr>
                <w:rFonts w:ascii="Arial Armenian" w:hAnsi="Arial Armenian"/>
                <w:sz w:val="20"/>
                <w:szCs w:val="20"/>
              </w:rPr>
              <w:t xml:space="preserve"> </w:t>
            </w:r>
            <w:r w:rsidRPr="00A340ED">
              <w:rPr>
                <w:rFonts w:ascii="Sylfaen" w:hAnsi="Sylfaen" w:cs="Sylfaen"/>
                <w:sz w:val="20"/>
                <w:szCs w:val="20"/>
              </w:rPr>
              <w:t>Հանրապետության</w:t>
            </w:r>
            <w:r w:rsidRPr="00A340ED">
              <w:rPr>
                <w:rFonts w:ascii="Arial Armenian" w:hAnsi="Arial Armenian"/>
                <w:sz w:val="20"/>
                <w:szCs w:val="20"/>
              </w:rPr>
              <w:t xml:space="preserve"> </w:t>
            </w:r>
            <w:r w:rsidRPr="00A340ED">
              <w:rPr>
                <w:rFonts w:ascii="Sylfaen" w:hAnsi="Sylfaen" w:cs="Sylfaen"/>
                <w:sz w:val="20"/>
                <w:szCs w:val="20"/>
              </w:rPr>
              <w:t>նորմատիվ</w:t>
            </w:r>
            <w:r w:rsidRPr="00A340ED">
              <w:rPr>
                <w:rFonts w:ascii="Arial Armenian" w:hAnsi="Arial Armenian"/>
                <w:sz w:val="20"/>
                <w:szCs w:val="20"/>
              </w:rPr>
              <w:t xml:space="preserve"> </w:t>
            </w:r>
            <w:r w:rsidRPr="00A340ED">
              <w:rPr>
                <w:rFonts w:ascii="Sylfaen" w:hAnsi="Sylfaen" w:cs="Sylfaen"/>
                <w:sz w:val="20"/>
                <w:szCs w:val="20"/>
              </w:rPr>
              <w:t>իրավական</w:t>
            </w:r>
            <w:r w:rsidRPr="00A340ED">
              <w:rPr>
                <w:rFonts w:ascii="Arial Armenian" w:hAnsi="Arial Armenian"/>
                <w:sz w:val="20"/>
                <w:szCs w:val="20"/>
              </w:rPr>
              <w:t xml:space="preserve"> </w:t>
            </w:r>
            <w:r w:rsidRPr="00A340ED">
              <w:rPr>
                <w:rFonts w:ascii="Sylfaen" w:hAnsi="Sylfaen" w:cs="Sylfaen"/>
                <w:sz w:val="20"/>
                <w:szCs w:val="20"/>
              </w:rPr>
              <w:t>ակտերով</w:t>
            </w:r>
            <w:r w:rsidRPr="00A340ED">
              <w:rPr>
                <w:rFonts w:ascii="Arial Armenian" w:hAnsi="Arial Armenian"/>
                <w:sz w:val="20"/>
                <w:szCs w:val="20"/>
              </w:rPr>
              <w:t xml:space="preserve"> </w:t>
            </w:r>
            <w:r w:rsidRPr="00A340ED">
              <w:rPr>
                <w:rFonts w:ascii="Sylfaen" w:hAnsi="Sylfaen" w:cs="Sylfaen"/>
                <w:sz w:val="20"/>
                <w:szCs w:val="20"/>
              </w:rPr>
              <w:t>սահմանված</w:t>
            </w:r>
            <w:r w:rsidRPr="00A340ED">
              <w:rPr>
                <w:rFonts w:ascii="Arial Armenian" w:hAnsi="Arial Armenian"/>
                <w:sz w:val="20"/>
                <w:szCs w:val="20"/>
              </w:rPr>
              <w:t xml:space="preserve"> </w:t>
            </w:r>
            <w:r w:rsidRPr="00A340ED">
              <w:rPr>
                <w:rFonts w:ascii="Sylfaen" w:hAnsi="Sylfaen" w:cs="Sylfaen"/>
                <w:sz w:val="20"/>
                <w:szCs w:val="20"/>
              </w:rPr>
              <w:t>դեպքերում</w:t>
            </w:r>
            <w:r w:rsidRPr="00A340ED">
              <w:rPr>
                <w:rFonts w:ascii="Arial Armenian" w:hAnsi="Arial Armenian"/>
                <w:sz w:val="20"/>
                <w:szCs w:val="20"/>
              </w:rPr>
              <w:t xml:space="preserve">, </w:t>
            </w:r>
            <w:r w:rsidRPr="00A340ED">
              <w:rPr>
                <w:rFonts w:ascii="Sylfaen" w:hAnsi="Sylfaen" w:cs="Sylfaen"/>
                <w:sz w:val="20"/>
                <w:szCs w:val="20"/>
              </w:rPr>
              <w:t>երբ</w:t>
            </w:r>
            <w:r w:rsidRPr="00A340ED">
              <w:rPr>
                <w:rFonts w:ascii="Arial Armenian" w:hAnsi="Arial Armenian"/>
                <w:sz w:val="20"/>
                <w:szCs w:val="20"/>
              </w:rPr>
              <w:t xml:space="preserve"> </w:t>
            </w:r>
            <w:r w:rsidRPr="00A340ED">
              <w:rPr>
                <w:rFonts w:ascii="Sylfaen" w:hAnsi="Sylfaen" w:cs="Sylfaen"/>
                <w:sz w:val="20"/>
                <w:szCs w:val="20"/>
              </w:rPr>
              <w:t>շահառուն</w:t>
            </w:r>
            <w:r w:rsidRPr="00A340ED">
              <w:rPr>
                <w:rFonts w:ascii="Arial Armenian" w:hAnsi="Arial Armenian"/>
                <w:sz w:val="20"/>
                <w:szCs w:val="20"/>
              </w:rPr>
              <w:t xml:space="preserve"> </w:t>
            </w:r>
            <w:r w:rsidRPr="00A340ED">
              <w:rPr>
                <w:rFonts w:ascii="Sylfaen" w:hAnsi="Sylfaen" w:cs="Sylfaen"/>
                <w:sz w:val="20"/>
                <w:szCs w:val="20"/>
              </w:rPr>
              <w:t>հանդիսանում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հաշվառված</w:t>
            </w:r>
            <w:r w:rsidRPr="00A340ED">
              <w:rPr>
                <w:rFonts w:ascii="Arial Armenian" w:hAnsi="Arial Armenian"/>
                <w:sz w:val="20"/>
                <w:szCs w:val="20"/>
              </w:rPr>
              <w:t xml:space="preserve"> </w:t>
            </w:r>
            <w:r w:rsidRPr="00A340ED">
              <w:rPr>
                <w:rFonts w:ascii="Sylfaen" w:hAnsi="Sylfaen" w:cs="Sylfaen"/>
                <w:sz w:val="20"/>
                <w:szCs w:val="20"/>
              </w:rPr>
              <w:t>հարկատու</w:t>
            </w:r>
            <w:r w:rsidRPr="00A340ED">
              <w:rPr>
                <w:rFonts w:ascii="Arial Armenian" w:hAnsi="Arial Armeni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նախապես</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անվանումը</w:t>
            </w:r>
            <w:r w:rsidRPr="00A340ED">
              <w:rPr>
                <w:rFonts w:ascii="Arial Armenian" w:hAnsi="Arial Armeni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նախապես</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հաշվի</w:t>
            </w:r>
            <w:r w:rsidRPr="00A340ED">
              <w:rPr>
                <w:rFonts w:ascii="Arial Armenian" w:hAnsi="Arial Armenian"/>
                <w:sz w:val="20"/>
                <w:szCs w:val="20"/>
              </w:rPr>
              <w:t xml:space="preserve"> </w:t>
            </w:r>
            <w:r w:rsidRPr="00A340E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այն</w:t>
            </w:r>
            <w:r w:rsidRPr="00A340ED">
              <w:rPr>
                <w:rFonts w:ascii="Arial Armenian" w:hAnsi="Arial Armenian"/>
                <w:sz w:val="20"/>
                <w:szCs w:val="20"/>
              </w:rPr>
              <w:t xml:space="preserve"> </w:t>
            </w:r>
            <w:r w:rsidRPr="00A340ED">
              <w:rPr>
                <w:rFonts w:ascii="Sylfaen" w:hAnsi="Sylfaen" w:cs="Sylfaen"/>
                <w:sz w:val="20"/>
                <w:szCs w:val="20"/>
              </w:rPr>
              <w:t>բանկային</w:t>
            </w:r>
            <w:r w:rsidRPr="00A340ED">
              <w:rPr>
                <w:rFonts w:ascii="Arial Armenian" w:hAnsi="Arial Armenian"/>
                <w:sz w:val="20"/>
                <w:szCs w:val="20"/>
              </w:rPr>
              <w:t xml:space="preserve"> (</w:t>
            </w:r>
            <w:r w:rsidRPr="00A340ED">
              <w:rPr>
                <w:rFonts w:ascii="Sylfaen" w:hAnsi="Sylfaen" w:cs="Sylfaen"/>
                <w:sz w:val="20"/>
                <w:szCs w:val="20"/>
                <w:lang w:val="hy-AM"/>
              </w:rPr>
              <w:t>գանձապետական</w:t>
            </w:r>
            <w:r w:rsidRPr="00A340ED">
              <w:rPr>
                <w:rFonts w:ascii="Arial Armenian" w:hAnsi="Arial Armenian"/>
                <w:sz w:val="20"/>
                <w:szCs w:val="20"/>
              </w:rPr>
              <w:t xml:space="preserve">) </w:t>
            </w:r>
            <w:r w:rsidRPr="00A340ED">
              <w:rPr>
                <w:rFonts w:ascii="Sylfaen" w:hAnsi="Sylfaen" w:cs="Sylfaen"/>
                <w:sz w:val="20"/>
                <w:szCs w:val="20"/>
              </w:rPr>
              <w:t>հաշվի</w:t>
            </w:r>
            <w:r w:rsidRPr="00A340ED">
              <w:rPr>
                <w:rFonts w:ascii="Arial Armenian" w:hAnsi="Arial Armenian"/>
                <w:sz w:val="20"/>
                <w:szCs w:val="20"/>
              </w:rPr>
              <w:t xml:space="preserve"> </w:t>
            </w:r>
            <w:r w:rsidRPr="00A340ED">
              <w:rPr>
                <w:rFonts w:ascii="Sylfaen" w:hAnsi="Sylfaen" w:cs="Sylfaen"/>
                <w:sz w:val="20"/>
                <w:szCs w:val="20"/>
              </w:rPr>
              <w:t>համարը</w:t>
            </w:r>
            <w:r w:rsidRPr="00A340ED">
              <w:rPr>
                <w:rFonts w:ascii="Arial Armenian" w:hAnsi="Arial Armenian"/>
                <w:sz w:val="20"/>
                <w:szCs w:val="20"/>
              </w:rPr>
              <w:t xml:space="preserve">, </w:t>
            </w:r>
            <w:r w:rsidRPr="00A340ED">
              <w:rPr>
                <w:rFonts w:ascii="Sylfaen" w:hAnsi="Sylfaen" w:cs="Sylfaen"/>
                <w:sz w:val="20"/>
                <w:szCs w:val="20"/>
              </w:rPr>
              <w:t>որի</w:t>
            </w:r>
            <w:r w:rsidRPr="00A340ED">
              <w:rPr>
                <w:rFonts w:ascii="Arial Armenian" w:hAnsi="Arial Armenian"/>
                <w:sz w:val="20"/>
                <w:szCs w:val="20"/>
              </w:rPr>
              <w:t xml:space="preserve"> </w:t>
            </w:r>
            <w:r w:rsidRPr="00A340ED">
              <w:rPr>
                <w:rFonts w:ascii="Sylfaen" w:hAnsi="Sylfaen" w:cs="Sylfaen"/>
                <w:sz w:val="20"/>
                <w:szCs w:val="20"/>
              </w:rPr>
              <w:t>վրա</w:t>
            </w:r>
            <w:r w:rsidRPr="00A340ED">
              <w:rPr>
                <w:rFonts w:ascii="Arial Armenian" w:hAnsi="Arial Armenian"/>
                <w:sz w:val="20"/>
                <w:szCs w:val="20"/>
              </w:rPr>
              <w:t xml:space="preserve"> </w:t>
            </w:r>
            <w:r w:rsidRPr="00A340ED">
              <w:rPr>
                <w:rFonts w:ascii="Sylfaen" w:hAnsi="Sylfaen" w:cs="Sylfaen"/>
                <w:sz w:val="20"/>
                <w:szCs w:val="20"/>
              </w:rPr>
              <w:t>պետք</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փոխանցվեն</w:t>
            </w:r>
            <w:r w:rsidRPr="00A340ED">
              <w:rPr>
                <w:rFonts w:ascii="Arial Armenian" w:hAnsi="Arial Armenian"/>
                <w:sz w:val="20"/>
                <w:szCs w:val="20"/>
              </w:rPr>
              <w:t xml:space="preserve"> </w:t>
            </w:r>
            <w:r w:rsidRPr="00A340ED">
              <w:rPr>
                <w:rFonts w:ascii="Sylfaen" w:hAnsi="Sylfaen" w:cs="Sylfaen"/>
                <w:sz w:val="20"/>
                <w:szCs w:val="20"/>
              </w:rPr>
              <w:t>վճարողից</w:t>
            </w:r>
            <w:r w:rsidRPr="00A340ED">
              <w:rPr>
                <w:rFonts w:ascii="Arial Armenian" w:hAnsi="Arial Armenian"/>
                <w:sz w:val="20"/>
                <w:szCs w:val="20"/>
              </w:rPr>
              <w:t xml:space="preserve"> </w:t>
            </w:r>
            <w:r w:rsidRPr="00A340ED">
              <w:rPr>
                <w:rFonts w:ascii="Sylfaen" w:hAnsi="Sylfaen" w:cs="Sylfaen"/>
                <w:sz w:val="20"/>
                <w:szCs w:val="20"/>
              </w:rPr>
              <w:t>գանձված</w:t>
            </w:r>
            <w:r w:rsidRPr="00A340ED">
              <w:rPr>
                <w:rFonts w:ascii="Arial Armenian" w:hAnsi="Arial Armenian"/>
                <w:sz w:val="20"/>
                <w:szCs w:val="20"/>
              </w:rPr>
              <w:t xml:space="preserve"> </w:t>
            </w:r>
            <w:r w:rsidRPr="00A340ED">
              <w:rPr>
                <w:rFonts w:ascii="Sylfaen" w:hAnsi="Sylfaen"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նախապես</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գումարը</w:t>
            </w:r>
            <w:r w:rsidRPr="00A340ED">
              <w:rPr>
                <w:rFonts w:ascii="Arial Armenian" w:hAnsi="Arial Armenian"/>
                <w:sz w:val="20"/>
                <w:szCs w:val="20"/>
              </w:rPr>
              <w:t xml:space="preserve"> (</w:t>
            </w:r>
            <w:r w:rsidRPr="00A340ED">
              <w:rPr>
                <w:rFonts w:ascii="Sylfaen" w:hAnsi="Sylfaen" w:cs="Sylfaen"/>
                <w:sz w:val="20"/>
                <w:szCs w:val="20"/>
              </w:rPr>
              <w:t>թվերով</w:t>
            </w:r>
            <w:r w:rsidRPr="00A340ED">
              <w:rPr>
                <w:rFonts w:ascii="Arial Armenian" w:hAnsi="Arial Armenian"/>
                <w:sz w:val="20"/>
                <w:szCs w:val="20"/>
              </w:rPr>
              <w:t xml:space="preserve"> </w:t>
            </w:r>
            <w:r w:rsidRPr="00A340ED">
              <w:rPr>
                <w:rFonts w:ascii="Sylfaen" w:hAnsi="Sylfaen" w:cs="Sylfaen"/>
                <w:sz w:val="20"/>
                <w:szCs w:val="20"/>
              </w:rPr>
              <w:t>և</w:t>
            </w:r>
            <w:r w:rsidRPr="00A340ED">
              <w:rPr>
                <w:rFonts w:ascii="Arial Armenian" w:hAnsi="Arial Armenian"/>
                <w:sz w:val="20"/>
                <w:szCs w:val="20"/>
              </w:rPr>
              <w:t xml:space="preserve"> </w:t>
            </w:r>
            <w:r w:rsidRPr="00A340ED">
              <w:rPr>
                <w:rFonts w:ascii="Sylfaen" w:hAnsi="Sylfaen" w:cs="Sylfaen"/>
                <w:sz w:val="20"/>
                <w:szCs w:val="20"/>
              </w:rPr>
              <w:t>բառերով</w:t>
            </w:r>
            <w:r w:rsidRPr="00A340ED">
              <w:rPr>
                <w:rFonts w:ascii="Arial Armenian" w:hAnsi="Arial Armenia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ենթակա</w:t>
            </w:r>
            <w:r w:rsidRPr="00A340ED">
              <w:rPr>
                <w:rFonts w:ascii="Arial Armenian" w:hAnsi="Arial Armenian"/>
                <w:sz w:val="20"/>
                <w:szCs w:val="20"/>
              </w:rPr>
              <w:t xml:space="preserve"> </w:t>
            </w:r>
            <w:r w:rsidRPr="00A340ED">
              <w:rPr>
                <w:rFonts w:ascii="Sylfaen" w:hAnsi="Sylfaen"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lang w:val="hy-AM"/>
              </w:rPr>
              <w:t xml:space="preserve"> </w:t>
            </w: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Ակցեպտավորված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թվերով</w:t>
            </w:r>
            <w:r w:rsidRPr="00A340ED">
              <w:rPr>
                <w:rFonts w:ascii="Arial Armenian" w:hAnsi="Arial Armenian" w:cs="Arial"/>
                <w:sz w:val="20"/>
                <w:szCs w:val="20"/>
                <w:lang w:val="hy-AM"/>
              </w:rPr>
              <w:t xml:space="preserve"> </w:t>
            </w:r>
            <w:r w:rsidRPr="00A340ED">
              <w:rPr>
                <w:rFonts w:ascii="Sylfaen" w:hAnsi="Sylfaen" w:cs="Sylfaen"/>
                <w:sz w:val="20"/>
                <w:szCs w:val="20"/>
                <w:lang w:val="hy-AM"/>
              </w:rPr>
              <w:t>և</w:t>
            </w:r>
            <w:r w:rsidRPr="00A340ED">
              <w:rPr>
                <w:rFonts w:ascii="Arial Armenian" w:hAnsi="Arial Armenian" w:cs="Arial"/>
                <w:sz w:val="20"/>
                <w:szCs w:val="20"/>
                <w:lang w:val="hy-AM"/>
              </w:rPr>
              <w:t xml:space="preserve"> </w:t>
            </w:r>
            <w:r w:rsidRPr="00A340ED">
              <w:rPr>
                <w:rFonts w:ascii="Sylfaen" w:hAnsi="Sylfaen" w:cs="Sylfaen"/>
                <w:sz w:val="20"/>
                <w:szCs w:val="20"/>
                <w:lang w:val="hy-AM"/>
              </w:rPr>
              <w:t>բառերով</w:t>
            </w:r>
            <w:r w:rsidRPr="00A340ED">
              <w:rPr>
                <w:rFonts w:ascii="Arial Armenian" w:hAnsi="Arial Armenian"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ոչ</w:t>
            </w:r>
            <w:r w:rsidRPr="00A340ED">
              <w:rPr>
                <w:rFonts w:ascii="Arial Armenian" w:hAnsi="Arial Armenian"/>
                <w:sz w:val="20"/>
                <w:szCs w:val="20"/>
                <w:lang w:val="hy-AM"/>
              </w:rPr>
              <w:t xml:space="preserve"> </w:t>
            </w:r>
            <w:r w:rsidRPr="00A340ED">
              <w:rPr>
                <w:rFonts w:ascii="Sylfaen" w:hAnsi="Sylfaen" w:cs="Sylfaen"/>
                <w:sz w:val="20"/>
                <w:szCs w:val="20"/>
                <w:lang w:val="hy-AM"/>
              </w:rPr>
              <w:t>պարտադիր</w:t>
            </w:r>
          </w:p>
          <w:p w:rsidR="00CE7D06" w:rsidRPr="00A340ED" w:rsidRDefault="00CE7D06" w:rsidP="004B1466">
            <w:pPr>
              <w:jc w:val="center"/>
              <w:rPr>
                <w:rFonts w:ascii="Arial Armenian" w:hAnsi="Arial Armenian"/>
                <w:sz w:val="20"/>
                <w:szCs w:val="20"/>
                <w:lang w:val="hy-AM"/>
              </w:rPr>
            </w:pPr>
            <w:r w:rsidRPr="00A340ED">
              <w:rPr>
                <w:rFonts w:ascii="Arial Armenian" w:hAnsi="Arial Armenian" w:cs="Sylfaen"/>
                <w:sz w:val="20"/>
                <w:szCs w:val="20"/>
                <w:lang w:val="hy-AM"/>
              </w:rPr>
              <w:t>(</w:t>
            </w:r>
            <w:r w:rsidRPr="00A340ED">
              <w:rPr>
                <w:rFonts w:ascii="Sylfaen" w:hAnsi="Sylfaen" w:cs="Sylfaen"/>
                <w:sz w:val="20"/>
                <w:szCs w:val="20"/>
                <w:lang w:val="hy-AM"/>
              </w:rPr>
              <w:t>նախատեսված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մասնակի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ակցեպտի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որը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գնումների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հետ</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կապված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կիրառվում</w:t>
            </w:r>
            <w:r w:rsidRPr="00A340ED">
              <w:rPr>
                <w:rFonts w:ascii="Arial Armenian" w:hAnsi="Arial Armenian"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cs="Sylfaen"/>
                <w:sz w:val="20"/>
                <w:szCs w:val="20"/>
                <w:lang w:val="hy-AM"/>
              </w:rPr>
              <w:t>(</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եւ</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չի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կիրառվում</w:t>
            </w:r>
            <w:r w:rsidRPr="00A340ED">
              <w:rPr>
                <w:rFonts w:ascii="Arial Armenian" w:hAnsi="Arial Armenian" w:cs="Sylfaen"/>
                <w:sz w:val="20"/>
                <w:szCs w:val="20"/>
                <w:lang w:val="hy-AM"/>
              </w:rPr>
              <w:t>)</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արժույթը</w:t>
            </w:r>
            <w:r w:rsidRPr="00A340ED">
              <w:rPr>
                <w:rFonts w:ascii="Arial Armenian" w:hAnsi="Arial Armenian"/>
                <w:sz w:val="20"/>
                <w:szCs w:val="20"/>
              </w:rPr>
              <w:t xml:space="preserve"> (</w:t>
            </w:r>
            <w:r w:rsidRPr="00A340ED">
              <w:rPr>
                <w:rFonts w:ascii="Sylfaen" w:hAnsi="Sylfaen" w:cs="Sylfaen"/>
                <w:sz w:val="20"/>
                <w:szCs w:val="20"/>
              </w:rPr>
              <w:t>բառերով</w:t>
            </w:r>
            <w:r w:rsidRPr="00A340ED">
              <w:rPr>
                <w:rFonts w:ascii="Arial Armenian" w:hAnsi="Arial Armenian"/>
                <w:sz w:val="20"/>
                <w:szCs w:val="20"/>
              </w:rPr>
              <w:t xml:space="preserve"> </w:t>
            </w:r>
            <w:r w:rsidRPr="00A340ED">
              <w:rPr>
                <w:rFonts w:ascii="Sylfaen" w:hAnsi="Sylfaen" w:cs="Sylfaen"/>
                <w:sz w:val="20"/>
                <w:szCs w:val="20"/>
              </w:rPr>
              <w:t>և</w:t>
            </w:r>
            <w:r w:rsidRPr="00A340ED">
              <w:rPr>
                <w:rFonts w:ascii="Arial Armenian" w:hAnsi="Arial Armenian"/>
                <w:sz w:val="20"/>
                <w:szCs w:val="20"/>
              </w:rPr>
              <w:t xml:space="preserve"> </w:t>
            </w:r>
            <w:r w:rsidRPr="00A340ED">
              <w:rPr>
                <w:rFonts w:ascii="Sylfaen" w:hAnsi="Sylfaen" w:cs="Sylfaen"/>
                <w:sz w:val="20"/>
                <w:szCs w:val="20"/>
              </w:rPr>
              <w:t>կոդով</w:t>
            </w:r>
            <w:r w:rsidRPr="00A340ED">
              <w:rPr>
                <w:rFonts w:ascii="Arial Armenian" w:hAnsi="Arial Armenia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գործարքի</w:t>
            </w:r>
            <w:r w:rsidRPr="00A340ED">
              <w:rPr>
                <w:rFonts w:ascii="Arial Armenian" w:hAnsi="Arial Armenian"/>
                <w:sz w:val="20"/>
                <w:szCs w:val="20"/>
              </w:rPr>
              <w:t xml:space="preserve"> </w:t>
            </w:r>
            <w:r w:rsidRPr="00A340ED">
              <w:rPr>
                <w:rFonts w:ascii="Sylfaen" w:hAnsi="Sylfaen"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Պարտադիր</w:t>
            </w:r>
            <w:r w:rsidRPr="00A340ED">
              <w:rPr>
                <w:rFonts w:ascii="Arial Armenian" w:hAnsi="Arial Armenian"/>
                <w:sz w:val="20"/>
                <w:szCs w:val="20"/>
              </w:rPr>
              <w:t xml:space="preserve"> </w:t>
            </w: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Arial Armenian" w:hAnsi="Arial Armenian"/>
                <w:sz w:val="20"/>
                <w:szCs w:val="20"/>
              </w:rPr>
              <w:t>«</w:t>
            </w:r>
            <w:r w:rsidRPr="00A340ED">
              <w:rPr>
                <w:rFonts w:ascii="Sylfaen" w:hAnsi="Sylfaen" w:cs="Sylfaen"/>
                <w:sz w:val="20"/>
                <w:szCs w:val="20"/>
                <w:lang w:val="hy-AM"/>
              </w:rPr>
              <w:t>պայմանագրի</w:t>
            </w:r>
            <w:r w:rsidRPr="00A340ED">
              <w:rPr>
                <w:rFonts w:ascii="Arial Armenian" w:hAnsi="Arial Armenia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sz w:val="20"/>
                <w:szCs w:val="20"/>
                <w:lang w:val="hy-AM"/>
              </w:rPr>
              <w:t xml:space="preserve"> </w:t>
            </w:r>
            <w:r w:rsidRPr="00A340ED">
              <w:rPr>
                <w:rFonts w:ascii="Sylfaen" w:hAnsi="Sylfaen" w:cs="Sylfaen"/>
                <w:sz w:val="20"/>
                <w:szCs w:val="20"/>
                <w:lang w:val="hy-AM"/>
              </w:rPr>
              <w:t>ապահովման</w:t>
            </w:r>
            <w:r w:rsidRPr="00A340ED">
              <w:rPr>
                <w:rFonts w:ascii="Arial Armenian" w:hAnsi="Arial Armenia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sz w:val="20"/>
                <w:szCs w:val="20"/>
              </w:rPr>
              <w:t>»</w:t>
            </w:r>
            <w:r w:rsidRPr="00A340ED">
              <w:rPr>
                <w:rFonts w:ascii="Arial Armenian" w:hAnsi="Arial Armenian"/>
                <w:sz w:val="20"/>
                <w:szCs w:val="20"/>
                <w:lang w:val="hy-AM"/>
              </w:rPr>
              <w:t xml:space="preserve"> </w:t>
            </w:r>
            <w:r w:rsidRPr="00A340ED">
              <w:rPr>
                <w:rFonts w:ascii="Sylfaen" w:hAnsi="Sylfaen"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նախապես</w:t>
            </w:r>
            <w:r w:rsidRPr="00A340ED">
              <w:rPr>
                <w:rFonts w:ascii="Arial Armenian" w:hAnsi="Arial Armenia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շահառուի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հրավերով</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հիմքերը՝</w:t>
            </w:r>
            <w:r w:rsidRPr="00A340ED">
              <w:rPr>
                <w:rFonts w:ascii="Arial Armenian" w:hAnsi="Arial Armenian"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պահանջագրով</w:t>
            </w:r>
            <w:r w:rsidRPr="00A340ED">
              <w:rPr>
                <w:rFonts w:ascii="Arial Armenian" w:hAnsi="Arial Armenian"/>
                <w:sz w:val="20"/>
                <w:szCs w:val="20"/>
              </w:rPr>
              <w:t xml:space="preserve"> </w:t>
            </w:r>
            <w:r w:rsidRPr="00A340ED">
              <w:rPr>
                <w:rFonts w:ascii="Sylfaen" w:hAnsi="Sylfaen" w:cs="Sylfaen"/>
                <w:sz w:val="20"/>
                <w:szCs w:val="20"/>
              </w:rPr>
              <w:t>նշված</w:t>
            </w:r>
            <w:r w:rsidRPr="00A340ED">
              <w:rPr>
                <w:rFonts w:ascii="Arial Armenian" w:hAnsi="Arial Armenian"/>
                <w:sz w:val="20"/>
                <w:szCs w:val="20"/>
              </w:rPr>
              <w:t xml:space="preserve"> </w:t>
            </w:r>
            <w:r w:rsidRPr="00A340ED">
              <w:rPr>
                <w:rFonts w:ascii="Sylfaen" w:hAnsi="Sylfaen" w:cs="Sylfaen"/>
                <w:sz w:val="20"/>
                <w:szCs w:val="20"/>
              </w:rPr>
              <w:t>գումարի</w:t>
            </w:r>
            <w:r w:rsidRPr="00A340ED">
              <w:rPr>
                <w:rFonts w:ascii="Arial Armenian" w:hAnsi="Arial Armenian"/>
                <w:sz w:val="20"/>
                <w:szCs w:val="20"/>
              </w:rPr>
              <w:t xml:space="preserve"> </w:t>
            </w:r>
            <w:r w:rsidRPr="00A340ED">
              <w:rPr>
                <w:rFonts w:ascii="Sylfaen" w:hAnsi="Sylfaen" w:cs="Sylfaen"/>
                <w:sz w:val="20"/>
                <w:szCs w:val="20"/>
              </w:rPr>
              <w:t>գանձման</w:t>
            </w:r>
            <w:r w:rsidRPr="00A340ED">
              <w:rPr>
                <w:rFonts w:ascii="Arial Armenian" w:hAnsi="Arial Armenian"/>
                <w:sz w:val="20"/>
                <w:szCs w:val="20"/>
              </w:rPr>
              <w:t xml:space="preserve"> </w:t>
            </w:r>
            <w:r w:rsidRPr="00A340ED">
              <w:rPr>
                <w:rFonts w:ascii="Sylfaen" w:hAnsi="Sylfaen" w:cs="Sylfaen"/>
                <w:sz w:val="20"/>
                <w:szCs w:val="20"/>
              </w:rPr>
              <w:t>և</w:t>
            </w:r>
            <w:r w:rsidRPr="00A340ED">
              <w:rPr>
                <w:rFonts w:ascii="Arial Armenian" w:hAnsi="Arial Armenian"/>
                <w:sz w:val="20"/>
                <w:szCs w:val="20"/>
              </w:rPr>
              <w:t xml:space="preserve"> </w:t>
            </w: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համար</w:t>
            </w:r>
            <w:r w:rsidRPr="00A340ED">
              <w:rPr>
                <w:rFonts w:ascii="Arial Armenian" w:hAnsi="Arial Armenian"/>
                <w:sz w:val="20"/>
                <w:szCs w:val="20"/>
              </w:rPr>
              <w:t xml:space="preserve"> </w:t>
            </w:r>
            <w:r w:rsidRPr="00A340ED">
              <w:rPr>
                <w:rFonts w:ascii="Sylfaen" w:hAnsi="Sylfaen" w:cs="Sylfaen"/>
                <w:sz w:val="20"/>
                <w:szCs w:val="20"/>
              </w:rPr>
              <w:t>հիմք</w:t>
            </w:r>
            <w:r w:rsidRPr="00A340ED">
              <w:rPr>
                <w:rFonts w:ascii="Arial Armenian" w:hAnsi="Arial Armenian"/>
                <w:sz w:val="20"/>
                <w:szCs w:val="20"/>
              </w:rPr>
              <w:t xml:space="preserve"> </w:t>
            </w:r>
            <w:r w:rsidRPr="00A340ED">
              <w:rPr>
                <w:rFonts w:ascii="Sylfaen" w:hAnsi="Sylfaen" w:cs="Sylfaen"/>
                <w:sz w:val="20"/>
                <w:szCs w:val="20"/>
              </w:rPr>
              <w:t>հանդիսացող</w:t>
            </w:r>
            <w:r w:rsidRPr="00A340ED">
              <w:rPr>
                <w:rFonts w:ascii="Arial Armenian" w:hAnsi="Arial Armenian"/>
                <w:sz w:val="20"/>
                <w:szCs w:val="20"/>
              </w:rPr>
              <w:t xml:space="preserve"> </w:t>
            </w:r>
            <w:r w:rsidRPr="00A340ED">
              <w:rPr>
                <w:rFonts w:ascii="Sylfaen" w:hAnsi="Sylfaen" w:cs="Sylfaen"/>
                <w:sz w:val="20"/>
                <w:szCs w:val="20"/>
              </w:rPr>
              <w:t>փաստաթղթի</w:t>
            </w:r>
            <w:r w:rsidRPr="00A340ED">
              <w:rPr>
                <w:rFonts w:ascii="Arial Armenian" w:hAnsi="Arial Armenian"/>
                <w:sz w:val="20"/>
                <w:szCs w:val="20"/>
              </w:rPr>
              <w:t xml:space="preserve"> </w:t>
            </w:r>
            <w:r w:rsidRPr="00A340ED">
              <w:rPr>
                <w:rFonts w:ascii="Sylfaen" w:hAnsi="Sylfaen" w:cs="Sylfaen"/>
                <w:sz w:val="20"/>
                <w:szCs w:val="20"/>
              </w:rPr>
              <w:t>տվյալները</w:t>
            </w:r>
            <w:r w:rsidRPr="00A340ED">
              <w:rPr>
                <w:rFonts w:ascii="Arial Armenian" w:hAnsi="Arial Armenian"/>
                <w:sz w:val="20"/>
                <w:szCs w:val="20"/>
              </w:rPr>
              <w:t xml:space="preserve">, </w:t>
            </w:r>
            <w:r w:rsidRPr="00A340ED">
              <w:rPr>
                <w:rFonts w:ascii="Sylfaen" w:hAnsi="Sylfaen" w:cs="Sylfaen"/>
                <w:sz w:val="20"/>
                <w:szCs w:val="20"/>
              </w:rPr>
              <w:t>որոնց</w:t>
            </w:r>
            <w:r w:rsidRPr="00A340ED">
              <w:rPr>
                <w:rFonts w:ascii="Arial Armenian" w:hAnsi="Arial Armenian"/>
                <w:sz w:val="20"/>
                <w:szCs w:val="20"/>
              </w:rPr>
              <w:t xml:space="preserve"> </w:t>
            </w:r>
            <w:r w:rsidRPr="00A340ED">
              <w:rPr>
                <w:rFonts w:ascii="Sylfaen" w:hAnsi="Sylfaen" w:cs="Sylfaen"/>
                <w:sz w:val="20"/>
                <w:szCs w:val="20"/>
              </w:rPr>
              <w:t>հիման</w:t>
            </w:r>
            <w:r w:rsidRPr="00A340ED">
              <w:rPr>
                <w:rFonts w:ascii="Arial Armenian" w:hAnsi="Arial Armenian"/>
                <w:sz w:val="20"/>
                <w:szCs w:val="20"/>
              </w:rPr>
              <w:t xml:space="preserve"> </w:t>
            </w:r>
            <w:r w:rsidRPr="00A340ED">
              <w:rPr>
                <w:rFonts w:ascii="Sylfaen" w:hAnsi="Sylfaen" w:cs="Sylfaen"/>
                <w:sz w:val="20"/>
                <w:szCs w:val="20"/>
              </w:rPr>
              <w:t>վրա</w:t>
            </w:r>
            <w:r w:rsidRPr="00A340ED">
              <w:rPr>
                <w:rFonts w:ascii="Arial Armenian" w:hAnsi="Arial Armenian"/>
                <w:sz w:val="20"/>
                <w:szCs w:val="20"/>
              </w:rPr>
              <w:t xml:space="preserve"> </w:t>
            </w:r>
            <w:r w:rsidRPr="00A340ED">
              <w:rPr>
                <w:rFonts w:ascii="Sylfaen" w:hAnsi="Sylfaen" w:cs="Sylfaen"/>
                <w:sz w:val="20"/>
                <w:szCs w:val="20"/>
              </w:rPr>
              <w:t>շահառուն</w:t>
            </w:r>
            <w:r w:rsidRPr="00A340ED">
              <w:rPr>
                <w:rFonts w:ascii="Arial Armenian" w:hAnsi="Arial Armenian"/>
                <w:sz w:val="20"/>
                <w:szCs w:val="20"/>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ներկայացնում</w:t>
            </w:r>
            <w:r w:rsidRPr="00A340ED">
              <w:rPr>
                <w:rFonts w:ascii="Arial Armenian" w:hAnsi="Arial Armenian"/>
                <w:sz w:val="20"/>
                <w:szCs w:val="20"/>
              </w:rPr>
              <w:t xml:space="preserve"> </w:t>
            </w: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բանկին</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պահանջագրի</w:t>
            </w:r>
            <w:r w:rsidRPr="00A340ED">
              <w:rPr>
                <w:rFonts w:ascii="Arial Armenian" w:hAnsi="Arial Armenian"/>
                <w:sz w:val="20"/>
                <w:szCs w:val="20"/>
              </w:rPr>
              <w:t xml:space="preserve"> </w:t>
            </w:r>
            <w:r w:rsidRPr="00A340ED">
              <w:rPr>
                <w:rFonts w:ascii="Sylfaen" w:hAnsi="Sylfaen" w:cs="Sylfaen"/>
                <w:sz w:val="20"/>
                <w:szCs w:val="20"/>
              </w:rPr>
              <w:t>ներկայացման</w:t>
            </w:r>
            <w:r w:rsidRPr="00A340ED">
              <w:rPr>
                <w:rFonts w:ascii="Arial Armenian" w:hAnsi="Arial Armenian"/>
                <w:sz w:val="20"/>
                <w:szCs w:val="20"/>
              </w:rPr>
              <w:t xml:space="preserve"> </w:t>
            </w:r>
            <w:r w:rsidRPr="00A340ED">
              <w:rPr>
                <w:rFonts w:ascii="Sylfaen" w:hAnsi="Sylfaen" w:cs="Sylfaen"/>
                <w:sz w:val="20"/>
                <w:szCs w:val="20"/>
              </w:rPr>
              <w:t>համար</w:t>
            </w:r>
            <w:r w:rsidRPr="00A340ED">
              <w:rPr>
                <w:rFonts w:ascii="Arial Armenian" w:hAnsi="Arial Armenian"/>
                <w:sz w:val="20"/>
                <w:szCs w:val="20"/>
              </w:rPr>
              <w:t xml:space="preserve"> </w:t>
            </w:r>
            <w:r w:rsidRPr="00A340ED">
              <w:rPr>
                <w:rFonts w:ascii="Sylfaen" w:hAnsi="Sylfaen" w:cs="Sylfaen"/>
                <w:sz w:val="20"/>
                <w:szCs w:val="20"/>
              </w:rPr>
              <w:t>հիմք</w:t>
            </w:r>
            <w:r w:rsidRPr="00A340ED">
              <w:rPr>
                <w:rFonts w:ascii="Arial Armenian" w:hAnsi="Arial Armenian"/>
                <w:sz w:val="20"/>
                <w:szCs w:val="20"/>
              </w:rPr>
              <w:t xml:space="preserve"> </w:t>
            </w:r>
            <w:r w:rsidRPr="00A340ED">
              <w:rPr>
                <w:rFonts w:ascii="Sylfaen" w:hAnsi="Sylfaen" w:cs="Sylfaen"/>
                <w:sz w:val="20"/>
                <w:szCs w:val="20"/>
              </w:rPr>
              <w:t>հանդիսացող</w:t>
            </w:r>
            <w:r w:rsidRPr="00A340ED">
              <w:rPr>
                <w:rFonts w:ascii="Arial Armenian" w:hAnsi="Arial Armenian"/>
                <w:sz w:val="20"/>
                <w:szCs w:val="20"/>
              </w:rPr>
              <w:t xml:space="preserve"> </w:t>
            </w:r>
            <w:r w:rsidRPr="00A340ED">
              <w:rPr>
                <w:rFonts w:ascii="Sylfaen" w:hAnsi="Sylfaen" w:cs="Sylfaen"/>
                <w:sz w:val="20"/>
                <w:szCs w:val="20"/>
              </w:rPr>
              <w:t>պայմանագրի</w:t>
            </w:r>
            <w:r w:rsidRPr="00A340ED">
              <w:rPr>
                <w:rFonts w:ascii="Arial Armenian" w:hAnsi="Arial Armenian"/>
                <w:sz w:val="20"/>
                <w:szCs w:val="20"/>
              </w:rPr>
              <w:t xml:space="preserve"> </w:t>
            </w:r>
            <w:r w:rsidRPr="00A340ED">
              <w:rPr>
                <w:rFonts w:ascii="Sylfaen" w:hAnsi="Sylfaen" w:cs="Sylfaen"/>
                <w:sz w:val="20"/>
                <w:szCs w:val="20"/>
              </w:rPr>
              <w:t>համարը</w:t>
            </w:r>
            <w:r w:rsidRPr="00A340ED">
              <w:rPr>
                <w:rFonts w:ascii="Arial Armenian" w:hAnsi="Arial Armenian"/>
                <w:sz w:val="20"/>
                <w:szCs w:val="20"/>
                <w:lang w:val="hy-AM"/>
              </w:rPr>
              <w:t>,</w:t>
            </w:r>
            <w:r w:rsidRPr="00A340ED">
              <w:rPr>
                <w:rFonts w:ascii="Arial Armenian" w:hAnsi="Arial Armenian" w:cs="Arial"/>
                <w:sz w:val="20"/>
                <w:szCs w:val="20"/>
                <w:lang w:val="hy-AM"/>
              </w:rPr>
              <w:t xml:space="preserve"> </w:t>
            </w:r>
            <w:r w:rsidRPr="00A340ED">
              <w:rPr>
                <w:rFonts w:ascii="Arial Armenian" w:hAnsi="Arial Armenian"/>
                <w:sz w:val="20"/>
                <w:szCs w:val="20"/>
              </w:rPr>
              <w:t xml:space="preserve"> </w:t>
            </w:r>
            <w:r w:rsidRPr="00A340ED">
              <w:rPr>
                <w:rFonts w:ascii="Sylfaen" w:hAnsi="Sylfaen" w:cs="Sylfaen"/>
                <w:sz w:val="20"/>
                <w:szCs w:val="20"/>
              </w:rPr>
              <w:t>գնման</w:t>
            </w:r>
            <w:r w:rsidRPr="00A340ED">
              <w:rPr>
                <w:rFonts w:ascii="Arial Armenian" w:hAnsi="Arial Armenian"/>
                <w:sz w:val="20"/>
                <w:szCs w:val="20"/>
              </w:rPr>
              <w:t xml:space="preserve"> </w:t>
            </w:r>
            <w:r w:rsidRPr="00A340ED">
              <w:rPr>
                <w:rFonts w:ascii="Sylfaen" w:hAnsi="Sylfaen" w:cs="Sylfaen"/>
                <w:sz w:val="20"/>
                <w:szCs w:val="20"/>
              </w:rPr>
              <w:t>ընթացակարգի</w:t>
            </w:r>
            <w:r w:rsidRPr="00A340ED">
              <w:rPr>
                <w:rFonts w:ascii="Arial Armenian" w:hAnsi="Arial Armenian"/>
                <w:sz w:val="20"/>
                <w:szCs w:val="20"/>
              </w:rPr>
              <w:t xml:space="preserve"> </w:t>
            </w:r>
            <w:r w:rsidRPr="00A340ED">
              <w:rPr>
                <w:rFonts w:ascii="Sylfaen" w:hAnsi="Sylfaen" w:cs="Sylfaen"/>
                <w:sz w:val="20"/>
                <w:szCs w:val="20"/>
              </w:rPr>
              <w:t>ծածկագիրը</w:t>
            </w:r>
            <w:r w:rsidRPr="00A340ED">
              <w:rPr>
                <w:rFonts w:ascii="Arial Armenian" w:hAnsi="Arial Armenian" w:cs="Arial"/>
                <w:sz w:val="20"/>
                <w:szCs w:val="20"/>
                <w:lang w:val="hy-AM"/>
              </w:rPr>
              <w:t xml:space="preserve"> </w:t>
            </w:r>
            <w:r w:rsidRPr="00A340ED">
              <w:rPr>
                <w:rFonts w:ascii="Sylfaen" w:hAnsi="Sylfaen" w:cs="Sylfaen"/>
                <w:sz w:val="20"/>
                <w:szCs w:val="20"/>
                <w:lang w:val="hy-AM"/>
              </w:rPr>
              <w:t>ըստ</w:t>
            </w:r>
            <w:r w:rsidRPr="00A340ED">
              <w:rPr>
                <w:rFonts w:ascii="Arial Armenian" w:hAnsi="Arial Armenian" w:cs="Arial"/>
                <w:sz w:val="20"/>
                <w:szCs w:val="20"/>
                <w:lang w:val="hy-AM"/>
              </w:rPr>
              <w:t xml:space="preserve"> </w:t>
            </w:r>
            <w:r w:rsidRPr="00A340ED">
              <w:rPr>
                <w:rFonts w:ascii="Sylfaen" w:hAnsi="Sylfaen" w:cs="Sylfaen"/>
                <w:sz w:val="20"/>
                <w:szCs w:val="20"/>
                <w:lang w:val="hy-AM"/>
              </w:rPr>
              <w:t>տուժանքի</w:t>
            </w:r>
            <w:r w:rsidRPr="00A340ED">
              <w:rPr>
                <w:rFonts w:ascii="Arial Armenian" w:hAnsi="Arial Armenian" w:cs="Arial"/>
                <w:sz w:val="20"/>
                <w:szCs w:val="20"/>
                <w:lang w:val="hy-AM"/>
              </w:rPr>
              <w:t xml:space="preserve"> </w:t>
            </w:r>
            <w:r w:rsidRPr="00A340ED">
              <w:rPr>
                <w:rFonts w:ascii="Sylfaen" w:hAnsi="Sylfaen" w:cs="Sylfaen"/>
                <w:sz w:val="20"/>
                <w:szCs w:val="20"/>
                <w:lang w:val="hy-AM"/>
              </w:rPr>
              <w:lastRenderedPageBreak/>
              <w:t>մասին</w:t>
            </w:r>
            <w:r w:rsidRPr="00A340ED">
              <w:rPr>
                <w:rFonts w:ascii="Arial Armenian" w:hAnsi="Arial Armenian" w:cs="Arial"/>
                <w:sz w:val="20"/>
                <w:szCs w:val="20"/>
                <w:lang w:val="hy-AM"/>
              </w:rPr>
              <w:t xml:space="preserve"> </w:t>
            </w:r>
            <w:r w:rsidRPr="00A340ED">
              <w:rPr>
                <w:rFonts w:ascii="Sylfaen" w:hAnsi="Sylfaen" w:cs="Sylfaen"/>
                <w:sz w:val="20"/>
                <w:szCs w:val="20"/>
                <w:lang w:val="hy-AM"/>
              </w:rPr>
              <w:t>համաձայնագրի</w:t>
            </w:r>
            <w:r w:rsidRPr="00A340ED">
              <w:rPr>
                <w:rFonts w:ascii="Arial Armenian" w:hAnsi="Arial Armenian"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lastRenderedPageBreak/>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lang w:val="hy-AM"/>
              </w:rPr>
              <w:t>շահառու</w:t>
            </w:r>
            <w:r w:rsidRPr="00A340ED">
              <w:rPr>
                <w:rFonts w:ascii="Sylfaen" w:hAnsi="Sylfaen" w:cs="Sylfaen"/>
                <w:sz w:val="20"/>
                <w:szCs w:val="20"/>
              </w:rPr>
              <w:t>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Del="0010680B"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պայմանները՝</w:t>
            </w:r>
            <w:r w:rsidRPr="00A340ED">
              <w:rPr>
                <w:rFonts w:ascii="Arial Armenian" w:hAnsi="Arial Armenian"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cs="Sylfaen"/>
                <w:sz w:val="20"/>
                <w:szCs w:val="20"/>
                <w:lang w:val="hy-AM"/>
              </w:rPr>
            </w:pPr>
            <w:r w:rsidRPr="00A340ED">
              <w:rPr>
                <w:rFonts w:ascii="Sylfaen" w:hAnsi="Sylfaen" w:cs="Sylfaen"/>
                <w:sz w:val="20"/>
                <w:szCs w:val="20"/>
              </w:rPr>
              <w:t>պարտադիր</w:t>
            </w:r>
            <w:r w:rsidRPr="00A340ED">
              <w:rPr>
                <w:rFonts w:ascii="Arial Armenian" w:hAnsi="Arial Armenian" w:cs="Sylfaen"/>
                <w:sz w:val="20"/>
                <w:szCs w:val="20"/>
                <w:lang w:val="hy-AM"/>
              </w:rPr>
              <w:t xml:space="preserve"> </w:t>
            </w:r>
          </w:p>
          <w:p w:rsidR="00CE7D06" w:rsidRPr="00A340ED" w:rsidRDefault="00CE7D06" w:rsidP="004B1466">
            <w:pPr>
              <w:jc w:val="center"/>
              <w:rPr>
                <w:rFonts w:ascii="Arial Armenian" w:hAnsi="Arial Armenian" w:cs="Sylfaen"/>
                <w:sz w:val="20"/>
                <w:szCs w:val="20"/>
                <w:lang w:val="hy-AM"/>
              </w:rPr>
            </w:pPr>
            <w:r w:rsidRPr="00A340ED">
              <w:rPr>
                <w:rFonts w:ascii="Sylfaen" w:hAnsi="Sylfaen" w:cs="Sylfaen"/>
                <w:sz w:val="20"/>
                <w:szCs w:val="20"/>
                <w:lang w:val="hy-AM"/>
              </w:rPr>
              <w:t>լրացվում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&lt;</w:t>
            </w:r>
            <w:r w:rsidRPr="00A340ED">
              <w:rPr>
                <w:rFonts w:ascii="Sylfaen" w:hAnsi="Sylfaen" w:cs="Sylfaen"/>
                <w:sz w:val="20"/>
                <w:szCs w:val="20"/>
                <w:lang w:val="hy-AM"/>
              </w:rPr>
              <w:t>ակցեպտավորված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վճարում</w:t>
            </w:r>
            <w:r w:rsidRPr="00A340ED">
              <w:rPr>
                <w:rFonts w:ascii="Arial Armenian" w:hAnsi="Arial Armenian" w:cs="Sylfaen"/>
                <w:sz w:val="20"/>
                <w:szCs w:val="20"/>
                <w:lang w:val="hy-AM"/>
              </w:rPr>
              <w:t xml:space="preserve">&gt; </w:t>
            </w:r>
            <w:r w:rsidRPr="00A340ED">
              <w:rPr>
                <w:rFonts w:ascii="Sylfaen" w:hAnsi="Sylfaen" w:cs="Sylfaen"/>
                <w:sz w:val="20"/>
                <w:szCs w:val="20"/>
                <w:lang w:val="hy-AM"/>
              </w:rPr>
              <w:t>բառերը</w:t>
            </w:r>
            <w:r w:rsidRPr="00A340ED">
              <w:rPr>
                <w:rFonts w:ascii="Arial Armenian" w:hAnsi="Arial Armenian" w:cs="Sylfaen"/>
                <w:sz w:val="20"/>
                <w:szCs w:val="20"/>
                <w:lang w:val="hy-AM"/>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որը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նշանակում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որ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վճարողը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ստորագրելով</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նախապես</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տալիս</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համաձայնությունը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գումարը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հաշվից</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գանձելու</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նախապես</w:t>
            </w:r>
            <w:r w:rsidRPr="00A340ED">
              <w:rPr>
                <w:rFonts w:ascii="Arial Armenian" w:hAnsi="Arial Armenia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շահառուի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առդիր</w:t>
            </w:r>
            <w:r w:rsidRPr="00A340ED">
              <w:rPr>
                <w:rFonts w:ascii="Arial Armenian" w:hAnsi="Arial Armenian"/>
                <w:sz w:val="20"/>
                <w:szCs w:val="20"/>
              </w:rPr>
              <w:t xml:space="preserve"> </w:t>
            </w:r>
            <w:r w:rsidRPr="00A340ED">
              <w:rPr>
                <w:rFonts w:ascii="Sylfaen" w:hAnsi="Sylfaen" w:cs="Sylfaen"/>
                <w:sz w:val="20"/>
                <w:szCs w:val="20"/>
              </w:rPr>
              <w:t>էջերի</w:t>
            </w:r>
            <w:r w:rsidRPr="00A340ED">
              <w:rPr>
                <w:rFonts w:ascii="Arial Armenian" w:hAnsi="Arial Armenian"/>
                <w:sz w:val="20"/>
                <w:szCs w:val="20"/>
              </w:rPr>
              <w:t xml:space="preserve"> </w:t>
            </w:r>
            <w:r w:rsidRPr="00A340ED">
              <w:rPr>
                <w:rFonts w:ascii="Sylfaen" w:hAnsi="Sylfaen"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պահանջագրին</w:t>
            </w:r>
            <w:r w:rsidRPr="00A340ED">
              <w:rPr>
                <w:rFonts w:ascii="Arial Armenian" w:hAnsi="Arial Armenian"/>
                <w:sz w:val="20"/>
                <w:szCs w:val="20"/>
              </w:rPr>
              <w:t xml:space="preserve"> </w:t>
            </w:r>
            <w:r w:rsidRPr="00A340ED">
              <w:rPr>
                <w:rFonts w:ascii="Sylfaen" w:hAnsi="Sylfaen" w:cs="Sylfaen"/>
                <w:sz w:val="20"/>
                <w:szCs w:val="20"/>
              </w:rPr>
              <w:t>կից</w:t>
            </w:r>
            <w:r w:rsidRPr="00A340ED">
              <w:rPr>
                <w:rFonts w:ascii="Arial Armenian" w:hAnsi="Arial Armenian"/>
                <w:sz w:val="20"/>
                <w:szCs w:val="20"/>
              </w:rPr>
              <w:t xml:space="preserve"> </w:t>
            </w:r>
            <w:r w:rsidRPr="00A340ED">
              <w:rPr>
                <w:rFonts w:ascii="Sylfaen" w:hAnsi="Sylfaen" w:cs="Sylfaen"/>
                <w:sz w:val="20"/>
                <w:szCs w:val="20"/>
              </w:rPr>
              <w:t>ներկայացված</w:t>
            </w:r>
            <w:r w:rsidRPr="00A340ED">
              <w:rPr>
                <w:rFonts w:ascii="Arial Armenian" w:hAnsi="Arial Armenian"/>
                <w:sz w:val="20"/>
                <w:szCs w:val="20"/>
              </w:rPr>
              <w:t xml:space="preserve"> </w:t>
            </w:r>
            <w:r w:rsidRPr="00A340ED">
              <w:rPr>
                <w:rFonts w:ascii="Sylfaen" w:hAnsi="Sylfaen" w:cs="Sylfaen"/>
                <w:sz w:val="20"/>
                <w:szCs w:val="20"/>
              </w:rPr>
              <w:t>փաստաթղթերի</w:t>
            </w:r>
            <w:r w:rsidRPr="00A340ED">
              <w:rPr>
                <w:rFonts w:ascii="Arial Armenian" w:hAnsi="Arial Armenian"/>
                <w:sz w:val="20"/>
                <w:szCs w:val="20"/>
              </w:rPr>
              <w:t xml:space="preserve"> </w:t>
            </w:r>
            <w:r w:rsidRPr="00A340ED">
              <w:rPr>
                <w:rFonts w:ascii="Sylfaen" w:hAnsi="Sylfaen" w:cs="Sylfaen"/>
                <w:sz w:val="20"/>
                <w:szCs w:val="20"/>
              </w:rPr>
              <w:t>էջերի</w:t>
            </w:r>
            <w:r w:rsidRPr="00A340ED">
              <w:rPr>
                <w:rFonts w:ascii="Arial Armenian" w:hAnsi="Arial Armenian"/>
                <w:sz w:val="20"/>
                <w:szCs w:val="20"/>
              </w:rPr>
              <w:t xml:space="preserve"> </w:t>
            </w:r>
            <w:r w:rsidRPr="00A340ED">
              <w:rPr>
                <w:rFonts w:ascii="Sylfaen" w:hAnsi="Sylfaen" w:cs="Sylfaen"/>
                <w:sz w:val="20"/>
                <w:szCs w:val="20"/>
              </w:rPr>
              <w:t>քանակը</w:t>
            </w:r>
            <w:r w:rsidRPr="00A340ED">
              <w:rPr>
                <w:rFonts w:ascii="Arial Armenian" w:hAnsi="Arial Armenian"/>
                <w:sz w:val="20"/>
                <w:szCs w:val="20"/>
              </w:rPr>
              <w:t xml:space="preserve">, </w:t>
            </w:r>
            <w:r w:rsidRPr="00A340ED">
              <w:rPr>
                <w:rFonts w:ascii="Sylfaen" w:hAnsi="Sylfaen" w:cs="Sylfaen"/>
                <w:sz w:val="20"/>
                <w:szCs w:val="20"/>
              </w:rPr>
              <w:t>որոնք</w:t>
            </w:r>
            <w:r w:rsidRPr="00A340ED">
              <w:rPr>
                <w:rFonts w:ascii="Arial Armenian" w:hAnsi="Arial Armenian"/>
                <w:sz w:val="20"/>
                <w:szCs w:val="20"/>
              </w:rPr>
              <w:t xml:space="preserve"> </w:t>
            </w:r>
            <w:r w:rsidRPr="00A340ED">
              <w:rPr>
                <w:rFonts w:ascii="Sylfaen" w:hAnsi="Sylfaen" w:cs="Sylfaen"/>
                <w:sz w:val="20"/>
                <w:szCs w:val="20"/>
              </w:rPr>
              <w:t>պետք</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տրամադրվեն</w:t>
            </w:r>
            <w:r w:rsidRPr="00A340ED">
              <w:rPr>
                <w:rFonts w:ascii="Arial Armenian" w:hAnsi="Arial Armenian"/>
                <w:sz w:val="20"/>
                <w:szCs w:val="20"/>
              </w:rPr>
              <w:t xml:space="preserve"> </w:t>
            </w:r>
            <w:r w:rsidRPr="00A340ED">
              <w:rPr>
                <w:rFonts w:ascii="Sylfaen" w:hAnsi="Sylfaen" w:cs="Sylfaen"/>
                <w:sz w:val="20"/>
                <w:szCs w:val="20"/>
              </w:rPr>
              <w:t>վճարողին</w:t>
            </w:r>
            <w:r w:rsidRPr="00A340ED">
              <w:rPr>
                <w:rFonts w:ascii="Arial Armenian" w:hAnsi="Arial Armenian"/>
                <w:sz w:val="20"/>
                <w:szCs w:val="20"/>
                <w:lang w:val="hy-AM"/>
              </w:rPr>
              <w:t xml:space="preserve"> </w:t>
            </w:r>
            <w:r w:rsidRPr="00A340ED">
              <w:rPr>
                <w:rFonts w:ascii="Arial Armenian" w:hAnsi="Arial Armenian"/>
                <w:sz w:val="20"/>
                <w:szCs w:val="20"/>
              </w:rPr>
              <w:t>(</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բանկին</w:t>
            </w:r>
            <w:r w:rsidRPr="00A340ED">
              <w:rPr>
                <w:rFonts w:ascii="Arial Armenian" w:hAnsi="Arial Armenian"/>
                <w:sz w:val="20"/>
                <w:szCs w:val="20"/>
              </w:rPr>
              <w:t>)</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Եթ</w:t>
            </w:r>
            <w:r w:rsidRPr="00A340ED">
              <w:rPr>
                <w:rFonts w:ascii="Arial Armenian" w:hAnsi="Arial Armenian"/>
                <w:sz w:val="20"/>
                <w:szCs w:val="20"/>
                <w:lang w:val="hy-AM"/>
              </w:rPr>
              <w:t xml:space="preserve"> </w:t>
            </w:r>
            <w:r w:rsidRPr="00A340ED">
              <w:rPr>
                <w:rFonts w:ascii="Sylfaen" w:hAnsi="Sylfaen" w:cs="Sylfaen"/>
                <w:sz w:val="20"/>
                <w:szCs w:val="20"/>
                <w:lang w:val="hy-AM"/>
              </w:rPr>
              <w:t>ե</w:t>
            </w:r>
            <w:r w:rsidRPr="00A340ED">
              <w:rPr>
                <w:rFonts w:ascii="Arial Armenian" w:hAnsi="Arial Armenian"/>
                <w:sz w:val="20"/>
                <w:szCs w:val="20"/>
                <w:lang w:val="hy-AM"/>
              </w:rPr>
              <w:t xml:space="preserve"> </w:t>
            </w:r>
            <w:r w:rsidRPr="00A340ED">
              <w:rPr>
                <w:rFonts w:ascii="Sylfaen" w:hAnsi="Sylfaen" w:cs="Sylfaen"/>
                <w:sz w:val="20"/>
                <w:szCs w:val="20"/>
                <w:lang w:val="hy-AM"/>
              </w:rPr>
              <w:t>լրացվել</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&lt;</w:t>
            </w: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հիմքեր</w:t>
            </w:r>
            <w:r w:rsidRPr="00A340ED">
              <w:rPr>
                <w:rFonts w:ascii="Arial Armenian" w:hAnsi="Arial Armenian" w:cs="Sylfaen"/>
                <w:sz w:val="20"/>
                <w:szCs w:val="20"/>
                <w:lang w:val="hy-AM"/>
              </w:rPr>
              <w:t xml:space="preserve">&gt; </w:t>
            </w:r>
            <w:r w:rsidRPr="00A340ED">
              <w:rPr>
                <w:rFonts w:ascii="Sylfaen" w:hAnsi="Sylfaen" w:cs="Sylfaen"/>
                <w:sz w:val="20"/>
                <w:szCs w:val="20"/>
                <w:lang w:val="hy-AM"/>
              </w:rPr>
              <w:t>դաշտը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ապա</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այս</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տվյալը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պարտադիր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լրացվում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lang w:val="hy-AM"/>
              </w:rPr>
              <w:t xml:space="preserve"> </w:t>
            </w:r>
            <w:r w:rsidRPr="00A340ED">
              <w:rPr>
                <w:rFonts w:ascii="Sylfaen" w:hAnsi="Sylfaen" w:cs="Sylfaen"/>
                <w:sz w:val="20"/>
                <w:szCs w:val="20"/>
              </w:rPr>
              <w:t>կողմից</w:t>
            </w: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2</w:t>
            </w:r>
            <w:r w:rsidRPr="00A340ED">
              <w:rPr>
                <w:rFonts w:ascii="Arial Armenian" w:hAnsi="Arial Armenian"/>
                <w:sz w:val="20"/>
                <w:szCs w:val="20"/>
              </w:rPr>
              <w:t>1.</w:t>
            </w:r>
            <w:r w:rsidRPr="00A340ED">
              <w:rPr>
                <w:rFonts w:ascii="Sylfaen" w:hAnsi="Sylfaen" w:cs="Sylfaen"/>
                <w:sz w:val="20"/>
                <w:szCs w:val="20"/>
              </w:rPr>
              <w:t>ա</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այս</w:t>
            </w:r>
            <w:r w:rsidRPr="00A340ED">
              <w:rPr>
                <w:rFonts w:ascii="Arial Armenian" w:hAnsi="Arial Armenian"/>
                <w:sz w:val="20"/>
                <w:szCs w:val="20"/>
              </w:rPr>
              <w:t xml:space="preserve"> </w:t>
            </w:r>
            <w:r w:rsidRPr="00A340ED">
              <w:rPr>
                <w:rFonts w:ascii="Sylfaen" w:hAnsi="Sylfaen" w:cs="Sylfaen"/>
                <w:sz w:val="20"/>
                <w:szCs w:val="20"/>
              </w:rPr>
              <w:t>դաշտը</w:t>
            </w:r>
            <w:r w:rsidRPr="00A340ED">
              <w:rPr>
                <w:rFonts w:ascii="Arial Armenian" w:hAnsi="Arial Armenian"/>
                <w:sz w:val="20"/>
                <w:szCs w:val="20"/>
              </w:rPr>
              <w:t xml:space="preserve"> </w:t>
            </w:r>
            <w:r w:rsidRPr="00A340ED">
              <w:rPr>
                <w:rFonts w:ascii="Sylfaen" w:hAnsi="Sylfaen" w:cs="Sylfaen"/>
                <w:sz w:val="20"/>
                <w:szCs w:val="20"/>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ներկայացման</w:t>
            </w:r>
            <w:r w:rsidRPr="00A340ED">
              <w:rPr>
                <w:rFonts w:ascii="Arial Armenian" w:hAnsi="Arial Armenian"/>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Ընդ</w:t>
            </w:r>
            <w:r w:rsidRPr="00A340ED">
              <w:rPr>
                <w:rFonts w:ascii="Arial Armenian" w:hAnsi="Arial Armenian"/>
                <w:sz w:val="20"/>
                <w:szCs w:val="20"/>
                <w:lang w:val="hy-AM"/>
              </w:rPr>
              <w:t xml:space="preserve"> </w:t>
            </w:r>
            <w:r w:rsidRPr="00A340ED">
              <w:rPr>
                <w:rFonts w:ascii="Sylfaen" w:hAnsi="Sylfaen" w:cs="Sylfaen"/>
                <w:sz w:val="20"/>
                <w:szCs w:val="20"/>
                <w:lang w:val="hy-AM"/>
              </w:rPr>
              <w:t>որում</w:t>
            </w:r>
            <w:r w:rsidRPr="00A340ED">
              <w:rPr>
                <w:rFonts w:ascii="Arial Armenian" w:hAnsi="Arial Armenian"/>
                <w:sz w:val="20"/>
                <w:szCs w:val="20"/>
              </w:rPr>
              <w:t xml:space="preserve"> </w:t>
            </w:r>
            <w:r w:rsidRPr="00A340ED">
              <w:rPr>
                <w:rFonts w:ascii="Sylfaen" w:hAnsi="Sylfaen" w:cs="Sylfaen"/>
                <w:sz w:val="20"/>
                <w:szCs w:val="20"/>
              </w:rPr>
              <w:t>եթե</w:t>
            </w:r>
            <w:r w:rsidRPr="00A340ED">
              <w:rPr>
                <w:rFonts w:ascii="Arial Armenian" w:hAnsi="Arial Armenian"/>
                <w:sz w:val="20"/>
                <w:szCs w:val="20"/>
              </w:rPr>
              <w:t xml:space="preserve"> </w:t>
            </w:r>
            <w:r w:rsidRPr="00A340ED">
              <w:rPr>
                <w:rFonts w:ascii="Sylfaen" w:hAnsi="Sylfaen" w:cs="Sylfaen"/>
                <w:sz w:val="20"/>
                <w:szCs w:val="20"/>
                <w:lang w:val="hy-AM"/>
              </w:rPr>
              <w:t>Վճարման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պայմաններ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դաշտում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&lt;</w:t>
            </w:r>
            <w:r w:rsidRPr="00A340ED">
              <w:rPr>
                <w:rFonts w:ascii="Sylfaen" w:hAnsi="Sylfaen" w:cs="Sylfaen"/>
                <w:sz w:val="20"/>
                <w:szCs w:val="20"/>
                <w:lang w:val="hy-AM"/>
              </w:rPr>
              <w:t>ակցեպտավորված</w:t>
            </w:r>
            <w:r w:rsidRPr="00A340ED">
              <w:rPr>
                <w:rFonts w:ascii="Arial Armenian" w:hAnsi="Arial Armenian"/>
                <w:sz w:val="20"/>
                <w:szCs w:val="20"/>
                <w:lang w:val="hy-AM"/>
              </w:rPr>
              <w:t xml:space="preserve"> </w:t>
            </w:r>
            <w:r w:rsidRPr="00A340ED">
              <w:rPr>
                <w:rFonts w:ascii="Sylfaen" w:hAnsi="Sylfaen" w:cs="Sylfaen"/>
                <w:sz w:val="20"/>
                <w:szCs w:val="20"/>
                <w:lang w:val="hy-AM"/>
              </w:rPr>
              <w:t>վճարում</w:t>
            </w:r>
            <w:r w:rsidRPr="00A340ED">
              <w:rPr>
                <w:rFonts w:ascii="Arial Armenian" w:hAnsi="Arial Armenian"/>
                <w:sz w:val="20"/>
                <w:szCs w:val="20"/>
                <w:lang w:val="hy-AM"/>
              </w:rPr>
              <w:t xml:space="preserve">&gt; </w:t>
            </w:r>
            <w:r w:rsidRPr="00A340ED">
              <w:rPr>
                <w:rFonts w:ascii="Sylfaen" w:hAnsi="Sylfaen" w:cs="Sylfaen"/>
                <w:sz w:val="20"/>
                <w:szCs w:val="20"/>
                <w:lang w:val="hy-AM"/>
              </w:rPr>
              <w:t>ապա</w:t>
            </w:r>
            <w:r w:rsidRPr="00A340ED">
              <w:rPr>
                <w:rFonts w:ascii="Arial Armenian" w:hAnsi="Arial Armenian" w:cs="Sylfaen"/>
                <w:sz w:val="20"/>
                <w:szCs w:val="20"/>
                <w:lang w:val="hy-AM"/>
              </w:rPr>
              <w:t xml:space="preserve"> </w:t>
            </w:r>
            <w:r w:rsidRPr="00A340ED">
              <w:rPr>
                <w:rFonts w:ascii="Sylfaen" w:hAnsi="Sylfaen" w:cs="Sylfaen"/>
                <w:sz w:val="20"/>
                <w:szCs w:val="20"/>
              </w:rPr>
              <w:t>վճարող</w:t>
            </w:r>
            <w:r w:rsidRPr="00A340ED">
              <w:rPr>
                <w:rFonts w:ascii="Sylfaen" w:hAnsi="Sylfaen" w:cs="Sylfaen"/>
                <w:sz w:val="20"/>
                <w:szCs w:val="20"/>
                <w:lang w:val="hy-AM"/>
              </w:rPr>
              <w:t>ը</w:t>
            </w:r>
            <w:r w:rsidRPr="00A340ED">
              <w:rPr>
                <w:rFonts w:ascii="Arial Armenian" w:hAnsi="Arial Armenian"/>
                <w:sz w:val="20"/>
                <w:szCs w:val="20"/>
                <w:lang w:val="hy-AM"/>
              </w:rPr>
              <w:t xml:space="preserve"> </w:t>
            </w:r>
            <w:r w:rsidRPr="00A340ED">
              <w:rPr>
                <w:rFonts w:ascii="Sylfaen" w:hAnsi="Sylfaen" w:cs="Sylfaen"/>
                <w:sz w:val="20"/>
                <w:szCs w:val="20"/>
                <w:lang w:val="hy-AM"/>
              </w:rPr>
              <w:t>ստորագրելով՝</w:t>
            </w:r>
            <w:r w:rsidRPr="00A340ED">
              <w:rPr>
                <w:rFonts w:ascii="Arial Armenian" w:hAnsi="Arial Armenian"/>
                <w:sz w:val="20"/>
                <w:szCs w:val="20"/>
                <w:lang w:val="hy-AM"/>
              </w:rPr>
              <w:t xml:space="preserve"> </w:t>
            </w:r>
            <w:r w:rsidRPr="00A340ED">
              <w:rPr>
                <w:rFonts w:ascii="Sylfaen" w:hAnsi="Sylfaen" w:cs="Sylfaen"/>
                <w:sz w:val="20"/>
                <w:szCs w:val="20"/>
                <w:lang w:val="hy-AM"/>
              </w:rPr>
              <w:t>նախապես</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համաձայնվում</w:t>
            </w:r>
            <w:r w:rsidRPr="00A340ED">
              <w:rPr>
                <w:rFonts w:ascii="Arial Armenian" w:hAnsi="Arial Armenian"/>
                <w:sz w:val="20"/>
                <w:szCs w:val="20"/>
                <w:lang w:val="hy-AM"/>
              </w:rPr>
              <w:t xml:space="preserve">  </w:t>
            </w:r>
            <w:r w:rsidRPr="00A340ED">
              <w:rPr>
                <w:rFonts w:ascii="Arial Armenian" w:hAnsi="Arial Armenian" w:cs="Sylfaen"/>
                <w:sz w:val="20"/>
                <w:szCs w:val="20"/>
                <w:lang w:val="hy-AM"/>
              </w:rPr>
              <w:t xml:space="preserve">  </w:t>
            </w:r>
            <w:r w:rsidRPr="00A340ED">
              <w:rPr>
                <w:rFonts w:ascii="Arial Armenian" w:hAnsi="Arial Armenian"/>
                <w:sz w:val="20"/>
                <w:szCs w:val="20"/>
                <w:lang w:val="hy-AM"/>
              </w:rPr>
              <w:t xml:space="preserve"> </w:t>
            </w:r>
            <w:r w:rsidRPr="00A340ED">
              <w:rPr>
                <w:rFonts w:ascii="Sylfaen" w:hAnsi="Sylfaen" w:cs="Sylfaen"/>
                <w:sz w:val="20"/>
                <w:szCs w:val="20"/>
                <w:lang w:val="hy-AM"/>
              </w:rPr>
              <w:t>նշված</w:t>
            </w:r>
            <w:r w:rsidRPr="00A340ED">
              <w:rPr>
                <w:rFonts w:ascii="Arial Armenian" w:hAnsi="Arial Armenian"/>
                <w:sz w:val="20"/>
                <w:szCs w:val="20"/>
                <w:lang w:val="hy-AM"/>
              </w:rPr>
              <w:t xml:space="preserve"> </w:t>
            </w:r>
            <w:r w:rsidRPr="00A340ED">
              <w:rPr>
                <w:rFonts w:ascii="Sylfaen" w:hAnsi="Sylfaen" w:cs="Sylfaen"/>
                <w:sz w:val="20"/>
                <w:szCs w:val="20"/>
                <w:lang w:val="hy-AM"/>
              </w:rPr>
              <w:t>գումարը</w:t>
            </w:r>
            <w:r w:rsidRPr="00A340ED">
              <w:rPr>
                <w:rFonts w:ascii="Arial Armenian" w:hAnsi="Arial Armenian"/>
                <w:sz w:val="20"/>
                <w:szCs w:val="20"/>
                <w:lang w:val="hy-AM"/>
              </w:rPr>
              <w:t xml:space="preserve"> </w:t>
            </w:r>
            <w:r w:rsidRPr="00A340ED">
              <w:rPr>
                <w:rFonts w:ascii="Sylfaen" w:hAnsi="Sylfaen" w:cs="Sylfaen"/>
                <w:sz w:val="20"/>
                <w:szCs w:val="20"/>
                <w:lang w:val="hy-AM"/>
              </w:rPr>
              <w:t>իր</w:t>
            </w:r>
            <w:r w:rsidRPr="00A340ED">
              <w:rPr>
                <w:rFonts w:ascii="Arial Armenian" w:hAnsi="Arial Armenian"/>
                <w:sz w:val="20"/>
                <w:szCs w:val="20"/>
                <w:lang w:val="hy-AM"/>
              </w:rPr>
              <w:t xml:space="preserve"> </w:t>
            </w:r>
            <w:r w:rsidRPr="00A340ED">
              <w:rPr>
                <w:rFonts w:ascii="Sylfaen" w:hAnsi="Sylfaen" w:cs="Sylfaen"/>
                <w:sz w:val="20"/>
                <w:szCs w:val="20"/>
                <w:lang w:val="hy-AM"/>
              </w:rPr>
              <w:t>հաշվից</w:t>
            </w:r>
            <w:r w:rsidRPr="00A340ED">
              <w:rPr>
                <w:rFonts w:ascii="Arial Armenian" w:hAnsi="Arial Armenian"/>
                <w:sz w:val="20"/>
                <w:szCs w:val="20"/>
                <w:lang w:val="hy-AM"/>
              </w:rPr>
              <w:t xml:space="preserve"> </w:t>
            </w:r>
            <w:r w:rsidRPr="00A340ED">
              <w:rPr>
                <w:rFonts w:ascii="Sylfaen" w:hAnsi="Sylfaen" w:cs="Sylfaen"/>
                <w:sz w:val="20"/>
                <w:szCs w:val="20"/>
                <w:lang w:val="hy-AM"/>
              </w:rPr>
              <w:t>գանձելու</w:t>
            </w:r>
            <w:r w:rsidRPr="00A340ED">
              <w:rPr>
                <w:rFonts w:ascii="Arial Armenian" w:hAnsi="Arial Armenia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էլեկտրոնային</w:t>
            </w:r>
            <w:r w:rsidRPr="00A340ED">
              <w:rPr>
                <w:rFonts w:ascii="Arial Armenian" w:hAnsi="Arial Armenian"/>
                <w:sz w:val="20"/>
                <w:szCs w:val="20"/>
                <w:lang w:val="hy-AM"/>
              </w:rPr>
              <w:t xml:space="preserve"> </w:t>
            </w:r>
            <w:r w:rsidRPr="00A340ED">
              <w:rPr>
                <w:rFonts w:ascii="Sylfaen" w:hAnsi="Sylfaen" w:cs="Sylfaen"/>
                <w:sz w:val="20"/>
                <w:szCs w:val="20"/>
                <w:lang w:val="hy-AM"/>
              </w:rPr>
              <w:t>եղանակով</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ներկայացման</w:t>
            </w:r>
            <w:r w:rsidRPr="00A340ED">
              <w:rPr>
                <w:rFonts w:ascii="Arial Armenian" w:hAnsi="Arial Armenian"/>
                <w:sz w:val="20"/>
                <w:szCs w:val="20"/>
                <w:lang w:val="hy-AM"/>
              </w:rPr>
              <w:t xml:space="preserve"> </w:t>
            </w:r>
            <w:r w:rsidRPr="00A340ED">
              <w:rPr>
                <w:rFonts w:ascii="Sylfaen" w:hAnsi="Sylfaen" w:cs="Sylfaen"/>
                <w:sz w:val="20"/>
                <w:szCs w:val="20"/>
                <w:lang w:val="hy-AM"/>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այս</w:t>
            </w:r>
            <w:r w:rsidRPr="00A340ED">
              <w:rPr>
                <w:rFonts w:ascii="Arial Armenian" w:hAnsi="Arial Armenian"/>
                <w:sz w:val="20"/>
                <w:szCs w:val="20"/>
                <w:lang w:val="hy-AM"/>
              </w:rPr>
              <w:t xml:space="preserve"> </w:t>
            </w:r>
            <w:r w:rsidRPr="00A340ED">
              <w:rPr>
                <w:rFonts w:ascii="Sylfaen" w:hAnsi="Sylfaen" w:cs="Sylfaen"/>
                <w:sz w:val="20"/>
                <w:szCs w:val="20"/>
                <w:lang w:val="hy-AM"/>
              </w:rPr>
              <w:t>դաշտում</w:t>
            </w:r>
            <w:r w:rsidRPr="00A340ED">
              <w:rPr>
                <w:rFonts w:ascii="Arial Armenian" w:hAnsi="Arial Armenian"/>
                <w:sz w:val="20"/>
                <w:szCs w:val="20"/>
                <w:lang w:val="hy-AM"/>
              </w:rPr>
              <w:t xml:space="preserve"> </w:t>
            </w: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էլեկտրոնային</w:t>
            </w:r>
            <w:r w:rsidRPr="00A340ED">
              <w:rPr>
                <w:rFonts w:ascii="Arial Armenian" w:hAnsi="Arial Armenian"/>
                <w:sz w:val="20"/>
                <w:szCs w:val="20"/>
                <w:lang w:val="hy-AM"/>
              </w:rPr>
              <w:t xml:space="preserve"> </w:t>
            </w:r>
            <w:r w:rsidRPr="00A340ED">
              <w:rPr>
                <w:rFonts w:ascii="Sylfaen" w:hAnsi="Sylfaen" w:cs="Sylfaen"/>
                <w:sz w:val="20"/>
                <w:szCs w:val="20"/>
                <w:lang w:val="hy-AM"/>
              </w:rPr>
              <w:t>ստորագրությունը</w:t>
            </w:r>
            <w:r w:rsidRPr="00A340ED">
              <w:rPr>
                <w:rFonts w:ascii="Arial Armenian" w:hAnsi="Arial Armenian"/>
                <w:sz w:val="20"/>
                <w:szCs w:val="20"/>
                <w:lang w:val="hy-AM"/>
              </w:rPr>
              <w:t>:</w:t>
            </w:r>
          </w:p>
          <w:p w:rsidR="00CE7D06" w:rsidRPr="00A340ED" w:rsidRDefault="00CE7D06" w:rsidP="004B1466">
            <w:pPr>
              <w:jc w:val="center"/>
              <w:rPr>
                <w:rFonts w:ascii="Arial Armenian" w:hAnsi="Arial Armeni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ստորագրվում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կամ</w:t>
            </w:r>
            <w:r w:rsidRPr="00A340ED">
              <w:rPr>
                <w:rFonts w:ascii="Arial Armenian" w:hAnsi="Arial Armenian"/>
                <w:sz w:val="20"/>
                <w:szCs w:val="20"/>
                <w:lang w:val="hy-AM"/>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էլեկտրոնային</w:t>
            </w:r>
            <w:r w:rsidRPr="00A340ED">
              <w:rPr>
                <w:rFonts w:ascii="Arial Armenian" w:hAnsi="Arial Armenian"/>
                <w:sz w:val="20"/>
                <w:szCs w:val="20"/>
                <w:lang w:val="hy-AM"/>
              </w:rPr>
              <w:t xml:space="preserve"> </w:t>
            </w:r>
            <w:r w:rsidRPr="00A340ED">
              <w:rPr>
                <w:rFonts w:ascii="Sylfaen" w:hAnsi="Sylfaen" w:cs="Sylfaen"/>
                <w:sz w:val="20"/>
                <w:szCs w:val="20"/>
                <w:lang w:val="hy-AM"/>
              </w:rPr>
              <w:t>ստորագրությունը</w:t>
            </w:r>
          </w:p>
          <w:p w:rsidR="00CE7D06" w:rsidRPr="00A340ED" w:rsidRDefault="00CE7D06" w:rsidP="004B1466">
            <w:pPr>
              <w:jc w:val="center"/>
              <w:rPr>
                <w:rFonts w:ascii="Arial Armenian" w:hAnsi="Arial Armenian"/>
                <w:sz w:val="20"/>
                <w:szCs w:val="20"/>
                <w:lang w:val="hy-AM"/>
              </w:rPr>
            </w:pPr>
          </w:p>
        </w:tc>
      </w:tr>
      <w:tr w:rsidR="00CE7D06" w:rsidRPr="00137D5B" w:rsidTr="004B1466">
        <w:tc>
          <w:tcPr>
            <w:tcW w:w="720"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20"/>
                <w:szCs w:val="20"/>
              </w:rPr>
            </w:pPr>
            <w:r w:rsidRPr="00A340ED">
              <w:rPr>
                <w:rFonts w:ascii="Arial Armenian" w:hAnsi="Arial Armenian"/>
                <w:sz w:val="20"/>
                <w:szCs w:val="20"/>
                <w:lang w:val="hy-AM"/>
              </w:rPr>
              <w:t>2</w:t>
            </w:r>
            <w:r w:rsidRPr="00A340ED">
              <w:rPr>
                <w:rFonts w:ascii="Arial Armenian" w:hAnsi="Arial Armenian"/>
                <w:sz w:val="20"/>
                <w:szCs w:val="20"/>
              </w:rPr>
              <w:t>1.</w:t>
            </w:r>
            <w:r w:rsidRPr="00A340ED">
              <w:rPr>
                <w:rFonts w:ascii="Sylfaen" w:hAnsi="Sylfaen" w:cs="Sylfaen"/>
                <w:sz w:val="20"/>
                <w:szCs w:val="20"/>
              </w:rPr>
              <w:t>բ</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w:t>
            </w:r>
            <w:r w:rsidRPr="00A340ED">
              <w:rPr>
                <w:rFonts w:ascii="Arial Armenian" w:hAnsi="Arial Armenian"/>
                <w:sz w:val="20"/>
                <w:szCs w:val="20"/>
              </w:rPr>
              <w:t xml:space="preserve"> </w:t>
            </w:r>
            <w:r w:rsidRPr="00A340E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r w:rsidRPr="00A340ED">
              <w:rPr>
                <w:rFonts w:ascii="Arial Armenian" w:hAnsi="Arial Armenian"/>
                <w:sz w:val="20"/>
                <w:szCs w:val="20"/>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կնիքի</w:t>
            </w:r>
            <w:r w:rsidRPr="00A340ED">
              <w:rPr>
                <w:rFonts w:ascii="Arial Armenian" w:hAnsi="Arial Armenian"/>
                <w:sz w:val="20"/>
                <w:szCs w:val="20"/>
              </w:rPr>
              <w:t xml:space="preserve"> </w:t>
            </w:r>
            <w:r w:rsidRPr="00A340ED">
              <w:rPr>
                <w:rFonts w:ascii="Sylfaen" w:hAnsi="Sylfaen" w:cs="Sylfaen"/>
                <w:sz w:val="20"/>
                <w:szCs w:val="20"/>
              </w:rPr>
              <w:t>առկայության</w:t>
            </w:r>
            <w:r w:rsidRPr="00A340ED">
              <w:rPr>
                <w:rFonts w:ascii="Arial Armenian" w:hAnsi="Arial Armenian"/>
                <w:sz w:val="20"/>
                <w:szCs w:val="20"/>
              </w:rPr>
              <w:t xml:space="preserve"> </w:t>
            </w:r>
            <w:r w:rsidRPr="00A340ED">
              <w:rPr>
                <w:rFonts w:ascii="Sylfaen" w:hAnsi="Sylfaen" w:cs="Sylfaen"/>
                <w:sz w:val="20"/>
                <w:szCs w:val="20"/>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երբ</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վճարողը</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պահանջագիրը</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ներկայացնում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թղթային</w:t>
            </w:r>
            <w:r w:rsidRPr="00A340ED">
              <w:rPr>
                <w:rFonts w:ascii="Arial Armenian" w:hAnsi="Arial Armenian"/>
                <w:sz w:val="20"/>
                <w:szCs w:val="20"/>
                <w:lang w:val="hy-AM"/>
              </w:rPr>
              <w:t xml:space="preserve"> </w:t>
            </w:r>
            <w:r w:rsidRPr="00A340ED">
              <w:rPr>
                <w:rFonts w:ascii="Sylfaen" w:hAnsi="Sylfaen"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կնքվում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lang w:val="hy-AM"/>
              </w:rPr>
              <w:t>վճարողի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թղթային</w:t>
            </w:r>
            <w:r w:rsidRPr="00A340ED">
              <w:rPr>
                <w:rFonts w:ascii="Arial Armenian" w:hAnsi="Arial Armenian"/>
                <w:sz w:val="20"/>
                <w:szCs w:val="20"/>
                <w:lang w:val="hy-AM"/>
              </w:rPr>
              <w:t xml:space="preserve"> </w:t>
            </w:r>
            <w:r w:rsidRPr="00A340ED">
              <w:rPr>
                <w:rFonts w:ascii="Sylfaen" w:hAnsi="Sylfaen" w:cs="Sylfaen"/>
                <w:sz w:val="20"/>
                <w:szCs w:val="20"/>
                <w:lang w:val="hy-AM"/>
              </w:rPr>
              <w:t>եղանակով</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ներկայացնելիս</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lang w:val="hy-AM"/>
              </w:rPr>
              <w:t>22</w:t>
            </w:r>
            <w:r w:rsidRPr="00A340ED">
              <w:rPr>
                <w:rFonts w:ascii="Arial Armenian" w:hAnsi="Arial Armenian"/>
                <w:sz w:val="20"/>
                <w:szCs w:val="20"/>
              </w:rPr>
              <w:t>.</w:t>
            </w:r>
            <w:r w:rsidRPr="00A340ED">
              <w:rPr>
                <w:rFonts w:ascii="Sylfaen" w:hAnsi="Sylfaen" w:cs="Sylfaen"/>
                <w:sz w:val="20"/>
                <w:szCs w:val="20"/>
              </w:rPr>
              <w:t>ա</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r w:rsidRPr="00A340ED">
              <w:rPr>
                <w:rFonts w:ascii="Sylfaen" w:hAnsi="Sylfaen" w:cs="Sylfaen"/>
                <w:sz w:val="20"/>
                <w:szCs w:val="20"/>
                <w:lang w:val="hy-AM"/>
              </w:rPr>
              <w:t>՝</w:t>
            </w:r>
            <w:r w:rsidRPr="00A340ED">
              <w:rPr>
                <w:rFonts w:ascii="Arial Armenian" w:hAnsi="Arial Armenian"/>
                <w:sz w:val="20"/>
                <w:szCs w:val="20"/>
              </w:rPr>
              <w:t xml:space="preserve"> </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լրացվում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բանկ</w:t>
            </w:r>
            <w:r w:rsidRPr="00A340ED">
              <w:rPr>
                <w:rFonts w:ascii="Arial Armenian" w:hAnsi="Arial Armenian"/>
                <w:sz w:val="20"/>
                <w:szCs w:val="20"/>
              </w:rPr>
              <w:t xml:space="preserve"> </w:t>
            </w:r>
            <w:r w:rsidRPr="00A340ED">
              <w:rPr>
                <w:rFonts w:ascii="Sylfaen" w:hAnsi="Sylfaen"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ստորագրվում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20"/>
                <w:szCs w:val="20"/>
              </w:rPr>
            </w:pPr>
            <w:r w:rsidRPr="00A340ED">
              <w:rPr>
                <w:rFonts w:ascii="Arial Armenian" w:hAnsi="Arial Armenian"/>
                <w:sz w:val="20"/>
                <w:szCs w:val="20"/>
                <w:lang w:val="hy-AM"/>
              </w:rPr>
              <w:t>22</w:t>
            </w:r>
            <w:r w:rsidRPr="00A340ED">
              <w:rPr>
                <w:rFonts w:ascii="Arial Armenian" w:hAnsi="Arial Armenian"/>
                <w:sz w:val="20"/>
                <w:szCs w:val="20"/>
              </w:rPr>
              <w:t>.</w:t>
            </w:r>
            <w:r w:rsidRPr="00A340ED">
              <w:rPr>
                <w:rFonts w:ascii="Sylfaen" w:hAnsi="Sylfaen" w:cs="Sylfaen"/>
                <w:sz w:val="20"/>
                <w:szCs w:val="20"/>
              </w:rPr>
              <w:t>բ</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r w:rsidRPr="00A340ED">
              <w:rPr>
                <w:rFonts w:ascii="Arial Armenian" w:hAnsi="Arial Armenian"/>
                <w:sz w:val="20"/>
                <w:szCs w:val="20"/>
              </w:rPr>
              <w:t xml:space="preserve">` </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կնիքի</w:t>
            </w:r>
            <w:r w:rsidRPr="00A340ED">
              <w:rPr>
                <w:rFonts w:ascii="Arial Armenian" w:hAnsi="Arial Armenian"/>
                <w:sz w:val="20"/>
                <w:szCs w:val="20"/>
              </w:rPr>
              <w:t xml:space="preserve"> </w:t>
            </w:r>
            <w:r w:rsidRPr="00A340ED">
              <w:rPr>
                <w:rFonts w:ascii="Sylfaen" w:hAnsi="Sylfaen" w:cs="Sylfaen"/>
                <w:sz w:val="20"/>
                <w:szCs w:val="20"/>
              </w:rPr>
              <w:t>առկայության</w:t>
            </w:r>
            <w:r w:rsidRPr="00A340ED">
              <w:rPr>
                <w:rFonts w:ascii="Arial Armenian" w:hAnsi="Arial Armenian"/>
                <w:sz w:val="20"/>
                <w:szCs w:val="20"/>
              </w:rPr>
              <w:t xml:space="preserve"> </w:t>
            </w:r>
            <w:r w:rsidRPr="00A340E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rPr>
              <w:t>կնքվում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շահառուի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lang w:val="hy-AM"/>
              </w:rPr>
              <w:t xml:space="preserve"> </w:t>
            </w:r>
          </w:p>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թղթային</w:t>
            </w:r>
            <w:r w:rsidRPr="00A340ED">
              <w:rPr>
                <w:rFonts w:ascii="Arial Armenian" w:hAnsi="Arial Armenian"/>
                <w:sz w:val="20"/>
                <w:szCs w:val="20"/>
                <w:lang w:val="hy-AM"/>
              </w:rPr>
              <w:t xml:space="preserve"> </w:t>
            </w:r>
            <w:r w:rsidRPr="00A340ED">
              <w:rPr>
                <w:rFonts w:ascii="Sylfaen" w:hAnsi="Sylfaen" w:cs="Sylfaen"/>
                <w:sz w:val="20"/>
                <w:szCs w:val="20"/>
                <w:lang w:val="hy-AM"/>
              </w:rPr>
              <w:t>եղանակով</w:t>
            </w:r>
            <w:r w:rsidRPr="00A340ED">
              <w:rPr>
                <w:rFonts w:ascii="Arial Armenian" w:hAnsi="Arial Armenian"/>
                <w:sz w:val="20"/>
                <w:szCs w:val="20"/>
                <w:lang w:val="hy-AM"/>
              </w:rPr>
              <w:t xml:space="preserve"> </w:t>
            </w:r>
            <w:r w:rsidRPr="00A340ED">
              <w:rPr>
                <w:rFonts w:ascii="Sylfaen" w:hAnsi="Sylfaen" w:cs="Sylfaen"/>
                <w:sz w:val="20"/>
                <w:szCs w:val="20"/>
                <w:lang w:val="hy-AM"/>
              </w:rPr>
              <w:t>բանկ</w:t>
            </w:r>
            <w:r w:rsidRPr="00A340ED">
              <w:rPr>
                <w:rFonts w:ascii="Arial Armenian" w:hAnsi="Arial Armenian"/>
                <w:sz w:val="20"/>
                <w:szCs w:val="20"/>
                <w:lang w:val="hy-AM"/>
              </w:rPr>
              <w:t xml:space="preserve"> </w:t>
            </w:r>
            <w:r w:rsidRPr="00A340ED">
              <w:rPr>
                <w:rFonts w:ascii="Sylfaen" w:hAnsi="Sylfaen" w:cs="Sylfaen"/>
                <w:sz w:val="20"/>
                <w:szCs w:val="20"/>
                <w:lang w:val="hy-AM"/>
              </w:rPr>
              <w:t>ներկայացնելիս</w:t>
            </w: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3</w:t>
            </w:r>
            <w:r w:rsidRPr="00A340ED">
              <w:rPr>
                <w:rFonts w:ascii="Arial Armenian" w:hAnsi="Arial Armenian"/>
                <w:sz w:val="20"/>
                <w:szCs w:val="20"/>
              </w:rPr>
              <w:t>.</w:t>
            </w:r>
            <w:r w:rsidRPr="00A340ED">
              <w:rPr>
                <w:rFonts w:ascii="Sylfaen" w:hAnsi="Sylfaen" w:cs="Sylfaen"/>
                <w:sz w:val="20"/>
                <w:szCs w:val="20"/>
              </w:rPr>
              <w:t>ա</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աշխատակցի</w:t>
            </w:r>
            <w:r w:rsidRPr="00A340ED">
              <w:rPr>
                <w:rFonts w:ascii="Arial Armenian" w:hAnsi="Arial Armenian"/>
                <w:sz w:val="20"/>
                <w:szCs w:val="20"/>
              </w:rPr>
              <w:t xml:space="preserve"> </w:t>
            </w:r>
            <w:r w:rsidRPr="00A340E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Sylfaen" w:hAnsi="Sylfaen" w:cs="Sylfaen"/>
                <w:sz w:val="20"/>
                <w:szCs w:val="20"/>
                <w:lang w:val="hy-AM"/>
              </w:rPr>
              <w:t>ը</w:t>
            </w:r>
            <w:r w:rsidRPr="00A340ED">
              <w:rPr>
                <w:rFonts w:ascii="Arial Armenian" w:hAnsi="Arial Armenian"/>
                <w:sz w:val="20"/>
                <w:szCs w:val="20"/>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Arial Armenian" w:hAnsi="Arial Armenian"/>
                <w:sz w:val="20"/>
                <w:szCs w:val="20"/>
                <w:lang w:val="hy-AM"/>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լի</w:t>
            </w:r>
            <w:r w:rsidRPr="00A340ED">
              <w:rPr>
                <w:rFonts w:ascii="Sylfaen" w:hAnsi="Sylfaen" w:cs="Sylfaen"/>
                <w:sz w:val="20"/>
                <w:szCs w:val="20"/>
              </w:rPr>
              <w:t>նելու</w:t>
            </w:r>
            <w:r w:rsidRPr="00A340ED">
              <w:rPr>
                <w:rFonts w:ascii="Arial Armenian" w:hAnsi="Arial Armenian"/>
                <w:sz w:val="20"/>
                <w:szCs w:val="20"/>
              </w:rPr>
              <w:t xml:space="preserve"> </w:t>
            </w:r>
            <w:r w:rsidRPr="00A340E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vAlign w:val="center"/>
          </w:tcPr>
          <w:p w:rsidR="00CE7D06" w:rsidRPr="00A340ED" w:rsidRDefault="00CE7D06" w:rsidP="004B1466">
            <w:pP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3</w:t>
            </w:r>
            <w:r w:rsidRPr="00A340ED">
              <w:rPr>
                <w:rFonts w:ascii="Arial Armenian" w:hAnsi="Arial Armenian"/>
                <w:sz w:val="20"/>
                <w:szCs w:val="20"/>
              </w:rPr>
              <w:t>.</w:t>
            </w:r>
            <w:r w:rsidRPr="00A340ED">
              <w:rPr>
                <w:rFonts w:ascii="Sylfaen" w:hAnsi="Sylfaen" w:cs="Sylfaen"/>
                <w:sz w:val="20"/>
                <w:szCs w:val="20"/>
              </w:rPr>
              <w:t>բ</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w:t>
            </w:r>
            <w:r w:rsidRPr="00A340ED">
              <w:rPr>
                <w:rFonts w:ascii="Sylfaen" w:hAnsi="Sylfaen" w:cs="Sylfaen"/>
                <w:sz w:val="20"/>
                <w:szCs w:val="20"/>
              </w:rPr>
              <w:lastRenderedPageBreak/>
              <w:t>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lang w:val="hy-AM"/>
              </w:rPr>
              <w:t>դրոշմա</w:t>
            </w:r>
            <w:r w:rsidRPr="00A340ED">
              <w:rPr>
                <w:rFonts w:ascii="Sylfaen" w:hAnsi="Sylfaen" w:cs="Sylfaen"/>
                <w:sz w:val="20"/>
                <w:szCs w:val="20"/>
              </w:rPr>
              <w:t>կնիքը</w:t>
            </w:r>
            <w:r w:rsidRPr="00A340ED">
              <w:rPr>
                <w:rFonts w:ascii="Arial Armenian" w:hAnsi="Arial Armeni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lastRenderedPageBreak/>
              <w:t>կազմակերպության</w:t>
            </w:r>
            <w:r w:rsidRPr="00A340ED">
              <w:rPr>
                <w:rFonts w:ascii="Sylfaen" w:hAnsi="Sylfaen" w:cs="Sylfaen"/>
                <w:sz w:val="20"/>
                <w:szCs w:val="20"/>
                <w:lang w:val="hy-AM"/>
              </w:rPr>
              <w:t>ը</w:t>
            </w:r>
            <w:r w:rsidRPr="00A340ED">
              <w:rPr>
                <w:rFonts w:ascii="Arial Armenian" w:hAnsi="Arial Armenian"/>
                <w:sz w:val="20"/>
                <w:szCs w:val="20"/>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լի</w:t>
            </w:r>
            <w:r w:rsidRPr="00A340ED">
              <w:rPr>
                <w:rFonts w:ascii="Sylfaen" w:hAnsi="Sylfaen" w:cs="Sylfaen"/>
                <w:sz w:val="20"/>
                <w:szCs w:val="20"/>
              </w:rPr>
              <w:t>նելու</w:t>
            </w:r>
            <w:r w:rsidRPr="00A340ED">
              <w:rPr>
                <w:rFonts w:ascii="Arial Armenian" w:hAnsi="Arial Armenian"/>
                <w:sz w:val="20"/>
                <w:szCs w:val="20"/>
              </w:rPr>
              <w:t xml:space="preserve"> </w:t>
            </w:r>
            <w:r w:rsidRPr="00A340E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Arial Armenian" w:hAnsi="Arial Armenian"/>
                <w:sz w:val="20"/>
                <w:szCs w:val="20"/>
              </w:rPr>
              <w:lastRenderedPageBreak/>
              <w:t>2</w:t>
            </w:r>
            <w:r w:rsidRPr="00A340ED">
              <w:rPr>
                <w:rFonts w:ascii="Arial Armenian" w:hAnsi="Arial Armenian"/>
                <w:sz w:val="20"/>
                <w:szCs w:val="20"/>
                <w:lang w:val="hy-AM"/>
              </w:rPr>
              <w:t>3</w:t>
            </w:r>
            <w:r w:rsidRPr="00A340ED">
              <w:rPr>
                <w:rFonts w:ascii="Arial Armenian" w:hAnsi="Arial Armenian"/>
                <w:sz w:val="20"/>
                <w:szCs w:val="20"/>
              </w:rPr>
              <w:t>.</w:t>
            </w:r>
            <w:r w:rsidRPr="00A340ED">
              <w:rPr>
                <w:rFonts w:ascii="Sylfaen" w:hAnsi="Sylfaen"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lang w:val="hy-AM"/>
              </w:rPr>
            </w:pPr>
            <w:r w:rsidRPr="00A340ED">
              <w:rPr>
                <w:rFonts w:ascii="Sylfaen" w:hAnsi="Sylfaen" w:cs="Sylfaen"/>
                <w:sz w:val="20"/>
                <w:szCs w:val="20"/>
                <w:lang w:val="hy-AM"/>
              </w:rPr>
              <w:t>վճարողին</w:t>
            </w:r>
            <w:r w:rsidRPr="00A340ED">
              <w:rPr>
                <w:rFonts w:ascii="Arial Armenian" w:hAnsi="Arial Armenian"/>
                <w:sz w:val="20"/>
                <w:szCs w:val="20"/>
                <w:lang w:val="hy-AM"/>
              </w:rPr>
              <w:t xml:space="preserve"> </w:t>
            </w:r>
            <w:r w:rsidRPr="00A340ED">
              <w:rPr>
                <w:rFonts w:ascii="Sylfaen" w:hAnsi="Sylfaen" w:cs="Sylfaen"/>
                <w:sz w:val="20"/>
                <w:szCs w:val="20"/>
                <w:lang w:val="hy-AM"/>
              </w:rPr>
              <w:t>սպասարկող</w:t>
            </w:r>
            <w:r w:rsidRPr="00A340ED">
              <w:rPr>
                <w:rFonts w:ascii="Arial Armenian" w:hAnsi="Arial Armenian"/>
                <w:sz w:val="20"/>
                <w:szCs w:val="20"/>
                <w:lang w:val="hy-AM"/>
              </w:rPr>
              <w:t xml:space="preserve"> </w:t>
            </w:r>
            <w:r w:rsidRPr="00A340ED">
              <w:rPr>
                <w:rFonts w:ascii="Sylfaen" w:hAnsi="Sylfaen" w:cs="Sylfaen"/>
                <w:sz w:val="20"/>
                <w:szCs w:val="20"/>
                <w:lang w:val="hy-AM"/>
              </w:rPr>
              <w:t>ֆինանսական</w:t>
            </w:r>
            <w:r w:rsidRPr="00A340ED">
              <w:rPr>
                <w:rFonts w:ascii="Arial Armenian" w:hAnsi="Arial Armenian"/>
                <w:sz w:val="20"/>
                <w:szCs w:val="20"/>
                <w:lang w:val="hy-AM"/>
              </w:rPr>
              <w:t xml:space="preserve"> </w:t>
            </w:r>
            <w:r w:rsidRPr="00A340ED">
              <w:rPr>
                <w:rFonts w:ascii="Sylfaen" w:hAnsi="Sylfaen" w:cs="Sylfaen"/>
                <w:sz w:val="20"/>
                <w:szCs w:val="20"/>
                <w:lang w:val="hy-AM"/>
              </w:rPr>
              <w:t>կազմակերպության</w:t>
            </w:r>
            <w:r w:rsidRPr="00A340ED">
              <w:rPr>
                <w:rFonts w:ascii="Arial Armenian" w:hAnsi="Arial Armenian"/>
                <w:sz w:val="20"/>
                <w:szCs w:val="20"/>
                <w:lang w:val="hy-AM"/>
              </w:rPr>
              <w:t xml:space="preserve"> (</w:t>
            </w:r>
            <w:r w:rsidRPr="00A340ED">
              <w:rPr>
                <w:rFonts w:ascii="Sylfaen" w:hAnsi="Sylfaen" w:cs="Sylfaen"/>
                <w:sz w:val="20"/>
                <w:szCs w:val="20"/>
                <w:lang w:val="hy-AM"/>
              </w:rPr>
              <w:t>մասնաճյուղի</w:t>
            </w:r>
            <w:r w:rsidRPr="00A340ED">
              <w:rPr>
                <w:rFonts w:ascii="Arial Armenian" w:hAnsi="Arial Armenia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sz w:val="20"/>
                <w:szCs w:val="20"/>
                <w:lang w:val="hy-AM"/>
              </w:rPr>
              <w:t xml:space="preserve"> </w:t>
            </w:r>
            <w:r w:rsidRPr="00A340ED">
              <w:rPr>
                <w:rFonts w:ascii="Sylfaen" w:hAnsi="Sylfaen" w:cs="Sylfaen"/>
                <w:sz w:val="20"/>
                <w:szCs w:val="20"/>
                <w:lang w:val="hy-AM"/>
              </w:rPr>
              <w:t>կատարման</w:t>
            </w:r>
            <w:r w:rsidRPr="00A340ED">
              <w:rPr>
                <w:rFonts w:ascii="Arial Armenian" w:hAnsi="Arial Armenian"/>
                <w:sz w:val="20"/>
                <w:szCs w:val="20"/>
                <w:lang w:val="hy-AM"/>
              </w:rPr>
              <w:t xml:space="preserve"> </w:t>
            </w:r>
            <w:r w:rsidRPr="00A340ED">
              <w:rPr>
                <w:rFonts w:ascii="Sylfaen" w:hAnsi="Sylfaen" w:cs="Sylfaen"/>
                <w:sz w:val="20"/>
                <w:szCs w:val="20"/>
                <w:lang w:val="hy-AM"/>
              </w:rPr>
              <w:t>ամսաթիվը</w:t>
            </w:r>
            <w:r w:rsidRPr="00A340ED">
              <w:rPr>
                <w:rFonts w:ascii="Arial Armenian" w:hAnsi="Arial Armenian"/>
                <w:sz w:val="20"/>
                <w:szCs w:val="20"/>
                <w:lang w:val="hy-AM"/>
              </w:rPr>
              <w:t xml:space="preserve">, </w:t>
            </w:r>
            <w:r w:rsidRPr="00A340ED">
              <w:rPr>
                <w:rFonts w:ascii="Sylfaen" w:hAnsi="Sylfaen" w:cs="Sylfaen"/>
                <w:sz w:val="20"/>
                <w:szCs w:val="20"/>
                <w:lang w:val="hy-AM"/>
              </w:rPr>
              <w:t>ժամը</w:t>
            </w:r>
            <w:r w:rsidRPr="00A340ED">
              <w:rPr>
                <w:rFonts w:ascii="Arial Armenian" w:hAnsi="Arial Armenian"/>
                <w:sz w:val="20"/>
                <w:szCs w:val="20"/>
                <w:lang w:val="hy-AM"/>
              </w:rPr>
              <w:t xml:space="preserve">, </w:t>
            </w:r>
            <w:r w:rsidRPr="00A340ED">
              <w:rPr>
                <w:rFonts w:ascii="Sylfaen" w:hAnsi="Sylfaen"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վճարողին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կողմից</w:t>
            </w:r>
            <w:r w:rsidRPr="00A340ED">
              <w:rPr>
                <w:rFonts w:ascii="Arial Armenian" w:hAnsi="Arial Armenian"/>
                <w:sz w:val="20"/>
                <w:szCs w:val="20"/>
              </w:rPr>
              <w:t xml:space="preserve"> </w:t>
            </w:r>
            <w:r w:rsidRPr="00A340ED">
              <w:rPr>
                <w:rFonts w:ascii="Sylfaen" w:hAnsi="Sylfaen" w:cs="Sylfaen"/>
                <w:sz w:val="20"/>
                <w:szCs w:val="20"/>
              </w:rPr>
              <w:t>պարտադիր</w:t>
            </w:r>
            <w:r w:rsidRPr="00A340ED">
              <w:rPr>
                <w:rFonts w:ascii="Arial Armenian" w:hAnsi="Arial Armenian"/>
                <w:sz w:val="20"/>
                <w:szCs w:val="20"/>
              </w:rPr>
              <w:t xml:space="preserve"> </w:t>
            </w:r>
            <w:r w:rsidRPr="00A340ED">
              <w:rPr>
                <w:rFonts w:ascii="Sylfaen" w:hAnsi="Sylfaen" w:cs="Sylfaen"/>
                <w:sz w:val="20"/>
                <w:szCs w:val="20"/>
              </w:rPr>
              <w:t>նշվում</w:t>
            </w:r>
            <w:r w:rsidRPr="00A340ED">
              <w:rPr>
                <w:rFonts w:ascii="Arial Armenian" w:hAnsi="Arial Armenian"/>
                <w:sz w:val="20"/>
                <w:szCs w:val="20"/>
              </w:rPr>
              <w:t xml:space="preserve"> </w:t>
            </w:r>
            <w:r w:rsidRPr="00A340ED">
              <w:rPr>
                <w:rFonts w:ascii="Sylfaen" w:hAnsi="Sylfaen" w:cs="Sylfaen"/>
                <w:sz w:val="20"/>
                <w:szCs w:val="20"/>
              </w:rPr>
              <w:t>է</w:t>
            </w:r>
            <w:r w:rsidRPr="00A340ED">
              <w:rPr>
                <w:rFonts w:ascii="Arial Armenian" w:hAnsi="Arial Armenian"/>
                <w:sz w:val="20"/>
                <w:szCs w:val="20"/>
              </w:rPr>
              <w:t xml:space="preserve"> </w:t>
            </w:r>
            <w:r w:rsidRPr="00A340ED">
              <w:rPr>
                <w:rFonts w:ascii="Sylfaen" w:hAnsi="Sylfaen" w:cs="Sylfaen"/>
                <w:sz w:val="20"/>
                <w:szCs w:val="20"/>
              </w:rPr>
              <w:t>պահանջագրի</w:t>
            </w:r>
            <w:r w:rsidRPr="00A340ED">
              <w:rPr>
                <w:rFonts w:ascii="Arial Armenian" w:hAnsi="Arial Armenian"/>
                <w:sz w:val="20"/>
                <w:szCs w:val="20"/>
              </w:rPr>
              <w:t xml:space="preserve"> </w:t>
            </w:r>
            <w:r w:rsidRPr="00A340ED">
              <w:rPr>
                <w:rFonts w:ascii="Sylfaen" w:hAnsi="Sylfaen" w:cs="Sylfaen"/>
                <w:sz w:val="20"/>
                <w:szCs w:val="20"/>
              </w:rPr>
              <w:t>կատարման</w:t>
            </w:r>
            <w:r w:rsidRPr="00A340ED">
              <w:rPr>
                <w:rFonts w:ascii="Arial Armenian" w:hAnsi="Arial Armenian"/>
                <w:sz w:val="20"/>
                <w:szCs w:val="20"/>
              </w:rPr>
              <w:t xml:space="preserve"> </w:t>
            </w:r>
            <w:r w:rsidRPr="00A340ED">
              <w:rPr>
                <w:rFonts w:ascii="Sylfaen" w:hAnsi="Sylfaen" w:cs="Sylfaen"/>
                <w:sz w:val="20"/>
                <w:szCs w:val="20"/>
              </w:rPr>
              <w:t>ամսաթիվը</w:t>
            </w:r>
            <w:r w:rsidRPr="00A340ED">
              <w:rPr>
                <w:rFonts w:ascii="Arial Armenian" w:hAnsi="Arial Armenian"/>
                <w:sz w:val="20"/>
                <w:szCs w:val="20"/>
              </w:rPr>
              <w:t xml:space="preserve">, </w:t>
            </w:r>
            <w:r w:rsidRPr="00A340ED">
              <w:rPr>
                <w:rFonts w:ascii="Sylfaen" w:hAnsi="Sylfaen" w:cs="Sylfaen"/>
                <w:sz w:val="20"/>
                <w:szCs w:val="20"/>
              </w:rPr>
              <w:t>ժամը</w:t>
            </w:r>
            <w:r w:rsidRPr="00A340ED">
              <w:rPr>
                <w:rFonts w:ascii="Arial Armenian" w:hAnsi="Arial Armenian"/>
                <w:sz w:val="20"/>
                <w:szCs w:val="20"/>
              </w:rPr>
              <w:t xml:space="preserve">, </w:t>
            </w:r>
            <w:r w:rsidRPr="00A340ED">
              <w:rPr>
                <w:rFonts w:ascii="Sylfaen" w:hAnsi="Sylfaen"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4</w:t>
            </w:r>
            <w:r w:rsidRPr="00A340ED">
              <w:rPr>
                <w:rFonts w:ascii="Arial Armenian" w:hAnsi="Arial Armenian"/>
                <w:sz w:val="20"/>
                <w:szCs w:val="20"/>
              </w:rPr>
              <w:t>.</w:t>
            </w:r>
            <w:r w:rsidRPr="00A340ED">
              <w:rPr>
                <w:rFonts w:ascii="Sylfaen" w:hAnsi="Sylfaen" w:cs="Sylfaen"/>
                <w:sz w:val="20"/>
                <w:szCs w:val="20"/>
              </w:rPr>
              <w:t>ա</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rPr>
              <w:t>աշխատակցի</w:t>
            </w:r>
            <w:r w:rsidRPr="00A340ED">
              <w:rPr>
                <w:rFonts w:ascii="Arial Armenian" w:hAnsi="Arial Armenian"/>
                <w:sz w:val="20"/>
                <w:szCs w:val="20"/>
              </w:rPr>
              <w:t xml:space="preserve"> </w:t>
            </w:r>
            <w:r w:rsidRPr="00A340E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ոչ</w:t>
            </w:r>
            <w:r w:rsidRPr="00A340ED">
              <w:rPr>
                <w:rFonts w:ascii="Arial Armenian" w:hAnsi="Arial Armenian"/>
                <w:sz w:val="20"/>
                <w:szCs w:val="20"/>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rPr>
              <w:t>շահառուին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Sylfaen" w:hAnsi="Sylfaen" w:cs="Sylfaen"/>
                <w:sz w:val="20"/>
                <w:szCs w:val="20"/>
                <w:lang w:val="hy-AM"/>
              </w:rPr>
              <w:t>ը</w:t>
            </w:r>
            <w:r w:rsidRPr="00A340ED">
              <w:rPr>
                <w:rFonts w:ascii="Arial Armenian" w:hAnsi="Arial Armenian"/>
                <w:sz w:val="20"/>
                <w:szCs w:val="20"/>
                <w:lang w:val="hy-AM"/>
              </w:rPr>
              <w:t xml:space="preserve"> </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w:t>
            </w:r>
            <w:r w:rsidRPr="00A340ED">
              <w:rPr>
                <w:rFonts w:ascii="Sylfaen" w:hAnsi="Sylfaen" w:cs="Sylfaen"/>
                <w:sz w:val="20"/>
                <w:szCs w:val="20"/>
              </w:rPr>
              <w:t>ելու</w:t>
            </w:r>
            <w:r w:rsidRPr="00A340ED">
              <w:rPr>
                <w:rFonts w:ascii="Arial Armenian" w:hAnsi="Arial Armenian"/>
                <w:sz w:val="20"/>
                <w:szCs w:val="20"/>
              </w:rPr>
              <w:t xml:space="preserve"> </w:t>
            </w:r>
            <w:r w:rsidRPr="00A340ED">
              <w:rPr>
                <w:rFonts w:ascii="Sylfaen" w:hAnsi="Sylfaen" w:cs="Sylfaen"/>
                <w:sz w:val="20"/>
                <w:szCs w:val="20"/>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որտեղ</w:t>
            </w:r>
            <w:r w:rsidRPr="00A340ED">
              <w:rPr>
                <w:rFonts w:ascii="Arial Armenian" w:hAnsi="Arial Armenian"/>
                <w:sz w:val="20"/>
                <w:szCs w:val="20"/>
                <w:lang w:val="hy-AM"/>
              </w:rPr>
              <w:t xml:space="preserve"> </w:t>
            </w:r>
            <w:r w:rsidRPr="00A340ED" w:rsidDel="00DF049B">
              <w:rPr>
                <w:rFonts w:ascii="Arial Armenian" w:hAnsi="Arial Armenian"/>
                <w:sz w:val="20"/>
                <w:szCs w:val="20"/>
                <w:lang w:val="hy-AM"/>
              </w:rPr>
              <w:t xml:space="preserve"> </w:t>
            </w:r>
            <w:r w:rsidRPr="00A340ED">
              <w:rPr>
                <w:rFonts w:ascii="Arial Armenian" w:hAnsi="Arial Armenian"/>
                <w:sz w:val="20"/>
                <w:szCs w:val="20"/>
                <w:lang w:val="hy-AM"/>
              </w:rPr>
              <w:t xml:space="preserve"> </w:t>
            </w:r>
            <w:r w:rsidRPr="00A340ED">
              <w:rPr>
                <w:rFonts w:ascii="Sylfaen" w:hAnsi="Sylfaen" w:cs="Sylfaen"/>
                <w:sz w:val="20"/>
                <w:szCs w:val="20"/>
              </w:rPr>
              <w:t>աշխատակցի</w:t>
            </w:r>
            <w:r w:rsidRPr="00A340ED">
              <w:rPr>
                <w:rFonts w:ascii="Arial Armenian" w:hAnsi="Arial Armenian"/>
                <w:sz w:val="20"/>
                <w:szCs w:val="20"/>
              </w:rPr>
              <w:t xml:space="preserve"> </w:t>
            </w:r>
            <w:r w:rsidRPr="00A340ED">
              <w:rPr>
                <w:rFonts w:ascii="Sylfaen" w:hAnsi="Sylfaen" w:cs="Sylfaen"/>
                <w:sz w:val="20"/>
                <w:szCs w:val="20"/>
              </w:rPr>
              <w:t>ստորագրությունը</w:t>
            </w:r>
            <w:r w:rsidRPr="00A340ED">
              <w:rPr>
                <w:rFonts w:ascii="Arial Armenian" w:hAnsi="Arial Armenian"/>
                <w:sz w:val="20"/>
                <w:szCs w:val="20"/>
              </w:rPr>
              <w:t xml:space="preserve"> </w:t>
            </w: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4</w:t>
            </w:r>
            <w:r w:rsidRPr="00A340ED">
              <w:rPr>
                <w:rFonts w:ascii="Arial Armenian" w:hAnsi="Arial Armenian"/>
                <w:sz w:val="20"/>
                <w:szCs w:val="20"/>
              </w:rPr>
              <w:t>.</w:t>
            </w:r>
            <w:r w:rsidRPr="00A340ED">
              <w:rPr>
                <w:rFonts w:ascii="Sylfaen" w:hAnsi="Sylfaen" w:cs="Sylfaen"/>
                <w:sz w:val="20"/>
                <w:szCs w:val="20"/>
              </w:rPr>
              <w:t>բ</w:t>
            </w:r>
            <w:r w:rsidRPr="00A340ED">
              <w:rPr>
                <w:rFonts w:ascii="Arial Armenian" w:hAnsi="Arial Armenia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շահառռւին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մասնաճյուղի</w:t>
            </w:r>
            <w:r w:rsidRPr="00A340ED">
              <w:rPr>
                <w:rFonts w:ascii="Arial Armenian" w:hAnsi="Arial Armenian"/>
                <w:sz w:val="20"/>
                <w:szCs w:val="20"/>
              </w:rPr>
              <w:t xml:space="preserve">) </w:t>
            </w:r>
            <w:r w:rsidRPr="00A340ED">
              <w:rPr>
                <w:rFonts w:ascii="Sylfaen" w:hAnsi="Sylfaen" w:cs="Sylfaen"/>
                <w:sz w:val="20"/>
                <w:szCs w:val="20"/>
                <w:lang w:val="hy-AM"/>
              </w:rPr>
              <w:t>դրոշմա</w:t>
            </w:r>
            <w:r w:rsidRPr="00A340E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ոչ</w:t>
            </w:r>
            <w:r w:rsidRPr="00A340ED">
              <w:rPr>
                <w:rFonts w:ascii="Arial Armenian" w:hAnsi="Arial Armenian"/>
                <w:sz w:val="20"/>
                <w:szCs w:val="20"/>
                <w:lang w:val="hy-AM"/>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lang w:val="hy-AM"/>
              </w:rPr>
              <w:t>վերջինիս</w:t>
            </w:r>
            <w:r w:rsidRPr="00A340ED">
              <w:rPr>
                <w:rFonts w:ascii="Arial Armenian" w:hAnsi="Arial Armenian"/>
                <w:sz w:val="20"/>
                <w:szCs w:val="20"/>
                <w:lang w:val="hy-AM"/>
              </w:rPr>
              <w:t xml:space="preserve"> </w:t>
            </w:r>
            <w:r w:rsidRPr="00A340ED">
              <w:rPr>
                <w:rFonts w:ascii="Sylfaen" w:hAnsi="Sylfaen" w:cs="Sylfaen"/>
                <w:sz w:val="20"/>
                <w:szCs w:val="20"/>
              </w:rPr>
              <w:t>ներկայաց</w:t>
            </w:r>
            <w:r w:rsidRPr="00A340ED">
              <w:rPr>
                <w:rFonts w:ascii="Sylfaen" w:hAnsi="Sylfaen" w:cs="Sylfaen"/>
                <w:sz w:val="20"/>
                <w:szCs w:val="20"/>
                <w:lang w:val="hy-AM"/>
              </w:rPr>
              <w:t>վ</w:t>
            </w:r>
            <w:r w:rsidRPr="00A340ED">
              <w:rPr>
                <w:rFonts w:ascii="Sylfaen" w:hAnsi="Sylfaen" w:cs="Sylfaen"/>
                <w:sz w:val="20"/>
                <w:szCs w:val="20"/>
              </w:rPr>
              <w:t>ելու</w:t>
            </w:r>
            <w:r w:rsidRPr="00A340ED">
              <w:rPr>
                <w:rFonts w:ascii="Arial Armenian" w:hAnsi="Arial Armenian"/>
                <w:sz w:val="20"/>
                <w:szCs w:val="20"/>
              </w:rPr>
              <w:t xml:space="preserve"> </w:t>
            </w:r>
            <w:r w:rsidRPr="00A340ED">
              <w:rPr>
                <w:rFonts w:ascii="Sylfaen" w:hAnsi="Sylfaen" w:cs="Sylfaen"/>
                <w:sz w:val="20"/>
                <w:szCs w:val="20"/>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որտեղ</w:t>
            </w:r>
            <w:r w:rsidRPr="00A340ED">
              <w:rPr>
                <w:rFonts w:ascii="Arial Armenian" w:hAnsi="Arial Armenian"/>
                <w:sz w:val="20"/>
                <w:szCs w:val="20"/>
                <w:lang w:val="hy-AM"/>
              </w:rPr>
              <w:t xml:space="preserve"> </w:t>
            </w:r>
            <w:r w:rsidRPr="00A340ED" w:rsidDel="00DF049B">
              <w:rPr>
                <w:rFonts w:ascii="Arial Armenian" w:hAnsi="Arial Armenian"/>
                <w:sz w:val="20"/>
                <w:szCs w:val="20"/>
                <w:lang w:val="hy-AM"/>
              </w:rPr>
              <w:t xml:space="preserve"> </w:t>
            </w:r>
            <w:r w:rsidRPr="00A340ED">
              <w:rPr>
                <w:rFonts w:ascii="Arial Armenian" w:hAnsi="Arial Armenian"/>
                <w:sz w:val="20"/>
                <w:szCs w:val="20"/>
                <w:lang w:val="hy-AM"/>
              </w:rPr>
              <w:t xml:space="preserve"> </w:t>
            </w:r>
            <w:r w:rsidRPr="00A340ED">
              <w:rPr>
                <w:rFonts w:ascii="Sylfaen" w:hAnsi="Sylfaen" w:cs="Sylfaen"/>
                <w:sz w:val="20"/>
                <w:szCs w:val="20"/>
                <w:lang w:val="hy-AM"/>
              </w:rPr>
              <w:t>դրոշմակնիքը</w:t>
            </w:r>
            <w:r w:rsidRPr="00A340ED">
              <w:rPr>
                <w:rFonts w:ascii="Arial Armenian" w:hAnsi="Arial Armenian"/>
                <w:sz w:val="20"/>
                <w:szCs w:val="20"/>
              </w:rPr>
              <w:t xml:space="preserve"> </w:t>
            </w: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r w:rsidR="00CE7D06" w:rsidRPr="00A340ED" w:rsidTr="004B1466">
        <w:tc>
          <w:tcPr>
            <w:tcW w:w="72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Arial Armenian" w:hAnsi="Arial Armenian"/>
                <w:sz w:val="20"/>
                <w:szCs w:val="20"/>
              </w:rPr>
              <w:t>2</w:t>
            </w:r>
            <w:r w:rsidRPr="00A340ED">
              <w:rPr>
                <w:rFonts w:ascii="Arial Armenian" w:hAnsi="Arial Armenian"/>
                <w:sz w:val="20"/>
                <w:szCs w:val="20"/>
                <w:lang w:val="hy-AM"/>
              </w:rPr>
              <w:t>4</w:t>
            </w:r>
            <w:r w:rsidRPr="00A340ED">
              <w:rPr>
                <w:rFonts w:ascii="Arial Armenian" w:hAnsi="Arial Armenian"/>
                <w:sz w:val="20"/>
                <w:szCs w:val="20"/>
              </w:rPr>
              <w:t>.</w:t>
            </w:r>
            <w:r w:rsidRPr="00A340ED">
              <w:rPr>
                <w:rFonts w:ascii="Sylfaen" w:hAnsi="Sylfaen"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շահառռւին</w:t>
            </w:r>
            <w:r w:rsidRPr="00A340ED">
              <w:rPr>
                <w:rFonts w:ascii="Arial Armenian" w:hAnsi="Arial Armenian"/>
                <w:sz w:val="20"/>
                <w:szCs w:val="20"/>
              </w:rPr>
              <w:t xml:space="preserve"> </w:t>
            </w:r>
            <w:r w:rsidRPr="00A340ED">
              <w:rPr>
                <w:rFonts w:ascii="Sylfaen" w:hAnsi="Sylfaen" w:cs="Sylfaen"/>
                <w:sz w:val="20"/>
                <w:szCs w:val="20"/>
              </w:rPr>
              <w:t>սպասարկող</w:t>
            </w:r>
            <w:r w:rsidRPr="00A340ED">
              <w:rPr>
                <w:rFonts w:ascii="Arial Armenian" w:hAnsi="Arial Armenian"/>
                <w:sz w:val="20"/>
                <w:szCs w:val="20"/>
              </w:rPr>
              <w:t xml:space="preserve"> </w:t>
            </w:r>
            <w:r w:rsidRPr="00A340ED">
              <w:rPr>
                <w:rFonts w:ascii="Sylfaen" w:hAnsi="Sylfaen" w:cs="Sylfaen"/>
                <w:sz w:val="20"/>
                <w:szCs w:val="20"/>
              </w:rPr>
              <w:t>ֆինանսական</w:t>
            </w:r>
            <w:r w:rsidRPr="00A340ED">
              <w:rPr>
                <w:rFonts w:ascii="Arial Armenian" w:hAnsi="Arial Armenian"/>
                <w:sz w:val="20"/>
                <w:szCs w:val="20"/>
              </w:rPr>
              <w:t xml:space="preserve"> </w:t>
            </w:r>
            <w:r w:rsidRPr="00A340ED">
              <w:rPr>
                <w:rFonts w:ascii="Sylfaen" w:hAnsi="Sylfaen" w:cs="Sylfaen"/>
                <w:sz w:val="20"/>
                <w:szCs w:val="20"/>
              </w:rPr>
              <w:t>կազմակերպության</w:t>
            </w:r>
            <w:r w:rsidRPr="00A340ED">
              <w:rPr>
                <w:rFonts w:ascii="Arial Armenian" w:hAnsi="Arial Armenian"/>
                <w:sz w:val="20"/>
                <w:szCs w:val="20"/>
              </w:rPr>
              <w:t xml:space="preserve"> </w:t>
            </w:r>
            <w:r w:rsidRPr="00A340ED">
              <w:rPr>
                <w:rFonts w:ascii="Sylfaen" w:hAnsi="Sylfaen" w:cs="Sylfaen"/>
                <w:sz w:val="20"/>
                <w:szCs w:val="20"/>
              </w:rPr>
              <w:t>ամսաթիվը</w:t>
            </w:r>
            <w:r w:rsidRPr="00A340ED">
              <w:rPr>
                <w:rFonts w:ascii="Arial Armenian" w:hAnsi="Arial Armenian"/>
                <w:sz w:val="20"/>
                <w:szCs w:val="20"/>
              </w:rPr>
              <w:t xml:space="preserve">, </w:t>
            </w:r>
            <w:r w:rsidRPr="00A340ED">
              <w:rPr>
                <w:rFonts w:ascii="Sylfaen" w:hAnsi="Sylfaen" w:cs="Sylfaen"/>
                <w:sz w:val="20"/>
                <w:szCs w:val="20"/>
              </w:rPr>
              <w:t>ժամը</w:t>
            </w:r>
            <w:r w:rsidRPr="00A340ED">
              <w:rPr>
                <w:rFonts w:ascii="Arial Armenian" w:hAnsi="Arial Armenian"/>
                <w:sz w:val="20"/>
                <w:szCs w:val="20"/>
              </w:rPr>
              <w:t xml:space="preserve">, </w:t>
            </w:r>
            <w:r w:rsidRPr="00A340ED">
              <w:rPr>
                <w:rFonts w:ascii="Sylfaen" w:hAnsi="Sylfaen"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ոչ</w:t>
            </w:r>
            <w:r w:rsidRPr="00A340ED">
              <w:rPr>
                <w:rFonts w:ascii="Arial Armenian" w:hAnsi="Arial Armenian"/>
                <w:sz w:val="20"/>
                <w:szCs w:val="20"/>
                <w:lang w:val="hy-AM"/>
              </w:rPr>
              <w:t xml:space="preserve"> </w:t>
            </w:r>
            <w:r w:rsidRPr="00A340ED">
              <w:rPr>
                <w:rFonts w:ascii="Sylfaen" w:hAnsi="Sylfaen" w:cs="Sylfaen"/>
                <w:sz w:val="20"/>
                <w:szCs w:val="20"/>
              </w:rPr>
              <w:t>պարտադիր</w:t>
            </w:r>
          </w:p>
          <w:p w:rsidR="00CE7D06" w:rsidRPr="00A340ED" w:rsidRDefault="00CE7D06" w:rsidP="004B1466">
            <w:pPr>
              <w:jc w:val="center"/>
              <w:rPr>
                <w:rFonts w:ascii="Arial Armenian" w:hAnsi="Arial Armenian"/>
                <w:sz w:val="20"/>
                <w:szCs w:val="20"/>
              </w:rPr>
            </w:pPr>
            <w:r w:rsidRPr="00A340ED">
              <w:rPr>
                <w:rFonts w:ascii="Sylfaen" w:hAnsi="Sylfaen" w:cs="Sylfaen"/>
                <w:sz w:val="20"/>
                <w:szCs w:val="20"/>
                <w:lang w:val="hy-AM"/>
              </w:rPr>
              <w:t>լրացվում</w:t>
            </w:r>
            <w:r w:rsidRPr="00A340ED">
              <w:rPr>
                <w:rFonts w:ascii="Arial Armenian" w:hAnsi="Arial Armenian"/>
                <w:sz w:val="20"/>
                <w:szCs w:val="20"/>
                <w:lang w:val="hy-AM"/>
              </w:rPr>
              <w:t xml:space="preserve"> </w:t>
            </w:r>
            <w:r w:rsidRPr="00A340ED">
              <w:rPr>
                <w:rFonts w:ascii="Sylfaen" w:hAnsi="Sylfaen" w:cs="Sylfaen"/>
                <w:sz w:val="20"/>
                <w:szCs w:val="20"/>
                <w:lang w:val="hy-AM"/>
              </w:rPr>
              <w:t>է</w:t>
            </w:r>
            <w:r w:rsidRPr="00A340ED">
              <w:rPr>
                <w:rFonts w:ascii="Arial Armenian" w:hAnsi="Arial Armenian"/>
                <w:sz w:val="20"/>
                <w:szCs w:val="20"/>
                <w:lang w:val="hy-AM"/>
              </w:rPr>
              <w:t xml:space="preserve"> </w:t>
            </w:r>
            <w:r w:rsidRPr="00A340ED">
              <w:rPr>
                <w:rFonts w:ascii="Sylfaen" w:hAnsi="Sylfaen" w:cs="Sylfaen"/>
                <w:sz w:val="20"/>
                <w:szCs w:val="20"/>
              </w:rPr>
              <w:t>վճարման</w:t>
            </w:r>
            <w:r w:rsidRPr="00A340ED">
              <w:rPr>
                <w:rFonts w:ascii="Arial Armenian" w:hAnsi="Arial Armenian"/>
                <w:sz w:val="20"/>
                <w:szCs w:val="20"/>
              </w:rPr>
              <w:t xml:space="preserve"> </w:t>
            </w:r>
            <w:r w:rsidRPr="00A340ED">
              <w:rPr>
                <w:rFonts w:ascii="Sylfaen" w:hAnsi="Sylfaen" w:cs="Sylfaen"/>
                <w:sz w:val="20"/>
                <w:szCs w:val="20"/>
              </w:rPr>
              <w:t>պահանջագիրը</w:t>
            </w:r>
            <w:r w:rsidRPr="00A340ED">
              <w:rPr>
                <w:rFonts w:ascii="Arial Armenian" w:hAnsi="Arial Armenian"/>
                <w:sz w:val="20"/>
                <w:szCs w:val="20"/>
              </w:rPr>
              <w:t xml:space="preserve"> </w:t>
            </w:r>
            <w:r w:rsidRPr="00A340ED">
              <w:rPr>
                <w:rFonts w:ascii="Sylfaen" w:hAnsi="Sylfaen" w:cs="Sylfaen"/>
                <w:sz w:val="20"/>
                <w:szCs w:val="20"/>
                <w:lang w:val="hy-AM"/>
              </w:rPr>
              <w:t>վերջինիս</w:t>
            </w:r>
            <w:r w:rsidRPr="00A340ED">
              <w:rPr>
                <w:rFonts w:ascii="Arial Armenian" w:hAnsi="Arial Armenian"/>
                <w:sz w:val="20"/>
                <w:szCs w:val="20"/>
                <w:lang w:val="hy-AM"/>
              </w:rPr>
              <w:t xml:space="preserve"> </w:t>
            </w:r>
            <w:r w:rsidRPr="00A340ED">
              <w:rPr>
                <w:rFonts w:ascii="Sylfaen" w:hAnsi="Sylfaen" w:cs="Sylfaen"/>
                <w:sz w:val="20"/>
                <w:szCs w:val="20"/>
              </w:rPr>
              <w:t>ներկայաց</w:t>
            </w:r>
            <w:r w:rsidRPr="00A340ED">
              <w:rPr>
                <w:rFonts w:ascii="Sylfaen" w:hAnsi="Sylfaen" w:cs="Sylfaen"/>
                <w:sz w:val="20"/>
                <w:szCs w:val="20"/>
                <w:lang w:val="hy-AM"/>
              </w:rPr>
              <w:t>վ</w:t>
            </w:r>
            <w:r w:rsidRPr="00A340ED">
              <w:rPr>
                <w:rFonts w:ascii="Sylfaen" w:hAnsi="Sylfaen" w:cs="Sylfaen"/>
                <w:sz w:val="20"/>
                <w:szCs w:val="20"/>
              </w:rPr>
              <w:t>ելու</w:t>
            </w:r>
            <w:r w:rsidRPr="00A340ED">
              <w:rPr>
                <w:rFonts w:ascii="Arial Armenian" w:hAnsi="Arial Armenian"/>
                <w:sz w:val="20"/>
                <w:szCs w:val="20"/>
              </w:rPr>
              <w:t xml:space="preserve"> </w:t>
            </w:r>
            <w:r w:rsidRPr="00A340ED">
              <w:rPr>
                <w:rFonts w:ascii="Sylfaen" w:hAnsi="Sylfaen" w:cs="Sylfaen"/>
                <w:sz w:val="20"/>
                <w:szCs w:val="20"/>
              </w:rPr>
              <w:t>դեպքում</w:t>
            </w:r>
            <w:r w:rsidRPr="00A340ED">
              <w:rPr>
                <w:rFonts w:ascii="Arial Armenian" w:hAnsi="Arial Armenian"/>
                <w:sz w:val="20"/>
                <w:szCs w:val="20"/>
                <w:lang w:val="hy-AM"/>
              </w:rPr>
              <w:t xml:space="preserve">,   </w:t>
            </w:r>
            <w:r w:rsidRPr="00A340ED">
              <w:rPr>
                <w:rFonts w:ascii="Sylfaen" w:hAnsi="Sylfaen" w:cs="Sylfaen"/>
                <w:sz w:val="20"/>
                <w:szCs w:val="20"/>
                <w:lang w:val="hy-AM"/>
              </w:rPr>
              <w:t>որտեղ</w:t>
            </w:r>
            <w:r w:rsidRPr="00A340ED">
              <w:rPr>
                <w:rFonts w:ascii="Arial Armenian" w:hAnsi="Arial Armenian"/>
                <w:sz w:val="20"/>
                <w:szCs w:val="20"/>
                <w:lang w:val="hy-AM"/>
              </w:rPr>
              <w:t xml:space="preserve"> </w:t>
            </w:r>
            <w:r w:rsidRPr="00A340ED" w:rsidDel="00DF049B">
              <w:rPr>
                <w:rFonts w:ascii="Arial Armenian" w:hAnsi="Arial Armenian"/>
                <w:sz w:val="20"/>
                <w:szCs w:val="20"/>
                <w:lang w:val="hy-AM"/>
              </w:rPr>
              <w:t xml:space="preserve"> </w:t>
            </w:r>
            <w:r w:rsidRPr="00A340ED">
              <w:rPr>
                <w:rFonts w:ascii="Arial Armenian" w:hAnsi="Arial Armenian"/>
                <w:sz w:val="20"/>
                <w:szCs w:val="20"/>
                <w:lang w:val="hy-AM"/>
              </w:rPr>
              <w:t xml:space="preserve"> </w:t>
            </w:r>
            <w:r w:rsidRPr="00A340ED">
              <w:rPr>
                <w:rFonts w:ascii="Sylfaen" w:hAnsi="Sylfaen" w:cs="Sylfaen"/>
                <w:sz w:val="20"/>
                <w:szCs w:val="20"/>
                <w:lang w:val="hy-AM"/>
              </w:rPr>
              <w:t>սույն</w:t>
            </w:r>
            <w:r w:rsidRPr="00A340ED">
              <w:rPr>
                <w:rFonts w:ascii="Arial Armenian" w:hAnsi="Arial Armenian"/>
                <w:sz w:val="20"/>
                <w:szCs w:val="20"/>
                <w:lang w:val="hy-AM"/>
              </w:rPr>
              <w:t xml:space="preserve"> </w:t>
            </w:r>
            <w:r w:rsidRPr="00A340ED">
              <w:rPr>
                <w:rFonts w:ascii="Sylfaen" w:hAnsi="Sylfaen" w:cs="Sylfaen"/>
                <w:sz w:val="20"/>
                <w:szCs w:val="20"/>
                <w:lang w:val="hy-AM"/>
              </w:rPr>
              <w:t>տվյալները</w:t>
            </w:r>
            <w:r w:rsidRPr="00A340ED">
              <w:rPr>
                <w:rFonts w:ascii="Arial Armenian" w:hAnsi="Arial Armenian"/>
                <w:sz w:val="20"/>
                <w:szCs w:val="20"/>
              </w:rPr>
              <w:t xml:space="preserve"> </w:t>
            </w:r>
            <w:r w:rsidRPr="00A340ED">
              <w:rPr>
                <w:rFonts w:ascii="Sylfaen" w:hAnsi="Sylfaen" w:cs="Sylfaen"/>
                <w:sz w:val="20"/>
                <w:szCs w:val="20"/>
                <w:lang w:val="hy-AM"/>
              </w:rPr>
              <w:t>դրվում</w:t>
            </w:r>
            <w:r w:rsidRPr="00A340ED">
              <w:rPr>
                <w:rFonts w:ascii="Arial Armenian" w:hAnsi="Arial Armenian"/>
                <w:sz w:val="20"/>
                <w:szCs w:val="20"/>
                <w:lang w:val="hy-AM"/>
              </w:rPr>
              <w:t xml:space="preserve"> </w:t>
            </w:r>
            <w:r w:rsidRPr="00A340ED">
              <w:rPr>
                <w:rFonts w:ascii="Sylfaen" w:hAnsi="Sylfaen" w:cs="Sylfaen"/>
                <w:sz w:val="20"/>
                <w:szCs w:val="20"/>
                <w:lang w:val="hy-AM"/>
              </w:rPr>
              <w:t>են</w:t>
            </w:r>
            <w:r w:rsidRPr="00A340ED">
              <w:rPr>
                <w:rFonts w:ascii="Arial Armenian" w:hAnsi="Arial Armenian"/>
                <w:sz w:val="20"/>
                <w:szCs w:val="20"/>
                <w:lang w:val="hy-AM"/>
              </w:rPr>
              <w:t xml:space="preserve"> </w:t>
            </w:r>
            <w:r w:rsidRPr="00A340ED">
              <w:rPr>
                <w:rFonts w:ascii="Sylfaen" w:hAnsi="Sylfaen" w:cs="Sylfaen"/>
                <w:sz w:val="20"/>
                <w:szCs w:val="20"/>
              </w:rPr>
              <w:t>թղթային</w:t>
            </w:r>
            <w:r w:rsidRPr="00A340ED">
              <w:rPr>
                <w:rFonts w:ascii="Arial Armenian" w:hAnsi="Arial Armenian"/>
                <w:sz w:val="20"/>
                <w:szCs w:val="20"/>
              </w:rPr>
              <w:t xml:space="preserve"> </w:t>
            </w:r>
            <w:r w:rsidRPr="00A340ED">
              <w:rPr>
                <w:rFonts w:ascii="Sylfaen" w:hAnsi="Sylfaen" w:cs="Sylfaen"/>
                <w:sz w:val="20"/>
                <w:szCs w:val="20"/>
              </w:rPr>
              <w:t>եղանակով</w:t>
            </w:r>
            <w:r w:rsidRPr="00A340ED">
              <w:rPr>
                <w:rFonts w:ascii="Arial Armenian" w:hAnsi="Arial Armenian"/>
                <w:sz w:val="20"/>
                <w:szCs w:val="20"/>
              </w:rPr>
              <w:t xml:space="preserve"> </w:t>
            </w:r>
            <w:r w:rsidRPr="00A340ED">
              <w:rPr>
                <w:rFonts w:ascii="Sylfaen" w:hAnsi="Sylfaen" w:cs="Sylfaen"/>
                <w:sz w:val="20"/>
                <w:szCs w:val="20"/>
              </w:rPr>
              <w:t>ներկայաց</w:t>
            </w:r>
            <w:r w:rsidRPr="00A340ED">
              <w:rPr>
                <w:rFonts w:ascii="Sylfaen" w:hAnsi="Sylfaen" w:cs="Sylfaen"/>
                <w:sz w:val="20"/>
                <w:szCs w:val="20"/>
                <w:lang w:val="hy-AM"/>
              </w:rPr>
              <w:t>ված</w:t>
            </w:r>
            <w:r w:rsidRPr="00A340ED">
              <w:rPr>
                <w:rFonts w:ascii="Arial Armenian" w:hAnsi="Arial Armenian"/>
                <w:sz w:val="20"/>
                <w:szCs w:val="20"/>
                <w:lang w:val="hy-AM"/>
              </w:rPr>
              <w:t xml:space="preserve"> </w:t>
            </w:r>
            <w:r w:rsidRPr="00A340ED">
              <w:rPr>
                <w:rFonts w:ascii="Sylfaen" w:hAnsi="Sylfaen" w:cs="Sylfaen"/>
                <w:sz w:val="20"/>
                <w:szCs w:val="20"/>
                <w:lang w:val="hy-AM"/>
              </w:rPr>
              <w:t>պահանջագրի</w:t>
            </w:r>
            <w:r w:rsidRPr="00A340ED">
              <w:rPr>
                <w:rFonts w:ascii="Arial Armenian" w:hAnsi="Arial Armenian"/>
                <w:sz w:val="20"/>
                <w:szCs w:val="20"/>
                <w:lang w:val="hy-AM"/>
              </w:rPr>
              <w:t xml:space="preserve"> </w:t>
            </w:r>
            <w:r w:rsidRPr="00A340E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CE7D06" w:rsidRPr="00A340ED" w:rsidRDefault="00CE7D06" w:rsidP="004B1466">
            <w:pPr>
              <w:jc w:val="center"/>
              <w:rPr>
                <w:rFonts w:ascii="Arial Armenian" w:hAnsi="Arial Armenian"/>
                <w:sz w:val="20"/>
                <w:szCs w:val="20"/>
              </w:rPr>
            </w:pPr>
          </w:p>
        </w:tc>
      </w:tr>
    </w:tbl>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pStyle w:val="a3"/>
        <w:jc w:val="right"/>
        <w:rPr>
          <w:rFonts w:ascii="Arial Armenian" w:hAnsi="Arial Armenian" w:cs="Sylfaen"/>
          <w:i w:val="0"/>
          <w:lang w:val="en-US"/>
        </w:rPr>
      </w:pPr>
    </w:p>
    <w:p w:rsidR="00CE7D06" w:rsidRPr="00A340ED" w:rsidRDefault="00CE7D06" w:rsidP="00CE7D06">
      <w:pPr>
        <w:ind w:left="-66"/>
        <w:jc w:val="center"/>
        <w:rPr>
          <w:rFonts w:ascii="Arial Armenian" w:hAnsi="Arial Armenian" w:cs="Sylfaen"/>
          <w:b/>
          <w:lang w:val="hy-AM"/>
        </w:rPr>
      </w:pPr>
      <w:r w:rsidRPr="00A340ED">
        <w:rPr>
          <w:rFonts w:ascii="Arial Armenian" w:hAnsi="Arial Armenian"/>
          <w:b/>
          <w:lang w:val="hy-AM"/>
        </w:rPr>
        <w:br w:type="page"/>
      </w:r>
    </w:p>
    <w:p w:rsidR="00832FBA" w:rsidRPr="00A340ED" w:rsidRDefault="00832FBA" w:rsidP="00832FBA">
      <w:pPr>
        <w:jc w:val="right"/>
        <w:rPr>
          <w:rFonts w:ascii="Arial Armenian" w:hAnsi="Arial Armenian" w:cs="GHEA Grapalat"/>
          <w:i/>
          <w:sz w:val="18"/>
          <w:szCs w:val="18"/>
          <w:lang w:val="hy-AM"/>
        </w:rPr>
      </w:pPr>
    </w:p>
    <w:p w:rsidR="00832FBA" w:rsidRPr="00A340ED" w:rsidRDefault="00832FBA" w:rsidP="00832FBA">
      <w:pPr>
        <w:pStyle w:val="31"/>
        <w:spacing w:line="240" w:lineRule="auto"/>
        <w:jc w:val="right"/>
        <w:rPr>
          <w:rFonts w:ascii="Arial Armenian" w:hAnsi="Arial Armenian" w:cs="Sylfaen"/>
          <w:b/>
          <w:lang w:val="hy-AM"/>
        </w:rPr>
      </w:pPr>
      <w:r w:rsidRPr="00A340ED">
        <w:rPr>
          <w:rFonts w:ascii="Sylfaen" w:hAnsi="Sylfaen" w:cs="Sylfaen"/>
          <w:b/>
          <w:lang w:val="hy-AM"/>
        </w:rPr>
        <w:t>Հավելված</w:t>
      </w:r>
      <w:r w:rsidRPr="00A340ED">
        <w:rPr>
          <w:rFonts w:ascii="Arial Armenian" w:hAnsi="Arial Armenian" w:cs="Sylfaen"/>
          <w:b/>
          <w:lang w:val="hy-AM"/>
        </w:rPr>
        <w:t xml:space="preserve"> 6</w:t>
      </w:r>
    </w:p>
    <w:p w:rsidR="00832FBA" w:rsidRPr="00A340ED" w:rsidRDefault="00B8085B" w:rsidP="00832FBA">
      <w:pPr>
        <w:pStyle w:val="31"/>
        <w:spacing w:line="240" w:lineRule="auto"/>
        <w:jc w:val="right"/>
        <w:rPr>
          <w:rFonts w:ascii="Arial Armenian" w:hAnsi="Arial Armenian" w:cs="Sylfaen"/>
          <w:b/>
          <w:lang w:val="hy-AM"/>
        </w:rPr>
      </w:pPr>
      <w:r>
        <w:rPr>
          <w:rFonts w:ascii="Sylfaen" w:hAnsi="Sylfaen" w:cs="Sylfaen"/>
          <w:b/>
          <w:i/>
          <w:lang w:val="af-ZA"/>
        </w:rPr>
        <w:t>ԱԳ2ՄԴ-ՀՄԱԱՊՁԲ-21/1</w:t>
      </w:r>
      <w:r w:rsidR="00487450" w:rsidRPr="00A340ED">
        <w:rPr>
          <w:rFonts w:ascii="Sylfaen" w:hAnsi="Sylfaen" w:cs="Sylfaen"/>
          <w:b/>
          <w:i/>
          <w:lang w:val="af-ZA"/>
        </w:rPr>
        <w:t xml:space="preserve"> </w:t>
      </w:r>
      <w:r w:rsidR="00832FBA" w:rsidRPr="00A340ED">
        <w:rPr>
          <w:rFonts w:ascii="Arial Armenian" w:hAnsi="Arial Armenian"/>
          <w:i/>
          <w:lang w:val="hy-AM"/>
        </w:rPr>
        <w:t xml:space="preserve"> </w:t>
      </w:r>
      <w:r w:rsidR="00832FBA" w:rsidRPr="00A340ED">
        <w:rPr>
          <w:rFonts w:ascii="Sylfaen" w:hAnsi="Sylfaen" w:cs="Sylfaen"/>
          <w:b/>
          <w:lang w:val="hy-AM"/>
        </w:rPr>
        <w:t>ծածկագրով</w:t>
      </w:r>
    </w:p>
    <w:p w:rsidR="00832FBA" w:rsidRPr="00A340ED" w:rsidRDefault="00832FBA" w:rsidP="00832FBA">
      <w:pPr>
        <w:pStyle w:val="31"/>
        <w:spacing w:line="240" w:lineRule="auto"/>
        <w:jc w:val="right"/>
        <w:rPr>
          <w:rFonts w:ascii="Arial Armenian" w:hAnsi="Arial Armenian" w:cs="Sylfaen"/>
          <w:b/>
          <w:lang w:val="hy-AM"/>
        </w:rPr>
      </w:pPr>
      <w:r w:rsidRPr="00A340ED">
        <w:rPr>
          <w:rFonts w:ascii="Sylfaen" w:hAnsi="Sylfaen" w:cs="Sylfaen"/>
          <w:b/>
          <w:bCs/>
          <w:lang w:val="af-ZA"/>
        </w:rPr>
        <w:t>հրատապ</w:t>
      </w:r>
      <w:r w:rsidRPr="00A340ED">
        <w:rPr>
          <w:rFonts w:ascii="Arial Armenian" w:hAnsi="Arial Armenian"/>
          <w:b/>
          <w:bCs/>
          <w:lang w:val="af-ZA"/>
        </w:rPr>
        <w:t xml:space="preserve"> </w:t>
      </w:r>
      <w:r w:rsidRPr="00A340ED">
        <w:rPr>
          <w:rFonts w:ascii="Sylfaen" w:hAnsi="Sylfaen" w:cs="Sylfaen"/>
          <w:b/>
          <w:bCs/>
          <w:lang w:val="af-ZA"/>
        </w:rPr>
        <w:t>մեկ</w:t>
      </w:r>
      <w:r w:rsidRPr="00A340ED">
        <w:rPr>
          <w:rFonts w:ascii="Arial Armenian" w:hAnsi="Arial Armenian"/>
          <w:b/>
          <w:bCs/>
          <w:lang w:val="af-ZA"/>
        </w:rPr>
        <w:t xml:space="preserve"> </w:t>
      </w:r>
      <w:r w:rsidRPr="00A340ED">
        <w:rPr>
          <w:rFonts w:ascii="Sylfaen" w:hAnsi="Sylfaen" w:cs="Sylfaen"/>
          <w:b/>
          <w:bCs/>
          <w:lang w:val="af-ZA"/>
        </w:rPr>
        <w:t>անձից</w:t>
      </w:r>
      <w:r w:rsidRPr="00A340ED">
        <w:rPr>
          <w:rFonts w:ascii="Arial Armenian" w:hAnsi="Arial Armenian"/>
          <w:b/>
          <w:bCs/>
          <w:lang w:val="af-ZA"/>
        </w:rPr>
        <w:t xml:space="preserve"> </w:t>
      </w:r>
      <w:r w:rsidRPr="00A340ED">
        <w:rPr>
          <w:rFonts w:ascii="Sylfaen" w:hAnsi="Sylfaen" w:cs="Sylfaen"/>
          <w:b/>
          <w:bCs/>
          <w:lang w:val="af-ZA"/>
        </w:rPr>
        <w:t>գն</w:t>
      </w:r>
      <w:r w:rsidRPr="00A340ED">
        <w:rPr>
          <w:rFonts w:ascii="Sylfaen" w:hAnsi="Sylfaen" w:cs="Sylfaen"/>
          <w:b/>
          <w:bCs/>
          <w:lang w:val="hy-AM"/>
        </w:rPr>
        <w:t>ման</w:t>
      </w:r>
      <w:r w:rsidRPr="00A340ED">
        <w:rPr>
          <w:rFonts w:ascii="Arial Armenian" w:hAnsi="Arial Armenian" w:cs="Arial"/>
          <w:lang w:val="es-ES"/>
        </w:rPr>
        <w:t xml:space="preserve"> </w:t>
      </w:r>
      <w:r w:rsidRPr="00A340ED">
        <w:rPr>
          <w:rFonts w:ascii="Sylfaen" w:hAnsi="Sylfaen" w:cs="Sylfaen"/>
          <w:b/>
          <w:lang w:val="hy-AM"/>
        </w:rPr>
        <w:t>ընթացակարգի</w:t>
      </w:r>
      <w:r w:rsidRPr="00A340ED">
        <w:rPr>
          <w:rFonts w:ascii="Arial Armenian" w:hAnsi="Arial Armenian" w:cs="Sylfaen"/>
          <w:b/>
          <w:lang w:val="hy-AM"/>
        </w:rPr>
        <w:t xml:space="preserve"> </w:t>
      </w:r>
      <w:r w:rsidRPr="00A340ED">
        <w:rPr>
          <w:rFonts w:ascii="Sylfaen" w:hAnsi="Sylfaen" w:cs="Sylfaen"/>
          <w:b/>
          <w:lang w:val="hy-AM"/>
        </w:rPr>
        <w:t>հրավերի</w:t>
      </w:r>
    </w:p>
    <w:p w:rsidR="00CE7D06" w:rsidRPr="00A340ED" w:rsidRDefault="00CE7D06" w:rsidP="00CE7D06">
      <w:pPr>
        <w:jc w:val="right"/>
        <w:rPr>
          <w:rFonts w:ascii="Arial Armenian" w:hAnsi="Arial Armenian"/>
          <w:i/>
          <w:sz w:val="20"/>
          <w:lang w:val="hy-AM"/>
        </w:rPr>
      </w:pPr>
    </w:p>
    <w:p w:rsidR="00CE7D06" w:rsidRPr="00A340ED" w:rsidRDefault="00CE7D06" w:rsidP="00CE7D06">
      <w:pPr>
        <w:tabs>
          <w:tab w:val="left" w:pos="2268"/>
        </w:tabs>
        <w:ind w:left="-284" w:firstLine="284"/>
        <w:jc w:val="right"/>
        <w:rPr>
          <w:rFonts w:ascii="Arial Armenian" w:hAnsi="Arial Armenian"/>
          <w:lang w:val="hy-AM"/>
        </w:rPr>
      </w:pPr>
    </w:p>
    <w:p w:rsidR="00CE7D06" w:rsidRPr="00A340ED" w:rsidRDefault="00CE7D06" w:rsidP="00CE7D06">
      <w:pPr>
        <w:ind w:left="-142" w:firstLine="142"/>
        <w:jc w:val="center"/>
        <w:rPr>
          <w:rFonts w:ascii="Arial Armenian" w:hAnsi="Arial Armenian"/>
          <w:b/>
          <w:sz w:val="22"/>
          <w:lang w:val="hy-AM"/>
        </w:rPr>
      </w:pPr>
      <w:r w:rsidRPr="00A340ED">
        <w:rPr>
          <w:rFonts w:ascii="Sylfaen" w:hAnsi="Sylfaen" w:cs="Sylfaen"/>
          <w:b/>
          <w:sz w:val="22"/>
          <w:lang w:val="hy-AM"/>
        </w:rPr>
        <w:t>ՊԵՏՈՒԹՅԱՆ</w:t>
      </w:r>
      <w:r w:rsidRPr="00A340ED">
        <w:rPr>
          <w:rFonts w:ascii="Arial Armenian" w:hAnsi="Arial Armenian" w:cs="Times Armenian"/>
          <w:b/>
          <w:sz w:val="22"/>
          <w:lang w:val="hy-AM"/>
        </w:rPr>
        <w:t xml:space="preserve">  </w:t>
      </w:r>
      <w:r w:rsidRPr="00A340ED">
        <w:rPr>
          <w:rFonts w:ascii="Sylfaen" w:hAnsi="Sylfaen" w:cs="Sylfaen"/>
          <w:b/>
          <w:sz w:val="22"/>
          <w:lang w:val="hy-AM"/>
        </w:rPr>
        <w:t>ԿԱՐԻՔՆԵՐԻ</w:t>
      </w:r>
      <w:r w:rsidRPr="00A340ED">
        <w:rPr>
          <w:rFonts w:ascii="Arial Armenian" w:hAnsi="Arial Armenian" w:cs="Times Armenian"/>
          <w:b/>
          <w:sz w:val="22"/>
          <w:lang w:val="hy-AM"/>
        </w:rPr>
        <w:t xml:space="preserve"> </w:t>
      </w:r>
      <w:r w:rsidRPr="00A340ED">
        <w:rPr>
          <w:rFonts w:ascii="Sylfaen" w:hAnsi="Sylfaen" w:cs="Sylfaen"/>
          <w:b/>
          <w:sz w:val="22"/>
          <w:lang w:val="hy-AM"/>
        </w:rPr>
        <w:t>ՀԱՄԱՐ</w:t>
      </w:r>
      <w:r w:rsidRPr="00A340ED">
        <w:rPr>
          <w:rFonts w:ascii="Arial Armenian" w:hAnsi="Arial Armenian" w:cs="Sylfaen"/>
          <w:b/>
          <w:sz w:val="22"/>
          <w:lang w:val="hy-AM"/>
        </w:rPr>
        <w:t xml:space="preserve"> </w:t>
      </w:r>
      <w:r w:rsidRPr="00A340ED">
        <w:rPr>
          <w:rFonts w:ascii="Sylfaen" w:hAnsi="Sylfaen" w:cs="Sylfaen"/>
          <w:b/>
          <w:sz w:val="22"/>
          <w:lang w:val="hy-AM"/>
        </w:rPr>
        <w:t>ԱՊՐԱՆՔԻ</w:t>
      </w:r>
      <w:r w:rsidRPr="00A340ED">
        <w:rPr>
          <w:rFonts w:ascii="Arial Armenian" w:hAnsi="Arial Armenian" w:cs="Sylfaen"/>
          <w:b/>
          <w:sz w:val="22"/>
          <w:lang w:val="hy-AM"/>
        </w:rPr>
        <w:t xml:space="preserve"> </w:t>
      </w:r>
      <w:r w:rsidRPr="00A340ED">
        <w:rPr>
          <w:rFonts w:ascii="Sylfaen" w:hAnsi="Sylfaen" w:cs="Sylfaen"/>
          <w:b/>
          <w:sz w:val="22"/>
          <w:lang w:val="hy-AM"/>
        </w:rPr>
        <w:t>ՄԱՏԱԿԱՐԱՐՄԱՆ</w:t>
      </w:r>
    </w:p>
    <w:p w:rsidR="00CE7D06" w:rsidRPr="00A340ED" w:rsidRDefault="00CE7D06" w:rsidP="00CE7D06">
      <w:pPr>
        <w:ind w:left="-142" w:firstLine="142"/>
        <w:jc w:val="center"/>
        <w:rPr>
          <w:rFonts w:ascii="Arial Armenian" w:hAnsi="Arial Armenian" w:cs="Times Armenian"/>
          <w:b/>
          <w:lang w:val="hy-AM"/>
        </w:rPr>
      </w:pPr>
      <w:r w:rsidRPr="00A340ED">
        <w:rPr>
          <w:rFonts w:ascii="Sylfaen" w:hAnsi="Sylfaen" w:cs="Sylfaen"/>
          <w:b/>
          <w:sz w:val="22"/>
          <w:lang w:val="hy-AM"/>
        </w:rPr>
        <w:t>ՊԱՅՄԱՆԱԳԻՐ</w:t>
      </w:r>
      <w:r w:rsidRPr="00A340ED">
        <w:rPr>
          <w:rFonts w:ascii="Arial Armenian" w:hAnsi="Arial Armenian" w:cs="Times Armenian"/>
          <w:b/>
          <w:sz w:val="22"/>
          <w:lang w:val="hy-AM"/>
        </w:rPr>
        <w:t xml:space="preserve">   </w:t>
      </w:r>
    </w:p>
    <w:p w:rsidR="00CE7D06" w:rsidRPr="00A340ED" w:rsidRDefault="00CE7D06" w:rsidP="00CE7D06">
      <w:pPr>
        <w:ind w:left="-142" w:firstLine="142"/>
        <w:jc w:val="center"/>
        <w:rPr>
          <w:rFonts w:ascii="Arial Armenian" w:hAnsi="Arial Armenian"/>
          <w:b/>
          <w:u w:val="single"/>
          <w:lang w:val="hy-AM"/>
        </w:rPr>
      </w:pPr>
      <w:r w:rsidRPr="00A340ED">
        <w:rPr>
          <w:rFonts w:ascii="Arial Armenian" w:hAnsi="Arial Armenian"/>
          <w:b/>
          <w:lang w:val="hy-AM"/>
        </w:rPr>
        <w:t xml:space="preserve">N </w:t>
      </w:r>
      <w:r w:rsidRPr="00A340ED">
        <w:rPr>
          <w:rFonts w:ascii="Arial Armenian" w:hAnsi="Arial Armenian"/>
          <w:b/>
          <w:u w:val="single"/>
          <w:lang w:val="hy-AM"/>
        </w:rPr>
        <w:tab/>
      </w:r>
      <w:r w:rsidRPr="00A340ED">
        <w:rPr>
          <w:rFonts w:ascii="Arial Armenian" w:hAnsi="Arial Armenian"/>
          <w:b/>
          <w:u w:val="single"/>
          <w:lang w:val="hy-AM"/>
        </w:rPr>
        <w:tab/>
      </w:r>
      <w:r w:rsidRPr="00A340ED">
        <w:rPr>
          <w:rFonts w:ascii="Arial Armenian" w:hAnsi="Arial Armenian"/>
          <w:b/>
          <w:u w:val="single"/>
          <w:lang w:val="hy-AM"/>
        </w:rPr>
        <w:tab/>
      </w:r>
      <w:r w:rsidRPr="00A340ED">
        <w:rPr>
          <w:rFonts w:ascii="Arial Armenian" w:hAnsi="Arial Armenian"/>
          <w:b/>
          <w:u w:val="single"/>
          <w:lang w:val="hy-AM"/>
        </w:rPr>
        <w:tab/>
      </w:r>
    </w:p>
    <w:p w:rsidR="00CE7D06" w:rsidRPr="00A340ED" w:rsidRDefault="00CE7D06" w:rsidP="00CE7D06">
      <w:pPr>
        <w:jc w:val="center"/>
        <w:rPr>
          <w:rFonts w:ascii="Arial Armenian" w:hAnsi="Arial Armenian" w:cs="Sylfaen"/>
          <w:sz w:val="20"/>
          <w:lang w:val="hy-AM"/>
        </w:rPr>
      </w:pPr>
    </w:p>
    <w:p w:rsidR="00CE7D06" w:rsidRPr="00A340ED" w:rsidRDefault="00CE7D06" w:rsidP="00CE7D06">
      <w:pPr>
        <w:tabs>
          <w:tab w:val="left" w:pos="720"/>
          <w:tab w:val="left" w:pos="1440"/>
          <w:tab w:val="left" w:pos="8865"/>
        </w:tabs>
        <w:jc w:val="both"/>
        <w:rPr>
          <w:rFonts w:ascii="Arial Armenian" w:hAnsi="Arial Armenian" w:cs="Sylfaen"/>
          <w:sz w:val="20"/>
          <w:lang w:val="hy-AM"/>
        </w:rPr>
      </w:pPr>
      <w:r w:rsidRPr="00A340ED">
        <w:rPr>
          <w:rFonts w:ascii="Arial Armenian" w:hAnsi="Arial Armenian" w:cs="Sylfaen"/>
          <w:sz w:val="20"/>
          <w:lang w:val="hy-AM"/>
        </w:rPr>
        <w:tab/>
        <w:t xml:space="preserve">         </w:t>
      </w:r>
      <w:r w:rsidRPr="00A340ED">
        <w:rPr>
          <w:rFonts w:ascii="Sylfaen" w:hAnsi="Sylfaen" w:cs="Sylfaen"/>
          <w:sz w:val="20"/>
          <w:lang w:val="hy-AM"/>
        </w:rPr>
        <w:t>ք</w:t>
      </w:r>
      <w:r w:rsidRPr="00A340ED">
        <w:rPr>
          <w:rFonts w:ascii="Arial Armenian" w:hAnsi="Arial Armenian" w:cs="Sylfaen"/>
          <w:sz w:val="20"/>
          <w:lang w:val="hy-AM"/>
        </w:rPr>
        <w:t xml:space="preserve">. </w:t>
      </w:r>
      <w:r w:rsidRPr="00A340ED">
        <w:rPr>
          <w:rFonts w:ascii="Arial Armenian" w:hAnsi="Arial Armenian" w:cs="Sylfaen"/>
          <w:sz w:val="20"/>
          <w:u w:val="single"/>
          <w:lang w:val="hy-AM"/>
        </w:rPr>
        <w:t xml:space="preserve">           </w:t>
      </w:r>
      <w:r w:rsidRPr="00A340ED">
        <w:rPr>
          <w:rFonts w:ascii="Arial Armenian" w:hAnsi="Arial Armenian" w:cs="Sylfaen"/>
          <w:sz w:val="20"/>
          <w:lang w:val="hy-AM"/>
        </w:rPr>
        <w:t xml:space="preserve">                                                                                          </w:t>
      </w:r>
      <w:r w:rsidRPr="00A340ED">
        <w:rPr>
          <w:rFonts w:ascii="Arial Armenian" w:hAnsi="Arial Armenian"/>
          <w:lang w:val="hy-AM"/>
        </w:rPr>
        <w:t>«</w:t>
      </w:r>
      <w:r w:rsidRPr="00A340ED">
        <w:rPr>
          <w:rFonts w:ascii="Arial Armenian" w:hAnsi="Arial Armenian"/>
          <w:u w:val="single"/>
          <w:lang w:val="hy-AM"/>
        </w:rPr>
        <w:t xml:space="preserve">     </w:t>
      </w:r>
      <w:r w:rsidRPr="00A340ED">
        <w:rPr>
          <w:rFonts w:ascii="Arial Armenian" w:hAnsi="Arial Armenian"/>
          <w:lang w:val="hy-AM"/>
        </w:rPr>
        <w:t xml:space="preserve">» </w:t>
      </w:r>
      <w:r w:rsidRPr="00A340ED">
        <w:rPr>
          <w:rFonts w:ascii="Arial Armenian" w:hAnsi="Arial Armenian"/>
          <w:u w:val="single"/>
          <w:lang w:val="hy-AM"/>
        </w:rPr>
        <w:t xml:space="preserve">          </w:t>
      </w:r>
      <w:r w:rsidRPr="00A340ED">
        <w:rPr>
          <w:rFonts w:ascii="Arial Armenian" w:hAnsi="Arial Armenian"/>
          <w:lang w:val="hy-AM"/>
        </w:rPr>
        <w:t xml:space="preserve"> </w:t>
      </w:r>
      <w:r w:rsidRPr="00A340ED">
        <w:rPr>
          <w:rFonts w:ascii="Arial Armenian" w:hAnsi="Arial Armenian" w:cs="Sylfaen"/>
          <w:sz w:val="20"/>
          <w:lang w:val="hy-AM"/>
        </w:rPr>
        <w:t xml:space="preserve">20   </w:t>
      </w:r>
      <w:r w:rsidRPr="00A340ED">
        <w:rPr>
          <w:rFonts w:ascii="Sylfaen" w:hAnsi="Sylfaen" w:cs="Sylfaen"/>
          <w:sz w:val="20"/>
          <w:lang w:val="hy-AM"/>
        </w:rPr>
        <w:t>թ</w:t>
      </w:r>
      <w:r w:rsidRPr="00A340ED">
        <w:rPr>
          <w:rFonts w:ascii="Arial Armenian" w:hAnsi="Arial Armenian" w:cs="Sylfaen"/>
          <w:sz w:val="20"/>
          <w:lang w:val="hy-AM"/>
        </w:rPr>
        <w:t>.</w:t>
      </w:r>
    </w:p>
    <w:p w:rsidR="00CE7D06" w:rsidRPr="00A340ED" w:rsidRDefault="00CE7D06" w:rsidP="00CE7D06">
      <w:pPr>
        <w:tabs>
          <w:tab w:val="left" w:pos="720"/>
          <w:tab w:val="left" w:pos="1440"/>
          <w:tab w:val="left" w:pos="8865"/>
        </w:tabs>
        <w:jc w:val="both"/>
        <w:rPr>
          <w:rFonts w:ascii="Arial Armenian" w:hAnsi="Arial Armenian" w:cs="Sylfaen"/>
          <w:sz w:val="20"/>
          <w:lang w:val="hy-AM"/>
        </w:rPr>
      </w:pPr>
    </w:p>
    <w:p w:rsidR="00CE7D06" w:rsidRPr="00A340ED" w:rsidRDefault="00CE7D06" w:rsidP="00CE7D06">
      <w:pPr>
        <w:ind w:firstLine="720"/>
        <w:jc w:val="both"/>
        <w:rPr>
          <w:rFonts w:ascii="Arial Armenian" w:hAnsi="Arial Armenian"/>
          <w:sz w:val="20"/>
          <w:lang w:val="hy-AM"/>
        </w:rPr>
      </w:pPr>
      <w:r w:rsidRPr="00A340ED">
        <w:rPr>
          <w:rFonts w:ascii="Arial Armenian" w:hAnsi="Arial Armenian"/>
          <w:u w:val="single"/>
          <w:lang w:val="hy-AM"/>
        </w:rPr>
        <w:t xml:space="preserve">______                         </w:t>
      </w:r>
      <w:r w:rsidRPr="00A340ED">
        <w:rPr>
          <w:rFonts w:ascii="Arial Armenian" w:hAnsi="Arial Armenian"/>
          <w:sz w:val="20"/>
          <w:lang w:val="hy-AM"/>
        </w:rPr>
        <w:t>-</w:t>
      </w:r>
      <w:r w:rsidRPr="00A340ED">
        <w:rPr>
          <w:rFonts w:ascii="Sylfaen" w:hAnsi="Sylfaen" w:cs="Sylfaen"/>
          <w:sz w:val="20"/>
          <w:lang w:val="hy-AM"/>
        </w:rPr>
        <w:t>ը</w:t>
      </w:r>
      <w:r w:rsidRPr="00A340ED">
        <w:rPr>
          <w:rFonts w:ascii="Arial Armenian" w:hAnsi="Arial Armenian"/>
          <w:sz w:val="20"/>
          <w:lang w:val="hy-AM"/>
        </w:rPr>
        <w:t xml:space="preserve"> </w:t>
      </w:r>
      <w:r w:rsidRPr="00A340ED">
        <w:rPr>
          <w:rFonts w:ascii="Sylfaen" w:hAnsi="Sylfaen" w:cs="Sylfaen"/>
          <w:sz w:val="20"/>
          <w:lang w:val="hy-AM"/>
        </w:rPr>
        <w:t>ի</w:t>
      </w:r>
      <w:r w:rsidRPr="00A340ED">
        <w:rPr>
          <w:rFonts w:ascii="Arial Armenian" w:hAnsi="Arial Armenian"/>
          <w:sz w:val="20"/>
          <w:lang w:val="hy-AM"/>
        </w:rPr>
        <w:t xml:space="preserve"> </w:t>
      </w:r>
      <w:r w:rsidRPr="00A340ED">
        <w:rPr>
          <w:rFonts w:ascii="Sylfaen" w:hAnsi="Sylfaen" w:cs="Sylfaen"/>
          <w:sz w:val="20"/>
          <w:lang w:val="hy-AM"/>
        </w:rPr>
        <w:t>դեմս</w:t>
      </w:r>
      <w:r w:rsidRPr="00A340ED">
        <w:rPr>
          <w:rFonts w:ascii="Arial Armenian" w:hAnsi="Arial Armenian"/>
          <w:sz w:val="20"/>
          <w:lang w:val="hy-AM"/>
        </w:rPr>
        <w:t xml:space="preserve"> _____</w:t>
      </w:r>
      <w:r w:rsidRPr="00A340ED">
        <w:rPr>
          <w:rFonts w:ascii="Arial Armenian" w:hAnsi="Arial Armenian"/>
          <w:sz w:val="20"/>
          <w:u w:val="single"/>
          <w:lang w:val="hy-AM"/>
        </w:rPr>
        <w:t xml:space="preserve">                     </w:t>
      </w:r>
      <w:r w:rsidRPr="00A340ED">
        <w:rPr>
          <w:rFonts w:ascii="Arial Armenian" w:hAnsi="Arial Armenian"/>
          <w:sz w:val="20"/>
          <w:lang w:val="hy-AM"/>
        </w:rPr>
        <w:t>-</w:t>
      </w:r>
      <w:r w:rsidRPr="00A340ED">
        <w:rPr>
          <w:rFonts w:ascii="Sylfaen" w:hAnsi="Sylfaen" w:cs="Sylfaen"/>
          <w:sz w:val="20"/>
          <w:lang w:val="hy-AM"/>
        </w:rPr>
        <w:t>ի</w:t>
      </w:r>
      <w:r w:rsidRPr="00A340ED">
        <w:rPr>
          <w:rFonts w:ascii="Arial Armenian" w:hAnsi="Arial Armenian"/>
          <w:sz w:val="20"/>
          <w:lang w:val="hy-AM"/>
        </w:rPr>
        <w:t xml:space="preserve">, </w:t>
      </w:r>
      <w:r w:rsidRPr="00A340ED">
        <w:rPr>
          <w:rFonts w:ascii="Sylfaen" w:hAnsi="Sylfaen" w:cs="Sylfaen"/>
          <w:sz w:val="20"/>
          <w:lang w:val="hy-AM"/>
        </w:rPr>
        <w:t>որը</w:t>
      </w:r>
      <w:r w:rsidRPr="00A340ED">
        <w:rPr>
          <w:rFonts w:ascii="Arial Armenian" w:hAnsi="Arial Armenian"/>
          <w:sz w:val="20"/>
          <w:lang w:val="hy-AM"/>
        </w:rPr>
        <w:t xml:space="preserve"> </w:t>
      </w:r>
      <w:r w:rsidRPr="00A340ED">
        <w:rPr>
          <w:rFonts w:ascii="Sylfaen" w:hAnsi="Sylfaen" w:cs="Sylfaen"/>
          <w:sz w:val="20"/>
          <w:lang w:val="hy-AM"/>
        </w:rPr>
        <w:t>գործում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u w:val="single"/>
          <w:lang w:val="hy-AM"/>
        </w:rPr>
        <w:t xml:space="preserve">                                    </w:t>
      </w:r>
      <w:r w:rsidRPr="00A340ED">
        <w:rPr>
          <w:rFonts w:ascii="Arial Armenian" w:hAnsi="Arial Armenian"/>
          <w:sz w:val="20"/>
          <w:lang w:val="hy-AM"/>
        </w:rPr>
        <w:t>-</w:t>
      </w:r>
      <w:r w:rsidRPr="00A340ED">
        <w:rPr>
          <w:rFonts w:ascii="Sylfaen" w:hAnsi="Sylfaen" w:cs="Sylfaen"/>
          <w:sz w:val="20"/>
          <w:lang w:val="hy-AM"/>
        </w:rPr>
        <w:t>ի</w:t>
      </w:r>
      <w:r w:rsidRPr="00A340ED">
        <w:rPr>
          <w:rFonts w:ascii="Arial Armenian" w:hAnsi="Arial Armenian"/>
          <w:sz w:val="20"/>
          <w:lang w:val="hy-AM"/>
        </w:rPr>
        <w:t xml:space="preserve"> </w:t>
      </w:r>
      <w:r w:rsidRPr="00A340ED">
        <w:rPr>
          <w:rFonts w:ascii="Sylfaen" w:hAnsi="Sylfaen" w:cs="Sylfaen"/>
          <w:sz w:val="20"/>
          <w:lang w:val="hy-AM"/>
        </w:rPr>
        <w:t>կանոնադրության</w:t>
      </w:r>
      <w:r w:rsidRPr="00A340ED">
        <w:rPr>
          <w:rFonts w:ascii="Arial Armenian" w:hAnsi="Arial Armenian"/>
          <w:sz w:val="20"/>
          <w:lang w:val="hy-AM"/>
        </w:rPr>
        <w:t xml:space="preserve"> </w:t>
      </w:r>
      <w:r w:rsidRPr="00A340ED">
        <w:rPr>
          <w:rFonts w:ascii="Sylfaen" w:hAnsi="Sylfaen" w:cs="Sylfaen"/>
          <w:sz w:val="20"/>
          <w:lang w:val="hy-AM"/>
        </w:rPr>
        <w:t>հիման</w:t>
      </w:r>
      <w:r w:rsidRPr="00A340ED">
        <w:rPr>
          <w:rFonts w:ascii="Arial Armenian" w:hAnsi="Arial Armenian"/>
          <w:sz w:val="20"/>
          <w:lang w:val="hy-AM"/>
        </w:rPr>
        <w:t xml:space="preserve"> </w:t>
      </w:r>
      <w:r w:rsidRPr="00A340ED">
        <w:rPr>
          <w:rFonts w:ascii="Sylfaen" w:hAnsi="Sylfaen" w:cs="Sylfaen"/>
          <w:sz w:val="20"/>
          <w:lang w:val="hy-AM"/>
        </w:rPr>
        <w:t>վրա</w:t>
      </w:r>
      <w:r w:rsidRPr="00A340ED">
        <w:rPr>
          <w:rFonts w:ascii="Arial Armenian" w:hAnsi="Arial Armenian"/>
          <w:sz w:val="20"/>
          <w:lang w:val="hy-AM"/>
        </w:rPr>
        <w:t xml:space="preserve">, </w:t>
      </w:r>
      <w:r w:rsidRPr="00A340ED">
        <w:rPr>
          <w:rFonts w:ascii="Sylfaen" w:hAnsi="Sylfaen" w:cs="Sylfaen"/>
          <w:sz w:val="20"/>
          <w:lang w:val="hy-AM"/>
        </w:rPr>
        <w:t>այսուհետ</w:t>
      </w:r>
      <w:r w:rsidRPr="00A340ED">
        <w:rPr>
          <w:rFonts w:ascii="Arial Armenian" w:hAnsi="Arial Armenian"/>
          <w:sz w:val="20"/>
          <w:lang w:val="hy-AM"/>
        </w:rPr>
        <w:t xml:space="preserve"> </w:t>
      </w:r>
      <w:r w:rsidRPr="00A340ED">
        <w:rPr>
          <w:rFonts w:ascii="Arial Armenian" w:hAnsi="Arial Armenian"/>
          <w:lang w:val="hy-AM"/>
        </w:rPr>
        <w:t>«</w:t>
      </w:r>
      <w:r w:rsidRPr="00A340ED">
        <w:rPr>
          <w:rFonts w:ascii="Sylfaen" w:hAnsi="Sylfaen" w:cs="Sylfaen"/>
          <w:sz w:val="20"/>
          <w:lang w:val="hy-AM"/>
        </w:rPr>
        <w:t>Գնորդ</w:t>
      </w:r>
      <w:r w:rsidRPr="00A340ED">
        <w:rPr>
          <w:rFonts w:ascii="Arial Armenian" w:hAnsi="Arial Armenian"/>
          <w:lang w:val="hy-AM"/>
        </w:rPr>
        <w:t>»</w:t>
      </w:r>
      <w:r w:rsidRPr="00A340ED">
        <w:rPr>
          <w:rFonts w:ascii="Arial Armenian" w:hAnsi="Arial Armenian"/>
          <w:sz w:val="20"/>
          <w:lang w:val="hy-AM"/>
        </w:rPr>
        <w:t xml:space="preserve">, </w:t>
      </w:r>
      <w:r w:rsidRPr="00A340ED">
        <w:rPr>
          <w:rFonts w:ascii="Sylfaen" w:hAnsi="Sylfaen" w:cs="Sylfaen"/>
          <w:sz w:val="20"/>
          <w:lang w:val="hy-AM"/>
        </w:rPr>
        <w:t>մի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__________________-</w:t>
      </w:r>
      <w:r w:rsidRPr="00A340ED">
        <w:rPr>
          <w:rFonts w:ascii="Sylfaen" w:hAnsi="Sylfaen" w:cs="Sylfaen"/>
          <w:sz w:val="20"/>
          <w:lang w:val="hy-AM"/>
        </w:rPr>
        <w:t>ը</w:t>
      </w:r>
      <w:r w:rsidRPr="00A340ED">
        <w:rPr>
          <w:rFonts w:ascii="Arial Armenian" w:hAnsi="Arial Armenian"/>
          <w:sz w:val="20"/>
          <w:lang w:val="hy-AM"/>
        </w:rPr>
        <w:t xml:space="preserve">, </w:t>
      </w:r>
      <w:r w:rsidRPr="00A340ED">
        <w:rPr>
          <w:rFonts w:ascii="Sylfaen" w:hAnsi="Sylfaen" w:cs="Sylfaen"/>
          <w:sz w:val="20"/>
          <w:lang w:val="hy-AM"/>
        </w:rPr>
        <w:t>ի</w:t>
      </w:r>
      <w:r w:rsidRPr="00A340ED">
        <w:rPr>
          <w:rFonts w:ascii="Arial Armenian" w:hAnsi="Arial Armenian"/>
          <w:sz w:val="20"/>
          <w:lang w:val="hy-AM"/>
        </w:rPr>
        <w:t xml:space="preserve"> </w:t>
      </w:r>
      <w:r w:rsidRPr="00A340ED">
        <w:rPr>
          <w:rFonts w:ascii="Sylfaen" w:hAnsi="Sylfaen" w:cs="Sylfaen"/>
          <w:sz w:val="20"/>
          <w:lang w:val="hy-AM"/>
        </w:rPr>
        <w:t>դեմս</w:t>
      </w:r>
      <w:r w:rsidRPr="00A340ED">
        <w:rPr>
          <w:rFonts w:ascii="Arial Armenian" w:hAnsi="Arial Armenian"/>
          <w:sz w:val="20"/>
          <w:lang w:val="hy-AM"/>
        </w:rPr>
        <w:t xml:space="preserve"> </w:t>
      </w:r>
      <w:r w:rsidRPr="00A340ED">
        <w:rPr>
          <w:rFonts w:ascii="Sylfaen" w:hAnsi="Sylfaen" w:cs="Sylfaen"/>
          <w:sz w:val="20"/>
          <w:lang w:val="hy-AM"/>
        </w:rPr>
        <w:t>տնօրեն</w:t>
      </w:r>
      <w:r w:rsidRPr="00A340ED">
        <w:rPr>
          <w:rFonts w:ascii="Arial Armenian" w:hAnsi="Arial Armenian"/>
          <w:sz w:val="20"/>
          <w:lang w:val="hy-AM"/>
        </w:rPr>
        <w:t xml:space="preserve"> _____________________-</w:t>
      </w:r>
      <w:r w:rsidRPr="00A340ED">
        <w:rPr>
          <w:rFonts w:ascii="Sylfaen" w:hAnsi="Sylfaen" w:cs="Sylfaen"/>
          <w:sz w:val="20"/>
          <w:lang w:val="hy-AM"/>
        </w:rPr>
        <w:t>ի</w:t>
      </w:r>
      <w:r w:rsidRPr="00A340ED">
        <w:rPr>
          <w:rFonts w:ascii="Arial Armenian" w:hAnsi="Arial Armenian"/>
          <w:sz w:val="20"/>
          <w:lang w:val="hy-AM"/>
        </w:rPr>
        <w:t xml:space="preserve">, </w:t>
      </w:r>
      <w:r w:rsidRPr="00A340ED">
        <w:rPr>
          <w:rFonts w:ascii="Sylfaen" w:hAnsi="Sylfaen" w:cs="Sylfaen"/>
          <w:sz w:val="20"/>
          <w:lang w:val="hy-AM"/>
        </w:rPr>
        <w:t>որը</w:t>
      </w:r>
      <w:r w:rsidRPr="00A340ED">
        <w:rPr>
          <w:rFonts w:ascii="Arial Armenian" w:hAnsi="Arial Armenian"/>
          <w:sz w:val="20"/>
          <w:lang w:val="hy-AM"/>
        </w:rPr>
        <w:t xml:space="preserve"> </w:t>
      </w:r>
      <w:r w:rsidRPr="00A340ED">
        <w:rPr>
          <w:rFonts w:ascii="Sylfaen" w:hAnsi="Sylfaen" w:cs="Sylfaen"/>
          <w:sz w:val="20"/>
          <w:lang w:val="hy-AM"/>
        </w:rPr>
        <w:t>գործում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Arial Armenian" w:hAnsi="Arial Armenian"/>
          <w:sz w:val="20"/>
          <w:u w:val="single"/>
          <w:lang w:val="hy-AM"/>
        </w:rPr>
        <w:t xml:space="preserve">                       </w:t>
      </w:r>
      <w:r w:rsidRPr="00A340ED">
        <w:rPr>
          <w:rFonts w:ascii="Arial Armenian" w:hAnsi="Arial Armenian"/>
          <w:sz w:val="20"/>
          <w:lang w:val="hy-AM"/>
        </w:rPr>
        <w:t>-</w:t>
      </w:r>
      <w:r w:rsidRPr="00A340ED">
        <w:rPr>
          <w:rFonts w:ascii="Sylfaen" w:hAnsi="Sylfaen" w:cs="Sylfaen"/>
          <w:sz w:val="20"/>
          <w:lang w:val="hy-AM"/>
        </w:rPr>
        <w:t>ի</w:t>
      </w:r>
      <w:r w:rsidRPr="00A340ED">
        <w:rPr>
          <w:rFonts w:ascii="Arial Armenian" w:hAnsi="Arial Armenian"/>
          <w:sz w:val="20"/>
          <w:lang w:val="hy-AM"/>
        </w:rPr>
        <w:t xml:space="preserve"> </w:t>
      </w:r>
      <w:r w:rsidRPr="00A340ED">
        <w:rPr>
          <w:rFonts w:ascii="Sylfaen" w:hAnsi="Sylfaen" w:cs="Sylfaen"/>
          <w:sz w:val="20"/>
          <w:lang w:val="hy-AM"/>
        </w:rPr>
        <w:t>կանոնադրության</w:t>
      </w:r>
      <w:r w:rsidRPr="00A340ED">
        <w:rPr>
          <w:rFonts w:ascii="Arial Armenian" w:hAnsi="Arial Armenian"/>
          <w:sz w:val="20"/>
          <w:lang w:val="hy-AM"/>
        </w:rPr>
        <w:t xml:space="preserve"> </w:t>
      </w:r>
      <w:r w:rsidRPr="00A340ED">
        <w:rPr>
          <w:rFonts w:ascii="Sylfaen" w:hAnsi="Sylfaen" w:cs="Sylfaen"/>
          <w:sz w:val="20"/>
          <w:lang w:val="hy-AM"/>
        </w:rPr>
        <w:t>հիման</w:t>
      </w:r>
      <w:r w:rsidRPr="00A340ED">
        <w:rPr>
          <w:rFonts w:ascii="Arial Armenian" w:hAnsi="Arial Armenian"/>
          <w:sz w:val="20"/>
          <w:lang w:val="hy-AM"/>
        </w:rPr>
        <w:t xml:space="preserve"> </w:t>
      </w:r>
      <w:r w:rsidRPr="00A340ED">
        <w:rPr>
          <w:rFonts w:ascii="Sylfaen" w:hAnsi="Sylfaen" w:cs="Sylfaen"/>
          <w:sz w:val="20"/>
          <w:lang w:val="hy-AM"/>
        </w:rPr>
        <w:t>վրա</w:t>
      </w:r>
      <w:r w:rsidRPr="00A340ED">
        <w:rPr>
          <w:rFonts w:ascii="Arial Armenian" w:hAnsi="Arial Armenian"/>
          <w:sz w:val="20"/>
          <w:lang w:val="hy-AM"/>
        </w:rPr>
        <w:t xml:space="preserve">, </w:t>
      </w:r>
      <w:r w:rsidRPr="00A340ED">
        <w:rPr>
          <w:rFonts w:ascii="Sylfaen" w:hAnsi="Sylfaen" w:cs="Sylfaen"/>
          <w:sz w:val="20"/>
          <w:lang w:val="hy-AM"/>
        </w:rPr>
        <w:t>այսուհետ</w:t>
      </w:r>
      <w:r w:rsidRPr="00A340ED">
        <w:rPr>
          <w:rFonts w:ascii="Arial Armenian" w:hAnsi="Arial Armenian"/>
          <w:sz w:val="20"/>
          <w:lang w:val="hy-AM"/>
        </w:rPr>
        <w:t xml:space="preserve"> </w:t>
      </w:r>
      <w:r w:rsidRPr="00A340ED">
        <w:rPr>
          <w:rFonts w:ascii="Arial Armenian" w:hAnsi="Arial Armenian"/>
          <w:lang w:val="hy-AM"/>
        </w:rPr>
        <w:t>«</w:t>
      </w:r>
      <w:r w:rsidRPr="00A340ED">
        <w:rPr>
          <w:rFonts w:ascii="Sylfaen" w:hAnsi="Sylfaen" w:cs="Sylfaen"/>
          <w:sz w:val="20"/>
          <w:lang w:val="hy-AM"/>
        </w:rPr>
        <w:t>Վաճառող</w:t>
      </w:r>
      <w:r w:rsidRPr="00A340ED">
        <w:rPr>
          <w:rFonts w:ascii="Arial Armenian" w:hAnsi="Arial Armenian"/>
          <w:lang w:val="hy-AM"/>
        </w:rPr>
        <w:t>»</w:t>
      </w:r>
      <w:r w:rsidRPr="00A340ED">
        <w:rPr>
          <w:rFonts w:ascii="Arial Armenian" w:hAnsi="Arial Armenian"/>
          <w:sz w:val="20"/>
          <w:lang w:val="hy-AM"/>
        </w:rPr>
        <w:t xml:space="preserve"> </w:t>
      </w:r>
      <w:r w:rsidRPr="00A340ED">
        <w:rPr>
          <w:rFonts w:ascii="Sylfaen" w:hAnsi="Sylfaen" w:cs="Sylfaen"/>
          <w:sz w:val="20"/>
          <w:lang w:val="hy-AM"/>
        </w:rPr>
        <w:t>մյուս</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կնքեցին</w:t>
      </w:r>
      <w:r w:rsidRPr="00A340ED">
        <w:rPr>
          <w:rFonts w:ascii="Arial Armenian" w:hAnsi="Arial Armenian"/>
          <w:sz w:val="20"/>
          <w:lang w:val="hy-AM"/>
        </w:rPr>
        <w:t xml:space="preserve"> </w:t>
      </w:r>
      <w:r w:rsidRPr="00A340ED">
        <w:rPr>
          <w:rFonts w:ascii="Sylfaen" w:hAnsi="Sylfaen" w:cs="Sylfaen"/>
          <w:sz w:val="20"/>
          <w:lang w:val="hy-AM"/>
        </w:rPr>
        <w:t>սույն</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 xml:space="preserve"> </w:t>
      </w:r>
      <w:r w:rsidRPr="00A340ED">
        <w:rPr>
          <w:rFonts w:ascii="Sylfaen" w:hAnsi="Sylfaen" w:cs="Sylfaen"/>
          <w:sz w:val="20"/>
          <w:lang w:val="hy-AM"/>
        </w:rPr>
        <w:t>հետևյալի</w:t>
      </w:r>
      <w:r w:rsidRPr="00A340ED">
        <w:rPr>
          <w:rFonts w:ascii="Arial Armenian" w:hAnsi="Arial Armenian"/>
          <w:sz w:val="20"/>
          <w:lang w:val="hy-AM"/>
        </w:rPr>
        <w:t xml:space="preserve"> </w:t>
      </w:r>
      <w:r w:rsidRPr="00A340ED">
        <w:rPr>
          <w:rFonts w:ascii="Sylfaen" w:hAnsi="Sylfaen" w:cs="Sylfaen"/>
          <w:sz w:val="20"/>
          <w:lang w:val="hy-AM"/>
        </w:rPr>
        <w:t>մասին։</w:t>
      </w:r>
    </w:p>
    <w:p w:rsidR="00CE7D06" w:rsidRPr="00A340ED" w:rsidRDefault="00CE7D06" w:rsidP="00CE7D06">
      <w:pPr>
        <w:ind w:firstLine="709"/>
        <w:jc w:val="both"/>
        <w:rPr>
          <w:rFonts w:ascii="Arial Armenian" w:hAnsi="Arial Armenian"/>
          <w:b/>
          <w:sz w:val="20"/>
          <w:lang w:val="hy-AM"/>
        </w:rPr>
      </w:pPr>
    </w:p>
    <w:p w:rsidR="00CE7D06" w:rsidRPr="00A340ED" w:rsidRDefault="00CE7D06" w:rsidP="00CE7D06">
      <w:pPr>
        <w:ind w:firstLine="709"/>
        <w:jc w:val="center"/>
        <w:rPr>
          <w:rFonts w:ascii="Arial Armenian" w:hAnsi="Arial Armenian" w:cs="Times Armenian"/>
          <w:b/>
          <w:sz w:val="20"/>
          <w:lang w:val="hy-AM"/>
        </w:rPr>
      </w:pPr>
      <w:r w:rsidRPr="00A340ED">
        <w:rPr>
          <w:rFonts w:ascii="Arial Armenian" w:hAnsi="Arial Armenian"/>
          <w:b/>
          <w:sz w:val="20"/>
          <w:lang w:val="hy-AM"/>
        </w:rPr>
        <w:t xml:space="preserve">1. </w:t>
      </w:r>
      <w:r w:rsidRPr="00A340ED">
        <w:rPr>
          <w:rFonts w:ascii="Sylfaen" w:hAnsi="Sylfaen" w:cs="Sylfaen"/>
          <w:b/>
          <w:sz w:val="20"/>
          <w:lang w:val="hy-AM"/>
        </w:rPr>
        <w:t>ՊԱՅՄԱՆԱԳՐԻ</w:t>
      </w:r>
      <w:r w:rsidRPr="00A340ED">
        <w:rPr>
          <w:rFonts w:ascii="Arial Armenian" w:hAnsi="Arial Armenian" w:cs="Times Armenian"/>
          <w:b/>
          <w:sz w:val="20"/>
          <w:lang w:val="hy-AM"/>
        </w:rPr>
        <w:t xml:space="preserve"> </w:t>
      </w:r>
      <w:r w:rsidRPr="00A340ED">
        <w:rPr>
          <w:rFonts w:ascii="Sylfaen" w:hAnsi="Sylfaen" w:cs="Sylfaen"/>
          <w:b/>
          <w:sz w:val="20"/>
          <w:lang w:val="hy-AM"/>
        </w:rPr>
        <w:t>ԱՌԱՐԿԱՆ</w:t>
      </w:r>
    </w:p>
    <w:p w:rsidR="00CE7D06" w:rsidRPr="00A340ED" w:rsidRDefault="00CE7D06" w:rsidP="00CE7D06">
      <w:pPr>
        <w:ind w:firstLine="709"/>
        <w:jc w:val="center"/>
        <w:rPr>
          <w:rFonts w:ascii="Arial Armenian" w:hAnsi="Arial Armenian" w:cs="Times Armenian"/>
          <w:b/>
          <w:sz w:val="20"/>
          <w:lang w:val="hy-AM"/>
        </w:rPr>
      </w:pPr>
    </w:p>
    <w:p w:rsidR="00CE7D06" w:rsidRPr="00A340ED" w:rsidRDefault="00CE7D06" w:rsidP="00CE7D06">
      <w:pPr>
        <w:ind w:firstLine="709"/>
        <w:jc w:val="both"/>
        <w:rPr>
          <w:rFonts w:ascii="Arial Armenian" w:hAnsi="Arial Armenian" w:cs="Times Armenian"/>
          <w:sz w:val="20"/>
          <w:lang w:val="hy-AM"/>
        </w:rPr>
      </w:pPr>
      <w:r w:rsidRPr="00A340ED">
        <w:rPr>
          <w:rFonts w:ascii="Arial Armenian" w:hAnsi="Arial Armenian"/>
          <w:sz w:val="20"/>
          <w:lang w:val="hy-AM"/>
        </w:rPr>
        <w:t xml:space="preserve">1.1. </w:t>
      </w:r>
      <w:r w:rsidRPr="00A340ED">
        <w:rPr>
          <w:rFonts w:ascii="Sylfaen" w:hAnsi="Sylfaen" w:cs="Sylfaen"/>
          <w:sz w:val="20"/>
          <w:lang w:val="hy-AM"/>
        </w:rPr>
        <w:t>Վաճառողը</w:t>
      </w:r>
      <w:r w:rsidRPr="00A340ED">
        <w:rPr>
          <w:rFonts w:ascii="Arial Armenian" w:hAnsi="Arial Armenian" w:cs="Times Armenian"/>
          <w:sz w:val="20"/>
          <w:lang w:val="hy-AM"/>
        </w:rPr>
        <w:t xml:space="preserve"> </w:t>
      </w:r>
      <w:r w:rsidRPr="00A340ED">
        <w:rPr>
          <w:rFonts w:ascii="Sylfaen" w:hAnsi="Sylfaen" w:cs="Sylfaen"/>
          <w:sz w:val="20"/>
          <w:lang w:val="hy-AM"/>
        </w:rPr>
        <w:t>պարտավորվում</w:t>
      </w:r>
      <w:r w:rsidRPr="00A340ED">
        <w:rPr>
          <w:rFonts w:ascii="Arial Armenian" w:hAnsi="Arial Armenian" w:cs="Times Armenian"/>
          <w:sz w:val="20"/>
          <w:lang w:val="hy-AM"/>
        </w:rPr>
        <w:t xml:space="preserve"> </w:t>
      </w:r>
      <w:r w:rsidRPr="00A340ED">
        <w:rPr>
          <w:rFonts w:ascii="Sylfaen" w:hAnsi="Sylfaen" w:cs="Sylfaen"/>
          <w:sz w:val="20"/>
          <w:lang w:val="hy-AM"/>
        </w:rPr>
        <w:t>է</w:t>
      </w:r>
      <w:r w:rsidRPr="00A340ED">
        <w:rPr>
          <w:rFonts w:ascii="Arial Armenian" w:hAnsi="Arial Armenian" w:cs="Times Armenian"/>
          <w:sz w:val="20"/>
          <w:lang w:val="hy-AM"/>
        </w:rPr>
        <w:t xml:space="preserve"> </w:t>
      </w:r>
      <w:r w:rsidRPr="00A340ED">
        <w:rPr>
          <w:rFonts w:ascii="Sylfaen" w:hAnsi="Sylfaen" w:cs="Sylfaen"/>
          <w:sz w:val="20"/>
          <w:lang w:val="hy-AM"/>
        </w:rPr>
        <w:t>սույն</w:t>
      </w:r>
      <w:r w:rsidRPr="00A340ED">
        <w:rPr>
          <w:rFonts w:ascii="Arial Armenian" w:hAnsi="Arial Armenian" w:cs="Times Armenian"/>
          <w:sz w:val="20"/>
          <w:lang w:val="hy-AM"/>
        </w:rPr>
        <w:t xml:space="preserve"> </w:t>
      </w: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այսուհետ</w:t>
      </w:r>
      <w:r w:rsidRPr="00A340ED">
        <w:rPr>
          <w:rFonts w:ascii="Arial Armenian" w:hAnsi="Arial Armenian" w:cs="Times Armenian"/>
          <w:sz w:val="20"/>
          <w:lang w:val="hy-AM"/>
        </w:rPr>
        <w:t xml:space="preserve">` </w:t>
      </w:r>
      <w:r w:rsidRPr="00A340ED">
        <w:rPr>
          <w:rFonts w:ascii="Sylfaen" w:hAnsi="Sylfaen" w:cs="Sylfaen"/>
          <w:sz w:val="20"/>
          <w:lang w:val="hy-AM"/>
        </w:rPr>
        <w:t>պայմանագիր</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Times Armenian"/>
          <w:sz w:val="20"/>
          <w:lang w:val="hy-AM"/>
        </w:rPr>
        <w:t xml:space="preserve"> </w:t>
      </w:r>
      <w:r w:rsidRPr="00A340ED">
        <w:rPr>
          <w:rFonts w:ascii="Sylfaen" w:hAnsi="Sylfaen" w:cs="Sylfaen"/>
          <w:sz w:val="20"/>
          <w:lang w:val="hy-AM"/>
        </w:rPr>
        <w:t>կարգով</w:t>
      </w:r>
      <w:r w:rsidRPr="00A340ED">
        <w:rPr>
          <w:rFonts w:ascii="Arial Armenian" w:hAnsi="Arial Armenian" w:cs="Times Armenian"/>
          <w:sz w:val="20"/>
          <w:lang w:val="hy-AM"/>
        </w:rPr>
        <w:t xml:space="preserve">, </w:t>
      </w:r>
      <w:r w:rsidRPr="00A340ED">
        <w:rPr>
          <w:rFonts w:ascii="Sylfaen" w:hAnsi="Sylfaen" w:cs="Sylfaen"/>
          <w:sz w:val="20"/>
          <w:lang w:val="hy-AM"/>
        </w:rPr>
        <w:t>ծավալներով</w:t>
      </w:r>
      <w:r w:rsidRPr="00A340ED">
        <w:rPr>
          <w:rFonts w:ascii="Arial Armenian" w:hAnsi="Arial Armenian" w:cs="Sylfaen"/>
          <w:sz w:val="20"/>
          <w:lang w:val="hy-AM"/>
        </w:rPr>
        <w:t>,</w:t>
      </w:r>
      <w:r w:rsidRPr="00A340ED">
        <w:rPr>
          <w:rFonts w:ascii="Arial Armenian" w:hAnsi="Arial Armenian" w:cs="Times Armenian"/>
          <w:sz w:val="20"/>
          <w:lang w:val="hy-AM"/>
        </w:rPr>
        <w:t xml:space="preserve"> </w:t>
      </w:r>
      <w:r w:rsidRPr="00A340ED">
        <w:rPr>
          <w:rFonts w:ascii="Sylfaen" w:hAnsi="Sylfaen" w:cs="Sylfaen"/>
          <w:sz w:val="20"/>
          <w:lang w:val="hy-AM"/>
        </w:rPr>
        <w:t>ժամկետներում</w:t>
      </w:r>
      <w:r w:rsidRPr="00A340ED">
        <w:rPr>
          <w:rFonts w:ascii="Arial Armenian" w:hAnsi="Arial Armenian" w:cs="Times Armenian"/>
          <w:sz w:val="20"/>
          <w:lang w:val="hy-AM"/>
        </w:rPr>
        <w:t xml:space="preserve"> </w:t>
      </w:r>
      <w:r w:rsidRPr="00A340ED">
        <w:rPr>
          <w:rFonts w:ascii="Sylfaen" w:hAnsi="Sylfaen" w:cs="Sylfaen"/>
          <w:sz w:val="20"/>
          <w:lang w:val="hy-AM"/>
        </w:rPr>
        <w:t>և</w:t>
      </w:r>
      <w:r w:rsidRPr="00A340ED">
        <w:rPr>
          <w:rFonts w:ascii="Arial Armenian" w:hAnsi="Arial Armenian" w:cs="Times Armenian"/>
          <w:sz w:val="20"/>
          <w:lang w:val="hy-AM"/>
        </w:rPr>
        <w:t xml:space="preserve"> </w:t>
      </w:r>
      <w:r w:rsidRPr="00A340ED">
        <w:rPr>
          <w:rFonts w:ascii="Sylfaen" w:hAnsi="Sylfaen" w:cs="Sylfaen"/>
          <w:sz w:val="20"/>
          <w:lang w:val="hy-AM"/>
        </w:rPr>
        <w:t>հասցեով</w:t>
      </w:r>
      <w:r w:rsidRPr="00A340ED">
        <w:rPr>
          <w:rFonts w:ascii="Arial Armenian" w:hAnsi="Arial Armenian" w:cs="Times Armenian"/>
          <w:sz w:val="20"/>
          <w:lang w:val="hy-AM"/>
        </w:rPr>
        <w:t xml:space="preserve"> </w:t>
      </w:r>
      <w:r w:rsidRPr="00A340ED">
        <w:rPr>
          <w:rFonts w:ascii="Sylfaen" w:hAnsi="Sylfaen" w:cs="Sylfaen"/>
          <w:sz w:val="20"/>
          <w:lang w:val="hy-AM"/>
        </w:rPr>
        <w:t>Գնորդին</w:t>
      </w:r>
      <w:r w:rsidRPr="00A340ED">
        <w:rPr>
          <w:rFonts w:ascii="Arial Armenian" w:hAnsi="Arial Armenian" w:cs="Times Armenian"/>
          <w:sz w:val="20"/>
          <w:lang w:val="hy-AM"/>
        </w:rPr>
        <w:t xml:space="preserve"> </w:t>
      </w:r>
      <w:r w:rsidRPr="00A340ED">
        <w:rPr>
          <w:rFonts w:ascii="Sylfaen" w:hAnsi="Sylfaen" w:cs="Sylfaen"/>
          <w:sz w:val="20"/>
          <w:lang w:val="hy-AM"/>
        </w:rPr>
        <w:t>մատակարարել</w:t>
      </w:r>
      <w:r w:rsidRPr="00A340ED">
        <w:rPr>
          <w:rFonts w:ascii="Arial Armenian" w:hAnsi="Arial Armenian" w:cs="Times Armenian"/>
          <w:sz w:val="20"/>
          <w:lang w:val="hy-AM"/>
        </w:rPr>
        <w:t xml:space="preserve"> </w:t>
      </w:r>
      <w:r w:rsidRPr="00A340ED">
        <w:rPr>
          <w:rFonts w:ascii="Sylfaen" w:hAnsi="Sylfaen" w:cs="Sylfaen"/>
          <w:sz w:val="20"/>
          <w:lang w:val="hy-AM"/>
        </w:rPr>
        <w:t>պայմանագրի</w:t>
      </w:r>
      <w:r w:rsidRPr="00A340ED">
        <w:rPr>
          <w:rFonts w:ascii="Arial Armenian" w:hAnsi="Arial Armenian" w:cs="Times Armenian"/>
          <w:sz w:val="20"/>
          <w:lang w:val="hy-AM"/>
        </w:rPr>
        <w:t xml:space="preserve"> N 1 </w:t>
      </w:r>
      <w:r w:rsidRPr="00A340ED">
        <w:rPr>
          <w:rFonts w:ascii="Sylfaen" w:hAnsi="Sylfaen" w:cs="Sylfaen"/>
          <w:sz w:val="20"/>
          <w:lang w:val="hy-AM"/>
        </w:rPr>
        <w:t>հավելվածով</w:t>
      </w:r>
      <w:r w:rsidRPr="00A340ED">
        <w:rPr>
          <w:rFonts w:ascii="Arial Armenian" w:hAnsi="Arial Armenian" w:cs="Sylfaen"/>
          <w:sz w:val="20"/>
          <w:lang w:val="hy-AM"/>
        </w:rPr>
        <w:t>`</w:t>
      </w:r>
      <w:r w:rsidRPr="00A340ED">
        <w:rPr>
          <w:rFonts w:ascii="Arial Armenian" w:hAnsi="Arial Armenian" w:cs="Times Armenian"/>
          <w:sz w:val="20"/>
          <w:lang w:val="hy-AM"/>
        </w:rPr>
        <w:t xml:space="preserve"> </w:t>
      </w:r>
      <w:r w:rsidRPr="00A340ED">
        <w:rPr>
          <w:rFonts w:ascii="Sylfaen" w:hAnsi="Sylfaen" w:cs="Sylfaen"/>
          <w:sz w:val="20"/>
          <w:lang w:val="hy-AM"/>
        </w:rPr>
        <w:t>Տեխնիկական</w:t>
      </w:r>
      <w:r w:rsidRPr="00A340ED">
        <w:rPr>
          <w:rFonts w:ascii="Arial Armenian" w:hAnsi="Arial Armenian" w:cs="Times Armenian"/>
          <w:sz w:val="20"/>
          <w:lang w:val="hy-AM"/>
        </w:rPr>
        <w:t xml:space="preserve"> </w:t>
      </w:r>
      <w:r w:rsidRPr="00A340ED">
        <w:rPr>
          <w:rFonts w:ascii="Sylfaen" w:hAnsi="Sylfaen" w:cs="Sylfaen"/>
          <w:sz w:val="20"/>
          <w:lang w:val="hy-AM"/>
        </w:rPr>
        <w:t>բնութագիր</w:t>
      </w:r>
      <w:r w:rsidRPr="00A340ED">
        <w:rPr>
          <w:rFonts w:ascii="Arial Armenian" w:hAnsi="Arial Armenian" w:cs="Sylfaen"/>
          <w:sz w:val="20"/>
          <w:lang w:val="hy-AM"/>
        </w:rPr>
        <w:t>-</w:t>
      </w:r>
      <w:r w:rsidRPr="00A340ED">
        <w:rPr>
          <w:rFonts w:ascii="Sylfaen" w:hAnsi="Sylfaen" w:cs="Sylfaen"/>
          <w:sz w:val="20"/>
          <w:lang w:val="hy-AM"/>
        </w:rPr>
        <w:t>գնման</w:t>
      </w:r>
      <w:r w:rsidRPr="00A340ED">
        <w:rPr>
          <w:rFonts w:ascii="Arial Armenian" w:hAnsi="Arial Armenian" w:cs="Sylfaen"/>
          <w:sz w:val="20"/>
          <w:lang w:val="hy-AM"/>
        </w:rPr>
        <w:t>-</w:t>
      </w:r>
      <w:r w:rsidRPr="00A340ED">
        <w:rPr>
          <w:rFonts w:ascii="Sylfaen" w:hAnsi="Sylfaen" w:cs="Sylfaen"/>
          <w:sz w:val="20"/>
          <w:lang w:val="hy-AM"/>
        </w:rPr>
        <w:t>ժամանակացուցով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Times Armenian"/>
          <w:sz w:val="20"/>
          <w:lang w:val="hy-AM"/>
        </w:rPr>
        <w:t xml:space="preserve"> </w:t>
      </w:r>
      <w:r w:rsidRPr="00A340ED">
        <w:rPr>
          <w:rFonts w:ascii="Sylfaen" w:hAnsi="Sylfaen" w:cs="Sylfaen"/>
          <w:sz w:val="20"/>
          <w:lang w:val="hy-AM"/>
        </w:rPr>
        <w:t>ապրանքը</w:t>
      </w:r>
      <w:r w:rsidRPr="00A340ED">
        <w:rPr>
          <w:rFonts w:ascii="Arial Armenian" w:hAnsi="Arial Armenian" w:cs="Times Armenian"/>
          <w:sz w:val="20"/>
          <w:lang w:val="hy-AM"/>
        </w:rPr>
        <w:t xml:space="preserve"> (</w:t>
      </w:r>
      <w:r w:rsidRPr="00A340ED">
        <w:rPr>
          <w:rFonts w:ascii="Sylfaen" w:hAnsi="Sylfaen" w:cs="Sylfaen"/>
          <w:sz w:val="20"/>
          <w:lang w:val="hy-AM"/>
        </w:rPr>
        <w:t>այսուհետ</w:t>
      </w:r>
      <w:r w:rsidRPr="00A340ED">
        <w:rPr>
          <w:rFonts w:ascii="Arial Armenian" w:hAnsi="Arial Armenian" w:cs="Times Armenian"/>
          <w:sz w:val="20"/>
          <w:lang w:val="hy-AM"/>
        </w:rPr>
        <w:t xml:space="preserve">` </w:t>
      </w:r>
      <w:r w:rsidRPr="00A340ED">
        <w:rPr>
          <w:rFonts w:ascii="Sylfaen" w:hAnsi="Sylfaen" w:cs="Sylfaen"/>
          <w:sz w:val="20"/>
          <w:lang w:val="hy-AM"/>
        </w:rPr>
        <w:t>ապրանք</w:t>
      </w:r>
      <w:r w:rsidRPr="00A340ED">
        <w:rPr>
          <w:rFonts w:ascii="Arial Armenian" w:hAnsi="Arial Armenian" w:cs="Times Armenian"/>
          <w:sz w:val="20"/>
          <w:lang w:val="hy-AM"/>
        </w:rPr>
        <w:t xml:space="preserve">), </w:t>
      </w:r>
      <w:r w:rsidRPr="00A340ED">
        <w:rPr>
          <w:rFonts w:ascii="Sylfaen" w:hAnsi="Sylfaen" w:cs="Sylfaen"/>
          <w:sz w:val="20"/>
          <w:lang w:val="hy-AM"/>
        </w:rPr>
        <w:t>իսկ</w:t>
      </w:r>
      <w:r w:rsidRPr="00A340ED">
        <w:rPr>
          <w:rFonts w:ascii="Arial Armenian" w:hAnsi="Arial Armenian" w:cs="Times Armenian"/>
          <w:sz w:val="20"/>
          <w:lang w:val="hy-AM"/>
        </w:rPr>
        <w:t xml:space="preserve"> </w:t>
      </w:r>
      <w:r w:rsidRPr="00A340ED">
        <w:rPr>
          <w:rFonts w:ascii="Sylfaen" w:hAnsi="Sylfaen" w:cs="Sylfaen"/>
          <w:sz w:val="20"/>
          <w:lang w:val="hy-AM"/>
        </w:rPr>
        <w:t>Գնորդը</w:t>
      </w:r>
      <w:r w:rsidRPr="00A340ED">
        <w:rPr>
          <w:rFonts w:ascii="Arial Armenian" w:hAnsi="Arial Armenian" w:cs="Times Armenian"/>
          <w:sz w:val="20"/>
          <w:lang w:val="hy-AM"/>
        </w:rPr>
        <w:t xml:space="preserve"> </w:t>
      </w:r>
      <w:r w:rsidRPr="00A340ED">
        <w:rPr>
          <w:rFonts w:ascii="Sylfaen" w:hAnsi="Sylfaen" w:cs="Sylfaen"/>
          <w:sz w:val="20"/>
          <w:lang w:val="hy-AM"/>
        </w:rPr>
        <w:t>պարտավորվում</w:t>
      </w:r>
      <w:r w:rsidRPr="00A340ED">
        <w:rPr>
          <w:rFonts w:ascii="Arial Armenian" w:hAnsi="Arial Armenian" w:cs="Times Armenian"/>
          <w:sz w:val="20"/>
          <w:lang w:val="hy-AM"/>
        </w:rPr>
        <w:t xml:space="preserve"> </w:t>
      </w:r>
      <w:r w:rsidRPr="00A340ED">
        <w:rPr>
          <w:rFonts w:ascii="Sylfaen" w:hAnsi="Sylfaen" w:cs="Sylfaen"/>
          <w:sz w:val="20"/>
          <w:lang w:val="hy-AM"/>
        </w:rPr>
        <w:t>է</w:t>
      </w:r>
      <w:r w:rsidRPr="00A340ED">
        <w:rPr>
          <w:rFonts w:ascii="Arial Armenian" w:hAnsi="Arial Armenian" w:cs="Times Armenian"/>
          <w:sz w:val="20"/>
          <w:lang w:val="hy-AM"/>
        </w:rPr>
        <w:t xml:space="preserve"> </w:t>
      </w:r>
      <w:r w:rsidRPr="00A340ED">
        <w:rPr>
          <w:rFonts w:ascii="Sylfaen" w:hAnsi="Sylfaen" w:cs="Sylfaen"/>
          <w:sz w:val="20"/>
          <w:lang w:val="hy-AM"/>
        </w:rPr>
        <w:t>ընդունել</w:t>
      </w:r>
      <w:r w:rsidRPr="00A340ED">
        <w:rPr>
          <w:rFonts w:ascii="Arial Armenian" w:hAnsi="Arial Armenian" w:cs="Times Armenian"/>
          <w:sz w:val="20"/>
          <w:lang w:val="hy-AM"/>
        </w:rPr>
        <w:t xml:space="preserve"> </w:t>
      </w:r>
      <w:r w:rsidRPr="00A340ED">
        <w:rPr>
          <w:rFonts w:ascii="Sylfaen" w:hAnsi="Sylfaen" w:cs="Sylfaen"/>
          <w:sz w:val="20"/>
          <w:lang w:val="hy-AM"/>
        </w:rPr>
        <w:t>ապրանքը</w:t>
      </w:r>
      <w:r w:rsidRPr="00A340ED">
        <w:rPr>
          <w:rFonts w:ascii="Arial Armenian" w:hAnsi="Arial Armenian" w:cs="Times Armenian"/>
          <w:sz w:val="20"/>
          <w:lang w:val="hy-AM"/>
        </w:rPr>
        <w:t xml:space="preserve"> </w:t>
      </w:r>
      <w:r w:rsidRPr="00A340ED">
        <w:rPr>
          <w:rFonts w:ascii="Sylfaen" w:hAnsi="Sylfaen" w:cs="Sylfaen"/>
          <w:sz w:val="20"/>
          <w:lang w:val="hy-AM"/>
        </w:rPr>
        <w:t>և</w:t>
      </w:r>
      <w:r w:rsidRPr="00A340ED">
        <w:rPr>
          <w:rFonts w:ascii="Arial Armenian" w:hAnsi="Arial Armenian" w:cs="Times Armenian"/>
          <w:sz w:val="20"/>
          <w:lang w:val="hy-AM"/>
        </w:rPr>
        <w:t xml:space="preserve"> </w:t>
      </w:r>
      <w:r w:rsidRPr="00A340ED">
        <w:rPr>
          <w:rFonts w:ascii="Sylfaen" w:hAnsi="Sylfaen" w:cs="Sylfaen"/>
          <w:sz w:val="20"/>
          <w:lang w:val="hy-AM"/>
        </w:rPr>
        <w:t>վճարել</w:t>
      </w:r>
      <w:r w:rsidRPr="00A340ED">
        <w:rPr>
          <w:rFonts w:ascii="Arial Armenian" w:hAnsi="Arial Armenian" w:cs="Times Armenian"/>
          <w:sz w:val="20"/>
          <w:lang w:val="hy-AM"/>
        </w:rPr>
        <w:t xml:space="preserve"> </w:t>
      </w:r>
      <w:r w:rsidRPr="00A340ED">
        <w:rPr>
          <w:rFonts w:ascii="Sylfaen" w:hAnsi="Sylfaen" w:cs="Sylfaen"/>
          <w:sz w:val="20"/>
          <w:lang w:val="hy-AM"/>
        </w:rPr>
        <w:t>դրա</w:t>
      </w:r>
      <w:r w:rsidRPr="00A340ED">
        <w:rPr>
          <w:rFonts w:ascii="Arial Armenian" w:hAnsi="Arial Armenian" w:cs="Times Armenian"/>
          <w:sz w:val="20"/>
          <w:lang w:val="hy-AM"/>
        </w:rPr>
        <w:t xml:space="preserve"> </w:t>
      </w:r>
      <w:r w:rsidRPr="00A340ED">
        <w:rPr>
          <w:rFonts w:ascii="Sylfaen" w:hAnsi="Sylfaen" w:cs="Sylfaen"/>
          <w:sz w:val="20"/>
          <w:lang w:val="hy-AM"/>
        </w:rPr>
        <w:t>համար։</w:t>
      </w:r>
      <w:r w:rsidRPr="00A340ED">
        <w:rPr>
          <w:rFonts w:ascii="Arial Armenian" w:hAnsi="Arial Armenian" w:cs="Times Armenian"/>
          <w:sz w:val="20"/>
          <w:lang w:val="hy-AM"/>
        </w:rPr>
        <w:t xml:space="preserve"> </w:t>
      </w:r>
    </w:p>
    <w:p w:rsidR="00CE7D06" w:rsidRPr="00A340ED" w:rsidRDefault="00CE7D06" w:rsidP="00CE7D06">
      <w:pPr>
        <w:ind w:firstLine="709"/>
        <w:jc w:val="both"/>
        <w:rPr>
          <w:rFonts w:ascii="Arial Armenian" w:hAnsi="Arial Armenian" w:cs="Times Armenian"/>
          <w:sz w:val="20"/>
          <w:lang w:val="hy-AM"/>
        </w:rPr>
      </w:pPr>
    </w:p>
    <w:p w:rsidR="00CE7D06" w:rsidRPr="00A340ED" w:rsidRDefault="00CE7D06" w:rsidP="00CE7D06">
      <w:pPr>
        <w:ind w:firstLine="709"/>
        <w:jc w:val="both"/>
        <w:rPr>
          <w:rFonts w:ascii="Arial Armenian" w:hAnsi="Arial Armenian"/>
          <w:b/>
          <w:sz w:val="20"/>
          <w:lang w:val="hy-AM"/>
        </w:rPr>
      </w:pPr>
      <w:r w:rsidRPr="00A340ED">
        <w:rPr>
          <w:rFonts w:ascii="Arial Armenian" w:hAnsi="Arial Armenian"/>
          <w:sz w:val="20"/>
          <w:lang w:val="hy-AM"/>
        </w:rPr>
        <w:tab/>
      </w:r>
      <w:r w:rsidRPr="00A340ED">
        <w:rPr>
          <w:rFonts w:ascii="Arial Armenian" w:hAnsi="Arial Armenian"/>
          <w:b/>
          <w:sz w:val="20"/>
          <w:lang w:val="hy-AM"/>
        </w:rPr>
        <w:t xml:space="preserve">2. </w:t>
      </w:r>
      <w:r w:rsidRPr="00A340ED">
        <w:rPr>
          <w:rFonts w:ascii="Sylfaen" w:hAnsi="Sylfaen" w:cs="Sylfaen"/>
          <w:b/>
          <w:sz w:val="20"/>
          <w:lang w:val="hy-AM"/>
        </w:rPr>
        <w:t>ԿՈՂՄԵՐԻ</w:t>
      </w:r>
      <w:r w:rsidRPr="00A340ED">
        <w:rPr>
          <w:rFonts w:ascii="Arial Armenian" w:hAnsi="Arial Armenian"/>
          <w:b/>
          <w:sz w:val="20"/>
          <w:lang w:val="hy-AM"/>
        </w:rPr>
        <w:t xml:space="preserve"> </w:t>
      </w:r>
      <w:r w:rsidRPr="00A340ED">
        <w:rPr>
          <w:rFonts w:ascii="Sylfaen" w:hAnsi="Sylfaen" w:cs="Sylfaen"/>
          <w:b/>
          <w:sz w:val="20"/>
          <w:lang w:val="hy-AM"/>
        </w:rPr>
        <w:t>ԻՐԱՎՈՒՆՔՆԵՐԸ</w:t>
      </w:r>
      <w:r w:rsidRPr="00A340ED">
        <w:rPr>
          <w:rFonts w:ascii="Arial Armenian" w:hAnsi="Arial Armenian"/>
          <w:b/>
          <w:sz w:val="20"/>
          <w:lang w:val="hy-AM"/>
        </w:rPr>
        <w:t xml:space="preserve"> </w:t>
      </w:r>
      <w:r w:rsidRPr="00A340ED">
        <w:rPr>
          <w:rFonts w:ascii="Sylfaen" w:hAnsi="Sylfaen" w:cs="Sylfaen"/>
          <w:b/>
          <w:sz w:val="20"/>
          <w:lang w:val="hy-AM"/>
        </w:rPr>
        <w:t>ԵՎ</w:t>
      </w:r>
      <w:r w:rsidRPr="00A340ED">
        <w:rPr>
          <w:rFonts w:ascii="Arial Armenian" w:hAnsi="Arial Armenian"/>
          <w:b/>
          <w:sz w:val="20"/>
          <w:lang w:val="hy-AM"/>
        </w:rPr>
        <w:t xml:space="preserve"> </w:t>
      </w:r>
      <w:r w:rsidRPr="00A340ED">
        <w:rPr>
          <w:rFonts w:ascii="Sylfaen" w:hAnsi="Sylfaen" w:cs="Sylfaen"/>
          <w:b/>
          <w:sz w:val="20"/>
          <w:lang w:val="hy-AM"/>
        </w:rPr>
        <w:t>ՊԱՐՏԱԿԱՆՈՒԹՅՈՒՆՆԵՐԸ</w:t>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b/>
          <w:sz w:val="20"/>
          <w:lang w:val="hy-AM"/>
        </w:rPr>
      </w:pPr>
      <w:r w:rsidRPr="00A340ED">
        <w:rPr>
          <w:rFonts w:ascii="Arial Armenian" w:hAnsi="Arial Armenian"/>
          <w:b/>
          <w:sz w:val="20"/>
          <w:lang w:val="hy-AM"/>
        </w:rPr>
        <w:t xml:space="preserve">2.1 </w:t>
      </w:r>
      <w:r w:rsidRPr="00A340ED">
        <w:rPr>
          <w:rFonts w:ascii="Sylfaen" w:hAnsi="Sylfaen" w:cs="Sylfaen"/>
          <w:b/>
          <w:sz w:val="20"/>
          <w:lang w:val="hy-AM"/>
        </w:rPr>
        <w:t>Գնորդն</w:t>
      </w:r>
      <w:r w:rsidRPr="00A340ED">
        <w:rPr>
          <w:rFonts w:ascii="Arial Armenian" w:hAnsi="Arial Armenian"/>
          <w:b/>
          <w:sz w:val="20"/>
          <w:lang w:val="hy-AM"/>
        </w:rPr>
        <w:t xml:space="preserve"> </w:t>
      </w:r>
      <w:r w:rsidRPr="00A340ED">
        <w:rPr>
          <w:rFonts w:ascii="Sylfaen" w:hAnsi="Sylfaen" w:cs="Sylfaen"/>
          <w:b/>
          <w:sz w:val="20"/>
          <w:lang w:val="hy-AM"/>
        </w:rPr>
        <w:t>իրավունք</w:t>
      </w:r>
      <w:r w:rsidRPr="00A340ED">
        <w:rPr>
          <w:rFonts w:ascii="Arial Armenian" w:hAnsi="Arial Armenian"/>
          <w:b/>
          <w:sz w:val="20"/>
          <w:lang w:val="hy-AM"/>
        </w:rPr>
        <w:t xml:space="preserve"> </w:t>
      </w:r>
      <w:r w:rsidRPr="00A340ED">
        <w:rPr>
          <w:rFonts w:ascii="Sylfaen" w:hAnsi="Sylfaen" w:cs="Sylfaen"/>
          <w:b/>
          <w:sz w:val="20"/>
          <w:lang w:val="hy-AM"/>
        </w:rPr>
        <w:t>ունի</w:t>
      </w:r>
      <w:r w:rsidRPr="00A340ED">
        <w:rPr>
          <w:rFonts w:ascii="Arial Armenian" w:hAnsi="Arial Armenian"/>
          <w:b/>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2.1.1 </w:t>
      </w:r>
      <w:r w:rsidRPr="00A340ED">
        <w:rPr>
          <w:rFonts w:ascii="Sylfaen" w:hAnsi="Sylfaen" w:cs="Sylfaen"/>
          <w:sz w:val="20"/>
          <w:lang w:val="hy-AM"/>
        </w:rPr>
        <w:t>Ապրանքը</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սահմանված</w:t>
      </w:r>
      <w:r w:rsidRPr="00A340ED">
        <w:rPr>
          <w:rFonts w:ascii="Arial Armenian" w:hAnsi="Arial Armenian"/>
          <w:sz w:val="20"/>
          <w:lang w:val="hy-AM"/>
        </w:rPr>
        <w:t xml:space="preserve"> </w:t>
      </w:r>
      <w:r w:rsidRPr="00A340ED">
        <w:rPr>
          <w:rFonts w:ascii="Sylfaen" w:hAnsi="Sylfaen" w:cs="Sylfaen"/>
          <w:sz w:val="20"/>
          <w:lang w:val="hy-AM"/>
        </w:rPr>
        <w:t>ժամկետում</w:t>
      </w:r>
      <w:r w:rsidRPr="00A340ED">
        <w:rPr>
          <w:rFonts w:ascii="Arial Armenian" w:hAnsi="Arial Armenian"/>
          <w:sz w:val="20"/>
          <w:lang w:val="hy-AM"/>
        </w:rPr>
        <w:t xml:space="preserve">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չմատակարարելու</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հրաժարվել</w:t>
      </w:r>
      <w:r w:rsidRPr="00A340ED">
        <w:rPr>
          <w:rFonts w:ascii="Arial Armenian" w:hAnsi="Arial Armenian"/>
          <w:sz w:val="20"/>
          <w:lang w:val="hy-AM"/>
        </w:rPr>
        <w:t xml:space="preserve"> </w:t>
      </w:r>
      <w:r w:rsidRPr="00A340ED">
        <w:rPr>
          <w:rFonts w:ascii="Sylfaen" w:hAnsi="Sylfaen" w:cs="Sylfaen"/>
          <w:sz w:val="20"/>
          <w:lang w:val="hy-AM"/>
        </w:rPr>
        <w:t>ապրանքից</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մատակարարման</w:t>
      </w:r>
      <w:r w:rsidRPr="00A340ED">
        <w:rPr>
          <w:rFonts w:ascii="Arial Armenian" w:hAnsi="Arial Armenian"/>
          <w:sz w:val="20"/>
          <w:lang w:val="hy-AM"/>
        </w:rPr>
        <w:t xml:space="preserve"> </w:t>
      </w:r>
      <w:r w:rsidRPr="00A340ED">
        <w:rPr>
          <w:rFonts w:ascii="Sylfaen" w:hAnsi="Sylfaen" w:cs="Sylfaen"/>
          <w:sz w:val="20"/>
          <w:lang w:val="hy-AM"/>
        </w:rPr>
        <w:t>ժամկետները</w:t>
      </w:r>
      <w:r w:rsidRPr="00A340ED">
        <w:rPr>
          <w:rFonts w:ascii="Arial Armenian" w:hAnsi="Arial Armenian"/>
          <w:sz w:val="20"/>
          <w:lang w:val="hy-AM"/>
        </w:rPr>
        <w:t xml:space="preserve"> </w:t>
      </w:r>
      <w:r w:rsidRPr="00A340ED">
        <w:rPr>
          <w:rFonts w:ascii="Sylfaen" w:hAnsi="Sylfaen" w:cs="Sylfaen"/>
          <w:sz w:val="20"/>
          <w:lang w:val="hy-AM"/>
        </w:rPr>
        <w:t>խախտվել</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Arial Armenian" w:hAnsi="Arial Armenian"/>
          <w:sz w:val="20"/>
          <w:u w:val="single"/>
          <w:lang w:val="hy-AM"/>
        </w:rPr>
        <w:t xml:space="preserve">         </w:t>
      </w:r>
      <w:r w:rsidRPr="00A340ED">
        <w:rPr>
          <w:rFonts w:ascii="Arial Armenian" w:hAnsi="Arial Armenian"/>
          <w:sz w:val="20"/>
          <w:lang w:val="hy-AM"/>
        </w:rPr>
        <w:t xml:space="preserve"> </w:t>
      </w:r>
      <w:r w:rsidRPr="00A340ED">
        <w:rPr>
          <w:rFonts w:ascii="Sylfaen" w:hAnsi="Sylfaen" w:cs="Sylfaen"/>
          <w:sz w:val="20"/>
          <w:lang w:val="hy-AM"/>
        </w:rPr>
        <w:t>օրից</w:t>
      </w:r>
      <w:r w:rsidRPr="00A340ED">
        <w:rPr>
          <w:rFonts w:ascii="Arial Armenian" w:hAnsi="Arial Armenian"/>
          <w:sz w:val="20"/>
          <w:lang w:val="hy-AM"/>
        </w:rPr>
        <w:t xml:space="preserve"> </w:t>
      </w:r>
      <w:r w:rsidRPr="00A340ED">
        <w:rPr>
          <w:rFonts w:ascii="Sylfaen" w:hAnsi="Sylfaen" w:cs="Sylfaen"/>
          <w:sz w:val="20"/>
          <w:lang w:val="hy-AM"/>
        </w:rPr>
        <w:t>ավելի</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2.1.2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հանձնվել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անպատշաճ</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տեխնիկական</w:t>
      </w:r>
      <w:r w:rsidRPr="00A340ED">
        <w:rPr>
          <w:rFonts w:ascii="Arial Armenian" w:hAnsi="Arial Armenian"/>
          <w:sz w:val="20"/>
          <w:lang w:val="hy-AM"/>
        </w:rPr>
        <w:t xml:space="preserve"> </w:t>
      </w:r>
      <w:r w:rsidRPr="00A340ED">
        <w:rPr>
          <w:rFonts w:ascii="Sylfaen" w:hAnsi="Sylfaen" w:cs="Sylfaen"/>
          <w:sz w:val="20"/>
          <w:lang w:val="hy-AM"/>
        </w:rPr>
        <w:t>բնութագրին</w:t>
      </w:r>
      <w:r w:rsidRPr="00A340ED">
        <w:rPr>
          <w:rFonts w:ascii="Arial Armenian" w:hAnsi="Arial Armenian"/>
          <w:sz w:val="20"/>
          <w:lang w:val="hy-AM"/>
        </w:rPr>
        <w:t xml:space="preserve"> </w:t>
      </w:r>
      <w:r w:rsidRPr="00A340ED">
        <w:rPr>
          <w:rFonts w:ascii="Sylfaen" w:hAnsi="Sylfaen" w:cs="Sylfaen"/>
          <w:sz w:val="20"/>
          <w:lang w:val="hy-AM"/>
        </w:rPr>
        <w:t>չհամապատասխանող</w:t>
      </w:r>
      <w:r w:rsidRPr="00A340ED">
        <w:rPr>
          <w:rFonts w:ascii="Arial Armenian" w:hAnsi="Arial Armenian"/>
          <w:sz w:val="20"/>
          <w:lang w:val="hy-AM"/>
        </w:rPr>
        <w:t xml:space="preserve"> </w:t>
      </w:r>
      <w:r w:rsidRPr="00A340ED">
        <w:rPr>
          <w:rFonts w:ascii="Sylfaen" w:hAnsi="Sylfaen" w:cs="Sylfaen"/>
          <w:sz w:val="20"/>
          <w:lang w:val="hy-AM"/>
        </w:rPr>
        <w:t>ապրանք</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ա</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հատուցելու</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անպատշաճ</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լինելու</w:t>
      </w:r>
      <w:r w:rsidRPr="00A340ED">
        <w:rPr>
          <w:rFonts w:ascii="Arial Armenian" w:hAnsi="Arial Armenian"/>
          <w:sz w:val="20"/>
          <w:lang w:val="hy-AM"/>
        </w:rPr>
        <w:t xml:space="preserve"> </w:t>
      </w:r>
      <w:r w:rsidRPr="00A340ED">
        <w:rPr>
          <w:rFonts w:ascii="Sylfaen" w:hAnsi="Sylfaen" w:cs="Sylfaen"/>
          <w:sz w:val="20"/>
          <w:lang w:val="hy-AM"/>
        </w:rPr>
        <w:t>պատճառով</w:t>
      </w:r>
      <w:r w:rsidRPr="00A340ED">
        <w:rPr>
          <w:rFonts w:ascii="Arial Armenian" w:hAnsi="Arial Armenian"/>
          <w:sz w:val="20"/>
          <w:lang w:val="hy-AM"/>
        </w:rPr>
        <w:t xml:space="preserve"> </w:t>
      </w:r>
      <w:r w:rsidRPr="00A340ED">
        <w:rPr>
          <w:rFonts w:ascii="Sylfaen" w:hAnsi="Sylfaen" w:cs="Sylfaen"/>
          <w:sz w:val="20"/>
          <w:lang w:val="hy-AM"/>
        </w:rPr>
        <w:t>իր</w:t>
      </w:r>
      <w:r w:rsidRPr="00A340ED">
        <w:rPr>
          <w:rFonts w:ascii="Arial Armenian" w:hAnsi="Arial Armenian"/>
          <w:sz w:val="20"/>
          <w:lang w:val="hy-AM"/>
        </w:rPr>
        <w:t xml:space="preserve"> </w:t>
      </w:r>
      <w:r w:rsidRPr="00A340ED">
        <w:rPr>
          <w:rFonts w:ascii="Sylfaen" w:hAnsi="Sylfaen" w:cs="Sylfaen"/>
          <w:sz w:val="20"/>
          <w:lang w:val="hy-AM"/>
        </w:rPr>
        <w:t>կատարած</w:t>
      </w:r>
      <w:r w:rsidRPr="00A340ED">
        <w:rPr>
          <w:rFonts w:ascii="Arial Armenian" w:hAnsi="Arial Armenian"/>
          <w:sz w:val="20"/>
          <w:lang w:val="hy-AM"/>
        </w:rPr>
        <w:t xml:space="preserve"> </w:t>
      </w:r>
      <w:r w:rsidRPr="00A340ED">
        <w:rPr>
          <w:rFonts w:ascii="Sylfaen" w:hAnsi="Sylfaen" w:cs="Sylfaen"/>
          <w:sz w:val="20"/>
          <w:lang w:val="hy-AM"/>
        </w:rPr>
        <w:t>ծախսերը</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բ</w:t>
      </w:r>
      <w:r w:rsidRPr="00A340ED">
        <w:rPr>
          <w:rFonts w:ascii="Arial Armenian" w:hAnsi="Arial Armenian"/>
          <w:sz w:val="20"/>
          <w:lang w:val="hy-AM"/>
        </w:rPr>
        <w:t xml:space="preserve">) </w:t>
      </w:r>
      <w:r w:rsidRPr="00A340ED">
        <w:rPr>
          <w:rFonts w:ascii="Sylfaen" w:hAnsi="Sylfaen" w:cs="Sylfaen"/>
          <w:sz w:val="20"/>
          <w:lang w:val="hy-AM"/>
        </w:rPr>
        <w:t>չընդունել</w:t>
      </w:r>
      <w:r w:rsidRPr="00A340ED">
        <w:rPr>
          <w:rFonts w:ascii="Arial Armenian" w:hAnsi="Arial Armenian"/>
          <w:sz w:val="20"/>
          <w:lang w:val="hy-AM"/>
        </w:rPr>
        <w:t xml:space="preserve"> </w:t>
      </w:r>
      <w:r w:rsidRPr="00A340ED">
        <w:rPr>
          <w:rFonts w:ascii="Sylfaen" w:hAnsi="Sylfaen" w:cs="Sylfaen"/>
          <w:sz w:val="20"/>
          <w:lang w:val="hy-AM"/>
        </w:rPr>
        <w:t>ապրանքն</w:t>
      </w:r>
      <w:r w:rsidRPr="00A340ED">
        <w:rPr>
          <w:rFonts w:ascii="Arial Armenian" w:hAnsi="Arial Armenian"/>
          <w:sz w:val="20"/>
          <w:lang w:val="hy-AM"/>
        </w:rPr>
        <w:t xml:space="preserve">` </w:t>
      </w:r>
      <w:r w:rsidRPr="00A340ED">
        <w:rPr>
          <w:rFonts w:ascii="Sylfaen" w:hAnsi="Sylfaen" w:cs="Sylfaen"/>
          <w:sz w:val="20"/>
          <w:lang w:val="hy-AM"/>
        </w:rPr>
        <w:t>իր</w:t>
      </w:r>
      <w:r w:rsidRPr="00A340ED">
        <w:rPr>
          <w:rFonts w:ascii="Arial Armenian" w:hAnsi="Arial Armenian"/>
          <w:sz w:val="20"/>
          <w:lang w:val="hy-AM"/>
        </w:rPr>
        <w:t xml:space="preserve"> </w:t>
      </w:r>
      <w:r w:rsidRPr="00A340ED">
        <w:rPr>
          <w:rFonts w:ascii="Sylfaen" w:hAnsi="Sylfaen" w:cs="Sylfaen"/>
          <w:sz w:val="20"/>
          <w:lang w:val="hy-AM"/>
        </w:rPr>
        <w:t>հայեցողությամբ</w:t>
      </w:r>
      <w:r w:rsidRPr="00A340ED">
        <w:rPr>
          <w:rFonts w:ascii="Arial Armenian" w:hAnsi="Arial Armenian"/>
          <w:sz w:val="20"/>
          <w:lang w:val="hy-AM"/>
        </w:rPr>
        <w:t xml:space="preserve"> </w:t>
      </w:r>
      <w:r w:rsidRPr="00A340ED">
        <w:rPr>
          <w:rFonts w:ascii="Sylfaen" w:hAnsi="Sylfaen" w:cs="Sylfaen"/>
          <w:sz w:val="20"/>
          <w:lang w:val="hy-AM"/>
        </w:rPr>
        <w:t>սահմանելով</w:t>
      </w:r>
      <w:r w:rsidRPr="00A340ED">
        <w:rPr>
          <w:rFonts w:ascii="Arial Armenian" w:hAnsi="Arial Armenian"/>
          <w:sz w:val="20"/>
          <w:lang w:val="hy-AM"/>
        </w:rPr>
        <w:t xml:space="preserve"> </w:t>
      </w:r>
      <w:r w:rsidRPr="00A340ED">
        <w:rPr>
          <w:rFonts w:ascii="Sylfaen" w:hAnsi="Sylfaen" w:cs="Sylfaen"/>
          <w:sz w:val="20"/>
          <w:lang w:val="hy-AM"/>
        </w:rPr>
        <w:t>անպատշաճ</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r w:rsidRPr="00A340ED">
        <w:rPr>
          <w:rFonts w:ascii="Sylfaen" w:hAnsi="Sylfaen" w:cs="Sylfaen"/>
          <w:sz w:val="20"/>
          <w:lang w:val="hy-AM"/>
        </w:rPr>
        <w:t>պայմանագրին</w:t>
      </w:r>
      <w:r w:rsidRPr="00A340ED">
        <w:rPr>
          <w:rFonts w:ascii="Arial Armenian" w:hAnsi="Arial Armenian"/>
          <w:sz w:val="20"/>
          <w:lang w:val="hy-AM"/>
        </w:rPr>
        <w:t xml:space="preserve"> </w:t>
      </w:r>
      <w:r w:rsidRPr="00A340ED">
        <w:rPr>
          <w:rFonts w:ascii="Sylfaen" w:hAnsi="Sylfaen" w:cs="Sylfaen"/>
          <w:sz w:val="20"/>
          <w:lang w:val="hy-AM"/>
        </w:rPr>
        <w:t>համապատասխանող</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ապրանքով</w:t>
      </w:r>
      <w:r w:rsidRPr="00A340ED">
        <w:rPr>
          <w:rFonts w:ascii="Arial Armenian" w:hAnsi="Arial Armenian"/>
          <w:sz w:val="20"/>
          <w:lang w:val="hy-AM"/>
        </w:rPr>
        <w:t xml:space="preserve"> </w:t>
      </w:r>
      <w:r w:rsidRPr="00A340ED">
        <w:rPr>
          <w:rFonts w:ascii="Sylfaen" w:hAnsi="Sylfaen" w:cs="Sylfaen"/>
          <w:sz w:val="20"/>
          <w:lang w:val="hy-AM"/>
        </w:rPr>
        <w:t>անհատույց</w:t>
      </w:r>
      <w:r w:rsidRPr="00A340ED">
        <w:rPr>
          <w:rFonts w:ascii="Arial Armenian" w:hAnsi="Arial Armenian"/>
          <w:sz w:val="20"/>
          <w:lang w:val="hy-AM"/>
        </w:rPr>
        <w:t xml:space="preserve"> </w:t>
      </w:r>
      <w:r w:rsidRPr="00A340ED">
        <w:rPr>
          <w:rFonts w:ascii="Sylfaen" w:hAnsi="Sylfaen" w:cs="Sylfaen"/>
          <w:sz w:val="20"/>
          <w:lang w:val="hy-AM"/>
        </w:rPr>
        <w:t>փոխարինման</w:t>
      </w:r>
      <w:r w:rsidRPr="00A340ED">
        <w:rPr>
          <w:rFonts w:ascii="Arial Armenian" w:hAnsi="Arial Armenian"/>
          <w:sz w:val="20"/>
          <w:lang w:val="hy-AM"/>
        </w:rPr>
        <w:t xml:space="preserve"> </w:t>
      </w:r>
      <w:r w:rsidRPr="00A340ED">
        <w:rPr>
          <w:rFonts w:ascii="Sylfaen" w:hAnsi="Sylfaen" w:cs="Sylfaen"/>
          <w:sz w:val="20"/>
          <w:lang w:val="hy-AM"/>
        </w:rPr>
        <w:t>ողջամիտ</w:t>
      </w:r>
      <w:r w:rsidRPr="00A340ED">
        <w:rPr>
          <w:rFonts w:ascii="Arial Armenian" w:hAnsi="Arial Armenian"/>
          <w:sz w:val="20"/>
          <w:lang w:val="hy-AM"/>
        </w:rPr>
        <w:t xml:space="preserve"> </w:t>
      </w:r>
      <w:r w:rsidRPr="00A340ED">
        <w:rPr>
          <w:rFonts w:ascii="Sylfaen" w:hAnsi="Sylfaen" w:cs="Sylfaen"/>
          <w:sz w:val="20"/>
          <w:lang w:val="hy-AM"/>
        </w:rPr>
        <w:t>ժամկետ</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Վաճառողից</w:t>
      </w:r>
      <w:r w:rsidRPr="00A340ED">
        <w:rPr>
          <w:rFonts w:ascii="Arial Armenian" w:hAnsi="Arial Armenian"/>
          <w:sz w:val="20"/>
          <w:lang w:val="hy-AM"/>
        </w:rPr>
        <w:t xml:space="preserve"> </w:t>
      </w:r>
      <w:r w:rsidRPr="00A340ED">
        <w:rPr>
          <w:rFonts w:ascii="Sylfaen" w:hAnsi="Sylfaen" w:cs="Sylfaen"/>
          <w:sz w:val="20"/>
          <w:lang w:val="hy-AM"/>
        </w:rPr>
        <w:t>վճարելու</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6.3 </w:t>
      </w:r>
      <w:r w:rsidRPr="00A340ED">
        <w:rPr>
          <w:rFonts w:ascii="Sylfaen" w:hAnsi="Sylfaen" w:cs="Sylfaen"/>
          <w:sz w:val="20"/>
          <w:lang w:val="hy-AM"/>
        </w:rPr>
        <w:t>կետով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տուգանքը</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գ</w:t>
      </w:r>
      <w:r w:rsidRPr="00A340ED">
        <w:rPr>
          <w:rFonts w:ascii="Arial Armenian" w:hAnsi="Arial Armenian"/>
          <w:sz w:val="20"/>
          <w:lang w:val="hy-AM"/>
        </w:rPr>
        <w:t xml:space="preserve">) </w:t>
      </w:r>
      <w:r w:rsidRPr="00A340ED">
        <w:rPr>
          <w:rFonts w:ascii="Sylfaen" w:hAnsi="Sylfaen" w:cs="Sylfaen"/>
          <w:sz w:val="20"/>
          <w:lang w:val="hy-AM"/>
        </w:rPr>
        <w:t>հրաժարվել</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 xml:space="preserve"> </w:t>
      </w:r>
      <w:r w:rsidRPr="00A340ED">
        <w:rPr>
          <w:rFonts w:ascii="Sylfaen" w:hAnsi="Sylfaen" w:cs="Sylfaen"/>
          <w:sz w:val="20"/>
          <w:lang w:val="hy-AM"/>
        </w:rPr>
        <w:t>կատարելուց</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վերադարձնելու</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վճարված</w:t>
      </w:r>
      <w:r w:rsidRPr="00A340ED">
        <w:rPr>
          <w:rFonts w:ascii="Arial Armenian" w:hAnsi="Arial Armenian"/>
          <w:sz w:val="20"/>
          <w:lang w:val="hy-AM"/>
        </w:rPr>
        <w:t xml:space="preserve"> </w:t>
      </w:r>
      <w:r w:rsidRPr="00A340ED">
        <w:rPr>
          <w:rFonts w:ascii="Sylfaen" w:hAnsi="Sylfaen" w:cs="Sylfaen"/>
          <w:sz w:val="20"/>
          <w:lang w:val="hy-AM"/>
        </w:rPr>
        <w:t>գումարը</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2.1.3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հանձնվել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որոշվածից</w:t>
      </w:r>
      <w:r w:rsidRPr="00A340ED">
        <w:rPr>
          <w:rFonts w:ascii="Arial Armenian" w:hAnsi="Arial Armenian"/>
          <w:sz w:val="20"/>
          <w:lang w:val="hy-AM"/>
        </w:rPr>
        <w:t xml:space="preserve"> </w:t>
      </w:r>
      <w:r w:rsidRPr="00A340ED">
        <w:rPr>
          <w:rFonts w:ascii="Sylfaen" w:hAnsi="Sylfaen" w:cs="Sylfaen"/>
          <w:sz w:val="20"/>
          <w:lang w:val="hy-AM"/>
        </w:rPr>
        <w:t>պակաս</w:t>
      </w:r>
      <w:r w:rsidRPr="00A340ED">
        <w:rPr>
          <w:rFonts w:ascii="Arial Armenian" w:hAnsi="Arial Armenian"/>
          <w:sz w:val="20"/>
          <w:lang w:val="hy-AM"/>
        </w:rPr>
        <w:t xml:space="preserve"> </w:t>
      </w:r>
      <w:r w:rsidRPr="00A340ED">
        <w:rPr>
          <w:rFonts w:ascii="Sylfaen" w:hAnsi="Sylfaen" w:cs="Sylfaen"/>
          <w:sz w:val="20"/>
          <w:lang w:val="hy-AM"/>
        </w:rPr>
        <w:t>քանակի</w:t>
      </w:r>
      <w:r w:rsidRPr="00A340ED">
        <w:rPr>
          <w:rFonts w:ascii="Arial Armenian" w:hAnsi="Arial Armenian"/>
          <w:sz w:val="20"/>
          <w:lang w:val="hy-AM"/>
        </w:rPr>
        <w:t xml:space="preserve"> </w:t>
      </w:r>
      <w:r w:rsidRPr="00A340ED">
        <w:rPr>
          <w:rFonts w:ascii="Sylfaen" w:hAnsi="Sylfaen" w:cs="Sylfaen"/>
          <w:sz w:val="20"/>
          <w:lang w:val="hy-AM"/>
        </w:rPr>
        <w:t>ապրանք</w:t>
      </w:r>
      <w:r w:rsidRPr="00A340ED">
        <w:rPr>
          <w:rFonts w:ascii="Arial Armenian" w:hAnsi="Arial Armenian"/>
          <w:sz w:val="20"/>
          <w:lang w:val="hy-AM"/>
        </w:rPr>
        <w:t xml:space="preserve">, </w:t>
      </w:r>
      <w:r w:rsidRPr="00A340ED">
        <w:rPr>
          <w:rFonts w:ascii="Sylfaen" w:hAnsi="Sylfaen" w:cs="Sylfaen"/>
          <w:sz w:val="20"/>
          <w:lang w:val="hy-AM"/>
        </w:rPr>
        <w:t>ապա</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ա</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լրացնելու</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պակաս</w:t>
      </w:r>
      <w:r w:rsidRPr="00A340ED">
        <w:rPr>
          <w:rFonts w:ascii="Arial Armenian" w:hAnsi="Arial Armenian"/>
          <w:sz w:val="20"/>
          <w:lang w:val="hy-AM"/>
        </w:rPr>
        <w:t xml:space="preserve"> </w:t>
      </w:r>
      <w:r w:rsidRPr="00A340ED">
        <w:rPr>
          <w:rFonts w:ascii="Sylfaen" w:hAnsi="Sylfaen" w:cs="Sylfaen"/>
          <w:sz w:val="20"/>
          <w:lang w:val="hy-AM"/>
        </w:rPr>
        <w:t>հանձնված</w:t>
      </w:r>
      <w:r w:rsidRPr="00A340ED">
        <w:rPr>
          <w:rFonts w:ascii="Arial Armenian" w:hAnsi="Arial Armenian"/>
          <w:sz w:val="20"/>
          <w:lang w:val="hy-AM"/>
        </w:rPr>
        <w:t xml:space="preserve"> </w:t>
      </w:r>
      <w:r w:rsidRPr="00A340ED">
        <w:rPr>
          <w:rFonts w:ascii="Sylfaen" w:hAnsi="Sylfaen" w:cs="Sylfaen"/>
          <w:sz w:val="20"/>
          <w:lang w:val="hy-AM"/>
        </w:rPr>
        <w:t>քանակը</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բ</w:t>
      </w:r>
      <w:r w:rsidRPr="00A340ED">
        <w:rPr>
          <w:rFonts w:ascii="Arial Armenian" w:hAnsi="Arial Armenian"/>
          <w:sz w:val="20"/>
          <w:lang w:val="hy-AM"/>
        </w:rPr>
        <w:t xml:space="preserve">) </w:t>
      </w:r>
      <w:r w:rsidRPr="00A340ED">
        <w:rPr>
          <w:rFonts w:ascii="Sylfaen" w:hAnsi="Sylfaen" w:cs="Sylfaen"/>
          <w:sz w:val="20"/>
          <w:lang w:val="hy-AM"/>
        </w:rPr>
        <w:t>հրաժարվել</w:t>
      </w:r>
      <w:r w:rsidRPr="00A340ED">
        <w:rPr>
          <w:rFonts w:ascii="Arial Armenian" w:hAnsi="Arial Armenian"/>
          <w:sz w:val="20"/>
          <w:lang w:val="hy-AM"/>
        </w:rPr>
        <w:t xml:space="preserve"> </w:t>
      </w:r>
      <w:r w:rsidRPr="00A340ED">
        <w:rPr>
          <w:rFonts w:ascii="Sylfaen" w:hAnsi="Sylfaen" w:cs="Sylfaen"/>
          <w:sz w:val="20"/>
          <w:lang w:val="hy-AM"/>
        </w:rPr>
        <w:t>հանձնված</w:t>
      </w:r>
      <w:r w:rsidRPr="00A340ED">
        <w:rPr>
          <w:rFonts w:ascii="Arial Armenian" w:hAnsi="Arial Armenian"/>
          <w:sz w:val="20"/>
          <w:lang w:val="hy-AM"/>
        </w:rPr>
        <w:t xml:space="preserve"> </w:t>
      </w:r>
      <w:r w:rsidRPr="00A340ED">
        <w:rPr>
          <w:rFonts w:ascii="Sylfaen" w:hAnsi="Sylfaen" w:cs="Sylfaen"/>
          <w:sz w:val="20"/>
          <w:lang w:val="hy-AM"/>
        </w:rPr>
        <w:t>ապրանքից</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դրա</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վճարելուց</w:t>
      </w:r>
      <w:r w:rsidRPr="00A340ED">
        <w:rPr>
          <w:rFonts w:ascii="Arial Armenian" w:hAnsi="Arial Armenian"/>
          <w:sz w:val="20"/>
          <w:lang w:val="hy-AM"/>
        </w:rPr>
        <w:t xml:space="preserve">, </w:t>
      </w:r>
      <w:r w:rsidRPr="00A340ED">
        <w:rPr>
          <w:rFonts w:ascii="Sylfaen" w:hAnsi="Sylfaen" w:cs="Sylfaen"/>
          <w:sz w:val="20"/>
          <w:lang w:val="hy-AM"/>
        </w:rPr>
        <w:t>իսկ</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վճարվել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ապա</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վերադարձնելու</w:t>
      </w:r>
      <w:r w:rsidRPr="00A340ED">
        <w:rPr>
          <w:rFonts w:ascii="Arial Armenian" w:hAnsi="Arial Armenian"/>
          <w:sz w:val="20"/>
          <w:lang w:val="hy-AM"/>
        </w:rPr>
        <w:t xml:space="preserve"> </w:t>
      </w:r>
      <w:r w:rsidRPr="00A340ED">
        <w:rPr>
          <w:rFonts w:ascii="Sylfaen" w:hAnsi="Sylfaen" w:cs="Sylfaen"/>
          <w:sz w:val="20"/>
          <w:lang w:val="hy-AM"/>
        </w:rPr>
        <w:t>վճարված</w:t>
      </w:r>
      <w:r w:rsidRPr="00A340ED">
        <w:rPr>
          <w:rFonts w:ascii="Arial Armenian" w:hAnsi="Arial Armenian"/>
          <w:sz w:val="20"/>
          <w:lang w:val="hy-AM"/>
        </w:rPr>
        <w:t xml:space="preserve"> </w:t>
      </w:r>
      <w:r w:rsidRPr="00A340ED">
        <w:rPr>
          <w:rFonts w:ascii="Sylfaen" w:hAnsi="Sylfaen" w:cs="Sylfaen"/>
          <w:sz w:val="20"/>
          <w:lang w:val="hy-AM"/>
        </w:rPr>
        <w:t>գումարը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վճարելու</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6.2 </w:t>
      </w:r>
      <w:r w:rsidRPr="00A340ED">
        <w:rPr>
          <w:rFonts w:ascii="Sylfaen" w:hAnsi="Sylfaen" w:cs="Sylfaen"/>
          <w:sz w:val="20"/>
          <w:lang w:val="hy-AM"/>
        </w:rPr>
        <w:t>կետով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տույժը</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2.1.4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հանձնվել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տեսակի</w:t>
      </w:r>
      <w:r w:rsidRPr="00A340ED">
        <w:rPr>
          <w:rFonts w:ascii="Arial Armenian" w:hAnsi="Arial Armenian"/>
          <w:sz w:val="20"/>
          <w:lang w:val="hy-AM"/>
        </w:rPr>
        <w:t xml:space="preserve"> </w:t>
      </w:r>
      <w:r w:rsidRPr="00A340ED">
        <w:rPr>
          <w:rFonts w:ascii="Sylfaen" w:hAnsi="Sylfaen" w:cs="Sylfaen"/>
          <w:sz w:val="20"/>
          <w:lang w:val="hy-AM"/>
        </w:rPr>
        <w:t>պայմանի</w:t>
      </w:r>
      <w:r w:rsidRPr="00A340ED">
        <w:rPr>
          <w:rFonts w:ascii="Arial Armenian" w:hAnsi="Arial Armenian"/>
          <w:sz w:val="20"/>
          <w:lang w:val="hy-AM"/>
        </w:rPr>
        <w:t xml:space="preserve"> </w:t>
      </w:r>
      <w:r w:rsidRPr="00A340ED">
        <w:rPr>
          <w:rFonts w:ascii="Sylfaen" w:hAnsi="Sylfaen" w:cs="Sylfaen"/>
          <w:sz w:val="20"/>
          <w:lang w:val="hy-AM"/>
        </w:rPr>
        <w:t>խախտմամբ</w:t>
      </w:r>
      <w:r w:rsidRPr="00A340ED">
        <w:rPr>
          <w:rFonts w:ascii="Arial Armenian" w:hAnsi="Arial Armenian"/>
          <w:sz w:val="20"/>
          <w:lang w:val="hy-AM"/>
        </w:rPr>
        <w:t xml:space="preserve"> </w:t>
      </w:r>
      <w:r w:rsidRPr="00A340ED">
        <w:rPr>
          <w:rFonts w:ascii="Sylfaen" w:hAnsi="Sylfaen" w:cs="Sylfaen"/>
          <w:sz w:val="20"/>
          <w:lang w:val="hy-AM"/>
        </w:rPr>
        <w:t>ապրանք</w:t>
      </w:r>
      <w:r w:rsidRPr="00A340ED">
        <w:rPr>
          <w:rFonts w:ascii="Arial Armenian" w:hAnsi="Arial Armenian"/>
          <w:sz w:val="20"/>
          <w:lang w:val="hy-AM"/>
        </w:rPr>
        <w:t xml:space="preserve">,  </w:t>
      </w:r>
      <w:r w:rsidRPr="00A340ED">
        <w:rPr>
          <w:rFonts w:ascii="Sylfaen" w:hAnsi="Sylfaen" w:cs="Sylfaen"/>
          <w:sz w:val="20"/>
          <w:lang w:val="hy-AM"/>
        </w:rPr>
        <w:t>իր</w:t>
      </w:r>
      <w:r w:rsidRPr="00A340ED">
        <w:rPr>
          <w:rFonts w:ascii="Arial Armenian" w:hAnsi="Arial Armenian"/>
          <w:sz w:val="20"/>
          <w:lang w:val="hy-AM"/>
        </w:rPr>
        <w:t xml:space="preserve"> </w:t>
      </w:r>
      <w:r w:rsidRPr="00A340ED">
        <w:rPr>
          <w:rFonts w:ascii="Sylfaen" w:hAnsi="Sylfaen" w:cs="Sylfaen"/>
          <w:sz w:val="20"/>
          <w:lang w:val="hy-AM"/>
        </w:rPr>
        <w:t>ընտրությամբ</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ա</w:t>
      </w:r>
      <w:r w:rsidRPr="00A340ED">
        <w:rPr>
          <w:rFonts w:ascii="Arial Armenian" w:hAnsi="Arial Armenian"/>
          <w:sz w:val="20"/>
          <w:lang w:val="hy-AM"/>
        </w:rPr>
        <w:t xml:space="preserve">) </w:t>
      </w:r>
      <w:r w:rsidRPr="00A340ED">
        <w:rPr>
          <w:rFonts w:ascii="Sylfaen" w:hAnsi="Sylfaen" w:cs="Sylfaen"/>
          <w:sz w:val="20"/>
          <w:lang w:val="hy-AM"/>
        </w:rPr>
        <w:t>ընդունել</w:t>
      </w:r>
      <w:r w:rsidRPr="00A340ED">
        <w:rPr>
          <w:rFonts w:ascii="Arial Armenian" w:hAnsi="Arial Armenian"/>
          <w:sz w:val="20"/>
          <w:lang w:val="hy-AM"/>
        </w:rPr>
        <w:t xml:space="preserve"> </w:t>
      </w:r>
      <w:r w:rsidRPr="00A340ED">
        <w:rPr>
          <w:rFonts w:ascii="Sylfaen" w:hAnsi="Sylfaen" w:cs="Sylfaen"/>
          <w:sz w:val="20"/>
          <w:lang w:val="hy-AM"/>
        </w:rPr>
        <w:t>տեսակի</w:t>
      </w:r>
      <w:r w:rsidRPr="00A340ED">
        <w:rPr>
          <w:rFonts w:ascii="Arial Armenian" w:hAnsi="Arial Armenian"/>
          <w:sz w:val="20"/>
          <w:lang w:val="hy-AM"/>
        </w:rPr>
        <w:t xml:space="preserve"> </w:t>
      </w:r>
      <w:r w:rsidRPr="00A340ED">
        <w:rPr>
          <w:rFonts w:ascii="Sylfaen" w:hAnsi="Sylfaen" w:cs="Sylfaen"/>
          <w:sz w:val="20"/>
          <w:lang w:val="hy-AM"/>
        </w:rPr>
        <w:t>վերաբերյալ</w:t>
      </w:r>
      <w:r w:rsidRPr="00A340ED">
        <w:rPr>
          <w:rFonts w:ascii="Arial Armenian" w:hAnsi="Arial Armenian"/>
          <w:sz w:val="20"/>
          <w:lang w:val="hy-AM"/>
        </w:rPr>
        <w:t xml:space="preserve"> </w:t>
      </w:r>
      <w:r w:rsidRPr="00A340ED">
        <w:rPr>
          <w:rFonts w:ascii="Sylfaen" w:hAnsi="Sylfaen" w:cs="Sylfaen"/>
          <w:sz w:val="20"/>
          <w:lang w:val="hy-AM"/>
        </w:rPr>
        <w:t>պայմանին</w:t>
      </w:r>
      <w:r w:rsidRPr="00A340ED">
        <w:rPr>
          <w:rFonts w:ascii="Arial Armenian" w:hAnsi="Arial Armenian"/>
          <w:sz w:val="20"/>
          <w:lang w:val="hy-AM"/>
        </w:rPr>
        <w:t xml:space="preserve"> </w:t>
      </w:r>
      <w:r w:rsidRPr="00A340ED">
        <w:rPr>
          <w:rFonts w:ascii="Sylfaen" w:hAnsi="Sylfaen" w:cs="Sylfaen"/>
          <w:sz w:val="20"/>
          <w:lang w:val="hy-AM"/>
        </w:rPr>
        <w:t>համապատասխանող</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հրաժարվել</w:t>
      </w:r>
      <w:r w:rsidRPr="00A340ED">
        <w:rPr>
          <w:rFonts w:ascii="Arial Armenian" w:hAnsi="Arial Armenian"/>
          <w:sz w:val="20"/>
          <w:lang w:val="hy-AM"/>
        </w:rPr>
        <w:t xml:space="preserve"> </w:t>
      </w:r>
      <w:r w:rsidRPr="00A340ED">
        <w:rPr>
          <w:rFonts w:ascii="Sylfaen" w:hAnsi="Sylfaen" w:cs="Sylfaen"/>
          <w:sz w:val="20"/>
          <w:lang w:val="hy-AM"/>
        </w:rPr>
        <w:t>մնացած</w:t>
      </w:r>
      <w:r w:rsidRPr="00A340ED">
        <w:rPr>
          <w:rFonts w:ascii="Arial Armenian" w:hAnsi="Arial Armenian"/>
          <w:sz w:val="20"/>
          <w:lang w:val="hy-AM"/>
        </w:rPr>
        <w:t xml:space="preserve"> </w:t>
      </w:r>
      <w:r w:rsidRPr="00A340ED">
        <w:rPr>
          <w:rFonts w:ascii="Sylfaen" w:hAnsi="Sylfaen" w:cs="Sylfaen"/>
          <w:sz w:val="20"/>
          <w:lang w:val="hy-AM"/>
        </w:rPr>
        <w:t>ապրանքներից</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բ</w:t>
      </w:r>
      <w:r w:rsidRPr="00A340ED">
        <w:rPr>
          <w:rFonts w:ascii="Arial Armenian" w:hAnsi="Arial Armenian"/>
          <w:sz w:val="20"/>
          <w:lang w:val="hy-AM"/>
        </w:rPr>
        <w:t xml:space="preserve">) </w:t>
      </w:r>
      <w:r w:rsidRPr="00A340ED">
        <w:rPr>
          <w:rFonts w:ascii="Sylfaen" w:hAnsi="Sylfaen" w:cs="Sylfaen"/>
          <w:sz w:val="20"/>
          <w:lang w:val="hy-AM"/>
        </w:rPr>
        <w:t>հրաժարվել</w:t>
      </w:r>
      <w:r w:rsidRPr="00A340ED">
        <w:rPr>
          <w:rFonts w:ascii="Arial Armenian" w:hAnsi="Arial Armenian"/>
          <w:sz w:val="20"/>
          <w:lang w:val="hy-AM"/>
        </w:rPr>
        <w:t xml:space="preserve"> </w:t>
      </w:r>
      <w:r w:rsidRPr="00A340ED">
        <w:rPr>
          <w:rFonts w:ascii="Sylfaen" w:hAnsi="Sylfaen" w:cs="Sylfaen"/>
          <w:sz w:val="20"/>
          <w:lang w:val="hy-AM"/>
        </w:rPr>
        <w:t>հանձնված</w:t>
      </w:r>
      <w:r w:rsidRPr="00A340ED">
        <w:rPr>
          <w:rFonts w:ascii="Arial Armenian" w:hAnsi="Arial Armenian"/>
          <w:sz w:val="20"/>
          <w:lang w:val="hy-AM"/>
        </w:rPr>
        <w:t xml:space="preserve"> </w:t>
      </w:r>
      <w:r w:rsidRPr="00A340ED">
        <w:rPr>
          <w:rFonts w:ascii="Sylfaen" w:hAnsi="Sylfaen" w:cs="Sylfaen"/>
          <w:sz w:val="20"/>
          <w:lang w:val="hy-AM"/>
        </w:rPr>
        <w:t>բոլոր</w:t>
      </w:r>
      <w:r w:rsidRPr="00A340ED">
        <w:rPr>
          <w:rFonts w:ascii="Arial Armenian" w:hAnsi="Arial Armenian"/>
          <w:sz w:val="20"/>
          <w:lang w:val="hy-AM"/>
        </w:rPr>
        <w:t xml:space="preserve"> </w:t>
      </w:r>
      <w:r w:rsidRPr="00A340ED">
        <w:rPr>
          <w:rFonts w:ascii="Sylfaen" w:hAnsi="Sylfaen" w:cs="Sylfaen"/>
          <w:sz w:val="20"/>
          <w:lang w:val="hy-AM"/>
        </w:rPr>
        <w:t>ապրանքներից</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վճարելու</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6.2 </w:t>
      </w:r>
      <w:r w:rsidRPr="00A340ED">
        <w:rPr>
          <w:rFonts w:ascii="Sylfaen" w:hAnsi="Sylfaen" w:cs="Sylfaen"/>
          <w:sz w:val="20"/>
          <w:lang w:val="hy-AM"/>
        </w:rPr>
        <w:t>կետով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տույժը</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գ</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տեսակի</w:t>
      </w:r>
      <w:r w:rsidRPr="00A340ED">
        <w:rPr>
          <w:rFonts w:ascii="Arial Armenian" w:hAnsi="Arial Armenian"/>
          <w:sz w:val="20"/>
          <w:lang w:val="hy-AM"/>
        </w:rPr>
        <w:t xml:space="preserve"> </w:t>
      </w:r>
      <w:r w:rsidRPr="00A340ED">
        <w:rPr>
          <w:rFonts w:ascii="Sylfaen" w:hAnsi="Sylfaen" w:cs="Sylfaen"/>
          <w:sz w:val="20"/>
          <w:lang w:val="hy-AM"/>
        </w:rPr>
        <w:t>վերաբերյալ</w:t>
      </w:r>
      <w:r w:rsidRPr="00A340ED">
        <w:rPr>
          <w:rFonts w:ascii="Arial Armenian" w:hAnsi="Arial Armenian"/>
          <w:sz w:val="20"/>
          <w:lang w:val="hy-AM"/>
        </w:rPr>
        <w:t xml:space="preserve"> </w:t>
      </w:r>
      <w:r w:rsidRPr="00A340ED">
        <w:rPr>
          <w:rFonts w:ascii="Sylfaen" w:hAnsi="Sylfaen" w:cs="Sylfaen"/>
          <w:sz w:val="20"/>
          <w:lang w:val="hy-AM"/>
        </w:rPr>
        <w:t>պայմանին</w:t>
      </w:r>
      <w:r w:rsidRPr="00A340ED">
        <w:rPr>
          <w:rFonts w:ascii="Arial Armenian" w:hAnsi="Arial Armenian"/>
          <w:sz w:val="20"/>
          <w:lang w:val="hy-AM"/>
        </w:rPr>
        <w:t xml:space="preserve"> </w:t>
      </w:r>
      <w:r w:rsidRPr="00A340ED">
        <w:rPr>
          <w:rFonts w:ascii="Sylfaen" w:hAnsi="Sylfaen" w:cs="Sylfaen"/>
          <w:sz w:val="20"/>
          <w:lang w:val="hy-AM"/>
        </w:rPr>
        <w:t>չհամապատասխանող</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անհատույց</w:t>
      </w:r>
      <w:r w:rsidRPr="00A340ED">
        <w:rPr>
          <w:rFonts w:ascii="Arial Armenian" w:hAnsi="Arial Armenian"/>
          <w:sz w:val="20"/>
          <w:lang w:val="hy-AM"/>
        </w:rPr>
        <w:t xml:space="preserve"> </w:t>
      </w:r>
      <w:r w:rsidRPr="00A340ED">
        <w:rPr>
          <w:rFonts w:ascii="Sylfaen" w:hAnsi="Sylfaen" w:cs="Sylfaen"/>
          <w:sz w:val="20"/>
          <w:lang w:val="hy-AM"/>
        </w:rPr>
        <w:t>փոխարինում</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տեսակին</w:t>
      </w:r>
      <w:r w:rsidRPr="00A340ED">
        <w:rPr>
          <w:rFonts w:ascii="Arial Armenian" w:hAnsi="Arial Armenian"/>
          <w:sz w:val="20"/>
          <w:lang w:val="hy-AM"/>
        </w:rPr>
        <w:t xml:space="preserve"> </w:t>
      </w:r>
      <w:r w:rsidRPr="00A340ED">
        <w:rPr>
          <w:rFonts w:ascii="Sylfaen" w:hAnsi="Sylfaen" w:cs="Sylfaen"/>
          <w:sz w:val="20"/>
          <w:lang w:val="hy-AM"/>
        </w:rPr>
        <w:t>համապատասխան</w:t>
      </w:r>
      <w:r w:rsidRPr="00A340ED">
        <w:rPr>
          <w:rFonts w:ascii="Arial Armenian" w:hAnsi="Arial Armenian"/>
          <w:sz w:val="20"/>
          <w:lang w:val="hy-AM"/>
        </w:rPr>
        <w:t xml:space="preserve"> </w:t>
      </w:r>
      <w:r w:rsidRPr="00A340ED">
        <w:rPr>
          <w:rFonts w:ascii="Sylfaen" w:hAnsi="Sylfaen" w:cs="Sylfaen"/>
          <w:sz w:val="20"/>
          <w:lang w:val="hy-AM"/>
        </w:rPr>
        <w:t>ապրանքով</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2.1.5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մատակարարման</w:t>
      </w:r>
      <w:r w:rsidRPr="00A340ED">
        <w:rPr>
          <w:rFonts w:ascii="Arial Armenian" w:hAnsi="Arial Armenian"/>
          <w:sz w:val="20"/>
          <w:lang w:val="hy-AM"/>
        </w:rPr>
        <w:t xml:space="preserve"> </w:t>
      </w:r>
      <w:r w:rsidRPr="00A340ED">
        <w:rPr>
          <w:rFonts w:ascii="Sylfaen" w:hAnsi="Sylfaen" w:cs="Sylfaen"/>
          <w:sz w:val="20"/>
          <w:lang w:val="hy-AM"/>
        </w:rPr>
        <w:t>ժամկետների</w:t>
      </w:r>
      <w:r w:rsidRPr="00A340ED">
        <w:rPr>
          <w:rFonts w:ascii="Arial Armenian" w:hAnsi="Arial Armenian"/>
          <w:sz w:val="20"/>
          <w:lang w:val="hy-AM"/>
        </w:rPr>
        <w:t xml:space="preserve"> </w:t>
      </w:r>
      <w:r w:rsidRPr="00A340ED">
        <w:rPr>
          <w:rFonts w:ascii="Sylfaen" w:hAnsi="Sylfaen" w:cs="Sylfaen"/>
          <w:sz w:val="20"/>
          <w:lang w:val="hy-AM"/>
        </w:rPr>
        <w:t>խախտման</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իր</w:t>
      </w:r>
      <w:r w:rsidRPr="00A340ED">
        <w:rPr>
          <w:rFonts w:ascii="Arial Armenian" w:hAnsi="Arial Armenian"/>
          <w:sz w:val="20"/>
          <w:lang w:val="hy-AM"/>
        </w:rPr>
        <w:t xml:space="preserve"> </w:t>
      </w:r>
      <w:r w:rsidRPr="00A340ED">
        <w:rPr>
          <w:rFonts w:ascii="Sylfaen" w:hAnsi="Sylfaen" w:cs="Sylfaen"/>
          <w:sz w:val="20"/>
          <w:lang w:val="hy-AM"/>
        </w:rPr>
        <w:t>հայեցողությամբ</w:t>
      </w:r>
      <w:r w:rsidRPr="00A340ED">
        <w:rPr>
          <w:rFonts w:ascii="Arial Armenian" w:hAnsi="Arial Armenian"/>
          <w:sz w:val="20"/>
          <w:lang w:val="hy-AM"/>
        </w:rPr>
        <w:t xml:space="preserve"> </w:t>
      </w:r>
      <w:r w:rsidRPr="00A340ED">
        <w:rPr>
          <w:rFonts w:ascii="Sylfaen" w:hAnsi="Sylfaen" w:cs="Sylfaen"/>
          <w:sz w:val="20"/>
          <w:lang w:val="hy-AM"/>
        </w:rPr>
        <w:t>սահմանել</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մատակարարման</w:t>
      </w:r>
      <w:r w:rsidRPr="00A340ED">
        <w:rPr>
          <w:rFonts w:ascii="Arial Armenian" w:hAnsi="Arial Armenian"/>
          <w:sz w:val="20"/>
          <w:lang w:val="hy-AM"/>
        </w:rPr>
        <w:t xml:space="preserve"> </w:t>
      </w:r>
      <w:r w:rsidRPr="00A340ED">
        <w:rPr>
          <w:rFonts w:ascii="Sylfaen" w:hAnsi="Sylfaen" w:cs="Sylfaen"/>
          <w:sz w:val="20"/>
          <w:lang w:val="hy-AM"/>
        </w:rPr>
        <w:t>նոր</w:t>
      </w:r>
      <w:r w:rsidRPr="00A340ED">
        <w:rPr>
          <w:rFonts w:ascii="Arial Armenian" w:hAnsi="Arial Armenian"/>
          <w:sz w:val="20"/>
          <w:lang w:val="hy-AM"/>
        </w:rPr>
        <w:t xml:space="preserve"> </w:t>
      </w:r>
      <w:r w:rsidRPr="00A340ED">
        <w:rPr>
          <w:rFonts w:ascii="Sylfaen" w:hAnsi="Sylfaen" w:cs="Sylfaen"/>
          <w:sz w:val="20"/>
          <w:lang w:val="hy-AM"/>
        </w:rPr>
        <w:t>ժամկետ</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Վաճառողից</w:t>
      </w:r>
      <w:r w:rsidRPr="00A340ED">
        <w:rPr>
          <w:rFonts w:ascii="Arial Armenian" w:hAnsi="Arial Armenian"/>
          <w:sz w:val="20"/>
          <w:lang w:val="hy-AM"/>
        </w:rPr>
        <w:t xml:space="preserve"> </w:t>
      </w:r>
      <w:r w:rsidRPr="00A340ED">
        <w:rPr>
          <w:rFonts w:ascii="Sylfaen" w:hAnsi="Sylfaen" w:cs="Sylfaen"/>
          <w:sz w:val="20"/>
          <w:lang w:val="hy-AM"/>
        </w:rPr>
        <w:t>վճարելու</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6.2 </w:t>
      </w:r>
      <w:r w:rsidRPr="00A340ED">
        <w:rPr>
          <w:rFonts w:ascii="Sylfaen" w:hAnsi="Sylfaen" w:cs="Sylfaen"/>
          <w:sz w:val="20"/>
          <w:lang w:val="hy-AM"/>
        </w:rPr>
        <w:t>կետով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տույժը։</w:t>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pStyle w:val="31"/>
        <w:spacing w:line="240" w:lineRule="auto"/>
        <w:ind w:firstLine="0"/>
        <w:rPr>
          <w:rFonts w:ascii="Arial Armenian" w:hAnsi="Arial Armenian" w:cs="Sylfaen"/>
          <w:i/>
          <w:sz w:val="16"/>
          <w:szCs w:val="16"/>
          <w:lang w:val="hy-AM" w:eastAsia="ru-RU"/>
        </w:rPr>
      </w:pPr>
      <w:r w:rsidRPr="00A340ED">
        <w:rPr>
          <w:rFonts w:ascii="Arial Armenian" w:hAnsi="Arial Armenian" w:cs="Sylfaen"/>
          <w:i/>
          <w:sz w:val="16"/>
          <w:szCs w:val="16"/>
          <w:lang w:val="hy-AM" w:eastAsia="ru-RU"/>
        </w:rPr>
        <w:t>*</w:t>
      </w:r>
      <w:r w:rsidRPr="00A340ED">
        <w:rPr>
          <w:rFonts w:ascii="Arial Armenian" w:hAnsi="Arial Armenian"/>
          <w:i/>
          <w:sz w:val="16"/>
          <w:szCs w:val="16"/>
          <w:lang w:val="hy-AM"/>
        </w:rPr>
        <w:t xml:space="preserve"> </w:t>
      </w:r>
      <w:r w:rsidRPr="00A340ED">
        <w:rPr>
          <w:rFonts w:ascii="Sylfaen" w:hAnsi="Sylfaen" w:cs="Sylfaen"/>
          <w:i/>
          <w:sz w:val="16"/>
          <w:szCs w:val="16"/>
          <w:lang w:val="hy-AM"/>
        </w:rPr>
        <w:t>լրացվում</w:t>
      </w:r>
      <w:r w:rsidRPr="00A340ED">
        <w:rPr>
          <w:rFonts w:ascii="Arial Armenian" w:hAnsi="Arial Armenian"/>
          <w:i/>
          <w:sz w:val="16"/>
          <w:szCs w:val="16"/>
          <w:lang w:val="hy-AM"/>
        </w:rPr>
        <w:t xml:space="preserve"> </w:t>
      </w:r>
      <w:r w:rsidRPr="00A340ED">
        <w:rPr>
          <w:rFonts w:ascii="Sylfaen" w:hAnsi="Sylfaen" w:cs="Sylfaen"/>
          <w:i/>
          <w:sz w:val="16"/>
          <w:szCs w:val="16"/>
          <w:lang w:val="hy-AM"/>
        </w:rPr>
        <w:t>է</w:t>
      </w:r>
      <w:r w:rsidRPr="00A340ED">
        <w:rPr>
          <w:rFonts w:ascii="Arial Armenian" w:hAnsi="Arial Armenian"/>
          <w:i/>
          <w:sz w:val="16"/>
          <w:szCs w:val="16"/>
          <w:lang w:val="hy-AM"/>
        </w:rPr>
        <w:t xml:space="preserve"> </w:t>
      </w:r>
      <w:r w:rsidRPr="00A340ED">
        <w:rPr>
          <w:rFonts w:ascii="Sylfaen" w:hAnsi="Sylfaen" w:cs="Sylfaen"/>
          <w:i/>
          <w:sz w:val="16"/>
          <w:szCs w:val="16"/>
          <w:lang w:val="hy-AM"/>
        </w:rPr>
        <w:t>հանձնաժողովի</w:t>
      </w:r>
      <w:r w:rsidRPr="00A340ED">
        <w:rPr>
          <w:rFonts w:ascii="Arial Armenian" w:hAnsi="Arial Armenian"/>
          <w:i/>
          <w:sz w:val="16"/>
          <w:szCs w:val="16"/>
          <w:lang w:val="hy-AM"/>
        </w:rPr>
        <w:t xml:space="preserve"> </w:t>
      </w:r>
      <w:r w:rsidRPr="00A340ED">
        <w:rPr>
          <w:rFonts w:ascii="Sylfaen" w:hAnsi="Sylfaen" w:cs="Sylfaen"/>
          <w:i/>
          <w:sz w:val="16"/>
          <w:szCs w:val="16"/>
          <w:lang w:val="hy-AM"/>
        </w:rPr>
        <w:t>քարտուղարի</w:t>
      </w:r>
      <w:r w:rsidRPr="00A340ED">
        <w:rPr>
          <w:rFonts w:ascii="Arial Armenian" w:hAnsi="Arial Armenian"/>
          <w:i/>
          <w:sz w:val="16"/>
          <w:szCs w:val="16"/>
          <w:lang w:val="hy-AM"/>
        </w:rPr>
        <w:t xml:space="preserve"> </w:t>
      </w:r>
      <w:r w:rsidRPr="00A340ED">
        <w:rPr>
          <w:rFonts w:ascii="Sylfaen" w:hAnsi="Sylfaen" w:cs="Sylfaen"/>
          <w:i/>
          <w:sz w:val="16"/>
          <w:szCs w:val="16"/>
          <w:lang w:val="hy-AM"/>
        </w:rPr>
        <w:t>կողմից</w:t>
      </w:r>
      <w:r w:rsidRPr="00A340ED">
        <w:rPr>
          <w:rFonts w:ascii="Arial Armenian" w:hAnsi="Arial Armenian"/>
          <w:i/>
          <w:sz w:val="16"/>
          <w:szCs w:val="16"/>
          <w:lang w:val="hy-AM"/>
        </w:rPr>
        <w:t xml:space="preserve">` </w:t>
      </w:r>
      <w:r w:rsidRPr="00A340ED">
        <w:rPr>
          <w:rFonts w:ascii="Sylfaen" w:hAnsi="Sylfaen" w:cs="Sylfaen"/>
          <w:i/>
          <w:sz w:val="16"/>
          <w:szCs w:val="16"/>
          <w:lang w:val="hy-AM"/>
        </w:rPr>
        <w:t>մինչև</w:t>
      </w:r>
      <w:r w:rsidRPr="00A340ED">
        <w:rPr>
          <w:rFonts w:ascii="Arial Armenian" w:hAnsi="Arial Armenian"/>
          <w:i/>
          <w:sz w:val="16"/>
          <w:szCs w:val="16"/>
          <w:lang w:val="hy-AM"/>
        </w:rPr>
        <w:t xml:space="preserve"> </w:t>
      </w:r>
      <w:r w:rsidRPr="00A340ED">
        <w:rPr>
          <w:rFonts w:ascii="Sylfaen" w:hAnsi="Sylfaen" w:cs="Sylfaen"/>
          <w:i/>
          <w:sz w:val="16"/>
          <w:szCs w:val="16"/>
          <w:lang w:val="hy-AM"/>
        </w:rPr>
        <w:t>հրավերը</w:t>
      </w:r>
      <w:r w:rsidRPr="00A340ED">
        <w:rPr>
          <w:rFonts w:ascii="Arial Armenian" w:hAnsi="Arial Armenian"/>
          <w:i/>
          <w:sz w:val="16"/>
          <w:szCs w:val="16"/>
          <w:lang w:val="hy-AM"/>
        </w:rPr>
        <w:t xml:space="preserve"> </w:t>
      </w:r>
      <w:r w:rsidRPr="00A340ED">
        <w:rPr>
          <w:rFonts w:ascii="Sylfaen" w:hAnsi="Sylfaen" w:cs="Sylfaen"/>
          <w:i/>
          <w:sz w:val="16"/>
          <w:szCs w:val="16"/>
          <w:lang w:val="hy-AM"/>
        </w:rPr>
        <w:t>տեղեկագրում</w:t>
      </w:r>
      <w:r w:rsidRPr="00A340ED">
        <w:rPr>
          <w:rFonts w:ascii="Arial Armenian" w:hAnsi="Arial Armenian"/>
          <w:i/>
          <w:sz w:val="16"/>
          <w:szCs w:val="16"/>
          <w:lang w:val="hy-AM"/>
        </w:rPr>
        <w:t xml:space="preserve"> </w:t>
      </w:r>
      <w:r w:rsidRPr="00A340ED">
        <w:rPr>
          <w:rFonts w:ascii="Sylfaen" w:hAnsi="Sylfaen" w:cs="Sylfaen"/>
          <w:i/>
          <w:sz w:val="16"/>
          <w:szCs w:val="16"/>
          <w:lang w:val="hy-AM"/>
        </w:rPr>
        <w:t>հրապարակելը</w:t>
      </w:r>
      <w:r w:rsidRPr="00A340ED">
        <w:rPr>
          <w:rFonts w:ascii="Arial Armenian" w:hAnsi="Arial Armenian"/>
          <w:i/>
          <w:sz w:val="16"/>
          <w:szCs w:val="16"/>
          <w:lang w:val="hy-AM"/>
        </w:rPr>
        <w:t>:</w:t>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2.1.6 </w:t>
      </w:r>
      <w:r w:rsidRPr="00A340ED">
        <w:rPr>
          <w:rFonts w:ascii="Sylfaen" w:hAnsi="Sylfaen" w:cs="Sylfaen"/>
          <w:sz w:val="20"/>
          <w:lang w:val="hy-AM"/>
        </w:rPr>
        <w:t>Վաճառողից</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հատուցելու</w:t>
      </w:r>
      <w:r w:rsidRPr="00A340ED">
        <w:rPr>
          <w:rFonts w:ascii="Arial Armenian" w:hAnsi="Arial Armenian"/>
          <w:sz w:val="20"/>
          <w:lang w:val="hy-AM"/>
        </w:rPr>
        <w:t xml:space="preserve"> </w:t>
      </w:r>
      <w:r w:rsidRPr="00A340ED">
        <w:rPr>
          <w:rFonts w:ascii="Sylfaen" w:hAnsi="Sylfaen" w:cs="Sylfaen"/>
          <w:sz w:val="20"/>
          <w:lang w:val="hy-AM"/>
        </w:rPr>
        <w:t>վնասները</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Գնորդը</w:t>
      </w:r>
      <w:r w:rsidRPr="00A340ED">
        <w:rPr>
          <w:rFonts w:ascii="Arial Armenian" w:hAnsi="Arial Armenian"/>
          <w:sz w:val="20"/>
          <w:lang w:val="hy-AM"/>
        </w:rPr>
        <w:t xml:space="preserve">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պարտավորությունը</w:t>
      </w:r>
      <w:r w:rsidRPr="00A340ED">
        <w:rPr>
          <w:rFonts w:ascii="Arial Armenian" w:hAnsi="Arial Armenian"/>
          <w:sz w:val="20"/>
          <w:lang w:val="hy-AM"/>
        </w:rPr>
        <w:t xml:space="preserve"> </w:t>
      </w:r>
      <w:r w:rsidRPr="00A340ED">
        <w:rPr>
          <w:rFonts w:ascii="Sylfaen" w:hAnsi="Sylfaen" w:cs="Sylfaen"/>
          <w:sz w:val="20"/>
          <w:lang w:val="hy-AM"/>
        </w:rPr>
        <w:t>խախտելու</w:t>
      </w:r>
      <w:r w:rsidRPr="00A340ED">
        <w:rPr>
          <w:rFonts w:ascii="Arial Armenian" w:hAnsi="Arial Armenian"/>
          <w:sz w:val="20"/>
          <w:lang w:val="hy-AM"/>
        </w:rPr>
        <w:t xml:space="preserve"> </w:t>
      </w:r>
      <w:r w:rsidRPr="00A340ED">
        <w:rPr>
          <w:rFonts w:ascii="Sylfaen" w:hAnsi="Sylfaen" w:cs="Sylfaen"/>
          <w:sz w:val="20"/>
          <w:lang w:val="hy-AM"/>
        </w:rPr>
        <w:t>հետևանքով</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լուծումից</w:t>
      </w:r>
      <w:r w:rsidRPr="00A340ED">
        <w:rPr>
          <w:rFonts w:ascii="Arial Armenian" w:hAnsi="Arial Armenian"/>
          <w:sz w:val="20"/>
          <w:lang w:val="hy-AM"/>
        </w:rPr>
        <w:t xml:space="preserve"> </w:t>
      </w:r>
      <w:r w:rsidRPr="00A340ED">
        <w:rPr>
          <w:rFonts w:ascii="Sylfaen" w:hAnsi="Sylfaen" w:cs="Sylfaen"/>
          <w:sz w:val="20"/>
          <w:lang w:val="hy-AM"/>
        </w:rPr>
        <w:t>հետո</w:t>
      </w:r>
      <w:r w:rsidRPr="00A340ED">
        <w:rPr>
          <w:rFonts w:ascii="Arial Armenian" w:hAnsi="Arial Armenian"/>
          <w:sz w:val="20"/>
          <w:lang w:val="hy-AM"/>
        </w:rPr>
        <w:t xml:space="preserve"> </w:t>
      </w:r>
      <w:r w:rsidRPr="00A340ED">
        <w:rPr>
          <w:rFonts w:ascii="Sylfaen" w:hAnsi="Sylfaen" w:cs="Sylfaen"/>
          <w:sz w:val="20"/>
          <w:lang w:val="hy-AM"/>
        </w:rPr>
        <w:t>ողջամիտ</w:t>
      </w:r>
      <w:r w:rsidRPr="00A340ED">
        <w:rPr>
          <w:rFonts w:ascii="Arial Armenian" w:hAnsi="Arial Armenian"/>
          <w:sz w:val="20"/>
          <w:lang w:val="hy-AM"/>
        </w:rPr>
        <w:t xml:space="preserve"> </w:t>
      </w:r>
      <w:r w:rsidRPr="00A340ED">
        <w:rPr>
          <w:rFonts w:ascii="Sylfaen" w:hAnsi="Sylfaen" w:cs="Sylfaen"/>
          <w:sz w:val="20"/>
          <w:lang w:val="hy-AM"/>
        </w:rPr>
        <w:t>ժամկետում</w:t>
      </w:r>
      <w:r w:rsidRPr="00A340ED">
        <w:rPr>
          <w:rFonts w:ascii="Arial Armenian" w:hAnsi="Arial Armenian"/>
          <w:sz w:val="20"/>
          <w:lang w:val="hy-AM"/>
        </w:rPr>
        <w:t xml:space="preserve"> </w:t>
      </w:r>
      <w:r w:rsidRPr="00A340ED">
        <w:rPr>
          <w:rFonts w:ascii="Sylfaen" w:hAnsi="Sylfaen" w:cs="Sylfaen"/>
          <w:sz w:val="20"/>
          <w:lang w:val="hy-AM"/>
        </w:rPr>
        <w:t>այլ</w:t>
      </w:r>
      <w:r w:rsidRPr="00A340ED">
        <w:rPr>
          <w:rFonts w:ascii="Arial Armenian" w:hAnsi="Arial Armenian"/>
          <w:sz w:val="20"/>
          <w:lang w:val="hy-AM"/>
        </w:rPr>
        <w:t xml:space="preserve"> </w:t>
      </w:r>
      <w:r w:rsidRPr="00A340ED">
        <w:rPr>
          <w:rFonts w:ascii="Sylfaen" w:hAnsi="Sylfaen" w:cs="Sylfaen"/>
          <w:sz w:val="20"/>
          <w:lang w:val="hy-AM"/>
        </w:rPr>
        <w:t>անձից</w:t>
      </w:r>
      <w:r w:rsidRPr="00A340ED">
        <w:rPr>
          <w:rFonts w:ascii="Arial Armenian" w:hAnsi="Arial Armenian"/>
          <w:sz w:val="20"/>
          <w:lang w:val="hy-AM"/>
        </w:rPr>
        <w:t xml:space="preserve"> </w:t>
      </w:r>
      <w:r w:rsidRPr="00A340ED">
        <w:rPr>
          <w:rFonts w:ascii="Sylfaen" w:hAnsi="Sylfaen" w:cs="Sylfaen"/>
          <w:sz w:val="20"/>
          <w:lang w:val="hy-AM"/>
        </w:rPr>
        <w:t>ավելի</w:t>
      </w:r>
      <w:r w:rsidRPr="00A340ED">
        <w:rPr>
          <w:rFonts w:ascii="Arial Armenian" w:hAnsi="Arial Armenian"/>
          <w:sz w:val="20"/>
          <w:lang w:val="hy-AM"/>
        </w:rPr>
        <w:t xml:space="preserve"> </w:t>
      </w:r>
      <w:r w:rsidRPr="00A340ED">
        <w:rPr>
          <w:rFonts w:ascii="Sylfaen" w:hAnsi="Sylfaen" w:cs="Sylfaen"/>
          <w:sz w:val="20"/>
          <w:lang w:val="hy-AM"/>
        </w:rPr>
        <w:t>բարձր</w:t>
      </w:r>
      <w:r w:rsidRPr="00A340ED">
        <w:rPr>
          <w:rFonts w:ascii="Arial Armenian" w:hAnsi="Arial Armenian"/>
          <w:sz w:val="20"/>
          <w:lang w:val="hy-AM"/>
        </w:rPr>
        <w:t xml:space="preserve">, </w:t>
      </w:r>
      <w:r w:rsidRPr="00A340ED">
        <w:rPr>
          <w:rFonts w:ascii="Sylfaen" w:hAnsi="Sylfaen" w:cs="Sylfaen"/>
          <w:sz w:val="20"/>
          <w:lang w:val="hy-AM"/>
        </w:rPr>
        <w:t>սակայն</w:t>
      </w:r>
      <w:r w:rsidRPr="00A340ED">
        <w:rPr>
          <w:rFonts w:ascii="Arial Armenian" w:hAnsi="Arial Armenian"/>
          <w:sz w:val="20"/>
          <w:lang w:val="hy-AM"/>
        </w:rPr>
        <w:t xml:space="preserve"> </w:t>
      </w:r>
      <w:r w:rsidRPr="00A340ED">
        <w:rPr>
          <w:rFonts w:ascii="Sylfaen" w:hAnsi="Sylfaen" w:cs="Sylfaen"/>
          <w:sz w:val="20"/>
          <w:lang w:val="hy-AM"/>
        </w:rPr>
        <w:t>ողջամիտ</w:t>
      </w:r>
      <w:r w:rsidRPr="00A340ED">
        <w:rPr>
          <w:rFonts w:ascii="Arial Armenian" w:hAnsi="Arial Armenian"/>
          <w:sz w:val="20"/>
          <w:lang w:val="hy-AM"/>
        </w:rPr>
        <w:t xml:space="preserve"> </w:t>
      </w:r>
      <w:r w:rsidRPr="00A340ED">
        <w:rPr>
          <w:rFonts w:ascii="Sylfaen" w:hAnsi="Sylfaen" w:cs="Sylfaen"/>
          <w:sz w:val="20"/>
          <w:lang w:val="hy-AM"/>
        </w:rPr>
        <w:t>գնով</w:t>
      </w:r>
      <w:r w:rsidRPr="00A340ED">
        <w:rPr>
          <w:rFonts w:ascii="Arial Armenian" w:hAnsi="Arial Armenian"/>
          <w:sz w:val="20"/>
          <w:lang w:val="hy-AM"/>
        </w:rPr>
        <w:t xml:space="preserve"> </w:t>
      </w:r>
      <w:r w:rsidRPr="00A340ED">
        <w:rPr>
          <w:rFonts w:ascii="Sylfaen" w:hAnsi="Sylfaen" w:cs="Sylfaen"/>
          <w:sz w:val="20"/>
          <w:lang w:val="hy-AM"/>
        </w:rPr>
        <w:t>գնել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ապրանք</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նախատեսվածի</w:t>
      </w:r>
      <w:r w:rsidRPr="00A340ED">
        <w:rPr>
          <w:rFonts w:ascii="Arial Armenian" w:hAnsi="Arial Armenian"/>
          <w:sz w:val="20"/>
          <w:lang w:val="hy-AM"/>
        </w:rPr>
        <w:t xml:space="preserve"> </w:t>
      </w:r>
      <w:r w:rsidRPr="00A340ED">
        <w:rPr>
          <w:rFonts w:ascii="Sylfaen" w:hAnsi="Sylfaen" w:cs="Sylfaen"/>
          <w:sz w:val="20"/>
          <w:lang w:val="hy-AM"/>
        </w:rPr>
        <w:t>փոխարեն</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սահմանված</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դրա</w:t>
      </w:r>
      <w:r w:rsidRPr="00A340ED">
        <w:rPr>
          <w:rFonts w:ascii="Arial Armenian" w:hAnsi="Arial Armenian"/>
          <w:sz w:val="20"/>
          <w:lang w:val="hy-AM"/>
        </w:rPr>
        <w:t xml:space="preserve"> </w:t>
      </w:r>
      <w:r w:rsidRPr="00A340ED">
        <w:rPr>
          <w:rFonts w:ascii="Sylfaen" w:hAnsi="Sylfaen" w:cs="Sylfaen"/>
          <w:sz w:val="20"/>
          <w:lang w:val="hy-AM"/>
        </w:rPr>
        <w:t>փոխարեն</w:t>
      </w:r>
      <w:r w:rsidRPr="00A340ED">
        <w:rPr>
          <w:rFonts w:ascii="Arial Armenian" w:hAnsi="Arial Armenian"/>
          <w:sz w:val="20"/>
          <w:lang w:val="hy-AM"/>
        </w:rPr>
        <w:t xml:space="preserve"> </w:t>
      </w:r>
      <w:r w:rsidRPr="00A340ED">
        <w:rPr>
          <w:rFonts w:ascii="Sylfaen" w:hAnsi="Sylfaen" w:cs="Sylfaen"/>
          <w:sz w:val="20"/>
          <w:lang w:val="hy-AM"/>
        </w:rPr>
        <w:t>կնքված</w:t>
      </w:r>
      <w:r w:rsidRPr="00A340ED">
        <w:rPr>
          <w:rFonts w:ascii="Arial Armenian" w:hAnsi="Arial Armenian"/>
          <w:sz w:val="20"/>
          <w:lang w:val="hy-AM"/>
        </w:rPr>
        <w:t xml:space="preserve"> </w:t>
      </w:r>
      <w:r w:rsidRPr="00A340ED">
        <w:rPr>
          <w:rFonts w:ascii="Sylfaen" w:hAnsi="Sylfaen" w:cs="Sylfaen"/>
          <w:sz w:val="20"/>
          <w:lang w:val="hy-AM"/>
        </w:rPr>
        <w:t>գործարքի</w:t>
      </w:r>
      <w:r w:rsidRPr="00A340ED">
        <w:rPr>
          <w:rFonts w:ascii="Arial Armenian" w:hAnsi="Arial Armenian"/>
          <w:sz w:val="20"/>
          <w:lang w:val="hy-AM"/>
        </w:rPr>
        <w:t xml:space="preserve"> </w:t>
      </w:r>
      <w:r w:rsidRPr="00A340ED">
        <w:rPr>
          <w:rFonts w:ascii="Sylfaen" w:hAnsi="Sylfaen" w:cs="Sylfaen"/>
          <w:sz w:val="20"/>
          <w:lang w:val="hy-AM"/>
        </w:rPr>
        <w:t>գների</w:t>
      </w:r>
      <w:r w:rsidRPr="00A340ED">
        <w:rPr>
          <w:rFonts w:ascii="Arial Armenian" w:hAnsi="Arial Armenian"/>
          <w:sz w:val="20"/>
          <w:lang w:val="hy-AM"/>
        </w:rPr>
        <w:t xml:space="preserve"> </w:t>
      </w:r>
      <w:r w:rsidRPr="00A340ED">
        <w:rPr>
          <w:rFonts w:ascii="Sylfaen" w:hAnsi="Sylfaen" w:cs="Sylfaen"/>
          <w:sz w:val="20"/>
          <w:lang w:val="hy-AM"/>
        </w:rPr>
        <w:t>միջև</w:t>
      </w:r>
      <w:r w:rsidRPr="00A340ED">
        <w:rPr>
          <w:rFonts w:ascii="Arial Armenian" w:hAnsi="Arial Armenian"/>
          <w:sz w:val="20"/>
          <w:lang w:val="hy-AM"/>
        </w:rPr>
        <w:t xml:space="preserve"> </w:t>
      </w:r>
      <w:r w:rsidRPr="00A340ED">
        <w:rPr>
          <w:rFonts w:ascii="Sylfaen" w:hAnsi="Sylfaen" w:cs="Sylfaen"/>
          <w:sz w:val="20"/>
          <w:lang w:val="hy-AM"/>
        </w:rPr>
        <w:t>տարբերության</w:t>
      </w:r>
      <w:r w:rsidRPr="00A340ED">
        <w:rPr>
          <w:rFonts w:ascii="Arial Armenian" w:hAnsi="Arial Armenian"/>
          <w:sz w:val="20"/>
          <w:lang w:val="hy-AM"/>
        </w:rPr>
        <w:t xml:space="preserve"> </w:t>
      </w:r>
      <w:r w:rsidRPr="00A340ED">
        <w:rPr>
          <w:rFonts w:ascii="Sylfaen" w:hAnsi="Sylfaen" w:cs="Sylfaen"/>
          <w:sz w:val="20"/>
          <w:lang w:val="hy-AM"/>
        </w:rPr>
        <w:t>չափով</w:t>
      </w:r>
      <w:r w:rsidRPr="00A340ED">
        <w:rPr>
          <w:rFonts w:ascii="Arial Armenian" w:hAnsi="Arial Armenian"/>
          <w:sz w:val="20"/>
          <w:lang w:val="hy-AM"/>
        </w:rPr>
        <w:t xml:space="preserve">, </w:t>
      </w:r>
      <w:r w:rsidRPr="00A340ED">
        <w:rPr>
          <w:rFonts w:ascii="Sylfaen" w:hAnsi="Sylfaen" w:cs="Sylfaen"/>
          <w:sz w:val="20"/>
          <w:lang w:val="hy-AM"/>
        </w:rPr>
        <w:t>ինչպես</w:t>
      </w:r>
      <w:r w:rsidRPr="00A340ED">
        <w:rPr>
          <w:rFonts w:ascii="Arial Armenian" w:hAnsi="Arial Armenian"/>
          <w:sz w:val="20"/>
          <w:lang w:val="hy-AM"/>
        </w:rPr>
        <w:t xml:space="preserve"> </w:t>
      </w:r>
      <w:r w:rsidRPr="00A340ED">
        <w:rPr>
          <w:rFonts w:ascii="Sylfaen" w:hAnsi="Sylfaen" w:cs="Sylfaen"/>
          <w:sz w:val="20"/>
          <w:lang w:val="hy-AM"/>
        </w:rPr>
        <w:t>նաև</w:t>
      </w:r>
      <w:r w:rsidRPr="00A340ED">
        <w:rPr>
          <w:rFonts w:ascii="Arial Armenian" w:hAnsi="Arial Armenian"/>
          <w:sz w:val="20"/>
          <w:lang w:val="hy-AM"/>
        </w:rPr>
        <w:t xml:space="preserve"> </w:t>
      </w:r>
      <w:r w:rsidRPr="00A340ED">
        <w:rPr>
          <w:rFonts w:ascii="Sylfaen" w:hAnsi="Sylfaen" w:cs="Sylfaen"/>
          <w:sz w:val="20"/>
          <w:lang w:val="hy-AM"/>
        </w:rPr>
        <w:t>ապրանքն</w:t>
      </w:r>
      <w:r w:rsidRPr="00A340ED">
        <w:rPr>
          <w:rFonts w:ascii="Arial Armenian" w:hAnsi="Arial Armenian"/>
          <w:sz w:val="20"/>
          <w:lang w:val="hy-AM"/>
        </w:rPr>
        <w:t xml:space="preserve"> </w:t>
      </w:r>
      <w:r w:rsidRPr="00A340ED">
        <w:rPr>
          <w:rFonts w:ascii="Sylfaen" w:hAnsi="Sylfaen" w:cs="Sylfaen"/>
          <w:sz w:val="20"/>
          <w:lang w:val="hy-AM"/>
        </w:rPr>
        <w:t>այլ</w:t>
      </w:r>
      <w:r w:rsidRPr="00A340ED">
        <w:rPr>
          <w:rFonts w:ascii="Arial Armenian" w:hAnsi="Arial Armenian"/>
          <w:sz w:val="20"/>
          <w:lang w:val="hy-AM"/>
        </w:rPr>
        <w:t xml:space="preserve"> </w:t>
      </w:r>
      <w:r w:rsidRPr="00A340ED">
        <w:rPr>
          <w:rFonts w:ascii="Sylfaen" w:hAnsi="Sylfaen" w:cs="Sylfaen"/>
          <w:sz w:val="20"/>
          <w:lang w:val="hy-AM"/>
        </w:rPr>
        <w:t>անձից</w:t>
      </w:r>
      <w:r w:rsidRPr="00A340ED">
        <w:rPr>
          <w:rFonts w:ascii="Arial Armenian" w:hAnsi="Arial Armenian"/>
          <w:sz w:val="20"/>
          <w:lang w:val="hy-AM"/>
        </w:rPr>
        <w:t xml:space="preserve"> </w:t>
      </w:r>
      <w:r w:rsidRPr="00A340ED">
        <w:rPr>
          <w:rFonts w:ascii="Sylfaen" w:hAnsi="Sylfaen" w:cs="Sylfaen"/>
          <w:sz w:val="20"/>
          <w:lang w:val="hy-AM"/>
        </w:rPr>
        <w:t>ձեռք</w:t>
      </w:r>
      <w:r w:rsidRPr="00A340ED">
        <w:rPr>
          <w:rFonts w:ascii="Arial Armenian" w:hAnsi="Arial Armenian"/>
          <w:sz w:val="20"/>
          <w:lang w:val="hy-AM"/>
        </w:rPr>
        <w:t xml:space="preserve"> </w:t>
      </w:r>
      <w:r w:rsidRPr="00A340ED">
        <w:rPr>
          <w:rFonts w:ascii="Sylfaen" w:hAnsi="Sylfaen" w:cs="Sylfaen"/>
          <w:sz w:val="20"/>
          <w:lang w:val="hy-AM"/>
        </w:rPr>
        <w:t>բերելու</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իր</w:t>
      </w:r>
      <w:r w:rsidRPr="00A340ED">
        <w:rPr>
          <w:rFonts w:ascii="Arial Armenian" w:hAnsi="Arial Armenian"/>
          <w:sz w:val="20"/>
          <w:lang w:val="hy-AM"/>
        </w:rPr>
        <w:t xml:space="preserve"> </w:t>
      </w:r>
      <w:r w:rsidRPr="00A340ED">
        <w:rPr>
          <w:rFonts w:ascii="Sylfaen" w:hAnsi="Sylfaen" w:cs="Sylfaen"/>
          <w:sz w:val="20"/>
          <w:lang w:val="hy-AM"/>
        </w:rPr>
        <w:t>կատարած</w:t>
      </w:r>
      <w:r w:rsidRPr="00A340ED">
        <w:rPr>
          <w:rFonts w:ascii="Arial Armenian" w:hAnsi="Arial Armenian"/>
          <w:sz w:val="20"/>
          <w:lang w:val="hy-AM"/>
        </w:rPr>
        <w:t xml:space="preserve"> </w:t>
      </w:r>
      <w:r w:rsidRPr="00A340ED">
        <w:rPr>
          <w:rFonts w:ascii="Sylfaen" w:hAnsi="Sylfaen" w:cs="Sylfaen"/>
          <w:sz w:val="20"/>
          <w:lang w:val="hy-AM"/>
        </w:rPr>
        <w:t>բոլոր</w:t>
      </w:r>
      <w:r w:rsidRPr="00A340ED">
        <w:rPr>
          <w:rFonts w:ascii="Arial Armenian" w:hAnsi="Arial Armenian"/>
          <w:sz w:val="20"/>
          <w:lang w:val="hy-AM"/>
        </w:rPr>
        <w:t xml:space="preserve"> </w:t>
      </w:r>
      <w:r w:rsidRPr="00A340ED">
        <w:rPr>
          <w:rFonts w:ascii="Sylfaen" w:hAnsi="Sylfaen" w:cs="Sylfaen"/>
          <w:sz w:val="20"/>
          <w:lang w:val="hy-AM"/>
        </w:rPr>
        <w:t>անհրաժեշտ</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ողջամիտ</w:t>
      </w:r>
      <w:r w:rsidRPr="00A340ED">
        <w:rPr>
          <w:rFonts w:ascii="Arial Armenian" w:hAnsi="Arial Armenian"/>
          <w:sz w:val="20"/>
          <w:lang w:val="hy-AM"/>
        </w:rPr>
        <w:t xml:space="preserve"> </w:t>
      </w:r>
      <w:r w:rsidRPr="00A340ED">
        <w:rPr>
          <w:rFonts w:ascii="Sylfaen" w:hAnsi="Sylfaen" w:cs="Sylfaen"/>
          <w:sz w:val="20"/>
          <w:lang w:val="hy-AM"/>
        </w:rPr>
        <w:t>ծախսերը</w:t>
      </w:r>
      <w:r w:rsidRPr="00A340ED">
        <w:rPr>
          <w:rFonts w:ascii="Arial Armenian" w:hAnsi="Arial Armenian"/>
          <w:sz w:val="20"/>
          <w:lang w:val="hy-AM"/>
        </w:rPr>
        <w:t>:</w:t>
      </w:r>
    </w:p>
    <w:p w:rsidR="00CE7D06" w:rsidRPr="00A340ED" w:rsidRDefault="00CE7D06" w:rsidP="00CE7D06">
      <w:pPr>
        <w:tabs>
          <w:tab w:val="left" w:pos="720"/>
        </w:tabs>
        <w:ind w:firstLine="709"/>
        <w:jc w:val="both"/>
        <w:rPr>
          <w:rFonts w:ascii="Arial Armenian" w:hAnsi="Arial Armenian"/>
          <w:sz w:val="20"/>
          <w:lang w:val="hy-AM"/>
        </w:rPr>
      </w:pPr>
      <w:r w:rsidRPr="00A340ED">
        <w:rPr>
          <w:rFonts w:ascii="Arial Armenian" w:hAnsi="Arial Armenian"/>
          <w:sz w:val="20"/>
          <w:lang w:val="hy-AM"/>
        </w:rPr>
        <w:lastRenderedPageBreak/>
        <w:t xml:space="preserve">2.1.7 </w:t>
      </w:r>
      <w:r w:rsidRPr="00A340ED">
        <w:rPr>
          <w:rFonts w:ascii="Sylfaen" w:hAnsi="Sylfaen" w:cs="Sylfaen"/>
          <w:sz w:val="20"/>
          <w:lang w:val="hy-AM"/>
        </w:rPr>
        <w:t>Միակողմանի</w:t>
      </w:r>
      <w:r w:rsidRPr="00A340ED">
        <w:rPr>
          <w:rFonts w:ascii="Arial Armenian" w:hAnsi="Arial Armenian"/>
          <w:sz w:val="20"/>
          <w:lang w:val="hy-AM"/>
        </w:rPr>
        <w:t xml:space="preserve"> </w:t>
      </w:r>
      <w:r w:rsidRPr="00A340ED">
        <w:rPr>
          <w:rFonts w:ascii="Sylfaen" w:hAnsi="Sylfaen" w:cs="Sylfaen"/>
          <w:sz w:val="20"/>
          <w:lang w:val="hy-AM"/>
        </w:rPr>
        <w:t>լուծել</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 xml:space="preserve"> (</w:t>
      </w:r>
      <w:r w:rsidRPr="00A340ED">
        <w:rPr>
          <w:rFonts w:ascii="Sylfaen" w:hAnsi="Sylfaen" w:cs="Sylfaen"/>
          <w:sz w:val="20"/>
          <w:lang w:val="hy-AM"/>
        </w:rPr>
        <w:t>լրիվ</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մասնակի</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Վաճառողն</w:t>
      </w:r>
      <w:r w:rsidRPr="00A340ED">
        <w:rPr>
          <w:rFonts w:ascii="Arial Armenian" w:hAnsi="Arial Armenian"/>
          <w:sz w:val="20"/>
          <w:lang w:val="hy-AM"/>
        </w:rPr>
        <w:t xml:space="preserve"> </w:t>
      </w:r>
      <w:r w:rsidRPr="00A340ED">
        <w:rPr>
          <w:rFonts w:ascii="Sylfaen" w:hAnsi="Sylfaen" w:cs="Sylfaen"/>
          <w:sz w:val="20"/>
          <w:lang w:val="hy-AM"/>
        </w:rPr>
        <w:t>էականորեն</w:t>
      </w:r>
      <w:r w:rsidRPr="00A340ED">
        <w:rPr>
          <w:rFonts w:ascii="Arial Armenian" w:hAnsi="Arial Armenian"/>
          <w:sz w:val="20"/>
          <w:lang w:val="hy-AM"/>
        </w:rPr>
        <w:t xml:space="preserve"> </w:t>
      </w:r>
      <w:r w:rsidRPr="00A340ED">
        <w:rPr>
          <w:rFonts w:ascii="Sylfaen" w:hAnsi="Sylfaen" w:cs="Sylfaen"/>
          <w:sz w:val="20"/>
          <w:lang w:val="hy-AM"/>
        </w:rPr>
        <w:t>խախտել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w:t>
      </w:r>
    </w:p>
    <w:p w:rsidR="00CE7D06" w:rsidRPr="00A340ED" w:rsidRDefault="00CE7D06" w:rsidP="00CE7D06">
      <w:pPr>
        <w:tabs>
          <w:tab w:val="left" w:pos="720"/>
        </w:tabs>
        <w:ind w:firstLine="709"/>
        <w:jc w:val="both"/>
        <w:rPr>
          <w:rFonts w:ascii="Arial Armenian" w:hAnsi="Arial Armenian"/>
          <w:sz w:val="20"/>
          <w:lang w:val="hy-AM"/>
        </w:rPr>
      </w:pPr>
      <w:r w:rsidRPr="00A340ED">
        <w:rPr>
          <w:rFonts w:ascii="Arial Armenian" w:hAnsi="Arial Armenian"/>
          <w:sz w:val="20"/>
          <w:lang w:val="hy-AM"/>
        </w:rPr>
        <w:tab/>
        <w:t xml:space="preserve">2.1.7.1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 xml:space="preserve"> </w:t>
      </w:r>
      <w:r w:rsidRPr="00A340ED">
        <w:rPr>
          <w:rFonts w:ascii="Sylfaen" w:hAnsi="Sylfaen" w:cs="Sylfaen"/>
          <w:sz w:val="20"/>
          <w:lang w:val="hy-AM"/>
        </w:rPr>
        <w:t>խախտելն</w:t>
      </w:r>
      <w:r w:rsidRPr="00A340ED">
        <w:rPr>
          <w:rFonts w:ascii="Arial Armenian" w:hAnsi="Arial Armenian"/>
          <w:sz w:val="20"/>
          <w:lang w:val="hy-AM"/>
        </w:rPr>
        <w:t xml:space="preserve"> </w:t>
      </w:r>
      <w:r w:rsidRPr="00A340ED">
        <w:rPr>
          <w:rFonts w:ascii="Sylfaen" w:hAnsi="Sylfaen" w:cs="Sylfaen"/>
          <w:sz w:val="20"/>
          <w:lang w:val="hy-AM"/>
        </w:rPr>
        <w:t>էական</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համարվում</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w:t>
      </w:r>
    </w:p>
    <w:p w:rsidR="00CE7D06" w:rsidRPr="00A340ED" w:rsidRDefault="00CE7D06" w:rsidP="00CE7D06">
      <w:pPr>
        <w:tabs>
          <w:tab w:val="left" w:pos="720"/>
        </w:tabs>
        <w:ind w:firstLine="709"/>
        <w:jc w:val="both"/>
        <w:rPr>
          <w:rFonts w:ascii="Arial Armenian" w:hAnsi="Arial Armenian"/>
          <w:sz w:val="20"/>
          <w:lang w:val="hy-AM"/>
        </w:rPr>
      </w:pPr>
      <w:r w:rsidRPr="00A340ED">
        <w:rPr>
          <w:rFonts w:ascii="Arial Armenian" w:hAnsi="Arial Armenian"/>
          <w:sz w:val="20"/>
          <w:lang w:val="hy-AM"/>
        </w:rPr>
        <w:tab/>
      </w:r>
      <w:r w:rsidRPr="00A340ED">
        <w:rPr>
          <w:rFonts w:ascii="Sylfaen" w:hAnsi="Sylfaen" w:cs="Sylfaen"/>
          <w:sz w:val="20"/>
          <w:lang w:val="hy-AM"/>
        </w:rPr>
        <w:t>ա</w:t>
      </w:r>
      <w:r w:rsidRPr="00A340ED">
        <w:rPr>
          <w:rFonts w:ascii="Arial Armenian" w:hAnsi="Arial Armenian"/>
          <w:sz w:val="20"/>
          <w:lang w:val="hy-AM"/>
        </w:rPr>
        <w:t xml:space="preserve">) </w:t>
      </w:r>
      <w:r w:rsidRPr="00A340ED">
        <w:rPr>
          <w:rFonts w:ascii="Sylfaen" w:hAnsi="Sylfaen" w:cs="Sylfaen"/>
          <w:sz w:val="20"/>
          <w:lang w:val="hy-AM"/>
        </w:rPr>
        <w:t>մատակարարվել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անպատշաճ</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ապրանք</w:t>
      </w:r>
      <w:r w:rsidRPr="00A340ED">
        <w:rPr>
          <w:rFonts w:ascii="Arial Armenian" w:hAnsi="Arial Armenian"/>
          <w:sz w:val="20"/>
          <w:lang w:val="hy-AM"/>
        </w:rPr>
        <w:t xml:space="preserve"> </w:t>
      </w:r>
      <w:r w:rsidRPr="00A340ED">
        <w:rPr>
          <w:rFonts w:ascii="Sylfaen" w:hAnsi="Sylfaen" w:cs="Sylfaen"/>
          <w:sz w:val="20"/>
          <w:lang w:val="hy-AM"/>
        </w:rPr>
        <w:t>որը</w:t>
      </w:r>
      <w:r w:rsidRPr="00A340ED">
        <w:rPr>
          <w:rFonts w:ascii="Arial Armenian" w:hAnsi="Arial Armenian"/>
          <w:sz w:val="20"/>
          <w:lang w:val="hy-AM"/>
        </w:rPr>
        <w:t xml:space="preserve"> </w:t>
      </w:r>
      <w:r w:rsidRPr="00A340ED">
        <w:rPr>
          <w:rFonts w:ascii="Sylfaen" w:hAnsi="Sylfaen" w:cs="Sylfaen"/>
          <w:sz w:val="20"/>
          <w:lang w:val="hy-AM"/>
        </w:rPr>
        <w:t>չի</w:t>
      </w:r>
      <w:r w:rsidRPr="00A340ED">
        <w:rPr>
          <w:rFonts w:ascii="Arial Armenian" w:hAnsi="Arial Armenian"/>
          <w:sz w:val="20"/>
          <w:lang w:val="hy-AM"/>
        </w:rPr>
        <w:t xml:space="preserve"> </w:t>
      </w:r>
      <w:r w:rsidRPr="00A340ED">
        <w:rPr>
          <w:rFonts w:ascii="Sylfaen" w:hAnsi="Sylfaen" w:cs="Sylfaen"/>
          <w:sz w:val="20"/>
          <w:lang w:val="hy-AM"/>
        </w:rPr>
        <w:t>կարող</w:t>
      </w:r>
      <w:r w:rsidRPr="00A340ED">
        <w:rPr>
          <w:rFonts w:ascii="Arial Armenian" w:hAnsi="Arial Armenian"/>
          <w:sz w:val="20"/>
          <w:lang w:val="hy-AM"/>
        </w:rPr>
        <w:t xml:space="preserve"> </w:t>
      </w:r>
      <w:r w:rsidRPr="00A340ED">
        <w:rPr>
          <w:rFonts w:ascii="Sylfaen" w:hAnsi="Sylfaen" w:cs="Sylfaen"/>
          <w:sz w:val="20"/>
          <w:lang w:val="hy-AM"/>
        </w:rPr>
        <w:t>փոխարինվել</w:t>
      </w:r>
      <w:r w:rsidRPr="00A340ED">
        <w:rPr>
          <w:rFonts w:ascii="Arial Armenian" w:hAnsi="Arial Armenian"/>
          <w:sz w:val="20"/>
          <w:lang w:val="hy-AM"/>
        </w:rPr>
        <w:t xml:space="preserve">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ընդունելի</w:t>
      </w:r>
      <w:r w:rsidRPr="00A340ED">
        <w:rPr>
          <w:rFonts w:ascii="Arial Armenian" w:hAnsi="Arial Armenian"/>
          <w:sz w:val="20"/>
          <w:lang w:val="hy-AM"/>
        </w:rPr>
        <w:t xml:space="preserve"> </w:t>
      </w:r>
      <w:r w:rsidRPr="00A340ED">
        <w:rPr>
          <w:rFonts w:ascii="Sylfaen" w:hAnsi="Sylfaen" w:cs="Sylfaen"/>
          <w:sz w:val="20"/>
          <w:lang w:val="hy-AM"/>
        </w:rPr>
        <w:t>ժամկետում</w:t>
      </w:r>
      <w:r w:rsidRPr="00A340ED">
        <w:rPr>
          <w:rFonts w:ascii="Arial Armenian" w:hAnsi="Arial Armenian"/>
          <w:sz w:val="20"/>
          <w:lang w:val="hy-AM"/>
        </w:rPr>
        <w:t>.</w:t>
      </w:r>
    </w:p>
    <w:p w:rsidR="00CE7D06" w:rsidRPr="00A340ED" w:rsidRDefault="00CE7D06" w:rsidP="00CE7D06">
      <w:pPr>
        <w:tabs>
          <w:tab w:val="left" w:pos="720"/>
        </w:tabs>
        <w:ind w:firstLine="709"/>
        <w:jc w:val="both"/>
        <w:rPr>
          <w:rFonts w:ascii="Arial Armenian" w:hAnsi="Arial Armenian"/>
          <w:sz w:val="20"/>
          <w:lang w:val="hy-AM"/>
        </w:rPr>
      </w:pPr>
      <w:r w:rsidRPr="00A340ED">
        <w:rPr>
          <w:rFonts w:ascii="Arial Armenian" w:hAnsi="Arial Armenian"/>
          <w:sz w:val="20"/>
          <w:lang w:val="hy-AM"/>
        </w:rPr>
        <w:tab/>
      </w:r>
      <w:r w:rsidRPr="00A340ED">
        <w:rPr>
          <w:rFonts w:ascii="Sylfaen" w:hAnsi="Sylfaen" w:cs="Sylfaen"/>
          <w:sz w:val="20"/>
          <w:lang w:val="hy-AM"/>
        </w:rPr>
        <w:t>բ</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մատակարարման</w:t>
      </w:r>
      <w:r w:rsidRPr="00A340ED">
        <w:rPr>
          <w:rFonts w:ascii="Arial Armenian" w:hAnsi="Arial Armenian"/>
          <w:sz w:val="20"/>
          <w:lang w:val="hy-AM"/>
        </w:rPr>
        <w:t xml:space="preserve"> </w:t>
      </w:r>
      <w:r w:rsidRPr="00A340ED">
        <w:rPr>
          <w:rFonts w:ascii="Sylfaen" w:hAnsi="Sylfaen" w:cs="Sylfaen"/>
          <w:sz w:val="20"/>
          <w:lang w:val="hy-AM"/>
        </w:rPr>
        <w:t>ժամկետները</w:t>
      </w:r>
      <w:r w:rsidRPr="00A340ED">
        <w:rPr>
          <w:rFonts w:ascii="Arial Armenian" w:hAnsi="Arial Armenian"/>
          <w:sz w:val="20"/>
          <w:lang w:val="hy-AM"/>
        </w:rPr>
        <w:t xml:space="preserve"> </w:t>
      </w:r>
      <w:r w:rsidRPr="00A340ED">
        <w:rPr>
          <w:rFonts w:ascii="Sylfaen" w:hAnsi="Sylfaen" w:cs="Sylfaen"/>
          <w:sz w:val="20"/>
          <w:lang w:val="hy-AM"/>
        </w:rPr>
        <w:t>խախտվել</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Arial Armenian" w:hAnsi="Arial Armenian"/>
          <w:sz w:val="20"/>
          <w:u w:val="single"/>
          <w:lang w:val="hy-AM"/>
        </w:rPr>
        <w:t xml:space="preserve">        </w:t>
      </w:r>
      <w:r w:rsidRPr="00A340ED">
        <w:rPr>
          <w:rFonts w:ascii="Arial Armenian" w:hAnsi="Arial Armenian"/>
          <w:sz w:val="20"/>
          <w:lang w:val="hy-AM"/>
        </w:rPr>
        <w:t xml:space="preserve"> </w:t>
      </w:r>
      <w:r w:rsidRPr="00A340ED">
        <w:rPr>
          <w:rFonts w:ascii="Sylfaen" w:hAnsi="Sylfaen" w:cs="Sylfaen"/>
          <w:sz w:val="20"/>
          <w:lang w:val="hy-AM"/>
        </w:rPr>
        <w:t>օրից</w:t>
      </w:r>
      <w:r w:rsidRPr="00A340ED">
        <w:rPr>
          <w:rFonts w:ascii="Arial Armenian" w:hAnsi="Arial Armenian"/>
          <w:sz w:val="20"/>
          <w:lang w:val="hy-AM"/>
        </w:rPr>
        <w:t xml:space="preserve"> </w:t>
      </w:r>
      <w:r w:rsidRPr="00A340ED">
        <w:rPr>
          <w:rFonts w:ascii="Sylfaen" w:hAnsi="Sylfaen" w:cs="Sylfaen"/>
          <w:sz w:val="20"/>
          <w:lang w:val="hy-AM"/>
        </w:rPr>
        <w:t>ավելի</w:t>
      </w:r>
      <w:r w:rsidRPr="00A340ED">
        <w:rPr>
          <w:rFonts w:ascii="Arial Armenian" w:hAnsi="Arial Armenian"/>
          <w:sz w:val="20"/>
          <w:lang w:val="hy-AM"/>
        </w:rPr>
        <w:t>,</w:t>
      </w:r>
    </w:p>
    <w:p w:rsidR="00CE7D06" w:rsidRPr="00A340ED" w:rsidRDefault="00CE7D06" w:rsidP="00CE7D06">
      <w:pPr>
        <w:tabs>
          <w:tab w:val="left" w:pos="720"/>
        </w:tabs>
        <w:ind w:firstLine="709"/>
        <w:jc w:val="both"/>
        <w:rPr>
          <w:rFonts w:ascii="Arial Armenian" w:hAnsi="Arial Armenian"/>
          <w:sz w:val="20"/>
          <w:lang w:val="hy-AM"/>
        </w:rPr>
      </w:pPr>
      <w:r w:rsidRPr="00A340ED">
        <w:rPr>
          <w:rFonts w:ascii="Arial Armenian" w:hAnsi="Arial Armenian"/>
          <w:sz w:val="20"/>
          <w:lang w:val="hy-AM"/>
        </w:rPr>
        <w:t xml:space="preserve">2.1.8 </w:t>
      </w:r>
      <w:r w:rsidRPr="00A340ED">
        <w:rPr>
          <w:rFonts w:ascii="Sylfaen" w:hAnsi="Sylfaen" w:cs="Sylfaen"/>
          <w:sz w:val="20"/>
          <w:lang w:val="hy-AM"/>
        </w:rPr>
        <w:t>Զննել</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հայտնաբերված</w:t>
      </w:r>
      <w:r w:rsidRPr="00A340ED">
        <w:rPr>
          <w:rFonts w:ascii="Arial Armenian" w:hAnsi="Arial Armenian"/>
          <w:sz w:val="20"/>
          <w:lang w:val="hy-AM"/>
        </w:rPr>
        <w:t xml:space="preserve"> </w:t>
      </w:r>
      <w:r w:rsidRPr="00A340ED">
        <w:rPr>
          <w:rFonts w:ascii="Sylfaen" w:hAnsi="Sylfaen" w:cs="Sylfaen"/>
          <w:sz w:val="20"/>
          <w:lang w:val="hy-AM"/>
        </w:rPr>
        <w:t>թերությունների</w:t>
      </w:r>
      <w:r w:rsidRPr="00A340ED">
        <w:rPr>
          <w:rFonts w:ascii="Arial Armenian" w:hAnsi="Arial Armenian"/>
          <w:sz w:val="20"/>
          <w:lang w:val="hy-AM"/>
        </w:rPr>
        <w:t xml:space="preserve"> </w:t>
      </w:r>
      <w:r w:rsidRPr="00A340ED">
        <w:rPr>
          <w:rFonts w:ascii="Sylfaen" w:hAnsi="Sylfaen" w:cs="Sylfaen"/>
          <w:sz w:val="20"/>
          <w:lang w:val="hy-AM"/>
        </w:rPr>
        <w:t>մասին</w:t>
      </w:r>
      <w:r w:rsidRPr="00A340ED">
        <w:rPr>
          <w:rFonts w:ascii="Arial Armenian" w:hAnsi="Arial Armenian"/>
          <w:sz w:val="20"/>
          <w:lang w:val="hy-AM"/>
        </w:rPr>
        <w:t xml:space="preserve"> </w:t>
      </w:r>
      <w:r w:rsidRPr="00A340ED">
        <w:rPr>
          <w:rFonts w:ascii="Sylfaen" w:hAnsi="Sylfaen" w:cs="Sylfaen"/>
          <w:sz w:val="20"/>
          <w:lang w:val="hy-AM"/>
        </w:rPr>
        <w:t>անհապաղ</w:t>
      </w:r>
      <w:r w:rsidRPr="00A340ED">
        <w:rPr>
          <w:rFonts w:ascii="Arial Armenian" w:hAnsi="Arial Armenian"/>
          <w:sz w:val="20"/>
          <w:lang w:val="hy-AM"/>
        </w:rPr>
        <w:t xml:space="preserve"> </w:t>
      </w:r>
      <w:r w:rsidRPr="00A340ED">
        <w:rPr>
          <w:rFonts w:ascii="Sylfaen" w:hAnsi="Sylfaen" w:cs="Sylfaen"/>
          <w:sz w:val="20"/>
          <w:lang w:val="hy-AM"/>
        </w:rPr>
        <w:t>տեղեկացնել</w:t>
      </w:r>
      <w:r w:rsidRPr="00A340ED">
        <w:rPr>
          <w:rFonts w:ascii="Arial Armenian" w:hAnsi="Arial Armenian"/>
          <w:sz w:val="20"/>
          <w:lang w:val="hy-AM"/>
        </w:rPr>
        <w:t xml:space="preserve"> </w:t>
      </w:r>
      <w:r w:rsidRPr="00A340ED">
        <w:rPr>
          <w:rFonts w:ascii="Sylfaen" w:hAnsi="Sylfaen" w:cs="Sylfaen"/>
          <w:sz w:val="20"/>
          <w:lang w:val="hy-AM"/>
        </w:rPr>
        <w:t>Վաճառողին։</w:t>
      </w:r>
    </w:p>
    <w:p w:rsidR="00CE7D06" w:rsidRPr="00A340ED" w:rsidRDefault="00CE7D06" w:rsidP="00CE7D06">
      <w:pPr>
        <w:tabs>
          <w:tab w:val="left" w:pos="720"/>
        </w:tabs>
        <w:ind w:firstLine="709"/>
        <w:jc w:val="both"/>
        <w:rPr>
          <w:rFonts w:ascii="Arial Armenian" w:hAnsi="Arial Armenian"/>
          <w:sz w:val="12"/>
          <w:szCs w:val="12"/>
          <w:lang w:val="hy-AM"/>
        </w:rPr>
      </w:pPr>
    </w:p>
    <w:p w:rsidR="00CE7D06" w:rsidRPr="00A340ED" w:rsidRDefault="00CE7D06" w:rsidP="00CE7D06">
      <w:pPr>
        <w:ind w:firstLine="709"/>
        <w:jc w:val="both"/>
        <w:rPr>
          <w:rFonts w:ascii="Arial Armenian" w:hAnsi="Arial Armenian"/>
          <w:b/>
          <w:sz w:val="20"/>
          <w:lang w:val="hy-AM"/>
        </w:rPr>
      </w:pPr>
      <w:r w:rsidRPr="00A340ED">
        <w:rPr>
          <w:rFonts w:ascii="Arial Armenian" w:hAnsi="Arial Armenian"/>
          <w:b/>
          <w:sz w:val="20"/>
          <w:lang w:val="hy-AM"/>
        </w:rPr>
        <w:t xml:space="preserve">2.2 </w:t>
      </w:r>
      <w:r w:rsidRPr="00A340ED">
        <w:rPr>
          <w:rFonts w:ascii="Sylfaen" w:hAnsi="Sylfaen" w:cs="Sylfaen"/>
          <w:b/>
          <w:sz w:val="20"/>
          <w:lang w:val="hy-AM"/>
        </w:rPr>
        <w:t>Գնորդը</w:t>
      </w:r>
      <w:r w:rsidRPr="00A340ED">
        <w:rPr>
          <w:rFonts w:ascii="Arial Armenian" w:hAnsi="Arial Armenian"/>
          <w:b/>
          <w:sz w:val="20"/>
          <w:lang w:val="hy-AM"/>
        </w:rPr>
        <w:t xml:space="preserve"> </w:t>
      </w:r>
      <w:r w:rsidRPr="00A340ED">
        <w:rPr>
          <w:rFonts w:ascii="Sylfaen" w:hAnsi="Sylfaen" w:cs="Sylfaen"/>
          <w:b/>
          <w:sz w:val="20"/>
          <w:lang w:val="hy-AM"/>
        </w:rPr>
        <w:t>պարտավոր</w:t>
      </w:r>
      <w:r w:rsidRPr="00A340ED">
        <w:rPr>
          <w:rFonts w:ascii="Arial Armenian" w:hAnsi="Arial Armenian"/>
          <w:b/>
          <w:sz w:val="20"/>
          <w:lang w:val="hy-AM"/>
        </w:rPr>
        <w:t xml:space="preserve"> </w:t>
      </w:r>
      <w:r w:rsidRPr="00A340ED">
        <w:rPr>
          <w:rFonts w:ascii="Sylfaen" w:hAnsi="Sylfaen" w:cs="Sylfaen"/>
          <w:b/>
          <w:sz w:val="20"/>
          <w:lang w:val="hy-AM"/>
        </w:rPr>
        <w:t>է</w:t>
      </w:r>
      <w:r w:rsidRPr="00A340ED">
        <w:rPr>
          <w:rFonts w:ascii="Arial Armenian" w:hAnsi="Arial Armenian"/>
          <w:b/>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2.2.1 </w:t>
      </w:r>
      <w:r w:rsidRPr="00A340ED">
        <w:rPr>
          <w:rFonts w:ascii="Sylfaen" w:hAnsi="Sylfaen" w:cs="Sylfaen"/>
          <w:sz w:val="20"/>
          <w:lang w:val="hy-AM"/>
        </w:rPr>
        <w:t>Կատարել</w:t>
      </w:r>
      <w:r w:rsidRPr="00A340ED">
        <w:rPr>
          <w:rFonts w:ascii="Arial Armenian" w:hAnsi="Arial Armenian"/>
          <w:sz w:val="20"/>
          <w:lang w:val="hy-AM"/>
        </w:rPr>
        <w:t xml:space="preserve"> </w:t>
      </w:r>
      <w:r w:rsidRPr="00A340ED">
        <w:rPr>
          <w:rFonts w:ascii="Sylfaen" w:hAnsi="Sylfaen" w:cs="Sylfaen"/>
          <w:sz w:val="20"/>
          <w:lang w:val="hy-AM"/>
        </w:rPr>
        <w:t>պայմանագրին</w:t>
      </w:r>
      <w:r w:rsidRPr="00A340ED">
        <w:rPr>
          <w:rFonts w:ascii="Arial Armenian" w:hAnsi="Arial Armenian"/>
          <w:sz w:val="20"/>
          <w:lang w:val="hy-AM"/>
        </w:rPr>
        <w:t xml:space="preserve"> </w:t>
      </w:r>
      <w:r w:rsidRPr="00A340ED">
        <w:rPr>
          <w:rFonts w:ascii="Sylfaen" w:hAnsi="Sylfaen" w:cs="Sylfaen"/>
          <w:sz w:val="20"/>
          <w:lang w:val="hy-AM"/>
        </w:rPr>
        <w:t>համապատասխան</w:t>
      </w:r>
      <w:r w:rsidRPr="00A340ED">
        <w:rPr>
          <w:rFonts w:ascii="Arial Armenian" w:hAnsi="Arial Armenian"/>
          <w:sz w:val="20"/>
          <w:lang w:val="hy-AM"/>
        </w:rPr>
        <w:t xml:space="preserve"> </w:t>
      </w:r>
      <w:r w:rsidRPr="00A340ED">
        <w:rPr>
          <w:rFonts w:ascii="Sylfaen" w:hAnsi="Sylfaen" w:cs="Sylfaen"/>
          <w:sz w:val="20"/>
          <w:lang w:val="hy-AM"/>
        </w:rPr>
        <w:t>մատակարարված</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ընդունումն</w:t>
      </w:r>
      <w:r w:rsidRPr="00A340ED">
        <w:rPr>
          <w:rFonts w:ascii="Arial Armenian" w:hAnsi="Arial Armenian"/>
          <w:sz w:val="20"/>
          <w:lang w:val="hy-AM"/>
        </w:rPr>
        <w:t xml:space="preserve"> </w:t>
      </w:r>
      <w:r w:rsidRPr="00A340ED">
        <w:rPr>
          <w:rFonts w:ascii="Sylfaen" w:hAnsi="Sylfaen" w:cs="Sylfaen"/>
          <w:sz w:val="20"/>
          <w:lang w:val="hy-AM"/>
        </w:rPr>
        <w:t>ապահովող</w:t>
      </w:r>
      <w:r w:rsidRPr="00A340ED">
        <w:rPr>
          <w:rFonts w:ascii="Arial Armenian" w:hAnsi="Arial Armenian"/>
          <w:sz w:val="20"/>
          <w:lang w:val="hy-AM"/>
        </w:rPr>
        <w:t xml:space="preserve"> </w:t>
      </w:r>
      <w:r w:rsidRPr="00A340ED">
        <w:rPr>
          <w:rFonts w:ascii="Sylfaen" w:hAnsi="Sylfaen" w:cs="Sylfaen"/>
          <w:sz w:val="20"/>
          <w:lang w:val="hy-AM"/>
        </w:rPr>
        <w:t>բոլոր</w:t>
      </w:r>
      <w:r w:rsidRPr="00A340ED">
        <w:rPr>
          <w:rFonts w:ascii="Arial Armenian" w:hAnsi="Arial Armenian"/>
          <w:sz w:val="20"/>
          <w:lang w:val="hy-AM"/>
        </w:rPr>
        <w:t xml:space="preserve"> </w:t>
      </w:r>
      <w:r w:rsidRPr="00A340ED">
        <w:rPr>
          <w:rFonts w:ascii="Sylfaen" w:hAnsi="Sylfaen" w:cs="Sylfaen"/>
          <w:sz w:val="20"/>
          <w:lang w:val="hy-AM"/>
        </w:rPr>
        <w:t>անհրաժեշտ</w:t>
      </w:r>
      <w:r w:rsidRPr="00A340ED">
        <w:rPr>
          <w:rFonts w:ascii="Arial Armenian" w:hAnsi="Arial Armenian"/>
          <w:sz w:val="20"/>
          <w:lang w:val="hy-AM"/>
        </w:rPr>
        <w:t xml:space="preserve"> </w:t>
      </w:r>
      <w:r w:rsidRPr="00A340ED">
        <w:rPr>
          <w:rFonts w:ascii="Sylfaen" w:hAnsi="Sylfaen" w:cs="Sylfaen"/>
          <w:sz w:val="20"/>
          <w:lang w:val="hy-AM"/>
        </w:rPr>
        <w:t>գործողությունները</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2.2.2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հանձնած</w:t>
      </w:r>
      <w:r w:rsidRPr="00A340ED">
        <w:rPr>
          <w:rFonts w:ascii="Arial Armenian" w:hAnsi="Arial Armenian"/>
          <w:sz w:val="20"/>
          <w:lang w:val="hy-AM"/>
        </w:rPr>
        <w:t xml:space="preserve"> </w:t>
      </w:r>
      <w:r w:rsidRPr="00A340ED">
        <w:rPr>
          <w:rFonts w:ascii="Sylfaen" w:hAnsi="Sylfaen" w:cs="Sylfaen"/>
          <w:sz w:val="20"/>
          <w:lang w:val="hy-AM"/>
        </w:rPr>
        <w:t>ապրանքից</w:t>
      </w:r>
      <w:r w:rsidRPr="00A340ED">
        <w:rPr>
          <w:rFonts w:ascii="Arial Armenian" w:hAnsi="Arial Armenian"/>
          <w:sz w:val="20"/>
          <w:lang w:val="hy-AM"/>
        </w:rPr>
        <w:t xml:space="preserve"> </w:t>
      </w:r>
      <w:r w:rsidRPr="00A340ED">
        <w:rPr>
          <w:rFonts w:ascii="Sylfaen" w:hAnsi="Sylfaen" w:cs="Sylfaen"/>
          <w:sz w:val="20"/>
          <w:lang w:val="hy-AM"/>
        </w:rPr>
        <w:t>պայմանագրին</w:t>
      </w:r>
      <w:r w:rsidRPr="00A340ED">
        <w:rPr>
          <w:rFonts w:ascii="Arial Armenian" w:hAnsi="Arial Armenian"/>
          <w:sz w:val="20"/>
          <w:lang w:val="hy-AM"/>
        </w:rPr>
        <w:t xml:space="preserve"> </w:t>
      </w:r>
      <w:r w:rsidRPr="00A340ED">
        <w:rPr>
          <w:rFonts w:ascii="Sylfaen" w:hAnsi="Sylfaen" w:cs="Sylfaen"/>
          <w:sz w:val="20"/>
          <w:lang w:val="hy-AM"/>
        </w:rPr>
        <w:t>համապատասխան</w:t>
      </w:r>
      <w:r w:rsidRPr="00A340ED">
        <w:rPr>
          <w:rFonts w:ascii="Arial Armenian" w:hAnsi="Arial Armenian"/>
          <w:sz w:val="20"/>
          <w:lang w:val="hy-AM"/>
        </w:rPr>
        <w:t xml:space="preserve"> </w:t>
      </w:r>
      <w:r w:rsidRPr="00A340ED">
        <w:rPr>
          <w:rFonts w:ascii="Sylfaen" w:hAnsi="Sylfaen" w:cs="Sylfaen"/>
          <w:sz w:val="20"/>
          <w:lang w:val="hy-AM"/>
        </w:rPr>
        <w:t>հրաժարվելու</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ապահովել</w:t>
      </w:r>
      <w:r w:rsidRPr="00A340ED">
        <w:rPr>
          <w:rFonts w:ascii="Arial Armenian" w:hAnsi="Arial Armenian"/>
          <w:sz w:val="20"/>
          <w:lang w:val="hy-AM"/>
        </w:rPr>
        <w:t xml:space="preserve"> </w:t>
      </w:r>
      <w:r w:rsidRPr="00A340ED">
        <w:rPr>
          <w:rFonts w:ascii="Sylfaen" w:hAnsi="Sylfaen" w:cs="Sylfaen"/>
          <w:sz w:val="20"/>
          <w:lang w:val="hy-AM"/>
        </w:rPr>
        <w:t>այդ</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պատասխանատու</w:t>
      </w:r>
      <w:r w:rsidRPr="00A340ED">
        <w:rPr>
          <w:rFonts w:ascii="Arial Armenian" w:hAnsi="Arial Armenian"/>
          <w:sz w:val="20"/>
          <w:lang w:val="hy-AM"/>
        </w:rPr>
        <w:t xml:space="preserve"> </w:t>
      </w:r>
      <w:r w:rsidRPr="00A340ED">
        <w:rPr>
          <w:rFonts w:ascii="Sylfaen" w:hAnsi="Sylfaen" w:cs="Sylfaen"/>
          <w:sz w:val="20"/>
          <w:lang w:val="hy-AM"/>
        </w:rPr>
        <w:t>պահպանությունը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դրա</w:t>
      </w:r>
      <w:r w:rsidRPr="00A340ED">
        <w:rPr>
          <w:rFonts w:ascii="Arial Armenian" w:hAnsi="Arial Armenian"/>
          <w:sz w:val="20"/>
          <w:lang w:val="hy-AM"/>
        </w:rPr>
        <w:t xml:space="preserve"> </w:t>
      </w:r>
      <w:r w:rsidRPr="00A340ED">
        <w:rPr>
          <w:rFonts w:ascii="Sylfaen" w:hAnsi="Sylfaen" w:cs="Sylfaen"/>
          <w:sz w:val="20"/>
          <w:lang w:val="hy-AM"/>
        </w:rPr>
        <w:t>մասին</w:t>
      </w:r>
      <w:r w:rsidRPr="00A340ED">
        <w:rPr>
          <w:rFonts w:ascii="Arial Armenian" w:hAnsi="Arial Armenian"/>
          <w:sz w:val="20"/>
          <w:lang w:val="hy-AM"/>
        </w:rPr>
        <w:t xml:space="preserve"> </w:t>
      </w:r>
      <w:r w:rsidRPr="00A340ED">
        <w:rPr>
          <w:rFonts w:ascii="Sylfaen" w:hAnsi="Sylfaen" w:cs="Sylfaen"/>
          <w:sz w:val="20"/>
          <w:lang w:val="hy-AM"/>
        </w:rPr>
        <w:t>անհապաղ</w:t>
      </w:r>
      <w:r w:rsidRPr="00A340ED">
        <w:rPr>
          <w:rFonts w:ascii="Arial Armenian" w:hAnsi="Arial Armenian"/>
          <w:sz w:val="20"/>
          <w:lang w:val="hy-AM"/>
        </w:rPr>
        <w:t xml:space="preserve"> </w:t>
      </w:r>
      <w:r w:rsidRPr="00A340ED">
        <w:rPr>
          <w:rFonts w:ascii="Sylfaen" w:hAnsi="Sylfaen" w:cs="Sylfaen"/>
          <w:sz w:val="20"/>
          <w:lang w:val="hy-AM"/>
        </w:rPr>
        <w:t>տեղեկացնել</w:t>
      </w:r>
      <w:r w:rsidRPr="00A340ED">
        <w:rPr>
          <w:rFonts w:ascii="Arial Armenian" w:hAnsi="Arial Armenian"/>
          <w:sz w:val="20"/>
          <w:lang w:val="hy-AM"/>
        </w:rPr>
        <w:t xml:space="preserve"> </w:t>
      </w:r>
      <w:r w:rsidRPr="00A340ED">
        <w:rPr>
          <w:rFonts w:ascii="Sylfaen" w:hAnsi="Sylfaen" w:cs="Sylfaen"/>
          <w:sz w:val="20"/>
          <w:lang w:val="hy-AM"/>
        </w:rPr>
        <w:t>Վաճառողին</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2.2.3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կարգով</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ժամկետներում</w:t>
      </w:r>
      <w:r w:rsidRPr="00A340ED">
        <w:rPr>
          <w:rFonts w:ascii="Arial Armenian" w:hAnsi="Arial Armenian"/>
          <w:sz w:val="20"/>
          <w:lang w:val="hy-AM"/>
        </w:rPr>
        <w:t xml:space="preserve"> </w:t>
      </w:r>
      <w:r w:rsidRPr="00A340ED">
        <w:rPr>
          <w:rFonts w:ascii="Sylfaen" w:hAnsi="Sylfaen" w:cs="Sylfaen"/>
          <w:sz w:val="20"/>
          <w:lang w:val="hy-AM"/>
        </w:rPr>
        <w:t>մատակարարված</w:t>
      </w:r>
      <w:r w:rsidRPr="00A340ED">
        <w:rPr>
          <w:rFonts w:ascii="Arial Armenian" w:hAnsi="Arial Armenian"/>
          <w:sz w:val="20"/>
          <w:lang w:val="hy-AM"/>
        </w:rPr>
        <w:t xml:space="preserve"> </w:t>
      </w:r>
      <w:r w:rsidRPr="00A340ED">
        <w:rPr>
          <w:rFonts w:ascii="Sylfaen" w:hAnsi="Sylfaen" w:cs="Sylfaen"/>
          <w:sz w:val="20"/>
          <w:lang w:val="hy-AM"/>
        </w:rPr>
        <w:t>ապրանքն</w:t>
      </w:r>
      <w:r w:rsidRPr="00A340ED">
        <w:rPr>
          <w:rFonts w:ascii="Arial Armenian" w:hAnsi="Arial Armenian"/>
          <w:sz w:val="20"/>
          <w:lang w:val="hy-AM"/>
        </w:rPr>
        <w:t xml:space="preserve"> </w:t>
      </w:r>
      <w:r w:rsidRPr="00A340ED">
        <w:rPr>
          <w:rFonts w:ascii="Sylfaen" w:hAnsi="Sylfaen" w:cs="Sylfaen"/>
          <w:sz w:val="20"/>
          <w:lang w:val="hy-AM"/>
        </w:rPr>
        <w:t>ընդունելու</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Վաճառողին</w:t>
      </w:r>
      <w:r w:rsidRPr="00A340ED">
        <w:rPr>
          <w:rFonts w:ascii="Arial Armenian" w:hAnsi="Arial Armenian"/>
          <w:sz w:val="20"/>
          <w:lang w:val="hy-AM"/>
        </w:rPr>
        <w:t xml:space="preserve"> </w:t>
      </w:r>
      <w:r w:rsidRPr="00A340ED">
        <w:rPr>
          <w:rFonts w:ascii="Sylfaen" w:hAnsi="Sylfaen" w:cs="Sylfaen"/>
          <w:sz w:val="20"/>
          <w:lang w:val="hy-AM"/>
        </w:rPr>
        <w:t>վճարել</w:t>
      </w:r>
      <w:r w:rsidRPr="00A340ED">
        <w:rPr>
          <w:rFonts w:ascii="Arial Armenian" w:hAnsi="Arial Armenian"/>
          <w:sz w:val="20"/>
          <w:lang w:val="hy-AM"/>
        </w:rPr>
        <w:t xml:space="preserve"> </w:t>
      </w:r>
      <w:r w:rsidRPr="00A340ED">
        <w:rPr>
          <w:rFonts w:ascii="Sylfaen" w:hAnsi="Sylfaen" w:cs="Sylfaen"/>
          <w:sz w:val="20"/>
          <w:lang w:val="hy-AM"/>
        </w:rPr>
        <w:t>վերջինիս</w:t>
      </w:r>
      <w:r w:rsidRPr="00A340ED">
        <w:rPr>
          <w:rFonts w:ascii="Arial Armenian" w:hAnsi="Arial Armenian"/>
          <w:sz w:val="20"/>
          <w:lang w:val="hy-AM"/>
        </w:rPr>
        <w:t xml:space="preserve"> </w:t>
      </w:r>
      <w:r w:rsidRPr="00A340ED">
        <w:rPr>
          <w:rFonts w:ascii="Sylfaen" w:hAnsi="Sylfaen" w:cs="Sylfaen"/>
          <w:sz w:val="20"/>
          <w:lang w:val="hy-AM"/>
        </w:rPr>
        <w:t>վճարման</w:t>
      </w:r>
      <w:r w:rsidRPr="00A340ED">
        <w:rPr>
          <w:rFonts w:ascii="Arial Armenian" w:hAnsi="Arial Armenian"/>
          <w:sz w:val="20"/>
          <w:lang w:val="hy-AM"/>
        </w:rPr>
        <w:t xml:space="preserve"> </w:t>
      </w:r>
      <w:r w:rsidRPr="00A340ED">
        <w:rPr>
          <w:rFonts w:ascii="Sylfaen" w:hAnsi="Sylfaen" w:cs="Sylfaen"/>
          <w:sz w:val="20"/>
          <w:lang w:val="hy-AM"/>
        </w:rPr>
        <w:t>ենթակա</w:t>
      </w:r>
      <w:r w:rsidRPr="00A340ED">
        <w:rPr>
          <w:rFonts w:ascii="Arial Armenian" w:hAnsi="Arial Armenian"/>
          <w:sz w:val="20"/>
          <w:lang w:val="hy-AM"/>
        </w:rPr>
        <w:t xml:space="preserve"> </w:t>
      </w:r>
      <w:r w:rsidRPr="00A340ED">
        <w:rPr>
          <w:rFonts w:ascii="Sylfaen" w:hAnsi="Sylfaen" w:cs="Sylfaen"/>
          <w:sz w:val="20"/>
          <w:lang w:val="hy-AM"/>
        </w:rPr>
        <w:t>գումարները</w:t>
      </w:r>
      <w:r w:rsidRPr="00A340ED">
        <w:rPr>
          <w:rFonts w:ascii="Arial Armenian" w:hAnsi="Arial Armenian"/>
          <w:sz w:val="20"/>
          <w:lang w:val="hy-AM"/>
        </w:rPr>
        <w:t xml:space="preserve">, </w:t>
      </w:r>
      <w:r w:rsidRPr="00A340ED">
        <w:rPr>
          <w:rFonts w:ascii="Sylfaen" w:hAnsi="Sylfaen" w:cs="Sylfaen"/>
          <w:sz w:val="20"/>
          <w:lang w:val="hy-AM"/>
        </w:rPr>
        <w:t>իսկ</w:t>
      </w:r>
      <w:r w:rsidRPr="00A340ED">
        <w:rPr>
          <w:rFonts w:ascii="Arial Armenian" w:hAnsi="Arial Armenian"/>
          <w:sz w:val="20"/>
          <w:lang w:val="hy-AM"/>
        </w:rPr>
        <w:t xml:space="preserve"> </w:t>
      </w:r>
      <w:r w:rsidRPr="00A340ED">
        <w:rPr>
          <w:rFonts w:ascii="Sylfaen" w:hAnsi="Sylfaen" w:cs="Sylfaen"/>
          <w:sz w:val="20"/>
          <w:lang w:val="hy-AM"/>
        </w:rPr>
        <w:t>վճարման</w:t>
      </w:r>
      <w:r w:rsidRPr="00A340ED">
        <w:rPr>
          <w:rFonts w:ascii="Arial Armenian" w:hAnsi="Arial Armenian"/>
          <w:sz w:val="20"/>
          <w:lang w:val="hy-AM"/>
        </w:rPr>
        <w:t xml:space="preserve"> </w:t>
      </w:r>
      <w:r w:rsidRPr="00A340ED">
        <w:rPr>
          <w:rFonts w:ascii="Sylfaen" w:hAnsi="Sylfaen" w:cs="Sylfaen"/>
          <w:sz w:val="20"/>
          <w:lang w:val="hy-AM"/>
        </w:rPr>
        <w:t>ժամկետի</w:t>
      </w:r>
      <w:r w:rsidRPr="00A340ED">
        <w:rPr>
          <w:rFonts w:ascii="Arial Armenian" w:hAnsi="Arial Armenian"/>
          <w:sz w:val="20"/>
          <w:lang w:val="hy-AM"/>
        </w:rPr>
        <w:t xml:space="preserve"> </w:t>
      </w:r>
      <w:r w:rsidRPr="00A340ED">
        <w:rPr>
          <w:rFonts w:ascii="Sylfaen" w:hAnsi="Sylfaen" w:cs="Sylfaen"/>
          <w:sz w:val="20"/>
          <w:lang w:val="hy-AM"/>
        </w:rPr>
        <w:t>խախտման</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նաև</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6.5 </w:t>
      </w:r>
      <w:r w:rsidRPr="00A340ED">
        <w:rPr>
          <w:rFonts w:ascii="Sylfaen" w:hAnsi="Sylfaen" w:cs="Sylfaen"/>
          <w:sz w:val="20"/>
          <w:lang w:val="hy-AM"/>
        </w:rPr>
        <w:t>կետով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տույժը։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2.2.4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քանակի</w:t>
      </w:r>
      <w:r w:rsidRPr="00A340ED">
        <w:rPr>
          <w:rFonts w:ascii="Arial Armenian" w:hAnsi="Arial Armenian"/>
          <w:sz w:val="20"/>
          <w:lang w:val="hy-AM"/>
        </w:rPr>
        <w:t xml:space="preserve">, </w:t>
      </w:r>
      <w:r w:rsidRPr="00A340ED">
        <w:rPr>
          <w:rFonts w:ascii="Sylfaen" w:hAnsi="Sylfaen" w:cs="Sylfaen"/>
          <w:sz w:val="20"/>
          <w:lang w:val="hy-AM"/>
        </w:rPr>
        <w:t>տեսականու</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մասին</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պայմանները</w:t>
      </w:r>
      <w:r w:rsidRPr="00A340ED">
        <w:rPr>
          <w:rFonts w:ascii="Arial Armenian" w:hAnsi="Arial Armenian"/>
          <w:sz w:val="20"/>
          <w:lang w:val="hy-AM"/>
        </w:rPr>
        <w:t xml:space="preserve"> </w:t>
      </w:r>
      <w:r w:rsidRPr="00A340ED">
        <w:rPr>
          <w:rFonts w:ascii="Sylfaen" w:hAnsi="Sylfaen" w:cs="Sylfaen"/>
          <w:sz w:val="20"/>
          <w:lang w:val="hy-AM"/>
        </w:rPr>
        <w:t>խախտելու</w:t>
      </w:r>
      <w:r w:rsidRPr="00A340ED">
        <w:rPr>
          <w:rFonts w:ascii="Arial Armenian" w:hAnsi="Arial Armenian"/>
          <w:sz w:val="20"/>
          <w:lang w:val="hy-AM"/>
        </w:rPr>
        <w:t xml:space="preserve"> </w:t>
      </w:r>
      <w:r w:rsidRPr="00A340ED">
        <w:rPr>
          <w:rFonts w:ascii="Sylfaen" w:hAnsi="Sylfaen" w:cs="Sylfaen"/>
          <w:sz w:val="20"/>
          <w:lang w:val="hy-AM"/>
        </w:rPr>
        <w:t>մասին</w:t>
      </w:r>
      <w:r w:rsidRPr="00A340ED">
        <w:rPr>
          <w:rFonts w:ascii="Arial Armenian" w:hAnsi="Arial Armenian"/>
          <w:sz w:val="20"/>
          <w:lang w:val="hy-AM"/>
        </w:rPr>
        <w:t xml:space="preserve"> </w:t>
      </w:r>
      <w:r w:rsidRPr="00A340ED">
        <w:rPr>
          <w:rFonts w:ascii="Sylfaen" w:hAnsi="Sylfaen" w:cs="Sylfaen"/>
          <w:sz w:val="20"/>
          <w:lang w:val="hy-AM"/>
        </w:rPr>
        <w:t>Վաճառողին</w:t>
      </w:r>
      <w:r w:rsidRPr="00A340ED">
        <w:rPr>
          <w:rFonts w:ascii="Arial Armenian" w:hAnsi="Arial Armenian"/>
          <w:sz w:val="20"/>
          <w:lang w:val="hy-AM"/>
        </w:rPr>
        <w:t xml:space="preserve"> </w:t>
      </w:r>
      <w:r w:rsidRPr="00A340ED">
        <w:rPr>
          <w:rFonts w:ascii="Sylfaen" w:hAnsi="Sylfaen" w:cs="Sylfaen"/>
          <w:sz w:val="20"/>
          <w:lang w:val="hy-AM"/>
        </w:rPr>
        <w:t>ծանուցել</w:t>
      </w:r>
      <w:r w:rsidRPr="00A340ED">
        <w:rPr>
          <w:rFonts w:ascii="Arial Armenian" w:hAnsi="Arial Armenian"/>
          <w:sz w:val="20"/>
          <w:lang w:val="hy-AM"/>
        </w:rPr>
        <w:t xml:space="preserve"> </w:t>
      </w:r>
      <w:r w:rsidRPr="00A340ED">
        <w:rPr>
          <w:rFonts w:ascii="Sylfaen" w:hAnsi="Sylfaen" w:cs="Sylfaen"/>
          <w:sz w:val="20"/>
          <w:lang w:val="hy-AM"/>
        </w:rPr>
        <w:t>թերությունը</w:t>
      </w:r>
      <w:r w:rsidRPr="00A340ED">
        <w:rPr>
          <w:rFonts w:ascii="Arial Armenian" w:hAnsi="Arial Armenian"/>
          <w:sz w:val="20"/>
          <w:lang w:val="hy-AM"/>
        </w:rPr>
        <w:t xml:space="preserve"> </w:t>
      </w:r>
      <w:r w:rsidRPr="00A340ED">
        <w:rPr>
          <w:rFonts w:ascii="Sylfaen" w:hAnsi="Sylfaen" w:cs="Sylfaen"/>
          <w:sz w:val="20"/>
          <w:lang w:val="hy-AM"/>
        </w:rPr>
        <w:t>հայտնաբերելուց</w:t>
      </w:r>
      <w:r w:rsidRPr="00A340ED">
        <w:rPr>
          <w:rFonts w:ascii="Arial Armenian" w:hAnsi="Arial Armenian"/>
          <w:sz w:val="20"/>
          <w:lang w:val="hy-AM"/>
        </w:rPr>
        <w:t xml:space="preserve"> </w:t>
      </w:r>
      <w:r w:rsidRPr="00A340ED">
        <w:rPr>
          <w:rFonts w:ascii="Sylfaen" w:hAnsi="Sylfaen" w:cs="Sylfaen"/>
          <w:sz w:val="20"/>
          <w:lang w:val="hy-AM"/>
        </w:rPr>
        <w:t>հետո</w:t>
      </w:r>
      <w:r w:rsidRPr="00A340ED">
        <w:rPr>
          <w:rFonts w:ascii="Arial Armenian" w:hAnsi="Arial Armenian"/>
          <w:sz w:val="20"/>
          <w:lang w:val="hy-AM"/>
        </w:rPr>
        <w:t xml:space="preserve"> </w:t>
      </w:r>
      <w:r w:rsidRPr="00A340ED">
        <w:rPr>
          <w:rFonts w:ascii="Sylfaen" w:hAnsi="Sylfaen" w:cs="Sylfaen"/>
          <w:sz w:val="20"/>
          <w:lang w:val="hy-AM"/>
        </w:rPr>
        <w:t>անմիջապես</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այն</w:t>
      </w:r>
      <w:r w:rsidRPr="00A340ED">
        <w:rPr>
          <w:rFonts w:ascii="Arial Armenian" w:hAnsi="Arial Armenian"/>
          <w:sz w:val="20"/>
          <w:lang w:val="hy-AM"/>
        </w:rPr>
        <w:t xml:space="preserve"> </w:t>
      </w:r>
      <w:r w:rsidRPr="00A340ED">
        <w:rPr>
          <w:rFonts w:ascii="Sylfaen" w:hAnsi="Sylfaen" w:cs="Sylfaen"/>
          <w:sz w:val="20"/>
          <w:lang w:val="hy-AM"/>
        </w:rPr>
        <w:t>բանից</w:t>
      </w:r>
      <w:r w:rsidRPr="00A340ED">
        <w:rPr>
          <w:rFonts w:ascii="Arial Armenian" w:hAnsi="Arial Armenian"/>
          <w:sz w:val="20"/>
          <w:lang w:val="hy-AM"/>
        </w:rPr>
        <w:t xml:space="preserve"> </w:t>
      </w:r>
      <w:r w:rsidRPr="00A340ED">
        <w:rPr>
          <w:rFonts w:ascii="Sylfaen" w:hAnsi="Sylfaen" w:cs="Sylfaen"/>
          <w:sz w:val="20"/>
          <w:lang w:val="hy-AM"/>
        </w:rPr>
        <w:t>հետո</w:t>
      </w:r>
      <w:r w:rsidRPr="00A340ED">
        <w:rPr>
          <w:rFonts w:ascii="Arial Armenian" w:hAnsi="Arial Armenian"/>
          <w:sz w:val="20"/>
          <w:lang w:val="hy-AM"/>
        </w:rPr>
        <w:t xml:space="preserve">` </w:t>
      </w:r>
      <w:r w:rsidRPr="00A340ED">
        <w:rPr>
          <w:rFonts w:ascii="Sylfaen" w:hAnsi="Sylfaen" w:cs="Sylfaen"/>
          <w:sz w:val="20"/>
          <w:lang w:val="hy-AM"/>
        </w:rPr>
        <w:t>ողջամիտ</w:t>
      </w:r>
      <w:r w:rsidRPr="00A340ED">
        <w:rPr>
          <w:rFonts w:ascii="Arial Armenian" w:hAnsi="Arial Armenian"/>
          <w:sz w:val="20"/>
          <w:lang w:val="hy-AM"/>
        </w:rPr>
        <w:t xml:space="preserve"> </w:t>
      </w:r>
      <w:r w:rsidRPr="00A340ED">
        <w:rPr>
          <w:rFonts w:ascii="Sylfaen" w:hAnsi="Sylfaen" w:cs="Sylfaen"/>
          <w:sz w:val="20"/>
          <w:lang w:val="hy-AM"/>
        </w:rPr>
        <w:t>ժամկետում</w:t>
      </w:r>
      <w:r w:rsidRPr="00A340ED">
        <w:rPr>
          <w:rFonts w:ascii="Arial Armenian" w:hAnsi="Arial Armenian"/>
          <w:sz w:val="20"/>
          <w:lang w:val="hy-AM"/>
        </w:rPr>
        <w:t xml:space="preserve">, </w:t>
      </w:r>
      <w:r w:rsidRPr="00A340ED">
        <w:rPr>
          <w:rFonts w:ascii="Sylfaen" w:hAnsi="Sylfaen" w:cs="Sylfaen"/>
          <w:sz w:val="20"/>
          <w:lang w:val="hy-AM"/>
        </w:rPr>
        <w:t>երբ</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համապատասխան</w:t>
      </w:r>
      <w:r w:rsidRPr="00A340ED">
        <w:rPr>
          <w:rFonts w:ascii="Arial Armenian" w:hAnsi="Arial Armenian"/>
          <w:sz w:val="20"/>
          <w:lang w:val="hy-AM"/>
        </w:rPr>
        <w:t xml:space="preserve"> </w:t>
      </w:r>
      <w:r w:rsidRPr="00A340ED">
        <w:rPr>
          <w:rFonts w:ascii="Sylfaen" w:hAnsi="Sylfaen" w:cs="Sylfaen"/>
          <w:sz w:val="20"/>
          <w:lang w:val="hy-AM"/>
        </w:rPr>
        <w:t>պայմանի</w:t>
      </w:r>
      <w:r w:rsidRPr="00A340ED">
        <w:rPr>
          <w:rFonts w:ascii="Arial Armenian" w:hAnsi="Arial Armenian"/>
          <w:sz w:val="20"/>
          <w:lang w:val="hy-AM"/>
        </w:rPr>
        <w:t xml:space="preserve"> </w:t>
      </w:r>
      <w:r w:rsidRPr="00A340ED">
        <w:rPr>
          <w:rFonts w:ascii="Sylfaen" w:hAnsi="Sylfaen" w:cs="Sylfaen"/>
          <w:sz w:val="20"/>
          <w:lang w:val="hy-AM"/>
        </w:rPr>
        <w:t>խախտումը</w:t>
      </w:r>
      <w:r w:rsidRPr="00A340ED">
        <w:rPr>
          <w:rFonts w:ascii="Arial Armenian" w:hAnsi="Arial Armenian"/>
          <w:sz w:val="20"/>
          <w:lang w:val="hy-AM"/>
        </w:rPr>
        <w:t xml:space="preserve"> </w:t>
      </w:r>
      <w:r w:rsidRPr="00A340ED">
        <w:rPr>
          <w:rFonts w:ascii="Sylfaen" w:hAnsi="Sylfaen" w:cs="Sylfaen"/>
          <w:sz w:val="20"/>
          <w:lang w:val="hy-AM"/>
        </w:rPr>
        <w:t>պետք</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հայտնաբերված</w:t>
      </w:r>
      <w:r w:rsidRPr="00A340ED">
        <w:rPr>
          <w:rFonts w:ascii="Arial Armenian" w:hAnsi="Arial Armenian"/>
          <w:sz w:val="20"/>
          <w:lang w:val="hy-AM"/>
        </w:rPr>
        <w:t xml:space="preserve"> </w:t>
      </w:r>
      <w:r w:rsidRPr="00A340ED">
        <w:rPr>
          <w:rFonts w:ascii="Sylfaen" w:hAnsi="Sylfaen" w:cs="Sylfaen"/>
          <w:sz w:val="20"/>
          <w:lang w:val="hy-AM"/>
        </w:rPr>
        <w:t>լիներ</w:t>
      </w:r>
      <w:r w:rsidRPr="00A340ED">
        <w:rPr>
          <w:rFonts w:ascii="Arial Armenian" w:hAnsi="Arial Armenian"/>
          <w:sz w:val="20"/>
          <w:lang w:val="hy-AM"/>
        </w:rPr>
        <w:t xml:space="preserve">` </w:t>
      </w:r>
      <w:r w:rsidRPr="00A340ED">
        <w:rPr>
          <w:rFonts w:ascii="Sylfaen" w:hAnsi="Sylfaen" w:cs="Sylfaen"/>
          <w:sz w:val="20"/>
          <w:lang w:val="hy-AM"/>
        </w:rPr>
        <w:t>ելնելով</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բնույթից</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նշանակությունից։</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2.2.5 </w:t>
      </w:r>
      <w:r w:rsidRPr="00A340ED">
        <w:rPr>
          <w:rFonts w:ascii="Sylfaen" w:hAnsi="Sylfaen" w:cs="Sylfaen"/>
          <w:sz w:val="20"/>
          <w:lang w:val="hy-AM"/>
        </w:rPr>
        <w:t>Պայմանագրի</w:t>
      </w:r>
      <w:r w:rsidRPr="00A340ED">
        <w:rPr>
          <w:rFonts w:ascii="Arial Armenian" w:hAnsi="Arial Armenian"/>
          <w:sz w:val="20"/>
          <w:lang w:val="hy-AM"/>
        </w:rPr>
        <w:t xml:space="preserve"> 2.3.3 </w:t>
      </w:r>
      <w:r w:rsidRPr="00A340ED">
        <w:rPr>
          <w:rFonts w:ascii="Sylfaen" w:hAnsi="Sylfaen" w:cs="Sylfaen"/>
          <w:sz w:val="20"/>
          <w:lang w:val="hy-AM"/>
        </w:rPr>
        <w:t>կետի</w:t>
      </w:r>
      <w:r w:rsidRPr="00A340ED">
        <w:rPr>
          <w:rFonts w:ascii="Arial Armenian" w:hAnsi="Arial Armenian"/>
          <w:sz w:val="20"/>
          <w:lang w:val="hy-AM"/>
        </w:rPr>
        <w:t xml:space="preserve"> </w:t>
      </w:r>
      <w:r w:rsidRPr="00A340ED">
        <w:rPr>
          <w:rFonts w:ascii="Sylfaen" w:hAnsi="Sylfaen" w:cs="Sylfaen"/>
          <w:sz w:val="20"/>
          <w:lang w:val="hy-AM"/>
        </w:rPr>
        <w:t>համաձայն</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լուծումից</w:t>
      </w:r>
      <w:r w:rsidRPr="00A340ED">
        <w:rPr>
          <w:rFonts w:ascii="Arial Armenian" w:hAnsi="Arial Armenian"/>
          <w:sz w:val="20"/>
          <w:lang w:val="hy-AM"/>
        </w:rPr>
        <w:t xml:space="preserve"> </w:t>
      </w:r>
      <w:r w:rsidRPr="00A340ED">
        <w:rPr>
          <w:rFonts w:ascii="Sylfaen" w:hAnsi="Sylfaen" w:cs="Sylfaen"/>
          <w:sz w:val="20"/>
          <w:lang w:val="hy-AM"/>
        </w:rPr>
        <w:t>հետո</w:t>
      </w:r>
      <w:r w:rsidRPr="00A340ED">
        <w:rPr>
          <w:rFonts w:ascii="Arial Armenian" w:hAnsi="Arial Armenian"/>
          <w:sz w:val="20"/>
          <w:lang w:val="hy-AM"/>
        </w:rPr>
        <w:t xml:space="preserve"> </w:t>
      </w:r>
      <w:r w:rsidRPr="00A340ED">
        <w:rPr>
          <w:rFonts w:ascii="Sylfaen" w:hAnsi="Sylfaen" w:cs="Sylfaen"/>
          <w:sz w:val="20"/>
          <w:lang w:val="hy-AM"/>
        </w:rPr>
        <w:t>Վաճառողին</w:t>
      </w:r>
      <w:r w:rsidRPr="00A340ED">
        <w:rPr>
          <w:rFonts w:ascii="Arial Armenian" w:hAnsi="Arial Armenian"/>
          <w:sz w:val="20"/>
          <w:lang w:val="hy-AM"/>
        </w:rPr>
        <w:t xml:space="preserve"> </w:t>
      </w:r>
      <w:r w:rsidRPr="00A340ED">
        <w:rPr>
          <w:rFonts w:ascii="Sylfaen" w:hAnsi="Sylfaen" w:cs="Sylfaen"/>
          <w:sz w:val="20"/>
          <w:lang w:val="hy-AM"/>
        </w:rPr>
        <w:t>հատուցել</w:t>
      </w:r>
      <w:r w:rsidRPr="00A340ED">
        <w:rPr>
          <w:rFonts w:ascii="Arial Armenian" w:hAnsi="Arial Armenian"/>
          <w:sz w:val="20"/>
          <w:lang w:val="hy-AM"/>
        </w:rPr>
        <w:t xml:space="preserve"> </w:t>
      </w:r>
      <w:r w:rsidRPr="00A340ED">
        <w:rPr>
          <w:rFonts w:ascii="Sylfaen" w:hAnsi="Sylfaen" w:cs="Sylfaen"/>
          <w:sz w:val="20"/>
          <w:lang w:val="hy-AM"/>
        </w:rPr>
        <w:t>վերջինիս</w:t>
      </w:r>
      <w:r w:rsidRPr="00A340ED">
        <w:rPr>
          <w:rFonts w:ascii="Arial Armenian" w:hAnsi="Arial Armenian"/>
          <w:sz w:val="20"/>
          <w:lang w:val="hy-AM"/>
        </w:rPr>
        <w:t xml:space="preserve"> </w:t>
      </w:r>
      <w:r w:rsidRPr="00A340ED">
        <w:rPr>
          <w:rFonts w:ascii="Sylfaen" w:hAnsi="Sylfaen" w:cs="Sylfaen"/>
          <w:sz w:val="20"/>
          <w:lang w:val="hy-AM"/>
        </w:rPr>
        <w:t>պատճառված</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սահմանված</w:t>
      </w:r>
      <w:r w:rsidRPr="00A340ED">
        <w:rPr>
          <w:rFonts w:ascii="Arial Armenian" w:hAnsi="Arial Armenian"/>
          <w:sz w:val="20"/>
          <w:lang w:val="hy-AM"/>
        </w:rPr>
        <w:t xml:space="preserve"> </w:t>
      </w:r>
      <w:r w:rsidRPr="00A340ED">
        <w:rPr>
          <w:rFonts w:ascii="Sylfaen" w:hAnsi="Sylfaen" w:cs="Sylfaen"/>
          <w:sz w:val="20"/>
          <w:lang w:val="hy-AM"/>
        </w:rPr>
        <w:t>կարգով</w:t>
      </w:r>
      <w:r w:rsidRPr="00A340ED">
        <w:rPr>
          <w:rFonts w:ascii="Arial Armenian" w:hAnsi="Arial Armenian"/>
          <w:sz w:val="20"/>
          <w:lang w:val="hy-AM"/>
        </w:rPr>
        <w:t xml:space="preserve"> </w:t>
      </w:r>
      <w:r w:rsidRPr="00A340ED">
        <w:rPr>
          <w:rFonts w:ascii="Sylfaen" w:hAnsi="Sylfaen" w:cs="Sylfaen"/>
          <w:sz w:val="20"/>
          <w:lang w:val="hy-AM"/>
        </w:rPr>
        <w:t>հիմնավորված</w:t>
      </w:r>
      <w:r w:rsidRPr="00A340ED">
        <w:rPr>
          <w:rFonts w:ascii="Arial Armenian" w:hAnsi="Arial Armenian"/>
          <w:sz w:val="20"/>
          <w:lang w:val="hy-AM"/>
        </w:rPr>
        <w:t xml:space="preserve"> </w:t>
      </w:r>
      <w:r w:rsidRPr="00A340ED">
        <w:rPr>
          <w:rFonts w:ascii="Sylfaen" w:hAnsi="Sylfaen" w:cs="Sylfaen"/>
          <w:sz w:val="20"/>
          <w:lang w:val="hy-AM"/>
        </w:rPr>
        <w:t>վնասները։</w:t>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b/>
          <w:sz w:val="20"/>
          <w:lang w:val="hy-AM"/>
        </w:rPr>
      </w:pPr>
      <w:r w:rsidRPr="00A340ED">
        <w:rPr>
          <w:rFonts w:ascii="Arial Armenian" w:hAnsi="Arial Armenian"/>
          <w:b/>
          <w:sz w:val="20"/>
          <w:lang w:val="hy-AM"/>
        </w:rPr>
        <w:t xml:space="preserve">2.3 </w:t>
      </w:r>
      <w:r w:rsidRPr="00A340ED">
        <w:rPr>
          <w:rFonts w:ascii="Sylfaen" w:hAnsi="Sylfaen" w:cs="Sylfaen"/>
          <w:b/>
          <w:sz w:val="20"/>
          <w:lang w:val="hy-AM"/>
        </w:rPr>
        <w:t>Վաճառողն</w:t>
      </w:r>
      <w:r w:rsidRPr="00A340ED">
        <w:rPr>
          <w:rFonts w:ascii="Arial Armenian" w:hAnsi="Arial Armenian"/>
          <w:b/>
          <w:sz w:val="20"/>
          <w:lang w:val="hy-AM"/>
        </w:rPr>
        <w:t xml:space="preserve"> </w:t>
      </w:r>
      <w:r w:rsidRPr="00A340ED">
        <w:rPr>
          <w:rFonts w:ascii="Sylfaen" w:hAnsi="Sylfaen" w:cs="Sylfaen"/>
          <w:b/>
          <w:sz w:val="20"/>
          <w:lang w:val="hy-AM"/>
        </w:rPr>
        <w:t>իրավունք</w:t>
      </w:r>
      <w:r w:rsidRPr="00A340ED">
        <w:rPr>
          <w:rFonts w:ascii="Arial Armenian" w:hAnsi="Arial Armenian"/>
          <w:b/>
          <w:sz w:val="20"/>
          <w:lang w:val="hy-AM"/>
        </w:rPr>
        <w:t xml:space="preserve"> </w:t>
      </w:r>
      <w:r w:rsidRPr="00A340ED">
        <w:rPr>
          <w:rFonts w:ascii="Sylfaen" w:hAnsi="Sylfaen" w:cs="Sylfaen"/>
          <w:b/>
          <w:sz w:val="20"/>
          <w:lang w:val="hy-AM"/>
        </w:rPr>
        <w:t>ունի</w:t>
      </w:r>
      <w:r w:rsidRPr="00A340ED">
        <w:rPr>
          <w:rFonts w:ascii="Arial Armenian" w:hAnsi="Arial Armenian"/>
          <w:b/>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2.3.1 </w:t>
      </w:r>
      <w:r w:rsidRPr="00A340ED">
        <w:rPr>
          <w:rFonts w:ascii="Sylfaen" w:hAnsi="Sylfaen" w:cs="Sylfaen"/>
          <w:sz w:val="20"/>
          <w:lang w:val="hy-AM"/>
        </w:rPr>
        <w:t>Գնորդից</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ընդունելու</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կարգով</w:t>
      </w:r>
      <w:r w:rsidRPr="00A340ED">
        <w:rPr>
          <w:rFonts w:ascii="Arial Armenian" w:hAnsi="Arial Armenian" w:cs="Times Armenian"/>
          <w:sz w:val="20"/>
          <w:lang w:val="hy-AM"/>
        </w:rPr>
        <w:t xml:space="preserve">, </w:t>
      </w:r>
      <w:r w:rsidRPr="00A340ED">
        <w:rPr>
          <w:rFonts w:ascii="Sylfaen" w:hAnsi="Sylfaen" w:cs="Sylfaen"/>
          <w:sz w:val="20"/>
          <w:lang w:val="hy-AM"/>
        </w:rPr>
        <w:t>ծավալներով</w:t>
      </w:r>
      <w:r w:rsidRPr="00A340ED">
        <w:rPr>
          <w:rFonts w:ascii="Arial Armenian" w:hAnsi="Arial Armenian" w:cs="Sylfaen"/>
          <w:sz w:val="20"/>
          <w:lang w:val="hy-AM"/>
        </w:rPr>
        <w:t>,</w:t>
      </w:r>
      <w:r w:rsidRPr="00A340ED">
        <w:rPr>
          <w:rFonts w:ascii="Arial Armenian" w:hAnsi="Arial Armenian" w:cs="Times Armenian"/>
          <w:sz w:val="20"/>
          <w:lang w:val="hy-AM"/>
        </w:rPr>
        <w:t xml:space="preserve"> </w:t>
      </w:r>
      <w:r w:rsidRPr="00A340ED">
        <w:rPr>
          <w:rFonts w:ascii="Sylfaen" w:hAnsi="Sylfaen" w:cs="Sylfaen"/>
          <w:sz w:val="20"/>
          <w:lang w:val="hy-AM"/>
        </w:rPr>
        <w:t>ժամկետներում</w:t>
      </w:r>
      <w:r w:rsidRPr="00A340ED">
        <w:rPr>
          <w:rFonts w:ascii="Arial Armenian" w:hAnsi="Arial Armenian" w:cs="Times Armenian"/>
          <w:sz w:val="20"/>
          <w:lang w:val="hy-AM"/>
        </w:rPr>
        <w:t xml:space="preserve"> </w:t>
      </w:r>
      <w:r w:rsidRPr="00A340ED">
        <w:rPr>
          <w:rFonts w:ascii="Sylfaen" w:hAnsi="Sylfaen" w:cs="Sylfaen"/>
          <w:sz w:val="20"/>
          <w:lang w:val="hy-AM"/>
        </w:rPr>
        <w:t>և</w:t>
      </w:r>
      <w:r w:rsidRPr="00A340ED">
        <w:rPr>
          <w:rFonts w:ascii="Arial Armenian" w:hAnsi="Arial Armenian" w:cs="Times Armenian"/>
          <w:sz w:val="20"/>
          <w:lang w:val="hy-AM"/>
        </w:rPr>
        <w:t xml:space="preserve"> </w:t>
      </w:r>
      <w:r w:rsidRPr="00A340ED">
        <w:rPr>
          <w:rFonts w:ascii="Sylfaen" w:hAnsi="Sylfaen" w:cs="Sylfaen"/>
          <w:sz w:val="20"/>
          <w:lang w:val="hy-AM"/>
        </w:rPr>
        <w:t>հասցեով</w:t>
      </w:r>
      <w:r w:rsidRPr="00A340ED">
        <w:rPr>
          <w:rFonts w:ascii="Arial Armenian" w:hAnsi="Arial Armenian"/>
          <w:sz w:val="20"/>
          <w:lang w:val="hy-AM"/>
        </w:rPr>
        <w:t xml:space="preserve"> </w:t>
      </w:r>
      <w:r w:rsidRPr="00A340ED">
        <w:rPr>
          <w:rFonts w:ascii="Sylfaen" w:hAnsi="Sylfaen" w:cs="Sylfaen"/>
          <w:sz w:val="20"/>
          <w:lang w:val="hy-AM"/>
        </w:rPr>
        <w:t>մատակարարված</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2.3.2 </w:t>
      </w:r>
      <w:r w:rsidRPr="00A340ED">
        <w:rPr>
          <w:rFonts w:ascii="Sylfaen" w:hAnsi="Sylfaen" w:cs="Sylfaen"/>
          <w:sz w:val="20"/>
          <w:lang w:val="hy-AM"/>
        </w:rPr>
        <w:t>Գնորդից</w:t>
      </w:r>
      <w:r w:rsidRPr="00A340ED">
        <w:rPr>
          <w:rFonts w:ascii="Arial Armenian" w:hAnsi="Arial Armenian"/>
          <w:sz w:val="20"/>
          <w:lang w:val="hy-AM"/>
        </w:rPr>
        <w:t xml:space="preserve"> </w:t>
      </w:r>
      <w:r w:rsidRPr="00A340ED">
        <w:rPr>
          <w:rFonts w:ascii="Sylfaen" w:hAnsi="Sylfaen" w:cs="Sylfaen"/>
          <w:sz w:val="20"/>
          <w:lang w:val="hy-AM"/>
        </w:rPr>
        <w:t>պահանջել</w:t>
      </w:r>
      <w:r w:rsidRPr="00A340ED">
        <w:rPr>
          <w:rFonts w:ascii="Arial Armenian" w:hAnsi="Arial Armenian"/>
          <w:sz w:val="20"/>
          <w:lang w:val="hy-AM"/>
        </w:rPr>
        <w:t xml:space="preserve"> </w:t>
      </w:r>
      <w:r w:rsidRPr="00A340ED">
        <w:rPr>
          <w:rFonts w:ascii="Sylfaen" w:hAnsi="Sylfaen" w:cs="Sylfaen"/>
          <w:sz w:val="20"/>
          <w:lang w:val="hy-AM"/>
        </w:rPr>
        <w:t>վճարելու</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կարգով</w:t>
      </w:r>
      <w:r w:rsidRPr="00A340ED">
        <w:rPr>
          <w:rFonts w:ascii="Arial Armenian" w:hAnsi="Arial Armenian" w:cs="Times Armenian"/>
          <w:sz w:val="20"/>
          <w:lang w:val="hy-AM"/>
        </w:rPr>
        <w:t xml:space="preserve">, </w:t>
      </w:r>
      <w:r w:rsidRPr="00A340ED">
        <w:rPr>
          <w:rFonts w:ascii="Sylfaen" w:hAnsi="Sylfaen" w:cs="Sylfaen"/>
          <w:sz w:val="20"/>
          <w:lang w:val="hy-AM"/>
        </w:rPr>
        <w:t>ծավալներով</w:t>
      </w:r>
      <w:r w:rsidRPr="00A340ED">
        <w:rPr>
          <w:rFonts w:ascii="Arial Armenian" w:hAnsi="Arial Armenian" w:cs="Sylfaen"/>
          <w:sz w:val="20"/>
          <w:lang w:val="hy-AM"/>
        </w:rPr>
        <w:t>,</w:t>
      </w:r>
      <w:r w:rsidRPr="00A340ED">
        <w:rPr>
          <w:rFonts w:ascii="Arial Armenian" w:hAnsi="Arial Armenian" w:cs="Times Armenian"/>
          <w:sz w:val="20"/>
          <w:lang w:val="hy-AM"/>
        </w:rPr>
        <w:t xml:space="preserve"> </w:t>
      </w:r>
      <w:r w:rsidRPr="00A340ED">
        <w:rPr>
          <w:rFonts w:ascii="Sylfaen" w:hAnsi="Sylfaen" w:cs="Sylfaen"/>
          <w:sz w:val="20"/>
          <w:lang w:val="hy-AM"/>
        </w:rPr>
        <w:t>ժամկետներում</w:t>
      </w:r>
      <w:r w:rsidRPr="00A340ED">
        <w:rPr>
          <w:rFonts w:ascii="Arial Armenian" w:hAnsi="Arial Armenian" w:cs="Times Armenian"/>
          <w:sz w:val="20"/>
          <w:lang w:val="hy-AM"/>
        </w:rPr>
        <w:t xml:space="preserve"> </w:t>
      </w:r>
      <w:r w:rsidRPr="00A340ED">
        <w:rPr>
          <w:rFonts w:ascii="Sylfaen" w:hAnsi="Sylfaen" w:cs="Sylfaen"/>
          <w:sz w:val="20"/>
          <w:lang w:val="hy-AM"/>
        </w:rPr>
        <w:t>և</w:t>
      </w:r>
      <w:r w:rsidRPr="00A340ED">
        <w:rPr>
          <w:rFonts w:ascii="Arial Armenian" w:hAnsi="Arial Armenian" w:cs="Times Armenian"/>
          <w:sz w:val="20"/>
          <w:lang w:val="hy-AM"/>
        </w:rPr>
        <w:t xml:space="preserve"> </w:t>
      </w:r>
      <w:r w:rsidRPr="00A340ED">
        <w:rPr>
          <w:rFonts w:ascii="Sylfaen" w:hAnsi="Sylfaen" w:cs="Sylfaen"/>
          <w:sz w:val="20"/>
          <w:lang w:val="hy-AM"/>
        </w:rPr>
        <w:t>հասցեով</w:t>
      </w:r>
      <w:r w:rsidRPr="00A340ED">
        <w:rPr>
          <w:rFonts w:ascii="Arial Armenian" w:hAnsi="Arial Armenian"/>
          <w:sz w:val="20"/>
          <w:lang w:val="hy-AM"/>
        </w:rPr>
        <w:t xml:space="preserve"> </w:t>
      </w:r>
      <w:r w:rsidRPr="00A340ED">
        <w:rPr>
          <w:rFonts w:ascii="Sylfaen" w:hAnsi="Sylfaen" w:cs="Sylfaen"/>
          <w:sz w:val="20"/>
          <w:lang w:val="hy-AM"/>
        </w:rPr>
        <w:t>մատակարարված</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ընդունված</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իրեն</w:t>
      </w:r>
      <w:r w:rsidRPr="00A340ED">
        <w:rPr>
          <w:rFonts w:ascii="Arial Armenian" w:hAnsi="Arial Armenian"/>
          <w:sz w:val="20"/>
          <w:lang w:val="hy-AM"/>
        </w:rPr>
        <w:t xml:space="preserve"> </w:t>
      </w:r>
      <w:r w:rsidRPr="00A340ED">
        <w:rPr>
          <w:rFonts w:ascii="Sylfaen" w:hAnsi="Sylfaen" w:cs="Sylfaen"/>
          <w:sz w:val="20"/>
          <w:lang w:val="hy-AM"/>
        </w:rPr>
        <w:t>վճարման</w:t>
      </w:r>
      <w:r w:rsidRPr="00A340ED">
        <w:rPr>
          <w:rFonts w:ascii="Arial Armenian" w:hAnsi="Arial Armenian"/>
          <w:sz w:val="20"/>
          <w:lang w:val="hy-AM"/>
        </w:rPr>
        <w:t xml:space="preserve"> </w:t>
      </w:r>
      <w:r w:rsidRPr="00A340ED">
        <w:rPr>
          <w:rFonts w:ascii="Sylfaen" w:hAnsi="Sylfaen" w:cs="Sylfaen"/>
          <w:sz w:val="20"/>
          <w:lang w:val="hy-AM"/>
        </w:rPr>
        <w:t>ենթակա</w:t>
      </w:r>
      <w:r w:rsidRPr="00A340ED">
        <w:rPr>
          <w:rFonts w:ascii="Arial Armenian" w:hAnsi="Arial Armenian"/>
          <w:sz w:val="20"/>
          <w:lang w:val="hy-AM"/>
        </w:rPr>
        <w:t xml:space="preserve"> </w:t>
      </w:r>
      <w:r w:rsidRPr="00A340ED">
        <w:rPr>
          <w:rFonts w:ascii="Sylfaen" w:hAnsi="Sylfaen" w:cs="Sylfaen"/>
          <w:sz w:val="20"/>
          <w:lang w:val="hy-AM"/>
        </w:rPr>
        <w:t>գումարները</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2.3.3 </w:t>
      </w:r>
      <w:r w:rsidRPr="00A340ED">
        <w:rPr>
          <w:rFonts w:ascii="Sylfaen" w:hAnsi="Sylfaen" w:cs="Sylfaen"/>
          <w:sz w:val="20"/>
          <w:lang w:val="hy-AM"/>
        </w:rPr>
        <w:t>Միակողմանի</w:t>
      </w:r>
      <w:r w:rsidRPr="00A340ED">
        <w:rPr>
          <w:rFonts w:ascii="Arial Armenian" w:hAnsi="Arial Armenian"/>
          <w:sz w:val="20"/>
          <w:lang w:val="hy-AM"/>
        </w:rPr>
        <w:t xml:space="preserve"> </w:t>
      </w:r>
      <w:r w:rsidRPr="00A340ED">
        <w:rPr>
          <w:rFonts w:ascii="Sylfaen" w:hAnsi="Sylfaen" w:cs="Sylfaen"/>
          <w:sz w:val="20"/>
          <w:lang w:val="hy-AM"/>
        </w:rPr>
        <w:t>լուծել</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 xml:space="preserve"> (</w:t>
      </w:r>
      <w:r w:rsidRPr="00A340ED">
        <w:rPr>
          <w:rFonts w:ascii="Sylfaen" w:hAnsi="Sylfaen" w:cs="Sylfaen"/>
          <w:sz w:val="20"/>
          <w:lang w:val="hy-AM"/>
        </w:rPr>
        <w:t>լրիվ</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մասնակի</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Գնորդն</w:t>
      </w:r>
      <w:r w:rsidRPr="00A340ED">
        <w:rPr>
          <w:rFonts w:ascii="Arial Armenian" w:hAnsi="Arial Armenian"/>
          <w:sz w:val="20"/>
          <w:lang w:val="hy-AM"/>
        </w:rPr>
        <w:t xml:space="preserve"> </w:t>
      </w:r>
      <w:r w:rsidRPr="00A340ED">
        <w:rPr>
          <w:rFonts w:ascii="Sylfaen" w:hAnsi="Sylfaen" w:cs="Sylfaen"/>
          <w:sz w:val="20"/>
          <w:lang w:val="hy-AM"/>
        </w:rPr>
        <w:t>էականորեն</w:t>
      </w:r>
      <w:r w:rsidRPr="00A340ED">
        <w:rPr>
          <w:rFonts w:ascii="Arial Armenian" w:hAnsi="Arial Armenian"/>
          <w:sz w:val="20"/>
          <w:lang w:val="hy-AM"/>
        </w:rPr>
        <w:t xml:space="preserve"> </w:t>
      </w:r>
      <w:r w:rsidRPr="00A340ED">
        <w:rPr>
          <w:rFonts w:ascii="Sylfaen" w:hAnsi="Sylfaen" w:cs="Sylfaen"/>
          <w:sz w:val="20"/>
          <w:lang w:val="hy-AM"/>
        </w:rPr>
        <w:t>խախտել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2.3.3.1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 xml:space="preserve"> </w:t>
      </w:r>
      <w:r w:rsidRPr="00A340ED">
        <w:rPr>
          <w:rFonts w:ascii="Sylfaen" w:hAnsi="Sylfaen" w:cs="Sylfaen"/>
          <w:sz w:val="20"/>
          <w:lang w:val="hy-AM"/>
        </w:rPr>
        <w:t>խախտելն</w:t>
      </w:r>
      <w:r w:rsidRPr="00A340ED">
        <w:rPr>
          <w:rFonts w:ascii="Arial Armenian" w:hAnsi="Arial Armenian"/>
          <w:sz w:val="20"/>
          <w:lang w:val="hy-AM"/>
        </w:rPr>
        <w:t xml:space="preserve"> </w:t>
      </w:r>
      <w:r w:rsidRPr="00A340ED">
        <w:rPr>
          <w:rFonts w:ascii="Sylfaen" w:hAnsi="Sylfaen" w:cs="Sylfaen"/>
          <w:sz w:val="20"/>
          <w:lang w:val="hy-AM"/>
        </w:rPr>
        <w:t>էական</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համարվում</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բազմիցս</w:t>
      </w:r>
      <w:r w:rsidRPr="00A340ED">
        <w:rPr>
          <w:rFonts w:ascii="Arial Armenian" w:hAnsi="Arial Armenian"/>
          <w:sz w:val="20"/>
          <w:lang w:val="hy-AM"/>
        </w:rPr>
        <w:t xml:space="preserve"> </w:t>
      </w:r>
      <w:r w:rsidRPr="00A340ED">
        <w:rPr>
          <w:rFonts w:ascii="Sylfaen" w:hAnsi="Sylfaen" w:cs="Sylfaen"/>
          <w:sz w:val="20"/>
          <w:lang w:val="hy-AM"/>
        </w:rPr>
        <w:t>խախտվել</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վճարելու</w:t>
      </w:r>
      <w:r w:rsidRPr="00A340ED">
        <w:rPr>
          <w:rFonts w:ascii="Arial Armenian" w:hAnsi="Arial Armenian"/>
          <w:sz w:val="20"/>
          <w:lang w:val="hy-AM"/>
        </w:rPr>
        <w:t xml:space="preserve"> </w:t>
      </w:r>
      <w:r w:rsidRPr="00A340ED">
        <w:rPr>
          <w:rFonts w:ascii="Sylfaen" w:hAnsi="Sylfaen" w:cs="Sylfaen"/>
          <w:sz w:val="20"/>
          <w:lang w:val="hy-AM"/>
        </w:rPr>
        <w:t>ժամկետները։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2.3.4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համաձայնությամբ</w:t>
      </w:r>
      <w:r w:rsidRPr="00A340ED">
        <w:rPr>
          <w:rFonts w:ascii="Arial Armenian" w:hAnsi="Arial Armenian"/>
          <w:sz w:val="20"/>
          <w:lang w:val="hy-AM"/>
        </w:rPr>
        <w:t xml:space="preserve"> </w:t>
      </w:r>
      <w:r w:rsidRPr="00A340ED">
        <w:rPr>
          <w:rFonts w:ascii="Sylfaen" w:hAnsi="Sylfaen" w:cs="Sylfaen"/>
          <w:sz w:val="20"/>
          <w:lang w:val="hy-AM"/>
        </w:rPr>
        <w:t>վաղաժամկետ</w:t>
      </w:r>
      <w:r w:rsidRPr="00A340ED">
        <w:rPr>
          <w:rFonts w:ascii="Arial Armenian" w:hAnsi="Arial Armenian"/>
          <w:sz w:val="20"/>
          <w:lang w:val="hy-AM"/>
        </w:rPr>
        <w:t xml:space="preserve"> </w:t>
      </w:r>
      <w:r w:rsidRPr="00A340ED">
        <w:rPr>
          <w:rFonts w:ascii="Sylfaen" w:hAnsi="Sylfaen" w:cs="Sylfaen"/>
          <w:sz w:val="20"/>
          <w:lang w:val="hy-AM"/>
        </w:rPr>
        <w:t>մատակարարել</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b/>
          <w:sz w:val="20"/>
          <w:lang w:val="hy-AM"/>
        </w:rPr>
      </w:pPr>
      <w:r w:rsidRPr="00A340ED">
        <w:rPr>
          <w:rFonts w:ascii="Arial Armenian" w:hAnsi="Arial Armenian"/>
          <w:b/>
          <w:sz w:val="20"/>
          <w:lang w:val="hy-AM"/>
        </w:rPr>
        <w:t xml:space="preserve">2.4 </w:t>
      </w:r>
      <w:r w:rsidRPr="00A340ED">
        <w:rPr>
          <w:rFonts w:ascii="Sylfaen" w:hAnsi="Sylfaen" w:cs="Sylfaen"/>
          <w:b/>
          <w:sz w:val="20"/>
          <w:lang w:val="hy-AM"/>
        </w:rPr>
        <w:t>Վաճառողը</w:t>
      </w:r>
      <w:r w:rsidRPr="00A340ED">
        <w:rPr>
          <w:rFonts w:ascii="Arial Armenian" w:hAnsi="Arial Armenian"/>
          <w:b/>
          <w:sz w:val="20"/>
          <w:lang w:val="hy-AM"/>
        </w:rPr>
        <w:t xml:space="preserve"> </w:t>
      </w:r>
      <w:r w:rsidRPr="00A340ED">
        <w:rPr>
          <w:rFonts w:ascii="Sylfaen" w:hAnsi="Sylfaen" w:cs="Sylfaen"/>
          <w:b/>
          <w:sz w:val="20"/>
          <w:lang w:val="hy-AM"/>
        </w:rPr>
        <w:t>պարտավոր</w:t>
      </w:r>
      <w:r w:rsidRPr="00A340ED">
        <w:rPr>
          <w:rFonts w:ascii="Arial Armenian" w:hAnsi="Arial Armenian"/>
          <w:b/>
          <w:sz w:val="20"/>
          <w:lang w:val="hy-AM"/>
        </w:rPr>
        <w:t xml:space="preserve"> </w:t>
      </w:r>
      <w:r w:rsidRPr="00A340ED">
        <w:rPr>
          <w:rFonts w:ascii="Sylfaen" w:hAnsi="Sylfaen" w:cs="Sylfaen"/>
          <w:b/>
          <w:sz w:val="20"/>
          <w:lang w:val="hy-AM"/>
        </w:rPr>
        <w:t>է</w:t>
      </w:r>
      <w:r w:rsidRPr="00A340ED">
        <w:rPr>
          <w:rFonts w:ascii="Arial Armenian" w:hAnsi="Arial Armenian"/>
          <w:b/>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2.4.1 </w:t>
      </w:r>
      <w:r w:rsidRPr="00A340ED">
        <w:rPr>
          <w:rFonts w:ascii="Sylfaen" w:hAnsi="Sylfaen" w:cs="Sylfaen"/>
          <w:sz w:val="20"/>
          <w:lang w:val="hy-AM"/>
        </w:rPr>
        <w:t>Գնորդին</w:t>
      </w:r>
      <w:r w:rsidRPr="00A340ED">
        <w:rPr>
          <w:rFonts w:ascii="Arial Armenian" w:hAnsi="Arial Armenian"/>
          <w:sz w:val="20"/>
          <w:lang w:val="hy-AM"/>
        </w:rPr>
        <w:t xml:space="preserve"> </w:t>
      </w:r>
      <w:r w:rsidRPr="00A340ED">
        <w:rPr>
          <w:rFonts w:ascii="Sylfaen" w:hAnsi="Sylfaen" w:cs="Sylfaen"/>
          <w:sz w:val="20"/>
          <w:lang w:val="hy-AM"/>
        </w:rPr>
        <w:t>հանձնել</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կարգով</w:t>
      </w:r>
      <w:r w:rsidRPr="00A340ED">
        <w:rPr>
          <w:rFonts w:ascii="Arial Armenian" w:hAnsi="Arial Armenian"/>
          <w:sz w:val="20"/>
          <w:lang w:val="hy-AM"/>
        </w:rPr>
        <w:t xml:space="preserve">, </w:t>
      </w:r>
      <w:r w:rsidRPr="00A340ED">
        <w:rPr>
          <w:rFonts w:ascii="Sylfaen" w:hAnsi="Sylfaen" w:cs="Sylfaen"/>
          <w:sz w:val="20"/>
          <w:lang w:val="hy-AM"/>
        </w:rPr>
        <w:t>ծավալներով</w:t>
      </w:r>
      <w:r w:rsidRPr="00A340ED">
        <w:rPr>
          <w:rFonts w:ascii="Arial Armenian" w:hAnsi="Arial Armenian" w:cs="Sylfaen"/>
          <w:sz w:val="20"/>
          <w:lang w:val="hy-AM"/>
        </w:rPr>
        <w:t>,</w:t>
      </w:r>
      <w:r w:rsidRPr="00A340ED">
        <w:rPr>
          <w:rFonts w:ascii="Arial Armenian" w:hAnsi="Arial Armenian" w:cs="Times Armenian"/>
          <w:sz w:val="20"/>
          <w:lang w:val="hy-AM"/>
        </w:rPr>
        <w:t xml:space="preserve"> </w:t>
      </w:r>
      <w:r w:rsidRPr="00A340ED">
        <w:rPr>
          <w:rFonts w:ascii="Sylfaen" w:hAnsi="Sylfaen" w:cs="Sylfaen"/>
          <w:sz w:val="20"/>
          <w:lang w:val="hy-AM"/>
        </w:rPr>
        <w:t>ժամկետներում</w:t>
      </w:r>
      <w:r w:rsidRPr="00A340ED">
        <w:rPr>
          <w:rFonts w:ascii="Arial Armenian" w:hAnsi="Arial Armenian" w:cs="Times Armenian"/>
          <w:sz w:val="20"/>
          <w:lang w:val="hy-AM"/>
        </w:rPr>
        <w:t xml:space="preserve"> </w:t>
      </w:r>
      <w:r w:rsidRPr="00A340ED">
        <w:rPr>
          <w:rFonts w:ascii="Sylfaen" w:hAnsi="Sylfaen" w:cs="Sylfaen"/>
          <w:sz w:val="20"/>
          <w:lang w:val="hy-AM"/>
        </w:rPr>
        <w:t>և</w:t>
      </w:r>
      <w:r w:rsidRPr="00A340ED">
        <w:rPr>
          <w:rFonts w:ascii="Arial Armenian" w:hAnsi="Arial Armenian" w:cs="Times Armenian"/>
          <w:sz w:val="20"/>
          <w:lang w:val="hy-AM"/>
        </w:rPr>
        <w:t xml:space="preserve"> </w:t>
      </w:r>
      <w:r w:rsidRPr="00A340ED">
        <w:rPr>
          <w:rFonts w:ascii="Sylfaen" w:hAnsi="Sylfaen" w:cs="Sylfaen"/>
          <w:sz w:val="20"/>
          <w:lang w:val="hy-AM"/>
        </w:rPr>
        <w:t>հասցեով</w:t>
      </w:r>
      <w:r w:rsidRPr="00A340ED">
        <w:rPr>
          <w:rFonts w:ascii="Arial Armenian" w:hAnsi="Arial Armenian" w:cs="Times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2.4.2 </w:t>
      </w:r>
      <w:r w:rsidRPr="00A340ED">
        <w:rPr>
          <w:rFonts w:ascii="Sylfaen" w:hAnsi="Sylfaen" w:cs="Sylfaen"/>
          <w:sz w:val="20"/>
          <w:lang w:val="hy-AM"/>
        </w:rPr>
        <w:t>Ապահովել</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մատակարարումը</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2.1.2 </w:t>
      </w:r>
      <w:r w:rsidRPr="00A340ED">
        <w:rPr>
          <w:rFonts w:ascii="Sylfaen" w:hAnsi="Sylfaen" w:cs="Sylfaen"/>
          <w:sz w:val="20"/>
          <w:lang w:val="hy-AM"/>
        </w:rPr>
        <w:t>կետի</w:t>
      </w:r>
      <w:r w:rsidRPr="00A340ED">
        <w:rPr>
          <w:rFonts w:ascii="Arial Armenian" w:hAnsi="Arial Armenian"/>
          <w:sz w:val="20"/>
          <w:lang w:val="hy-AM"/>
        </w:rPr>
        <w:t xml:space="preserve"> </w:t>
      </w:r>
      <w:r w:rsidRPr="00A340ED">
        <w:rPr>
          <w:rFonts w:ascii="Sylfaen" w:hAnsi="Sylfaen" w:cs="Sylfaen"/>
          <w:sz w:val="20"/>
          <w:lang w:val="hy-AM"/>
        </w:rPr>
        <w:t>բ</w:t>
      </w:r>
      <w:r w:rsidRPr="00A340ED">
        <w:rPr>
          <w:rFonts w:ascii="Arial Armenian" w:hAnsi="Arial Armenian"/>
          <w:sz w:val="20"/>
          <w:lang w:val="hy-AM"/>
        </w:rPr>
        <w:t xml:space="preserve">) </w:t>
      </w:r>
      <w:r w:rsidRPr="00A340ED">
        <w:rPr>
          <w:rFonts w:ascii="Sylfaen" w:hAnsi="Sylfaen" w:cs="Sylfaen"/>
          <w:sz w:val="20"/>
          <w:lang w:val="hy-AM"/>
        </w:rPr>
        <w:t>ենթակետին</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2.1.5 </w:t>
      </w:r>
      <w:r w:rsidRPr="00A340ED">
        <w:rPr>
          <w:rFonts w:ascii="Sylfaen" w:hAnsi="Sylfaen" w:cs="Sylfaen"/>
          <w:sz w:val="20"/>
          <w:lang w:val="hy-AM"/>
        </w:rPr>
        <w:t>կետին</w:t>
      </w:r>
      <w:r w:rsidRPr="00A340ED">
        <w:rPr>
          <w:rFonts w:ascii="Arial Armenian" w:hAnsi="Arial Armenian"/>
          <w:sz w:val="20"/>
          <w:lang w:val="hy-AM"/>
        </w:rPr>
        <w:t xml:space="preserve"> </w:t>
      </w:r>
      <w:r w:rsidRPr="00A340ED">
        <w:rPr>
          <w:rFonts w:ascii="Sylfaen" w:hAnsi="Sylfaen" w:cs="Sylfaen"/>
          <w:sz w:val="20"/>
          <w:lang w:val="hy-AM"/>
        </w:rPr>
        <w:t>համապատասխան</w:t>
      </w:r>
      <w:r w:rsidRPr="00A340ED">
        <w:rPr>
          <w:rFonts w:ascii="Arial Armenian" w:hAnsi="Arial Armenian"/>
          <w:sz w:val="20"/>
          <w:lang w:val="hy-AM"/>
        </w:rPr>
        <w:t xml:space="preserve">`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սահմանված</w:t>
      </w:r>
      <w:r w:rsidRPr="00A340ED">
        <w:rPr>
          <w:rFonts w:ascii="Arial Armenian" w:hAnsi="Arial Armenian"/>
          <w:sz w:val="20"/>
          <w:lang w:val="hy-AM"/>
        </w:rPr>
        <w:t xml:space="preserve"> </w:t>
      </w:r>
      <w:r w:rsidRPr="00A340ED">
        <w:rPr>
          <w:rFonts w:ascii="Sylfaen" w:hAnsi="Sylfaen" w:cs="Sylfaen"/>
          <w:sz w:val="20"/>
          <w:lang w:val="hy-AM"/>
        </w:rPr>
        <w:t>ժամկետներում</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2.4.3 </w:t>
      </w:r>
      <w:r w:rsidRPr="00A340ED">
        <w:rPr>
          <w:rFonts w:ascii="Sylfaen" w:hAnsi="Sylfaen" w:cs="Sylfaen"/>
          <w:sz w:val="20"/>
          <w:lang w:val="hy-AM"/>
        </w:rPr>
        <w:t>Գնորդին</w:t>
      </w:r>
      <w:r w:rsidRPr="00A340ED">
        <w:rPr>
          <w:rFonts w:ascii="Arial Armenian" w:hAnsi="Arial Armenian"/>
          <w:sz w:val="20"/>
          <w:lang w:val="hy-AM"/>
        </w:rPr>
        <w:t xml:space="preserve"> </w:t>
      </w:r>
      <w:r w:rsidRPr="00A340ED">
        <w:rPr>
          <w:rFonts w:ascii="Sylfaen" w:hAnsi="Sylfaen" w:cs="Sylfaen"/>
          <w:sz w:val="20"/>
          <w:lang w:val="hy-AM"/>
        </w:rPr>
        <w:t>հանձնել</w:t>
      </w:r>
      <w:r w:rsidRPr="00A340ED">
        <w:rPr>
          <w:rFonts w:ascii="Arial Armenian" w:hAnsi="Arial Armenian"/>
          <w:sz w:val="20"/>
          <w:lang w:val="hy-AM"/>
        </w:rPr>
        <w:t xml:space="preserve"> </w:t>
      </w:r>
      <w:r w:rsidRPr="00A340ED">
        <w:rPr>
          <w:rFonts w:ascii="Sylfaen" w:hAnsi="Sylfaen" w:cs="Sylfaen"/>
          <w:sz w:val="20"/>
          <w:lang w:val="hy-AM"/>
        </w:rPr>
        <w:t>երրորդ</w:t>
      </w:r>
      <w:r w:rsidRPr="00A340ED">
        <w:rPr>
          <w:rFonts w:ascii="Arial Armenian" w:hAnsi="Arial Armenian"/>
          <w:sz w:val="20"/>
          <w:lang w:val="hy-AM"/>
        </w:rPr>
        <w:t xml:space="preserve"> </w:t>
      </w:r>
      <w:r w:rsidRPr="00A340ED">
        <w:rPr>
          <w:rFonts w:ascii="Sylfaen" w:hAnsi="Sylfaen" w:cs="Sylfaen"/>
          <w:sz w:val="20"/>
          <w:lang w:val="hy-AM"/>
        </w:rPr>
        <w:t>անձանց</w:t>
      </w:r>
      <w:r w:rsidRPr="00A340ED">
        <w:rPr>
          <w:rFonts w:ascii="Arial Armenian" w:hAnsi="Arial Armenian"/>
          <w:sz w:val="20"/>
          <w:lang w:val="hy-AM"/>
        </w:rPr>
        <w:t xml:space="preserve"> </w:t>
      </w:r>
      <w:r w:rsidRPr="00A340ED">
        <w:rPr>
          <w:rFonts w:ascii="Sylfaen" w:hAnsi="Sylfaen" w:cs="Sylfaen"/>
          <w:sz w:val="20"/>
          <w:lang w:val="hy-AM"/>
        </w:rPr>
        <w:t>իրավունքներից</w:t>
      </w:r>
      <w:r w:rsidRPr="00A340ED">
        <w:rPr>
          <w:rFonts w:ascii="Arial Armenian" w:hAnsi="Arial Armenian"/>
          <w:sz w:val="20"/>
          <w:lang w:val="hy-AM"/>
        </w:rPr>
        <w:t xml:space="preserve"> </w:t>
      </w:r>
      <w:r w:rsidRPr="00A340ED">
        <w:rPr>
          <w:rFonts w:ascii="Sylfaen" w:hAnsi="Sylfaen" w:cs="Sylfaen"/>
          <w:sz w:val="20"/>
          <w:lang w:val="hy-AM"/>
        </w:rPr>
        <w:t>ազատ</w:t>
      </w:r>
      <w:r w:rsidRPr="00A340ED">
        <w:rPr>
          <w:rFonts w:ascii="Arial Armenian" w:hAnsi="Arial Armenian"/>
          <w:sz w:val="20"/>
          <w:lang w:val="hy-AM"/>
        </w:rPr>
        <w:t xml:space="preserve"> </w:t>
      </w:r>
      <w:r w:rsidRPr="00A340ED">
        <w:rPr>
          <w:rFonts w:ascii="Sylfaen" w:hAnsi="Sylfaen" w:cs="Sylfaen"/>
          <w:sz w:val="20"/>
          <w:lang w:val="hy-AM"/>
        </w:rPr>
        <w:t>ապրանք</w:t>
      </w:r>
      <w:r w:rsidRPr="00A340ED">
        <w:rPr>
          <w:rFonts w:ascii="Arial Armenian" w:hAnsi="Arial Armenian"/>
          <w:sz w:val="20"/>
          <w:lang w:val="hy-AM"/>
        </w:rPr>
        <w:t>:</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2.4.5 </w:t>
      </w:r>
      <w:r w:rsidRPr="00A340ED">
        <w:rPr>
          <w:rFonts w:ascii="Sylfaen" w:hAnsi="Sylfaen" w:cs="Sylfaen"/>
          <w:sz w:val="20"/>
          <w:lang w:val="hy-AM"/>
        </w:rPr>
        <w:t>Գնորդին</w:t>
      </w:r>
      <w:r w:rsidRPr="00A340ED">
        <w:rPr>
          <w:rFonts w:ascii="Arial Armenian" w:hAnsi="Arial Armenian"/>
          <w:sz w:val="20"/>
          <w:lang w:val="hy-AM"/>
        </w:rPr>
        <w:t xml:space="preserve"> </w:t>
      </w:r>
      <w:r w:rsidRPr="00A340ED">
        <w:rPr>
          <w:rFonts w:ascii="Sylfaen" w:hAnsi="Sylfaen" w:cs="Sylfaen"/>
          <w:sz w:val="20"/>
          <w:lang w:val="hy-AM"/>
        </w:rPr>
        <w:t>հանձնել</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քանակի</w:t>
      </w:r>
      <w:r w:rsidRPr="00A340ED">
        <w:rPr>
          <w:rFonts w:ascii="Arial Armenian" w:hAnsi="Arial Armenian"/>
          <w:sz w:val="20"/>
          <w:lang w:val="hy-AM"/>
        </w:rPr>
        <w:t xml:space="preserve"> </w:t>
      </w:r>
      <w:r w:rsidRPr="00A340ED">
        <w:rPr>
          <w:rFonts w:ascii="Sylfaen" w:hAnsi="Sylfaen" w:cs="Sylfaen"/>
          <w:sz w:val="20"/>
          <w:lang w:val="hy-AM"/>
        </w:rPr>
        <w:t>ապրանք</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ժամկետներում</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հասցեով</w:t>
      </w:r>
      <w:r w:rsidRPr="00A340ED">
        <w:rPr>
          <w:rFonts w:ascii="Arial Armenian" w:hAnsi="Arial Armenian"/>
          <w:sz w:val="20"/>
          <w:lang w:val="hy-AM"/>
        </w:rPr>
        <w:t xml:space="preserve">, </w:t>
      </w:r>
      <w:r w:rsidRPr="00A340ED">
        <w:rPr>
          <w:rFonts w:ascii="Sylfaen" w:hAnsi="Sylfaen" w:cs="Sylfaen"/>
          <w:sz w:val="20"/>
          <w:lang w:val="hy-AM"/>
        </w:rPr>
        <w:t>իսկ</w:t>
      </w:r>
      <w:r w:rsidRPr="00A340ED">
        <w:rPr>
          <w:rFonts w:ascii="Arial Armenian" w:hAnsi="Arial Armenian"/>
          <w:sz w:val="20"/>
          <w:lang w:val="hy-AM"/>
        </w:rPr>
        <w:t xml:space="preserve">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պահանջով</w:t>
      </w:r>
      <w:r w:rsidRPr="00A340ED">
        <w:rPr>
          <w:rFonts w:ascii="Arial Armenian" w:hAnsi="Arial Armenian"/>
          <w:sz w:val="20"/>
          <w:lang w:val="hy-AM"/>
        </w:rPr>
        <w:t xml:space="preserve"> </w:t>
      </w:r>
      <w:r w:rsidRPr="00A340ED">
        <w:rPr>
          <w:rFonts w:ascii="Sylfaen" w:hAnsi="Sylfaen" w:cs="Sylfaen"/>
          <w:sz w:val="20"/>
          <w:lang w:val="hy-AM"/>
        </w:rPr>
        <w:t>տրամադրել</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որակը</w:t>
      </w:r>
      <w:r w:rsidRPr="00A340ED">
        <w:rPr>
          <w:rFonts w:ascii="Arial Armenian" w:hAnsi="Arial Armenian"/>
          <w:sz w:val="20"/>
          <w:lang w:val="hy-AM"/>
        </w:rPr>
        <w:t xml:space="preserve"> </w:t>
      </w:r>
      <w:r w:rsidRPr="00A340ED">
        <w:rPr>
          <w:rFonts w:ascii="Sylfaen" w:hAnsi="Sylfaen" w:cs="Sylfaen"/>
          <w:sz w:val="20"/>
          <w:lang w:val="hy-AM"/>
        </w:rPr>
        <w:t>հավաստող</w:t>
      </w:r>
      <w:r w:rsidRPr="00A340ED">
        <w:rPr>
          <w:rFonts w:ascii="Arial Armenian" w:hAnsi="Arial Armenian"/>
          <w:sz w:val="20"/>
          <w:lang w:val="hy-AM"/>
        </w:rPr>
        <w:t xml:space="preserve">` </w:t>
      </w:r>
      <w:r w:rsidRPr="00A340ED">
        <w:rPr>
          <w:rFonts w:ascii="Sylfaen" w:hAnsi="Sylfaen" w:cs="Sylfaen"/>
          <w:sz w:val="20"/>
          <w:lang w:val="hy-AM"/>
        </w:rPr>
        <w:t>ՀՀ</w:t>
      </w:r>
      <w:r w:rsidRPr="00A340ED">
        <w:rPr>
          <w:rFonts w:ascii="Arial Armenian" w:hAnsi="Arial Armenian"/>
          <w:sz w:val="20"/>
          <w:lang w:val="hy-AM"/>
        </w:rPr>
        <w:t xml:space="preserve"> </w:t>
      </w:r>
      <w:r w:rsidRPr="00A340ED">
        <w:rPr>
          <w:rFonts w:ascii="Sylfaen" w:hAnsi="Sylfaen" w:cs="Sylfaen"/>
          <w:sz w:val="20"/>
          <w:lang w:val="hy-AM"/>
        </w:rPr>
        <w:t>օրենսդրությամբ</w:t>
      </w:r>
      <w:r w:rsidRPr="00A340ED">
        <w:rPr>
          <w:rFonts w:ascii="Arial Armenian" w:hAnsi="Arial Armenian"/>
          <w:sz w:val="20"/>
          <w:lang w:val="hy-AM"/>
        </w:rPr>
        <w:t xml:space="preserve"> </w:t>
      </w:r>
      <w:r w:rsidRPr="00A340ED">
        <w:rPr>
          <w:rFonts w:ascii="Sylfaen" w:hAnsi="Sylfaen" w:cs="Sylfaen"/>
          <w:sz w:val="20"/>
          <w:lang w:val="hy-AM"/>
        </w:rPr>
        <w:t>սահմանված</w:t>
      </w:r>
      <w:r w:rsidRPr="00A340ED">
        <w:rPr>
          <w:rFonts w:ascii="Arial Armenian" w:hAnsi="Arial Armenian"/>
          <w:sz w:val="20"/>
          <w:lang w:val="hy-AM"/>
        </w:rPr>
        <w:t xml:space="preserve"> </w:t>
      </w:r>
      <w:r w:rsidRPr="00A340ED">
        <w:rPr>
          <w:rFonts w:ascii="Sylfaen" w:hAnsi="Sylfaen" w:cs="Sylfaen"/>
          <w:sz w:val="20"/>
          <w:lang w:val="hy-AM"/>
        </w:rPr>
        <w:t>փաստաթղթեր։</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2.4.6 </w:t>
      </w:r>
      <w:r w:rsidRPr="00A340ED">
        <w:rPr>
          <w:rFonts w:ascii="Sylfaen" w:hAnsi="Sylfaen" w:cs="Sylfaen"/>
          <w:sz w:val="20"/>
          <w:lang w:val="hy-AM"/>
        </w:rPr>
        <w:t>Թերի</w:t>
      </w:r>
      <w:r w:rsidRPr="00A340ED">
        <w:rPr>
          <w:rFonts w:ascii="Arial Armenian" w:hAnsi="Arial Armenian"/>
          <w:sz w:val="20"/>
          <w:lang w:val="hy-AM"/>
        </w:rPr>
        <w:t xml:space="preserve"> </w:t>
      </w:r>
      <w:r w:rsidRPr="00A340ED">
        <w:rPr>
          <w:rFonts w:ascii="Sylfaen" w:hAnsi="Sylfaen" w:cs="Sylfaen"/>
          <w:sz w:val="20"/>
          <w:lang w:val="hy-AM"/>
        </w:rPr>
        <w:t>մատակարարում</w:t>
      </w:r>
      <w:r w:rsidRPr="00A340ED">
        <w:rPr>
          <w:rFonts w:ascii="Arial Armenian" w:hAnsi="Arial Armenian"/>
          <w:sz w:val="20"/>
          <w:lang w:val="hy-AM"/>
        </w:rPr>
        <w:t xml:space="preserve"> </w:t>
      </w:r>
      <w:r w:rsidRPr="00A340ED">
        <w:rPr>
          <w:rFonts w:ascii="Sylfaen" w:hAnsi="Sylfaen" w:cs="Sylfaen"/>
          <w:sz w:val="20"/>
          <w:lang w:val="hy-AM"/>
        </w:rPr>
        <w:t>թույլ</w:t>
      </w:r>
      <w:r w:rsidRPr="00A340ED">
        <w:rPr>
          <w:rFonts w:ascii="Arial Armenian" w:hAnsi="Arial Armenian"/>
          <w:sz w:val="20"/>
          <w:lang w:val="hy-AM"/>
        </w:rPr>
        <w:t xml:space="preserve"> </w:t>
      </w:r>
      <w:r w:rsidRPr="00A340ED">
        <w:rPr>
          <w:rFonts w:ascii="Sylfaen" w:hAnsi="Sylfaen" w:cs="Sylfaen"/>
          <w:sz w:val="20"/>
          <w:lang w:val="hy-AM"/>
        </w:rPr>
        <w:t>տալու</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կարգով</w:t>
      </w:r>
      <w:r w:rsidRPr="00A340ED">
        <w:rPr>
          <w:rFonts w:ascii="Arial Armenian" w:hAnsi="Arial Armenian"/>
          <w:sz w:val="20"/>
          <w:lang w:val="hy-AM"/>
        </w:rPr>
        <w:t xml:space="preserve">, </w:t>
      </w:r>
      <w:r w:rsidRPr="00A340ED">
        <w:rPr>
          <w:rFonts w:ascii="Sylfaen" w:hAnsi="Sylfaen" w:cs="Sylfaen"/>
          <w:sz w:val="20"/>
          <w:lang w:val="hy-AM"/>
        </w:rPr>
        <w:t>լրացնել</w:t>
      </w:r>
      <w:r w:rsidRPr="00A340ED">
        <w:rPr>
          <w:rFonts w:ascii="Arial Armenian" w:hAnsi="Arial Armenian"/>
          <w:sz w:val="20"/>
          <w:lang w:val="hy-AM"/>
        </w:rPr>
        <w:t xml:space="preserve"> </w:t>
      </w:r>
      <w:r w:rsidRPr="00A340ED">
        <w:rPr>
          <w:rFonts w:ascii="Sylfaen" w:hAnsi="Sylfaen" w:cs="Sylfaen"/>
          <w:sz w:val="20"/>
          <w:lang w:val="hy-AM"/>
        </w:rPr>
        <w:t>թերի</w:t>
      </w:r>
      <w:r w:rsidRPr="00A340ED">
        <w:rPr>
          <w:rFonts w:ascii="Arial Armenian" w:hAnsi="Arial Armenian"/>
          <w:sz w:val="20"/>
          <w:lang w:val="hy-AM"/>
        </w:rPr>
        <w:t xml:space="preserve"> </w:t>
      </w:r>
      <w:r w:rsidRPr="00A340ED">
        <w:rPr>
          <w:rFonts w:ascii="Sylfaen" w:hAnsi="Sylfaen" w:cs="Sylfaen"/>
          <w:sz w:val="20"/>
          <w:lang w:val="hy-AM"/>
        </w:rPr>
        <w:t>մատակարարվածը։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2.4.7 </w:t>
      </w:r>
      <w:r w:rsidRPr="00A340ED">
        <w:rPr>
          <w:rFonts w:ascii="Sylfaen" w:hAnsi="Sylfaen" w:cs="Sylfaen"/>
          <w:sz w:val="20"/>
          <w:lang w:val="hy-AM"/>
        </w:rPr>
        <w:t>Հետ</w:t>
      </w:r>
      <w:r w:rsidRPr="00A340ED">
        <w:rPr>
          <w:rFonts w:ascii="Arial Armenian" w:hAnsi="Arial Armenian"/>
          <w:sz w:val="20"/>
          <w:lang w:val="hy-AM"/>
        </w:rPr>
        <w:t xml:space="preserve"> </w:t>
      </w:r>
      <w:r w:rsidRPr="00A340ED">
        <w:rPr>
          <w:rFonts w:ascii="Sylfaen" w:hAnsi="Sylfaen" w:cs="Sylfaen"/>
          <w:sz w:val="20"/>
          <w:lang w:val="hy-AM"/>
        </w:rPr>
        <w:t>տանել</w:t>
      </w:r>
      <w:r w:rsidRPr="00A340ED">
        <w:rPr>
          <w:rFonts w:ascii="Arial Armenian" w:hAnsi="Arial Armenian"/>
          <w:sz w:val="20"/>
          <w:lang w:val="hy-AM"/>
        </w:rPr>
        <w:t xml:space="preserve">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2.2.2 </w:t>
      </w:r>
      <w:r w:rsidRPr="00A340ED">
        <w:rPr>
          <w:rFonts w:ascii="Sylfaen" w:hAnsi="Sylfaen" w:cs="Sylfaen"/>
          <w:sz w:val="20"/>
          <w:lang w:val="hy-AM"/>
        </w:rPr>
        <w:t>կետին</w:t>
      </w:r>
      <w:r w:rsidRPr="00A340ED">
        <w:rPr>
          <w:rFonts w:ascii="Arial Armenian" w:hAnsi="Arial Armenian"/>
          <w:sz w:val="20"/>
          <w:lang w:val="hy-AM"/>
        </w:rPr>
        <w:t xml:space="preserve"> </w:t>
      </w:r>
      <w:r w:rsidRPr="00A340ED">
        <w:rPr>
          <w:rFonts w:ascii="Sylfaen" w:hAnsi="Sylfaen" w:cs="Sylfaen"/>
          <w:sz w:val="20"/>
          <w:lang w:val="hy-AM"/>
        </w:rPr>
        <w:t>համապատասխան</w:t>
      </w:r>
      <w:r w:rsidRPr="00A340ED">
        <w:rPr>
          <w:rFonts w:ascii="Arial Armenian" w:hAnsi="Arial Armenian"/>
          <w:sz w:val="20"/>
          <w:lang w:val="hy-AM"/>
        </w:rPr>
        <w:t xml:space="preserve">` </w:t>
      </w:r>
      <w:r w:rsidRPr="00A340ED">
        <w:rPr>
          <w:rFonts w:ascii="Sylfaen" w:hAnsi="Sylfaen" w:cs="Sylfaen"/>
          <w:sz w:val="20"/>
          <w:lang w:val="hy-AM"/>
        </w:rPr>
        <w:t>պատասխանատու</w:t>
      </w:r>
      <w:r w:rsidRPr="00A340ED">
        <w:rPr>
          <w:rFonts w:ascii="Arial Armenian" w:hAnsi="Arial Armenian"/>
          <w:sz w:val="20"/>
          <w:lang w:val="hy-AM"/>
        </w:rPr>
        <w:t xml:space="preserve"> </w:t>
      </w:r>
      <w:r w:rsidRPr="00A340ED">
        <w:rPr>
          <w:rFonts w:ascii="Sylfaen" w:hAnsi="Sylfaen" w:cs="Sylfaen"/>
          <w:sz w:val="20"/>
          <w:lang w:val="hy-AM"/>
        </w:rPr>
        <w:t>պահպանության</w:t>
      </w:r>
      <w:r w:rsidRPr="00A340ED">
        <w:rPr>
          <w:rFonts w:ascii="Arial Armenian" w:hAnsi="Arial Armenian"/>
          <w:sz w:val="20"/>
          <w:lang w:val="hy-AM"/>
        </w:rPr>
        <w:t xml:space="preserve"> </w:t>
      </w:r>
      <w:r w:rsidRPr="00A340ED">
        <w:rPr>
          <w:rFonts w:ascii="Sylfaen" w:hAnsi="Sylfaen" w:cs="Sylfaen"/>
          <w:sz w:val="20"/>
          <w:lang w:val="hy-AM"/>
        </w:rPr>
        <w:t>ընդունված</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ողջամիտ</w:t>
      </w:r>
      <w:r w:rsidRPr="00A340ED">
        <w:rPr>
          <w:rFonts w:ascii="Arial Armenian" w:hAnsi="Arial Armenian"/>
          <w:sz w:val="20"/>
          <w:lang w:val="hy-AM"/>
        </w:rPr>
        <w:t xml:space="preserve"> </w:t>
      </w:r>
      <w:r w:rsidRPr="00A340ED">
        <w:rPr>
          <w:rFonts w:ascii="Sylfaen" w:hAnsi="Sylfaen" w:cs="Sylfaen"/>
          <w:sz w:val="20"/>
          <w:lang w:val="hy-AM"/>
        </w:rPr>
        <w:t>ժամկետում</w:t>
      </w:r>
      <w:r w:rsidRPr="00A340ED">
        <w:rPr>
          <w:rFonts w:ascii="Arial Armenian" w:hAnsi="Arial Armenian"/>
          <w:sz w:val="20"/>
          <w:lang w:val="hy-AM"/>
        </w:rPr>
        <w:t xml:space="preserve"> </w:t>
      </w:r>
      <w:r w:rsidRPr="00A340ED">
        <w:rPr>
          <w:rFonts w:ascii="Sylfaen" w:hAnsi="Sylfaen" w:cs="Sylfaen"/>
          <w:sz w:val="20"/>
          <w:lang w:val="hy-AM"/>
        </w:rPr>
        <w:t>տնօրինել</w:t>
      </w:r>
      <w:r w:rsidRPr="00A340ED">
        <w:rPr>
          <w:rFonts w:ascii="Arial Armenian" w:hAnsi="Arial Armenian"/>
          <w:sz w:val="20"/>
          <w:lang w:val="hy-AM"/>
        </w:rPr>
        <w:t xml:space="preserve"> </w:t>
      </w:r>
      <w:r w:rsidRPr="00A340ED">
        <w:rPr>
          <w:rFonts w:ascii="Sylfaen" w:hAnsi="Sylfaen" w:cs="Sylfaen"/>
          <w:sz w:val="20"/>
          <w:lang w:val="hy-AM"/>
        </w:rPr>
        <w:t>այն</w:t>
      </w:r>
      <w:r w:rsidRPr="00A340ED">
        <w:rPr>
          <w:rFonts w:ascii="Arial Armenian" w:hAnsi="Arial Armenian"/>
          <w:sz w:val="20"/>
          <w:lang w:val="hy-AM"/>
        </w:rPr>
        <w:t xml:space="preserve">, </w:t>
      </w:r>
      <w:r w:rsidRPr="00A340ED">
        <w:rPr>
          <w:rFonts w:ascii="Sylfaen" w:hAnsi="Sylfaen" w:cs="Sylfaen"/>
          <w:sz w:val="20"/>
          <w:lang w:val="hy-AM"/>
        </w:rPr>
        <w:t>ինչպես</w:t>
      </w:r>
      <w:r w:rsidRPr="00A340ED">
        <w:rPr>
          <w:rFonts w:ascii="Arial Armenian" w:hAnsi="Arial Armenian"/>
          <w:sz w:val="20"/>
          <w:lang w:val="hy-AM"/>
        </w:rPr>
        <w:t xml:space="preserve"> </w:t>
      </w:r>
      <w:r w:rsidRPr="00A340ED">
        <w:rPr>
          <w:rFonts w:ascii="Sylfaen" w:hAnsi="Sylfaen" w:cs="Sylfaen"/>
          <w:sz w:val="20"/>
          <w:lang w:val="hy-AM"/>
        </w:rPr>
        <w:t>նաև</w:t>
      </w:r>
      <w:r w:rsidRPr="00A340ED">
        <w:rPr>
          <w:rFonts w:ascii="Arial Armenian" w:hAnsi="Arial Armenian"/>
          <w:sz w:val="20"/>
          <w:lang w:val="hy-AM"/>
        </w:rPr>
        <w:t xml:space="preserve"> </w:t>
      </w:r>
      <w:r w:rsidRPr="00A340ED">
        <w:rPr>
          <w:rFonts w:ascii="Sylfaen" w:hAnsi="Sylfaen" w:cs="Sylfaen"/>
          <w:sz w:val="20"/>
          <w:lang w:val="hy-AM"/>
        </w:rPr>
        <w:t>հատուցել</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r w:rsidRPr="00A340ED">
        <w:rPr>
          <w:rFonts w:ascii="Sylfaen" w:hAnsi="Sylfaen" w:cs="Sylfaen"/>
          <w:sz w:val="20"/>
          <w:lang w:val="hy-AM"/>
        </w:rPr>
        <w:t>պատասխանատու</w:t>
      </w:r>
      <w:r w:rsidRPr="00A340ED">
        <w:rPr>
          <w:rFonts w:ascii="Arial Armenian" w:hAnsi="Arial Armenian"/>
          <w:sz w:val="20"/>
          <w:lang w:val="hy-AM"/>
        </w:rPr>
        <w:t xml:space="preserve"> </w:t>
      </w:r>
      <w:r w:rsidRPr="00A340ED">
        <w:rPr>
          <w:rFonts w:ascii="Sylfaen" w:hAnsi="Sylfaen" w:cs="Sylfaen"/>
          <w:sz w:val="20"/>
          <w:lang w:val="hy-AM"/>
        </w:rPr>
        <w:t>պահպանության</w:t>
      </w:r>
      <w:r w:rsidRPr="00A340ED">
        <w:rPr>
          <w:rFonts w:ascii="Arial Armenian" w:hAnsi="Arial Armenian"/>
          <w:sz w:val="20"/>
          <w:lang w:val="hy-AM"/>
        </w:rPr>
        <w:t xml:space="preserve"> </w:t>
      </w:r>
      <w:r w:rsidRPr="00A340ED">
        <w:rPr>
          <w:rFonts w:ascii="Sylfaen" w:hAnsi="Sylfaen" w:cs="Sylfaen"/>
          <w:sz w:val="20"/>
          <w:lang w:val="hy-AM"/>
        </w:rPr>
        <w:t>ընդունելու</w:t>
      </w:r>
      <w:r w:rsidRPr="00A340ED">
        <w:rPr>
          <w:rFonts w:ascii="Arial Armenian" w:hAnsi="Arial Armenian"/>
          <w:sz w:val="20"/>
          <w:lang w:val="hy-AM"/>
        </w:rPr>
        <w:t xml:space="preserve">, </w:t>
      </w:r>
      <w:r w:rsidRPr="00A340ED">
        <w:rPr>
          <w:rFonts w:ascii="Sylfaen" w:hAnsi="Sylfaen" w:cs="Sylfaen"/>
          <w:sz w:val="20"/>
          <w:lang w:val="hy-AM"/>
        </w:rPr>
        <w:t>այն</w:t>
      </w:r>
      <w:r w:rsidRPr="00A340ED">
        <w:rPr>
          <w:rFonts w:ascii="Arial Armenian" w:hAnsi="Arial Armenian"/>
          <w:sz w:val="20"/>
          <w:lang w:val="hy-AM"/>
        </w:rPr>
        <w:t xml:space="preserve"> </w:t>
      </w:r>
      <w:r w:rsidRPr="00A340ED">
        <w:rPr>
          <w:rFonts w:ascii="Sylfaen" w:hAnsi="Sylfaen" w:cs="Sylfaen"/>
          <w:sz w:val="20"/>
          <w:lang w:val="hy-AM"/>
        </w:rPr>
        <w:t>իրացնելու</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Վաճառողին</w:t>
      </w:r>
      <w:r w:rsidRPr="00A340ED">
        <w:rPr>
          <w:rFonts w:ascii="Arial Armenian" w:hAnsi="Arial Armenian"/>
          <w:sz w:val="20"/>
          <w:lang w:val="hy-AM"/>
        </w:rPr>
        <w:t xml:space="preserve"> </w:t>
      </w:r>
      <w:r w:rsidRPr="00A340ED">
        <w:rPr>
          <w:rFonts w:ascii="Sylfaen" w:hAnsi="Sylfaen" w:cs="Sylfaen"/>
          <w:sz w:val="20"/>
          <w:lang w:val="hy-AM"/>
        </w:rPr>
        <w:t>վերադարձնելու</w:t>
      </w:r>
      <w:r w:rsidRPr="00A340ED">
        <w:rPr>
          <w:rFonts w:ascii="Arial Armenian" w:hAnsi="Arial Armenian"/>
          <w:sz w:val="20"/>
          <w:lang w:val="hy-AM"/>
        </w:rPr>
        <w:t xml:space="preserve"> </w:t>
      </w:r>
      <w:r w:rsidRPr="00A340ED">
        <w:rPr>
          <w:rFonts w:ascii="Sylfaen" w:hAnsi="Sylfaen" w:cs="Sylfaen"/>
          <w:sz w:val="20"/>
          <w:lang w:val="hy-AM"/>
        </w:rPr>
        <w:t>հետ</w:t>
      </w:r>
      <w:r w:rsidRPr="00A340ED">
        <w:rPr>
          <w:rFonts w:ascii="Arial Armenian" w:hAnsi="Arial Armenian"/>
          <w:sz w:val="20"/>
          <w:lang w:val="hy-AM"/>
        </w:rPr>
        <w:t xml:space="preserve"> </w:t>
      </w:r>
      <w:r w:rsidRPr="00A340ED">
        <w:rPr>
          <w:rFonts w:ascii="Sylfaen" w:hAnsi="Sylfaen" w:cs="Sylfaen"/>
          <w:sz w:val="20"/>
          <w:lang w:val="hy-AM"/>
        </w:rPr>
        <w:t>կապված</w:t>
      </w:r>
      <w:r w:rsidRPr="00A340ED">
        <w:rPr>
          <w:rFonts w:ascii="Arial Armenian" w:hAnsi="Arial Armenian"/>
          <w:sz w:val="20"/>
          <w:lang w:val="hy-AM"/>
        </w:rPr>
        <w:t xml:space="preserve"> </w:t>
      </w:r>
      <w:r w:rsidRPr="00A340ED">
        <w:rPr>
          <w:rFonts w:ascii="Sylfaen" w:hAnsi="Sylfaen" w:cs="Sylfaen"/>
          <w:sz w:val="20"/>
          <w:lang w:val="hy-AM"/>
        </w:rPr>
        <w:t>անհրաժեշտ</w:t>
      </w:r>
      <w:r w:rsidRPr="00A340ED">
        <w:rPr>
          <w:rFonts w:ascii="Arial Armenian" w:hAnsi="Arial Armenian"/>
          <w:sz w:val="20"/>
          <w:lang w:val="hy-AM"/>
        </w:rPr>
        <w:t xml:space="preserve"> </w:t>
      </w:r>
      <w:r w:rsidRPr="00A340ED">
        <w:rPr>
          <w:rFonts w:ascii="Sylfaen" w:hAnsi="Sylfaen" w:cs="Sylfaen"/>
          <w:sz w:val="20"/>
          <w:lang w:val="hy-AM"/>
        </w:rPr>
        <w:t>ծախսերը։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2.4.8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դեպքերում</w:t>
      </w:r>
      <w:r w:rsidRPr="00A340ED">
        <w:rPr>
          <w:rFonts w:ascii="Arial Armenian" w:hAnsi="Arial Armenian"/>
          <w:sz w:val="20"/>
          <w:lang w:val="hy-AM"/>
        </w:rPr>
        <w:t xml:space="preserve"> </w:t>
      </w:r>
      <w:r w:rsidRPr="00A340ED">
        <w:rPr>
          <w:rFonts w:ascii="Sylfaen" w:hAnsi="Sylfaen" w:cs="Sylfaen"/>
          <w:sz w:val="20"/>
          <w:lang w:val="hy-AM"/>
        </w:rPr>
        <w:t>վճարել</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6.2 </w:t>
      </w:r>
      <w:r w:rsidRPr="00A340ED">
        <w:rPr>
          <w:rFonts w:ascii="Sylfaen" w:hAnsi="Sylfaen" w:cs="Sylfaen"/>
          <w:sz w:val="20"/>
          <w:lang w:val="hy-AM"/>
        </w:rPr>
        <w:t>և</w:t>
      </w:r>
      <w:r w:rsidRPr="00A340ED">
        <w:rPr>
          <w:rFonts w:ascii="Arial Armenian" w:hAnsi="Arial Armenian"/>
          <w:sz w:val="20"/>
          <w:lang w:val="hy-AM"/>
        </w:rPr>
        <w:t xml:space="preserve"> 6.3  </w:t>
      </w:r>
      <w:r w:rsidRPr="00A340ED">
        <w:rPr>
          <w:rFonts w:ascii="Sylfaen" w:hAnsi="Sylfaen" w:cs="Sylfaen"/>
          <w:sz w:val="20"/>
          <w:lang w:val="hy-AM"/>
        </w:rPr>
        <w:t>կետերով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տույժը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տուգանքը։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2.4.9 </w:t>
      </w:r>
      <w:r w:rsidRPr="00A340ED">
        <w:rPr>
          <w:rFonts w:ascii="Sylfaen" w:hAnsi="Sylfaen" w:cs="Sylfaen"/>
          <w:sz w:val="20"/>
          <w:lang w:val="hy-AM"/>
        </w:rPr>
        <w:t>Գնորդին</w:t>
      </w:r>
      <w:r w:rsidRPr="00A340ED">
        <w:rPr>
          <w:rFonts w:ascii="Arial Armenian" w:hAnsi="Arial Armenian"/>
          <w:sz w:val="20"/>
          <w:lang w:val="hy-AM"/>
        </w:rPr>
        <w:t xml:space="preserve"> </w:t>
      </w:r>
      <w:r w:rsidRPr="00A340ED">
        <w:rPr>
          <w:rFonts w:ascii="Sylfaen" w:hAnsi="Sylfaen" w:cs="Sylfaen"/>
          <w:sz w:val="20"/>
          <w:lang w:val="hy-AM"/>
        </w:rPr>
        <w:t>հանձնել</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պատկանելիքները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համապատասխան</w:t>
      </w:r>
      <w:r w:rsidRPr="00A340ED">
        <w:rPr>
          <w:rFonts w:ascii="Arial Armenian" w:hAnsi="Arial Armenian"/>
          <w:sz w:val="20"/>
          <w:lang w:val="hy-AM"/>
        </w:rPr>
        <w:t xml:space="preserve"> </w:t>
      </w:r>
      <w:r w:rsidRPr="00A340ED">
        <w:rPr>
          <w:rFonts w:ascii="Sylfaen" w:hAnsi="Sylfaen" w:cs="Sylfaen"/>
          <w:sz w:val="20"/>
          <w:lang w:val="hy-AM"/>
        </w:rPr>
        <w:t>փաստաթղթերը։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2.4.10 </w:t>
      </w:r>
      <w:r w:rsidRPr="00A340ED">
        <w:rPr>
          <w:rFonts w:ascii="Sylfaen" w:hAnsi="Sylfaen" w:cs="Sylfaen"/>
          <w:sz w:val="20"/>
          <w:lang w:val="hy-AM"/>
        </w:rPr>
        <w:t>Պայմանագրի</w:t>
      </w:r>
      <w:r w:rsidRPr="00A340ED">
        <w:rPr>
          <w:rFonts w:ascii="Arial Armenian" w:hAnsi="Arial Armenian"/>
          <w:sz w:val="20"/>
          <w:lang w:val="hy-AM"/>
        </w:rPr>
        <w:t xml:space="preserve"> 2.1.7 </w:t>
      </w:r>
      <w:r w:rsidRPr="00A340ED">
        <w:rPr>
          <w:rFonts w:ascii="Sylfaen" w:hAnsi="Sylfaen" w:cs="Sylfaen"/>
          <w:sz w:val="20"/>
          <w:lang w:val="hy-AM"/>
        </w:rPr>
        <w:t>կետի</w:t>
      </w:r>
      <w:r w:rsidRPr="00A340ED">
        <w:rPr>
          <w:rFonts w:ascii="Arial Armenian" w:hAnsi="Arial Armenian"/>
          <w:sz w:val="20"/>
          <w:lang w:val="hy-AM"/>
        </w:rPr>
        <w:t xml:space="preserve"> </w:t>
      </w:r>
      <w:r w:rsidRPr="00A340ED">
        <w:rPr>
          <w:rFonts w:ascii="Sylfaen" w:hAnsi="Sylfaen" w:cs="Sylfaen"/>
          <w:sz w:val="20"/>
          <w:lang w:val="hy-AM"/>
        </w:rPr>
        <w:t>համաձայն</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լուծումից</w:t>
      </w:r>
      <w:r w:rsidRPr="00A340ED">
        <w:rPr>
          <w:rFonts w:ascii="Arial Armenian" w:hAnsi="Arial Armenian"/>
          <w:sz w:val="20"/>
          <w:lang w:val="hy-AM"/>
        </w:rPr>
        <w:t xml:space="preserve"> </w:t>
      </w:r>
      <w:r w:rsidRPr="00A340ED">
        <w:rPr>
          <w:rFonts w:ascii="Sylfaen" w:hAnsi="Sylfaen" w:cs="Sylfaen"/>
          <w:sz w:val="20"/>
          <w:lang w:val="hy-AM"/>
        </w:rPr>
        <w:t>հետո</w:t>
      </w:r>
      <w:r w:rsidRPr="00A340ED">
        <w:rPr>
          <w:rFonts w:ascii="Arial Armenian" w:hAnsi="Arial Armenian"/>
          <w:sz w:val="20"/>
          <w:lang w:val="hy-AM"/>
        </w:rPr>
        <w:t xml:space="preserve"> </w:t>
      </w:r>
      <w:r w:rsidRPr="00A340ED">
        <w:rPr>
          <w:rFonts w:ascii="Sylfaen" w:hAnsi="Sylfaen" w:cs="Sylfaen"/>
          <w:sz w:val="20"/>
          <w:lang w:val="hy-AM"/>
        </w:rPr>
        <w:t>Գնորդին</w:t>
      </w:r>
      <w:r w:rsidRPr="00A340ED">
        <w:rPr>
          <w:rFonts w:ascii="Arial Armenian" w:hAnsi="Arial Armenian"/>
          <w:sz w:val="20"/>
          <w:lang w:val="hy-AM"/>
        </w:rPr>
        <w:t xml:space="preserve"> </w:t>
      </w:r>
      <w:r w:rsidRPr="00A340ED">
        <w:rPr>
          <w:rFonts w:ascii="Sylfaen" w:hAnsi="Sylfaen" w:cs="Sylfaen"/>
          <w:sz w:val="20"/>
          <w:lang w:val="hy-AM"/>
        </w:rPr>
        <w:t>հատուցել</w:t>
      </w:r>
      <w:r w:rsidRPr="00A340ED">
        <w:rPr>
          <w:rFonts w:ascii="Arial Armenian" w:hAnsi="Arial Armenian"/>
          <w:sz w:val="20"/>
          <w:lang w:val="hy-AM"/>
        </w:rPr>
        <w:t xml:space="preserve"> </w:t>
      </w:r>
      <w:r w:rsidRPr="00A340ED">
        <w:rPr>
          <w:rFonts w:ascii="Sylfaen" w:hAnsi="Sylfaen" w:cs="Sylfaen"/>
          <w:sz w:val="20"/>
          <w:lang w:val="hy-AM"/>
        </w:rPr>
        <w:t>վերջինիս</w:t>
      </w:r>
      <w:r w:rsidRPr="00A340ED">
        <w:rPr>
          <w:rFonts w:ascii="Arial Armenian" w:hAnsi="Arial Armenian"/>
          <w:sz w:val="20"/>
          <w:lang w:val="hy-AM"/>
        </w:rPr>
        <w:t xml:space="preserve"> </w:t>
      </w:r>
      <w:r w:rsidRPr="00A340ED">
        <w:rPr>
          <w:rFonts w:ascii="Sylfaen" w:hAnsi="Sylfaen" w:cs="Sylfaen"/>
          <w:sz w:val="20"/>
          <w:lang w:val="hy-AM"/>
        </w:rPr>
        <w:t>պատճառված</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սահմանված</w:t>
      </w:r>
      <w:r w:rsidRPr="00A340ED">
        <w:rPr>
          <w:rFonts w:ascii="Arial Armenian" w:hAnsi="Arial Armenian"/>
          <w:sz w:val="20"/>
          <w:lang w:val="hy-AM"/>
        </w:rPr>
        <w:t xml:space="preserve"> </w:t>
      </w:r>
      <w:r w:rsidRPr="00A340ED">
        <w:rPr>
          <w:rFonts w:ascii="Sylfaen" w:hAnsi="Sylfaen" w:cs="Sylfaen"/>
          <w:sz w:val="20"/>
          <w:lang w:val="hy-AM"/>
        </w:rPr>
        <w:t>կարգով</w:t>
      </w:r>
      <w:r w:rsidRPr="00A340ED">
        <w:rPr>
          <w:rFonts w:ascii="Arial Armenian" w:hAnsi="Arial Armenian"/>
          <w:sz w:val="20"/>
          <w:lang w:val="hy-AM"/>
        </w:rPr>
        <w:t xml:space="preserve"> </w:t>
      </w:r>
      <w:r w:rsidRPr="00A340ED">
        <w:rPr>
          <w:rFonts w:ascii="Sylfaen" w:hAnsi="Sylfaen" w:cs="Sylfaen"/>
          <w:sz w:val="20"/>
          <w:lang w:val="hy-AM"/>
        </w:rPr>
        <w:t>հիմնավորված</w:t>
      </w:r>
      <w:r w:rsidRPr="00A340ED">
        <w:rPr>
          <w:rFonts w:ascii="Arial Armenian" w:hAnsi="Arial Armenian"/>
          <w:sz w:val="20"/>
          <w:lang w:val="hy-AM"/>
        </w:rPr>
        <w:t xml:space="preserve"> </w:t>
      </w:r>
      <w:r w:rsidRPr="00A340ED">
        <w:rPr>
          <w:rFonts w:ascii="Sylfaen" w:hAnsi="Sylfaen" w:cs="Sylfaen"/>
          <w:sz w:val="20"/>
          <w:lang w:val="hy-AM"/>
        </w:rPr>
        <w:t>վնասները։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2.4.11 </w:t>
      </w:r>
      <w:r w:rsidRPr="00A340ED">
        <w:rPr>
          <w:rFonts w:ascii="Sylfaen" w:hAnsi="Sylfaen" w:cs="Sylfaen"/>
          <w:sz w:val="20"/>
          <w:lang w:val="hy-AM"/>
        </w:rPr>
        <w:t>Որակավորման</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ապահովում</w:t>
      </w:r>
      <w:r w:rsidRPr="00A340ED">
        <w:rPr>
          <w:rFonts w:ascii="Arial Armenian" w:hAnsi="Arial Armenian"/>
          <w:sz w:val="20"/>
          <w:lang w:val="hy-AM"/>
        </w:rPr>
        <w:t xml:space="preserve"> </w:t>
      </w:r>
      <w:r w:rsidRPr="00A340ED">
        <w:rPr>
          <w:rFonts w:ascii="Sylfaen" w:hAnsi="Sylfaen" w:cs="Sylfaen"/>
          <w:sz w:val="20"/>
          <w:lang w:val="hy-AM"/>
        </w:rPr>
        <w:t>ներկայացրած</w:t>
      </w:r>
      <w:r w:rsidRPr="00A340ED">
        <w:rPr>
          <w:rFonts w:ascii="Arial Armenian" w:hAnsi="Arial Armenian"/>
          <w:sz w:val="20"/>
          <w:lang w:val="hy-AM"/>
        </w:rPr>
        <w:t xml:space="preserve"> </w:t>
      </w:r>
      <w:r w:rsidRPr="00A340ED">
        <w:rPr>
          <w:rFonts w:ascii="Sylfaen" w:hAnsi="Sylfaen" w:cs="Sylfaen"/>
          <w:sz w:val="20"/>
          <w:lang w:val="hy-AM"/>
        </w:rPr>
        <w:t>անձը</w:t>
      </w:r>
      <w:r w:rsidRPr="00A340ED">
        <w:rPr>
          <w:rFonts w:ascii="Arial Armenian" w:hAnsi="Arial Armenian"/>
          <w:sz w:val="20"/>
          <w:lang w:val="hy-AM"/>
        </w:rPr>
        <w:t xml:space="preserve"> </w:t>
      </w:r>
      <w:r w:rsidRPr="00A340ED">
        <w:rPr>
          <w:rFonts w:ascii="Sylfaen" w:hAnsi="Sylfaen" w:cs="Sylfaen"/>
          <w:sz w:val="20"/>
          <w:lang w:val="hy-AM"/>
        </w:rPr>
        <w:t>պարտավոր</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ապահովումների</w:t>
      </w:r>
      <w:r w:rsidRPr="00A340ED">
        <w:rPr>
          <w:rFonts w:ascii="Arial Armenian" w:hAnsi="Arial Armenian"/>
          <w:sz w:val="20"/>
          <w:lang w:val="hy-AM"/>
        </w:rPr>
        <w:t xml:space="preserve"> </w:t>
      </w:r>
      <w:r w:rsidRPr="00A340ED">
        <w:rPr>
          <w:rFonts w:ascii="Sylfaen" w:hAnsi="Sylfaen" w:cs="Sylfaen"/>
          <w:sz w:val="20"/>
          <w:lang w:val="hy-AM"/>
        </w:rPr>
        <w:t>գործողության</w:t>
      </w:r>
      <w:r w:rsidRPr="00A340ED">
        <w:rPr>
          <w:rFonts w:ascii="Arial Armenian" w:hAnsi="Arial Armenian"/>
          <w:sz w:val="20"/>
          <w:lang w:val="hy-AM"/>
        </w:rPr>
        <w:t xml:space="preserve"> </w:t>
      </w:r>
      <w:r w:rsidRPr="00A340ED">
        <w:rPr>
          <w:rFonts w:ascii="Sylfaen" w:hAnsi="Sylfaen" w:cs="Sylfaen"/>
          <w:sz w:val="20"/>
          <w:lang w:val="hy-AM"/>
        </w:rPr>
        <w:t>ընթացքում</w:t>
      </w:r>
      <w:r w:rsidRPr="00A340ED">
        <w:rPr>
          <w:rFonts w:ascii="Arial Armenian" w:hAnsi="Arial Armenian"/>
          <w:sz w:val="20"/>
          <w:lang w:val="hy-AM"/>
        </w:rPr>
        <w:t xml:space="preserve"> </w:t>
      </w:r>
      <w:r w:rsidRPr="00A340ED">
        <w:rPr>
          <w:rFonts w:ascii="Sylfaen" w:hAnsi="Sylfaen" w:cs="Sylfaen"/>
          <w:sz w:val="20"/>
          <w:lang w:val="hy-AM"/>
        </w:rPr>
        <w:t>լուծարման</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սնանկացման</w:t>
      </w:r>
      <w:r w:rsidRPr="00A340ED">
        <w:rPr>
          <w:rFonts w:ascii="Arial Armenian" w:hAnsi="Arial Armenian"/>
          <w:sz w:val="20"/>
          <w:lang w:val="hy-AM"/>
        </w:rPr>
        <w:t xml:space="preserve"> </w:t>
      </w:r>
      <w:r w:rsidRPr="00A340ED">
        <w:rPr>
          <w:rFonts w:ascii="Sylfaen" w:hAnsi="Sylfaen" w:cs="Sylfaen"/>
          <w:sz w:val="20"/>
          <w:lang w:val="hy-AM"/>
        </w:rPr>
        <w:t>գործընթաց</w:t>
      </w:r>
      <w:r w:rsidRPr="00A340ED">
        <w:rPr>
          <w:rFonts w:ascii="Arial Armenian" w:hAnsi="Arial Armenian"/>
          <w:sz w:val="20"/>
          <w:lang w:val="hy-AM"/>
        </w:rPr>
        <w:t xml:space="preserve"> </w:t>
      </w:r>
      <w:r w:rsidRPr="00A340ED">
        <w:rPr>
          <w:rFonts w:ascii="Sylfaen" w:hAnsi="Sylfaen" w:cs="Sylfaen"/>
          <w:sz w:val="20"/>
          <w:lang w:val="hy-AM"/>
        </w:rPr>
        <w:t>սկսելու</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դրա</w:t>
      </w:r>
      <w:r w:rsidRPr="00A340ED">
        <w:rPr>
          <w:rFonts w:ascii="Arial Armenian" w:hAnsi="Arial Armenian"/>
          <w:sz w:val="20"/>
          <w:lang w:val="hy-AM"/>
        </w:rPr>
        <w:t xml:space="preserve"> </w:t>
      </w:r>
      <w:r w:rsidRPr="00A340ED">
        <w:rPr>
          <w:rFonts w:ascii="Sylfaen" w:hAnsi="Sylfaen" w:cs="Sylfaen"/>
          <w:sz w:val="20"/>
          <w:lang w:val="hy-AM"/>
        </w:rPr>
        <w:t>մասին</w:t>
      </w:r>
      <w:r w:rsidRPr="00A340ED">
        <w:rPr>
          <w:rFonts w:ascii="Arial Armenian" w:hAnsi="Arial Armenian"/>
          <w:sz w:val="20"/>
          <w:lang w:val="hy-AM"/>
        </w:rPr>
        <w:t xml:space="preserve"> </w:t>
      </w:r>
      <w:r w:rsidRPr="00A340ED">
        <w:rPr>
          <w:rFonts w:ascii="Sylfaen" w:hAnsi="Sylfaen" w:cs="Sylfaen"/>
          <w:sz w:val="20"/>
          <w:lang w:val="hy-AM"/>
        </w:rPr>
        <w:t>նախապես</w:t>
      </w:r>
      <w:r w:rsidRPr="00A340ED">
        <w:rPr>
          <w:rFonts w:ascii="Arial Armenian" w:hAnsi="Arial Armenian"/>
          <w:sz w:val="20"/>
          <w:lang w:val="hy-AM"/>
        </w:rPr>
        <w:t xml:space="preserve"> </w:t>
      </w:r>
      <w:r w:rsidRPr="00A340ED">
        <w:rPr>
          <w:rFonts w:ascii="Sylfaen" w:hAnsi="Sylfaen" w:cs="Sylfaen"/>
          <w:sz w:val="20"/>
          <w:lang w:val="hy-AM"/>
        </w:rPr>
        <w:t>գրավոր</w:t>
      </w:r>
      <w:r w:rsidRPr="00A340ED">
        <w:rPr>
          <w:rFonts w:ascii="Arial Armenian" w:hAnsi="Arial Armenian"/>
          <w:sz w:val="20"/>
          <w:lang w:val="hy-AM"/>
        </w:rPr>
        <w:t xml:space="preserve"> </w:t>
      </w:r>
      <w:r w:rsidRPr="00A340ED">
        <w:rPr>
          <w:rFonts w:ascii="Sylfaen" w:hAnsi="Sylfaen" w:cs="Sylfaen"/>
          <w:sz w:val="20"/>
          <w:lang w:val="hy-AM"/>
        </w:rPr>
        <w:t>տեղեկացնել</w:t>
      </w:r>
      <w:r w:rsidRPr="00A340ED">
        <w:rPr>
          <w:rFonts w:ascii="Arial Armenian" w:hAnsi="Arial Armenian"/>
          <w:sz w:val="20"/>
          <w:lang w:val="hy-AM"/>
        </w:rPr>
        <w:t xml:space="preserve"> </w:t>
      </w:r>
      <w:r w:rsidRPr="00A340ED">
        <w:rPr>
          <w:rFonts w:ascii="Sylfaen" w:hAnsi="Sylfaen" w:cs="Sylfaen"/>
          <w:sz w:val="20"/>
          <w:lang w:val="hy-AM"/>
        </w:rPr>
        <w:t>Գնորդին։</w:t>
      </w:r>
    </w:p>
    <w:p w:rsidR="00CE7D06" w:rsidRPr="00A340ED" w:rsidRDefault="00CE7D06" w:rsidP="00CE7D06">
      <w:pPr>
        <w:ind w:firstLine="709"/>
        <w:jc w:val="both"/>
        <w:rPr>
          <w:rFonts w:ascii="Arial Armenian" w:hAnsi="Arial Armenian"/>
          <w:lang w:val="hy-AM"/>
        </w:rPr>
      </w:pPr>
    </w:p>
    <w:p w:rsidR="00CE7D06" w:rsidRPr="00A340ED" w:rsidRDefault="00CE7D06" w:rsidP="00CE7D06">
      <w:pPr>
        <w:ind w:firstLine="709"/>
        <w:jc w:val="center"/>
        <w:rPr>
          <w:rFonts w:ascii="Arial Armenian" w:hAnsi="Arial Armenian"/>
          <w:b/>
          <w:sz w:val="20"/>
          <w:lang w:val="hy-AM"/>
        </w:rPr>
      </w:pPr>
      <w:r w:rsidRPr="00A340ED">
        <w:rPr>
          <w:rFonts w:ascii="Arial Armenian" w:hAnsi="Arial Armenian"/>
          <w:b/>
          <w:sz w:val="20"/>
          <w:lang w:val="hy-AM"/>
        </w:rPr>
        <w:lastRenderedPageBreak/>
        <w:t xml:space="preserve">3. </w:t>
      </w:r>
      <w:r w:rsidRPr="00A340ED">
        <w:rPr>
          <w:rFonts w:ascii="Sylfaen" w:hAnsi="Sylfaen" w:cs="Sylfaen"/>
          <w:b/>
          <w:sz w:val="20"/>
          <w:lang w:val="hy-AM"/>
        </w:rPr>
        <w:t>ՊԱՅՄԱՆԱԳՐԻ</w:t>
      </w:r>
      <w:r w:rsidRPr="00A340ED">
        <w:rPr>
          <w:rFonts w:ascii="Arial Armenian" w:hAnsi="Arial Armenian"/>
          <w:b/>
          <w:sz w:val="20"/>
          <w:lang w:val="hy-AM"/>
        </w:rPr>
        <w:t xml:space="preserve"> </w:t>
      </w:r>
      <w:r w:rsidRPr="00A340ED">
        <w:rPr>
          <w:rFonts w:ascii="Sylfaen" w:hAnsi="Sylfaen" w:cs="Sylfaen"/>
          <w:b/>
          <w:sz w:val="20"/>
          <w:lang w:val="hy-AM"/>
        </w:rPr>
        <w:t>ԳԻՆԸ</w:t>
      </w:r>
      <w:r w:rsidRPr="00A340ED">
        <w:rPr>
          <w:rFonts w:ascii="Arial Armenian" w:hAnsi="Arial Armenian"/>
          <w:b/>
          <w:sz w:val="20"/>
          <w:lang w:val="hy-AM"/>
        </w:rPr>
        <w:t xml:space="preserve"> </w:t>
      </w:r>
      <w:r w:rsidRPr="00A340ED">
        <w:rPr>
          <w:rFonts w:ascii="Sylfaen" w:hAnsi="Sylfaen" w:cs="Sylfaen"/>
          <w:b/>
          <w:sz w:val="20"/>
          <w:lang w:val="hy-AM"/>
        </w:rPr>
        <w:t>ԵՎ</w:t>
      </w:r>
      <w:r w:rsidRPr="00A340ED">
        <w:rPr>
          <w:rFonts w:ascii="Arial Armenian" w:hAnsi="Arial Armenian"/>
          <w:b/>
          <w:sz w:val="20"/>
          <w:lang w:val="hy-AM"/>
        </w:rPr>
        <w:t xml:space="preserve"> </w:t>
      </w:r>
      <w:r w:rsidRPr="00A340ED">
        <w:rPr>
          <w:rFonts w:ascii="Sylfaen" w:hAnsi="Sylfaen" w:cs="Sylfaen"/>
          <w:b/>
          <w:sz w:val="20"/>
          <w:lang w:val="hy-AM"/>
        </w:rPr>
        <w:t>ՎՃԱՐՄԱՆ</w:t>
      </w:r>
      <w:r w:rsidRPr="00A340ED">
        <w:rPr>
          <w:rFonts w:ascii="Arial Armenian" w:hAnsi="Arial Armenian"/>
          <w:b/>
          <w:sz w:val="20"/>
          <w:lang w:val="hy-AM"/>
        </w:rPr>
        <w:t xml:space="preserve"> </w:t>
      </w:r>
      <w:r w:rsidRPr="00A340ED">
        <w:rPr>
          <w:rFonts w:ascii="Sylfaen" w:hAnsi="Sylfaen" w:cs="Sylfaen"/>
          <w:b/>
          <w:sz w:val="20"/>
          <w:lang w:val="hy-AM"/>
        </w:rPr>
        <w:t>ԿԱՐԳԸ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3.1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գինը</w:t>
      </w:r>
      <w:r w:rsidRPr="00A340ED">
        <w:rPr>
          <w:rFonts w:ascii="Arial Armenian" w:hAnsi="Arial Armenian"/>
          <w:sz w:val="20"/>
          <w:lang w:val="hy-AM"/>
        </w:rPr>
        <w:t xml:space="preserve"> </w:t>
      </w:r>
      <w:r w:rsidRPr="00A340ED">
        <w:rPr>
          <w:rFonts w:ascii="Sylfaen" w:hAnsi="Sylfaen" w:cs="Sylfaen"/>
          <w:sz w:val="20"/>
          <w:lang w:val="hy-AM"/>
        </w:rPr>
        <w:t>կազմում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________________ </w:t>
      </w:r>
      <w:r w:rsidRPr="00A340ED">
        <w:rPr>
          <w:rFonts w:ascii="Sylfaen" w:hAnsi="Sylfaen" w:cs="Sylfaen"/>
          <w:sz w:val="20"/>
          <w:lang w:val="hy-AM"/>
        </w:rPr>
        <w:t>ՀՀ</w:t>
      </w:r>
      <w:r w:rsidRPr="00A340ED">
        <w:rPr>
          <w:rFonts w:ascii="Arial Armenian" w:hAnsi="Arial Armenian"/>
          <w:sz w:val="20"/>
          <w:lang w:val="hy-AM"/>
        </w:rPr>
        <w:t xml:space="preserve"> </w:t>
      </w:r>
      <w:r w:rsidRPr="00A340ED">
        <w:rPr>
          <w:rFonts w:ascii="Sylfaen" w:hAnsi="Sylfaen" w:cs="Sylfaen"/>
          <w:sz w:val="20"/>
          <w:lang w:val="hy-AM"/>
        </w:rPr>
        <w:t>դրամ</w:t>
      </w:r>
      <w:r w:rsidRPr="00A340ED">
        <w:rPr>
          <w:rFonts w:ascii="Arial Armenian" w:hAnsi="Arial Armenian"/>
          <w:sz w:val="20"/>
          <w:lang w:val="hy-AM"/>
        </w:rPr>
        <w:t xml:space="preserve">, </w:t>
      </w:r>
      <w:r w:rsidRPr="00A340ED">
        <w:rPr>
          <w:rFonts w:ascii="Sylfaen" w:hAnsi="Sylfaen" w:cs="Sylfaen"/>
          <w:sz w:val="20"/>
          <w:lang w:val="hy-AM"/>
        </w:rPr>
        <w:t>ներառյալ</w:t>
      </w:r>
      <w:r w:rsidRPr="00A340ED">
        <w:rPr>
          <w:rFonts w:ascii="Arial Armenian" w:hAnsi="Arial Armenian"/>
          <w:sz w:val="20"/>
          <w:lang w:val="hy-AM"/>
        </w:rPr>
        <w:t xml:space="preserve"> </w:t>
      </w:r>
      <w:r w:rsidRPr="00A340ED">
        <w:rPr>
          <w:rFonts w:ascii="Sylfaen" w:hAnsi="Sylfaen" w:cs="Sylfaen"/>
          <w:sz w:val="20"/>
          <w:lang w:val="hy-AM"/>
        </w:rPr>
        <w:t>ԱԱՀ</w:t>
      </w:r>
      <w:r w:rsidRPr="00A340ED">
        <w:rPr>
          <w:rFonts w:ascii="Arial Armenian" w:hAnsi="Arial Armenian"/>
          <w:sz w:val="20"/>
          <w:lang w:val="hy-AM"/>
        </w:rPr>
        <w:t>-</w:t>
      </w:r>
      <w:r w:rsidRPr="00A340ED">
        <w:rPr>
          <w:rFonts w:ascii="Sylfaen" w:hAnsi="Sylfaen" w:cs="Sylfaen"/>
          <w:sz w:val="20"/>
          <w:lang w:val="hy-AM"/>
        </w:rPr>
        <w:t>ն</w:t>
      </w:r>
      <w:r w:rsidRPr="00A340ED">
        <w:rPr>
          <w:rFonts w:ascii="Arial Armenian" w:hAnsi="Arial Armenian"/>
          <w:sz w:val="20"/>
          <w:lang w:val="hy-AM"/>
        </w:rPr>
        <w:t>:</w:t>
      </w:r>
      <w:r w:rsidRPr="00A340ED">
        <w:rPr>
          <w:rFonts w:ascii="Arial Armenian" w:hAnsi="Arial Armenian"/>
          <w:sz w:val="20"/>
          <w:vertAlign w:val="superscript"/>
          <w:lang w:val="hy-AM"/>
        </w:rPr>
        <w:t>17</w:t>
      </w:r>
      <w:r w:rsidRPr="00A340ED">
        <w:rPr>
          <w:rFonts w:ascii="Arial Armenian" w:hAnsi="Arial Armenian"/>
          <w:color w:val="FFFFFF"/>
          <w:sz w:val="20"/>
          <w:vertAlign w:val="superscript"/>
          <w:lang w:val="hy-AM"/>
        </w:rPr>
        <w:t>29</w:t>
      </w:r>
      <w:r w:rsidRPr="00A340ED">
        <w:rPr>
          <w:rStyle w:val="af6"/>
          <w:rFonts w:ascii="Arial Armenian" w:hAnsi="Arial Armenian"/>
          <w:color w:val="FFFFFF"/>
          <w:sz w:val="20"/>
          <w:lang w:val="hy-AM"/>
        </w:rPr>
        <w:footnoteReference w:id="5"/>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գինը</w:t>
      </w:r>
      <w:r w:rsidRPr="00A340ED">
        <w:rPr>
          <w:rFonts w:ascii="Arial Armenian" w:hAnsi="Arial Armenian"/>
          <w:sz w:val="20"/>
          <w:lang w:val="hy-AM"/>
        </w:rPr>
        <w:t xml:space="preserve"> </w:t>
      </w:r>
      <w:r w:rsidRPr="00A340ED">
        <w:rPr>
          <w:rFonts w:ascii="Sylfaen" w:hAnsi="Sylfaen" w:cs="Sylfaen"/>
          <w:sz w:val="20"/>
          <w:lang w:val="hy-AM"/>
        </w:rPr>
        <w:t>ներառում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կատարումն</w:t>
      </w:r>
      <w:r w:rsidRPr="00A340ED">
        <w:rPr>
          <w:rFonts w:ascii="Arial Armenian" w:hAnsi="Arial Armenian"/>
          <w:sz w:val="20"/>
          <w:lang w:val="hy-AM"/>
        </w:rPr>
        <w:t xml:space="preserve"> </w:t>
      </w:r>
      <w:r w:rsidRPr="00A340ED">
        <w:rPr>
          <w:rFonts w:ascii="Sylfaen" w:hAnsi="Sylfaen" w:cs="Sylfaen"/>
          <w:sz w:val="20"/>
          <w:lang w:val="hy-AM"/>
        </w:rPr>
        <w:t>ապահովելու</w:t>
      </w:r>
      <w:r w:rsidRPr="00A340ED">
        <w:rPr>
          <w:rFonts w:ascii="Arial Armenian" w:hAnsi="Arial Armenian"/>
          <w:sz w:val="20"/>
          <w:lang w:val="hy-AM"/>
        </w:rPr>
        <w:t xml:space="preserve"> </w:t>
      </w:r>
      <w:r w:rsidRPr="00A340ED">
        <w:rPr>
          <w:rFonts w:ascii="Sylfaen" w:hAnsi="Sylfaen" w:cs="Sylfaen"/>
          <w:sz w:val="20"/>
          <w:lang w:val="hy-AM"/>
        </w:rPr>
        <w:t>նպատակով</w:t>
      </w:r>
      <w:r w:rsidRPr="00A340ED">
        <w:rPr>
          <w:rFonts w:ascii="Arial Armenian" w:hAnsi="Arial Armenian"/>
          <w:sz w:val="20"/>
          <w:lang w:val="hy-AM"/>
        </w:rPr>
        <w:t xml:space="preserve">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կատարվելիք</w:t>
      </w:r>
      <w:r w:rsidRPr="00A340ED">
        <w:rPr>
          <w:rFonts w:ascii="Arial Armenian" w:hAnsi="Arial Armenian"/>
          <w:sz w:val="20"/>
          <w:lang w:val="hy-AM"/>
        </w:rPr>
        <w:t xml:space="preserve"> </w:t>
      </w:r>
      <w:r w:rsidRPr="00A340ED">
        <w:rPr>
          <w:rFonts w:ascii="Sylfaen" w:hAnsi="Sylfaen" w:cs="Sylfaen"/>
          <w:sz w:val="20"/>
          <w:lang w:val="hy-AM"/>
        </w:rPr>
        <w:t>բոլոր</w:t>
      </w:r>
      <w:r w:rsidRPr="00A340ED">
        <w:rPr>
          <w:rFonts w:ascii="Arial Armenian" w:hAnsi="Arial Armenian"/>
          <w:sz w:val="20"/>
          <w:lang w:val="hy-AM"/>
        </w:rPr>
        <w:t xml:space="preserve"> </w:t>
      </w:r>
      <w:r w:rsidRPr="00A340ED">
        <w:rPr>
          <w:rFonts w:ascii="Sylfaen" w:hAnsi="Sylfaen" w:cs="Sylfaen"/>
          <w:sz w:val="20"/>
          <w:lang w:val="hy-AM"/>
        </w:rPr>
        <w:t>վճարները</w:t>
      </w:r>
      <w:r w:rsidRPr="00A340ED">
        <w:rPr>
          <w:rFonts w:ascii="Arial Armenian" w:hAnsi="Arial Armenian"/>
          <w:sz w:val="20"/>
          <w:lang w:val="hy-AM"/>
        </w:rPr>
        <w:t xml:space="preserve"> (</w:t>
      </w:r>
      <w:r w:rsidRPr="00A340ED">
        <w:rPr>
          <w:rFonts w:ascii="Sylfaen" w:hAnsi="Sylfaen" w:cs="Sylfaen"/>
          <w:sz w:val="20"/>
          <w:lang w:val="hy-AM"/>
        </w:rPr>
        <w:t>ծախսերը</w:t>
      </w:r>
      <w:r w:rsidRPr="00A340ED">
        <w:rPr>
          <w:rFonts w:ascii="Arial Armenian" w:hAnsi="Arial Armenian"/>
          <w:sz w:val="20"/>
          <w:lang w:val="hy-AM"/>
        </w:rPr>
        <w:t xml:space="preserve">), </w:t>
      </w:r>
      <w:r w:rsidRPr="00A340ED">
        <w:rPr>
          <w:rFonts w:ascii="Sylfaen" w:hAnsi="Sylfaen" w:cs="Sylfaen"/>
          <w:sz w:val="20"/>
          <w:lang w:val="hy-AM"/>
        </w:rPr>
        <w:t>այդ</w:t>
      </w:r>
      <w:r w:rsidRPr="00A340ED">
        <w:rPr>
          <w:rFonts w:ascii="Arial Armenian" w:hAnsi="Arial Armenian"/>
          <w:sz w:val="20"/>
          <w:lang w:val="hy-AM"/>
        </w:rPr>
        <w:t xml:space="preserve"> </w:t>
      </w:r>
      <w:r w:rsidRPr="00A340ED">
        <w:rPr>
          <w:rFonts w:ascii="Sylfaen" w:hAnsi="Sylfaen" w:cs="Sylfaen"/>
          <w:sz w:val="20"/>
          <w:lang w:val="hy-AM"/>
        </w:rPr>
        <w:t>թվում</w:t>
      </w:r>
      <w:r w:rsidRPr="00A340ED">
        <w:rPr>
          <w:rFonts w:ascii="Arial Armenian" w:hAnsi="Arial Armenian"/>
          <w:sz w:val="20"/>
          <w:lang w:val="hy-AM"/>
        </w:rPr>
        <w:t xml:space="preserve">` </w:t>
      </w:r>
      <w:r w:rsidRPr="00A340ED">
        <w:rPr>
          <w:rFonts w:ascii="Sylfaen" w:hAnsi="Sylfaen" w:cs="Sylfaen"/>
          <w:sz w:val="20"/>
          <w:lang w:val="hy-AM"/>
        </w:rPr>
        <w:t>հարկերը</w:t>
      </w:r>
      <w:r w:rsidRPr="00A340ED">
        <w:rPr>
          <w:rFonts w:ascii="Arial Armenian" w:hAnsi="Arial Armenian"/>
          <w:sz w:val="20"/>
          <w:lang w:val="hy-AM"/>
        </w:rPr>
        <w:t xml:space="preserve">, </w:t>
      </w:r>
      <w:r w:rsidRPr="00A340ED">
        <w:rPr>
          <w:rFonts w:ascii="Sylfaen" w:hAnsi="Sylfaen" w:cs="Sylfaen"/>
          <w:sz w:val="20"/>
          <w:lang w:val="hy-AM"/>
        </w:rPr>
        <w:t>տուրքերը</w:t>
      </w:r>
      <w:r w:rsidRPr="00A340ED">
        <w:rPr>
          <w:rFonts w:ascii="Arial Armenian" w:hAnsi="Arial Armenian"/>
          <w:sz w:val="20"/>
          <w:lang w:val="hy-AM"/>
        </w:rPr>
        <w:t xml:space="preserve">, </w:t>
      </w:r>
      <w:r w:rsidRPr="00A340ED">
        <w:rPr>
          <w:rFonts w:ascii="Sylfaen" w:hAnsi="Sylfaen" w:cs="Sylfaen"/>
          <w:sz w:val="20"/>
          <w:lang w:val="hy-AM"/>
        </w:rPr>
        <w:t>փոխադրման</w:t>
      </w:r>
      <w:r w:rsidRPr="00A340ED">
        <w:rPr>
          <w:rFonts w:ascii="Arial Armenian" w:hAnsi="Arial Armenian"/>
          <w:sz w:val="20"/>
          <w:lang w:val="hy-AM"/>
        </w:rPr>
        <w:t xml:space="preserve">, </w:t>
      </w:r>
      <w:r w:rsidRPr="00A340ED">
        <w:rPr>
          <w:rFonts w:ascii="Sylfaen" w:hAnsi="Sylfaen" w:cs="Sylfaen"/>
          <w:sz w:val="20"/>
          <w:lang w:val="hy-AM"/>
        </w:rPr>
        <w:t>ապահովագրման</w:t>
      </w:r>
      <w:r w:rsidRPr="00A340ED">
        <w:rPr>
          <w:rFonts w:ascii="Arial Armenian" w:hAnsi="Arial Armenian"/>
          <w:sz w:val="20"/>
          <w:lang w:val="hy-AM"/>
        </w:rPr>
        <w:t xml:space="preserve"> </w:t>
      </w:r>
      <w:r w:rsidRPr="00A340ED">
        <w:rPr>
          <w:rFonts w:ascii="Sylfaen" w:hAnsi="Sylfaen" w:cs="Sylfaen"/>
          <w:sz w:val="20"/>
          <w:lang w:val="hy-AM"/>
        </w:rPr>
        <w:t>ծախսերը</w:t>
      </w:r>
      <w:r w:rsidRPr="00A340ED">
        <w:rPr>
          <w:rFonts w:ascii="Arial Armenian" w:hAnsi="Arial Armenian"/>
          <w:sz w:val="20"/>
          <w:lang w:val="hy-AM"/>
        </w:rPr>
        <w:t xml:space="preserve">, </w:t>
      </w:r>
      <w:r w:rsidRPr="00A340ED">
        <w:rPr>
          <w:rFonts w:ascii="Sylfaen" w:hAnsi="Sylfaen" w:cs="Sylfaen"/>
          <w:sz w:val="20"/>
          <w:lang w:val="hy-AM"/>
        </w:rPr>
        <w:t>պարգևավճարները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ակնկալվող</w:t>
      </w:r>
      <w:r w:rsidRPr="00A340ED">
        <w:rPr>
          <w:rFonts w:ascii="Arial Armenian" w:hAnsi="Arial Armenian"/>
          <w:sz w:val="20"/>
          <w:lang w:val="hy-AM"/>
        </w:rPr>
        <w:t xml:space="preserve"> </w:t>
      </w:r>
      <w:r w:rsidRPr="00A340ED">
        <w:rPr>
          <w:rFonts w:ascii="Sylfaen" w:hAnsi="Sylfaen" w:cs="Sylfaen"/>
          <w:sz w:val="20"/>
          <w:lang w:val="hy-AM"/>
        </w:rPr>
        <w:t>շահույթը։</w:t>
      </w:r>
    </w:p>
    <w:p w:rsidR="00CE7D06" w:rsidRPr="00A340ED" w:rsidRDefault="00CE7D06" w:rsidP="00CE7D06">
      <w:pPr>
        <w:ind w:firstLine="720"/>
        <w:jc w:val="both"/>
        <w:rPr>
          <w:rFonts w:ascii="Arial Armenian" w:hAnsi="Arial Armenian" w:cs="Sylfaen"/>
          <w:sz w:val="20"/>
          <w:lang w:val="hy-AM"/>
        </w:rPr>
      </w:pPr>
      <w:r w:rsidRPr="00A340ED">
        <w:rPr>
          <w:rFonts w:ascii="Sylfaen" w:hAnsi="Sylfaen" w:cs="Sylfaen"/>
          <w:sz w:val="20"/>
          <w:lang w:val="hy-AM"/>
        </w:rPr>
        <w:t>Ապրանքի</w:t>
      </w:r>
      <w:r w:rsidRPr="00A340ED">
        <w:rPr>
          <w:rFonts w:ascii="Arial Armenian" w:hAnsi="Arial Armenian" w:cs="Sylfaen"/>
          <w:sz w:val="20"/>
          <w:lang w:val="hy-AM"/>
        </w:rPr>
        <w:t xml:space="preserve"> </w:t>
      </w:r>
      <w:r w:rsidRPr="00A340ED">
        <w:rPr>
          <w:rFonts w:ascii="Sylfaen" w:hAnsi="Sylfaen" w:cs="Sylfaen"/>
          <w:sz w:val="20"/>
          <w:lang w:val="hy-AM"/>
        </w:rPr>
        <w:t>մատակարարման</w:t>
      </w:r>
      <w:r w:rsidRPr="00A340ED">
        <w:rPr>
          <w:rFonts w:ascii="Arial Armenian" w:hAnsi="Arial Armenian" w:cs="Sylfaen"/>
          <w:sz w:val="20"/>
          <w:lang w:val="hy-AM"/>
        </w:rPr>
        <w:t xml:space="preserve"> </w:t>
      </w:r>
      <w:r w:rsidRPr="00A340ED">
        <w:rPr>
          <w:rFonts w:ascii="Sylfaen" w:hAnsi="Sylfaen" w:cs="Sylfaen"/>
          <w:sz w:val="20"/>
          <w:lang w:val="hy-AM"/>
        </w:rPr>
        <w:t>գինը</w:t>
      </w:r>
      <w:r w:rsidRPr="00A340ED">
        <w:rPr>
          <w:rFonts w:ascii="Arial Armenian" w:hAnsi="Arial Armenian" w:cs="Sylfaen"/>
          <w:sz w:val="20"/>
          <w:lang w:val="hy-AM"/>
        </w:rPr>
        <w:t xml:space="preserve"> </w:t>
      </w:r>
      <w:r w:rsidRPr="00A340ED">
        <w:rPr>
          <w:rFonts w:ascii="Sylfaen" w:hAnsi="Sylfaen" w:cs="Sylfaen"/>
          <w:sz w:val="20"/>
          <w:lang w:val="hy-AM"/>
        </w:rPr>
        <w:t>կայուն</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Վաճառողն</w:t>
      </w:r>
      <w:r w:rsidRPr="00A340ED">
        <w:rPr>
          <w:rFonts w:ascii="Arial Armenian" w:hAnsi="Arial Armenian" w:cs="Sylfaen"/>
          <w:sz w:val="20"/>
          <w:lang w:val="hy-AM"/>
        </w:rPr>
        <w:t xml:space="preserve"> </w:t>
      </w:r>
      <w:r w:rsidRPr="00A340ED">
        <w:rPr>
          <w:rFonts w:ascii="Sylfaen" w:hAnsi="Sylfaen" w:cs="Sylfaen"/>
          <w:sz w:val="20"/>
          <w:lang w:val="hy-AM"/>
        </w:rPr>
        <w:t>իրավունք</w:t>
      </w:r>
      <w:r w:rsidRPr="00A340ED">
        <w:rPr>
          <w:rFonts w:ascii="Arial Armenian" w:hAnsi="Arial Armenian" w:cs="Sylfaen"/>
          <w:sz w:val="20"/>
          <w:lang w:val="hy-AM"/>
        </w:rPr>
        <w:t xml:space="preserve"> </w:t>
      </w:r>
      <w:r w:rsidRPr="00A340ED">
        <w:rPr>
          <w:rFonts w:ascii="Sylfaen" w:hAnsi="Sylfaen" w:cs="Sylfaen"/>
          <w:sz w:val="20"/>
          <w:lang w:val="hy-AM"/>
        </w:rPr>
        <w:t>չունի</w:t>
      </w:r>
      <w:r w:rsidRPr="00A340ED">
        <w:rPr>
          <w:rFonts w:ascii="Arial Armenian" w:hAnsi="Arial Armenian" w:cs="Sylfaen"/>
          <w:sz w:val="20"/>
          <w:lang w:val="hy-AM"/>
        </w:rPr>
        <w:t xml:space="preserve"> </w:t>
      </w:r>
      <w:r w:rsidRPr="00A340ED">
        <w:rPr>
          <w:rFonts w:ascii="Sylfaen" w:hAnsi="Sylfaen" w:cs="Sylfaen"/>
          <w:sz w:val="20"/>
          <w:lang w:val="hy-AM"/>
        </w:rPr>
        <w:t>պահանջել</w:t>
      </w:r>
      <w:r w:rsidRPr="00A340ED">
        <w:rPr>
          <w:rFonts w:ascii="Arial Armenian" w:hAnsi="Arial Armenian" w:cs="Sylfaen"/>
          <w:sz w:val="20"/>
          <w:lang w:val="hy-AM"/>
        </w:rPr>
        <w:t xml:space="preserve"> </w:t>
      </w:r>
      <w:r w:rsidRPr="00A340ED">
        <w:rPr>
          <w:rFonts w:ascii="Sylfaen" w:hAnsi="Sylfaen" w:cs="Sylfaen"/>
          <w:sz w:val="20"/>
          <w:lang w:val="hy-AM"/>
        </w:rPr>
        <w:t>ավելացնելու</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Գնորդը</w:t>
      </w:r>
      <w:r w:rsidRPr="00A340ED">
        <w:rPr>
          <w:rFonts w:ascii="Arial Armenian" w:hAnsi="Arial Armenian" w:cs="Sylfaen"/>
          <w:sz w:val="20"/>
          <w:lang w:val="hy-AM"/>
        </w:rPr>
        <w:t xml:space="preserve"> </w:t>
      </w:r>
      <w:r w:rsidRPr="00A340ED">
        <w:rPr>
          <w:rFonts w:ascii="Sylfaen" w:hAnsi="Sylfaen" w:cs="Sylfaen"/>
          <w:sz w:val="20"/>
          <w:lang w:val="hy-AM"/>
        </w:rPr>
        <w:t>նվազեցնելու</w:t>
      </w:r>
      <w:r w:rsidRPr="00A340ED">
        <w:rPr>
          <w:rFonts w:ascii="Arial Armenian" w:hAnsi="Arial Armenian" w:cs="Sylfaen"/>
          <w:sz w:val="20"/>
          <w:lang w:val="hy-AM"/>
        </w:rPr>
        <w:t xml:space="preserve"> </w:t>
      </w:r>
      <w:r w:rsidRPr="00A340ED">
        <w:rPr>
          <w:rFonts w:ascii="Sylfaen" w:hAnsi="Sylfaen" w:cs="Sylfaen"/>
          <w:sz w:val="20"/>
          <w:lang w:val="hy-AM"/>
        </w:rPr>
        <w:t>այդ</w:t>
      </w:r>
      <w:r w:rsidRPr="00A340ED">
        <w:rPr>
          <w:rFonts w:ascii="Arial Armenian" w:hAnsi="Arial Armenian" w:cs="Sylfaen"/>
          <w:sz w:val="20"/>
          <w:lang w:val="hy-AM"/>
        </w:rPr>
        <w:t xml:space="preserve"> </w:t>
      </w:r>
      <w:r w:rsidRPr="00A340ED">
        <w:rPr>
          <w:rFonts w:ascii="Sylfaen" w:hAnsi="Sylfaen" w:cs="Sylfaen"/>
          <w:sz w:val="20"/>
          <w:lang w:val="hy-AM"/>
        </w:rPr>
        <w:t>գինը։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cs="Sylfaen"/>
          <w:sz w:val="20"/>
          <w:lang w:val="hy-AM"/>
        </w:rPr>
        <w:t xml:space="preserve">3.2 </w:t>
      </w:r>
      <w:r w:rsidRPr="00A340ED">
        <w:rPr>
          <w:rFonts w:ascii="Sylfaen" w:hAnsi="Sylfaen" w:cs="Sylfaen"/>
          <w:sz w:val="20"/>
          <w:lang w:val="hy-AM"/>
        </w:rPr>
        <w:t>Պայմանագրի</w:t>
      </w:r>
      <w:r w:rsidRPr="00A340ED">
        <w:rPr>
          <w:rFonts w:ascii="Arial Armenian" w:hAnsi="Arial Armenian" w:cs="Times Armenian"/>
          <w:sz w:val="20"/>
          <w:lang w:val="hy-AM"/>
        </w:rPr>
        <w:t xml:space="preserve"> </w:t>
      </w:r>
      <w:r w:rsidRPr="00A340ED">
        <w:rPr>
          <w:rFonts w:ascii="Sylfaen" w:hAnsi="Sylfaen" w:cs="Sylfaen"/>
          <w:sz w:val="20"/>
          <w:lang w:val="hy-AM"/>
        </w:rPr>
        <w:t>գնից</w:t>
      </w:r>
      <w:r w:rsidRPr="00A340ED">
        <w:rPr>
          <w:rFonts w:ascii="Arial Armenian" w:hAnsi="Arial Armenian" w:cs="Times Armenian"/>
          <w:sz w:val="20"/>
          <w:lang w:val="hy-AM"/>
        </w:rPr>
        <w:t xml:space="preserve">` </w:t>
      </w:r>
      <w:r w:rsidRPr="00A340ED">
        <w:rPr>
          <w:rFonts w:ascii="Sylfaen" w:hAnsi="Sylfaen" w:cs="Sylfaen"/>
          <w:sz w:val="20"/>
          <w:lang w:val="hy-AM"/>
        </w:rPr>
        <w:t>մինչև</w:t>
      </w:r>
      <w:r w:rsidRPr="00A340ED">
        <w:rPr>
          <w:rFonts w:ascii="Arial Armenian" w:hAnsi="Arial Armenian" w:cs="Times Armenian"/>
          <w:sz w:val="20"/>
          <w:lang w:val="hy-AM"/>
        </w:rPr>
        <w:t xml:space="preserve"> </w:t>
      </w:r>
      <w:r w:rsidRPr="00A340ED">
        <w:rPr>
          <w:rFonts w:ascii="Arial Armenian" w:hAnsi="Arial Armenian" w:cs="Times Armenian"/>
          <w:sz w:val="20"/>
          <w:u w:val="single"/>
          <w:lang w:val="hy-AM"/>
        </w:rPr>
        <w:t xml:space="preserve">             </w:t>
      </w:r>
      <w:r w:rsidRPr="00A340ED">
        <w:rPr>
          <w:rFonts w:ascii="Arial Armenian" w:hAnsi="Arial Armenian" w:cs="Times Armenian"/>
          <w:sz w:val="20"/>
          <w:lang w:val="hy-AM"/>
        </w:rPr>
        <w:t xml:space="preserve"> </w:t>
      </w:r>
      <w:r w:rsidRPr="00A340ED">
        <w:rPr>
          <w:rFonts w:ascii="Sylfaen" w:hAnsi="Sylfaen" w:cs="Sylfaen"/>
          <w:sz w:val="20"/>
          <w:lang w:val="hy-AM"/>
        </w:rPr>
        <w:t>ՀՀ</w:t>
      </w:r>
      <w:r w:rsidRPr="00A340ED">
        <w:rPr>
          <w:rFonts w:ascii="Arial Armenian" w:hAnsi="Arial Armenian" w:cs="Times Armenian"/>
          <w:sz w:val="20"/>
          <w:lang w:val="hy-AM"/>
        </w:rPr>
        <w:t xml:space="preserve"> </w:t>
      </w:r>
      <w:r w:rsidRPr="00A340ED">
        <w:rPr>
          <w:rFonts w:ascii="Sylfaen" w:hAnsi="Sylfaen" w:cs="Sylfaen"/>
          <w:sz w:val="20"/>
          <w:lang w:val="hy-AM"/>
        </w:rPr>
        <w:t>դրամը</w:t>
      </w:r>
      <w:r w:rsidRPr="00A340ED">
        <w:rPr>
          <w:rFonts w:ascii="Arial Armenian" w:hAnsi="Arial Armenian" w:cs="Times Armenian"/>
          <w:sz w:val="20"/>
          <w:lang w:val="hy-AM"/>
        </w:rPr>
        <w:t xml:space="preserve">, </w:t>
      </w:r>
      <w:r w:rsidRPr="00A340ED">
        <w:rPr>
          <w:rFonts w:ascii="Sylfaen" w:hAnsi="Sylfaen" w:cs="Sylfaen"/>
          <w:sz w:val="20"/>
          <w:lang w:val="hy-AM"/>
        </w:rPr>
        <w:t>Գնորդը</w:t>
      </w:r>
      <w:r w:rsidRPr="00A340ED">
        <w:rPr>
          <w:rFonts w:ascii="Arial Armenian" w:hAnsi="Arial Armenian" w:cs="Times Armenian"/>
          <w:sz w:val="20"/>
          <w:lang w:val="hy-AM"/>
        </w:rPr>
        <w:t xml:space="preserve"> </w:t>
      </w:r>
      <w:r w:rsidRPr="00A340ED">
        <w:rPr>
          <w:rFonts w:ascii="Sylfaen" w:hAnsi="Sylfaen" w:cs="Sylfaen"/>
          <w:sz w:val="20"/>
          <w:lang w:val="hy-AM"/>
        </w:rPr>
        <w:t>փոխանցում</w:t>
      </w:r>
      <w:r w:rsidRPr="00A340ED">
        <w:rPr>
          <w:rFonts w:ascii="Arial Armenian" w:hAnsi="Arial Armenian" w:cs="Times Armenian"/>
          <w:sz w:val="20"/>
          <w:lang w:val="hy-AM"/>
        </w:rPr>
        <w:t xml:space="preserve"> </w:t>
      </w:r>
      <w:r w:rsidRPr="00A340ED">
        <w:rPr>
          <w:rFonts w:ascii="Sylfaen" w:hAnsi="Sylfaen" w:cs="Sylfaen"/>
          <w:sz w:val="20"/>
          <w:lang w:val="hy-AM"/>
        </w:rPr>
        <w:t>է</w:t>
      </w:r>
      <w:r w:rsidRPr="00A340ED">
        <w:rPr>
          <w:rFonts w:ascii="Arial Armenian" w:hAnsi="Arial Armenian" w:cs="Times Armenian"/>
          <w:sz w:val="20"/>
          <w:lang w:val="hy-AM"/>
        </w:rPr>
        <w:t xml:space="preserve"> </w:t>
      </w:r>
      <w:r w:rsidRPr="00A340ED">
        <w:rPr>
          <w:rFonts w:ascii="Sylfaen" w:hAnsi="Sylfaen" w:cs="Sylfaen"/>
          <w:sz w:val="20"/>
          <w:lang w:val="hy-AM"/>
        </w:rPr>
        <w:t>Վաճառողի</w:t>
      </w:r>
      <w:r w:rsidRPr="00A340ED">
        <w:rPr>
          <w:rFonts w:ascii="Arial Armenian" w:hAnsi="Arial Armenian" w:cs="Times Armenian"/>
          <w:sz w:val="20"/>
          <w:lang w:val="hy-AM"/>
        </w:rPr>
        <w:t xml:space="preserve"> </w:t>
      </w:r>
      <w:r w:rsidRPr="00A340ED">
        <w:rPr>
          <w:rFonts w:ascii="Sylfaen" w:hAnsi="Sylfaen" w:cs="Sylfaen"/>
          <w:sz w:val="20"/>
          <w:lang w:val="hy-AM"/>
        </w:rPr>
        <w:t>բանկային</w:t>
      </w:r>
      <w:r w:rsidRPr="00A340ED">
        <w:rPr>
          <w:rFonts w:ascii="Arial Armenian" w:hAnsi="Arial Armenian" w:cs="Times Armenian"/>
          <w:sz w:val="20"/>
          <w:lang w:val="hy-AM"/>
        </w:rPr>
        <w:t xml:space="preserve"> </w:t>
      </w:r>
      <w:r w:rsidRPr="00A340ED">
        <w:rPr>
          <w:rFonts w:ascii="Sylfaen" w:hAnsi="Sylfaen" w:cs="Sylfaen"/>
          <w:sz w:val="20"/>
          <w:lang w:val="hy-AM"/>
        </w:rPr>
        <w:t>հաշվին</w:t>
      </w:r>
      <w:r w:rsidRPr="00A340ED">
        <w:rPr>
          <w:rFonts w:ascii="Arial Armenian" w:hAnsi="Arial Armenian" w:cs="Times Armenian"/>
          <w:sz w:val="20"/>
          <w:lang w:val="hy-AM"/>
        </w:rPr>
        <w:t xml:space="preserve">` </w:t>
      </w:r>
      <w:r w:rsidRPr="00A340ED">
        <w:rPr>
          <w:rFonts w:ascii="Sylfaen" w:hAnsi="Sylfaen" w:cs="Sylfaen"/>
          <w:sz w:val="20"/>
          <w:lang w:val="hy-AM"/>
        </w:rPr>
        <w:t>որպես</w:t>
      </w:r>
      <w:r w:rsidRPr="00A340ED">
        <w:rPr>
          <w:rFonts w:ascii="Arial Armenian" w:hAnsi="Arial Armenian" w:cs="Times Armenian"/>
          <w:sz w:val="20"/>
          <w:lang w:val="hy-AM"/>
        </w:rPr>
        <w:t xml:space="preserve"> </w:t>
      </w:r>
      <w:r w:rsidRPr="00A340ED">
        <w:rPr>
          <w:rFonts w:ascii="Sylfaen" w:hAnsi="Sylfaen" w:cs="Sylfaen"/>
          <w:sz w:val="20"/>
          <w:lang w:val="hy-AM"/>
        </w:rPr>
        <w:t>կանխավճար։</w:t>
      </w:r>
      <w:r w:rsidRPr="00A340ED">
        <w:rPr>
          <w:rFonts w:ascii="Arial Armenian" w:hAnsi="Arial Armenian" w:cs="Sylfaen"/>
          <w:sz w:val="20"/>
          <w:lang w:val="hy-AM"/>
        </w:rPr>
        <w:t xml:space="preserve"> </w:t>
      </w:r>
      <w:r w:rsidRPr="00A340ED">
        <w:rPr>
          <w:rFonts w:ascii="Sylfaen" w:hAnsi="Sylfaen" w:cs="Sylfaen"/>
          <w:sz w:val="20"/>
          <w:lang w:val="hy-AM"/>
        </w:rPr>
        <w:t>Կանխավճարի</w:t>
      </w:r>
      <w:r w:rsidRPr="00A340ED">
        <w:rPr>
          <w:rFonts w:ascii="Arial Armenian" w:hAnsi="Arial Armenian" w:cs="Times Armenian"/>
          <w:sz w:val="20"/>
          <w:lang w:val="hy-AM"/>
        </w:rPr>
        <w:t xml:space="preserve"> </w:t>
      </w:r>
      <w:r w:rsidRPr="00A340ED">
        <w:rPr>
          <w:rFonts w:ascii="Sylfaen" w:hAnsi="Sylfaen" w:cs="Sylfaen"/>
          <w:sz w:val="20"/>
          <w:lang w:val="hy-AM"/>
        </w:rPr>
        <w:t>մարումն</w:t>
      </w:r>
      <w:r w:rsidRPr="00A340ED">
        <w:rPr>
          <w:rFonts w:ascii="Arial Armenian" w:hAnsi="Arial Armenian" w:cs="Times Armenian"/>
          <w:sz w:val="20"/>
          <w:lang w:val="hy-AM"/>
        </w:rPr>
        <w:t xml:space="preserve"> </w:t>
      </w:r>
      <w:r w:rsidRPr="00A340ED">
        <w:rPr>
          <w:rFonts w:ascii="Sylfaen" w:hAnsi="Sylfaen" w:cs="Sylfaen"/>
          <w:sz w:val="20"/>
          <w:lang w:val="hy-AM"/>
        </w:rPr>
        <w:t>իրականացվում</w:t>
      </w:r>
      <w:r w:rsidRPr="00A340ED">
        <w:rPr>
          <w:rFonts w:ascii="Arial Armenian" w:hAnsi="Arial Armenian" w:cs="Times Armenian"/>
          <w:sz w:val="20"/>
          <w:lang w:val="hy-AM"/>
        </w:rPr>
        <w:t xml:space="preserve"> </w:t>
      </w:r>
      <w:r w:rsidRPr="00A340ED">
        <w:rPr>
          <w:rFonts w:ascii="Sylfaen" w:hAnsi="Sylfaen" w:cs="Sylfaen"/>
          <w:sz w:val="20"/>
          <w:lang w:val="hy-AM"/>
        </w:rPr>
        <w:t>է</w:t>
      </w:r>
      <w:r w:rsidRPr="00A340ED">
        <w:rPr>
          <w:rFonts w:ascii="Arial Armenian" w:hAnsi="Arial Armenian" w:cs="Times Armenian"/>
          <w:sz w:val="20"/>
          <w:lang w:val="hy-AM"/>
        </w:rPr>
        <w:t xml:space="preserve"> </w:t>
      </w:r>
      <w:r w:rsidRPr="00A340ED">
        <w:rPr>
          <w:rFonts w:ascii="Sylfaen" w:hAnsi="Sylfaen" w:cs="Sylfaen"/>
          <w:sz w:val="20"/>
          <w:lang w:val="hy-AM"/>
        </w:rPr>
        <w:t>հանձնման</w:t>
      </w:r>
      <w:r w:rsidRPr="00A340ED">
        <w:rPr>
          <w:rFonts w:ascii="Arial Armenian" w:hAnsi="Arial Armenian"/>
          <w:sz w:val="20"/>
          <w:lang w:val="hy-AM"/>
        </w:rPr>
        <w:t>-</w:t>
      </w:r>
      <w:r w:rsidRPr="00A340ED">
        <w:rPr>
          <w:rFonts w:ascii="Sylfaen" w:hAnsi="Sylfaen" w:cs="Sylfaen"/>
          <w:sz w:val="20"/>
          <w:lang w:val="hy-AM"/>
        </w:rPr>
        <w:t>ընդունման</w:t>
      </w:r>
      <w:r w:rsidRPr="00A340ED">
        <w:rPr>
          <w:rFonts w:ascii="Arial Armenian" w:hAnsi="Arial Armenian"/>
          <w:sz w:val="20"/>
          <w:lang w:val="hy-AM"/>
        </w:rPr>
        <w:t xml:space="preserve"> </w:t>
      </w:r>
      <w:r w:rsidRPr="00A340ED">
        <w:rPr>
          <w:rFonts w:ascii="Sylfaen" w:hAnsi="Sylfaen" w:cs="Sylfaen"/>
          <w:sz w:val="20"/>
          <w:lang w:val="hy-AM"/>
        </w:rPr>
        <w:t>արձանագրությունների</w:t>
      </w:r>
      <w:r w:rsidRPr="00A340ED">
        <w:rPr>
          <w:rFonts w:ascii="Arial Armenian" w:hAnsi="Arial Armenian" w:cs="Times Armenian"/>
          <w:sz w:val="20"/>
          <w:lang w:val="hy-AM"/>
        </w:rPr>
        <w:t xml:space="preserve"> </w:t>
      </w:r>
      <w:r w:rsidRPr="00A340ED">
        <w:rPr>
          <w:rFonts w:ascii="Sylfaen" w:hAnsi="Sylfaen" w:cs="Sylfaen"/>
          <w:sz w:val="20"/>
          <w:lang w:val="hy-AM"/>
        </w:rPr>
        <w:t>հիման</w:t>
      </w:r>
      <w:r w:rsidRPr="00A340ED">
        <w:rPr>
          <w:rFonts w:ascii="Arial Armenian" w:hAnsi="Arial Armenian" w:cs="Times Armenian"/>
          <w:sz w:val="20"/>
          <w:lang w:val="hy-AM"/>
        </w:rPr>
        <w:t xml:space="preserve"> </w:t>
      </w:r>
      <w:r w:rsidRPr="00A340ED">
        <w:rPr>
          <w:rFonts w:ascii="Sylfaen" w:hAnsi="Sylfaen" w:cs="Sylfaen"/>
          <w:sz w:val="20"/>
          <w:lang w:val="hy-AM"/>
        </w:rPr>
        <w:t>վրա</w:t>
      </w:r>
      <w:r w:rsidRPr="00A340ED">
        <w:rPr>
          <w:rFonts w:ascii="Arial Armenian" w:hAnsi="Arial Armenian" w:cs="Times Armenian"/>
          <w:sz w:val="20"/>
          <w:lang w:val="hy-AM"/>
        </w:rPr>
        <w:t xml:space="preserve"> </w:t>
      </w:r>
      <w:r w:rsidRPr="00A340ED">
        <w:rPr>
          <w:rFonts w:ascii="Sylfaen" w:hAnsi="Sylfaen" w:cs="Sylfaen"/>
          <w:sz w:val="20"/>
          <w:lang w:val="hy-AM"/>
        </w:rPr>
        <w:t>կատարվող</w:t>
      </w:r>
      <w:r w:rsidRPr="00A340ED">
        <w:rPr>
          <w:rFonts w:ascii="Arial Armenian" w:hAnsi="Arial Armenian" w:cs="Times Armenian"/>
          <w:sz w:val="20"/>
          <w:lang w:val="hy-AM"/>
        </w:rPr>
        <w:t xml:space="preserve"> </w:t>
      </w:r>
      <w:r w:rsidRPr="00A340ED">
        <w:rPr>
          <w:rFonts w:ascii="Sylfaen" w:hAnsi="Sylfaen" w:cs="Sylfaen"/>
          <w:sz w:val="20"/>
          <w:lang w:val="hy-AM"/>
        </w:rPr>
        <w:t>վճարումներից</w:t>
      </w:r>
      <w:r w:rsidRPr="00A340ED">
        <w:rPr>
          <w:rFonts w:ascii="Arial Armenian" w:hAnsi="Arial Armenian" w:cs="Times Armenian"/>
          <w:sz w:val="20"/>
          <w:lang w:val="hy-AM"/>
        </w:rPr>
        <w:t xml:space="preserve"> </w:t>
      </w:r>
      <w:r w:rsidRPr="00A340ED">
        <w:rPr>
          <w:rFonts w:ascii="Sylfaen" w:hAnsi="Sylfaen" w:cs="Sylfaen"/>
          <w:sz w:val="20"/>
          <w:lang w:val="hy-AM"/>
        </w:rPr>
        <w:t>նվազեցումներ</w:t>
      </w:r>
      <w:r w:rsidRPr="00A340ED">
        <w:rPr>
          <w:rFonts w:ascii="Arial Armenian" w:hAnsi="Arial Armenian" w:cs="Times Armenian"/>
          <w:sz w:val="20"/>
          <w:lang w:val="hy-AM"/>
        </w:rPr>
        <w:t xml:space="preserve"> (</w:t>
      </w:r>
      <w:r w:rsidRPr="00A340ED">
        <w:rPr>
          <w:rFonts w:ascii="Sylfaen" w:hAnsi="Sylfaen" w:cs="Sylfaen"/>
          <w:sz w:val="20"/>
          <w:lang w:val="hy-AM"/>
        </w:rPr>
        <w:t>պահումներ</w:t>
      </w:r>
      <w:r w:rsidRPr="00A340ED">
        <w:rPr>
          <w:rFonts w:ascii="Arial Armenian" w:hAnsi="Arial Armenian" w:cs="Times Armenian"/>
          <w:sz w:val="20"/>
          <w:lang w:val="hy-AM"/>
        </w:rPr>
        <w:t xml:space="preserve">) </w:t>
      </w:r>
      <w:r w:rsidRPr="00A340ED">
        <w:rPr>
          <w:rFonts w:ascii="Sylfaen" w:hAnsi="Sylfaen" w:cs="Sylfaen"/>
          <w:sz w:val="20"/>
          <w:lang w:val="hy-AM"/>
        </w:rPr>
        <w:t>կատարելու</w:t>
      </w:r>
      <w:r w:rsidRPr="00A340ED">
        <w:rPr>
          <w:rFonts w:ascii="Arial Armenian" w:hAnsi="Arial Armenian" w:cs="Times Armenian"/>
          <w:sz w:val="20"/>
          <w:lang w:val="hy-AM"/>
        </w:rPr>
        <w:t xml:space="preserve"> </w:t>
      </w:r>
      <w:r w:rsidRPr="00A340ED">
        <w:rPr>
          <w:rFonts w:ascii="Sylfaen" w:hAnsi="Sylfaen" w:cs="Sylfaen"/>
          <w:sz w:val="20"/>
          <w:lang w:val="hy-AM"/>
        </w:rPr>
        <w:t>ձևով։</w:t>
      </w:r>
      <w:r w:rsidRPr="00A340ED">
        <w:rPr>
          <w:rFonts w:ascii="Arial Armenian" w:hAnsi="Arial Armenian" w:cs="Times Armenian"/>
          <w:sz w:val="20"/>
          <w:lang w:val="hy-AM"/>
        </w:rPr>
        <w:t xml:space="preserve"> </w:t>
      </w:r>
      <w:r w:rsidRPr="00A340ED">
        <w:rPr>
          <w:rFonts w:ascii="Sylfaen" w:hAnsi="Sylfaen" w:cs="Sylfaen"/>
          <w:sz w:val="20"/>
          <w:lang w:val="hy-AM"/>
        </w:rPr>
        <w:t>Ընդ</w:t>
      </w:r>
      <w:r w:rsidRPr="00A340ED">
        <w:rPr>
          <w:rFonts w:ascii="Arial Armenian" w:hAnsi="Arial Armenian" w:cs="Times Armenian"/>
          <w:sz w:val="20"/>
          <w:lang w:val="hy-AM"/>
        </w:rPr>
        <w:t xml:space="preserve"> </w:t>
      </w:r>
      <w:r w:rsidRPr="00A340ED">
        <w:rPr>
          <w:rFonts w:ascii="Sylfaen" w:hAnsi="Sylfaen" w:cs="Sylfaen"/>
          <w:sz w:val="20"/>
          <w:lang w:val="hy-AM"/>
        </w:rPr>
        <w:t>որում</w:t>
      </w:r>
      <w:r w:rsidRPr="00A340ED">
        <w:rPr>
          <w:rFonts w:ascii="Arial Armenian" w:hAnsi="Arial Armenian" w:cs="Times Armenian"/>
          <w:sz w:val="20"/>
          <w:lang w:val="hy-AM"/>
        </w:rPr>
        <w:t xml:space="preserve"> </w:t>
      </w:r>
      <w:r w:rsidRPr="00A340ED">
        <w:rPr>
          <w:rFonts w:ascii="Sylfaen" w:hAnsi="Sylfaen" w:cs="Sylfaen"/>
          <w:sz w:val="20"/>
          <w:lang w:val="hy-AM"/>
        </w:rPr>
        <w:t>մինչև</w:t>
      </w:r>
      <w:r w:rsidRPr="00A340ED">
        <w:rPr>
          <w:rFonts w:ascii="Arial Armenian" w:hAnsi="Arial Armenian" w:cs="Times Armenian"/>
          <w:sz w:val="20"/>
          <w:lang w:val="hy-AM"/>
        </w:rPr>
        <w:t xml:space="preserve"> </w:t>
      </w:r>
      <w:r w:rsidRPr="00A340ED">
        <w:rPr>
          <w:rFonts w:ascii="Sylfaen" w:hAnsi="Sylfaen" w:cs="Sylfaen"/>
          <w:sz w:val="20"/>
          <w:lang w:val="hy-AM"/>
        </w:rPr>
        <w:t>կանխավճարի</w:t>
      </w:r>
      <w:r w:rsidRPr="00A340ED">
        <w:rPr>
          <w:rFonts w:ascii="Arial Armenian" w:hAnsi="Arial Armenian" w:cs="Times Armenian"/>
          <w:sz w:val="20"/>
          <w:lang w:val="hy-AM"/>
        </w:rPr>
        <w:t xml:space="preserve"> </w:t>
      </w:r>
      <w:r w:rsidRPr="00A340ED">
        <w:rPr>
          <w:rFonts w:ascii="Sylfaen" w:hAnsi="Sylfaen" w:cs="Sylfaen"/>
          <w:sz w:val="20"/>
          <w:lang w:val="hy-AM"/>
        </w:rPr>
        <w:t>ամբողջական</w:t>
      </w:r>
      <w:r w:rsidRPr="00A340ED">
        <w:rPr>
          <w:rFonts w:ascii="Arial Armenian" w:hAnsi="Arial Armenian" w:cs="Times Armenian"/>
          <w:sz w:val="20"/>
          <w:lang w:val="hy-AM"/>
        </w:rPr>
        <w:t xml:space="preserve"> </w:t>
      </w:r>
      <w:r w:rsidRPr="00A340ED">
        <w:rPr>
          <w:rFonts w:ascii="Sylfaen" w:hAnsi="Sylfaen" w:cs="Sylfaen"/>
          <w:sz w:val="20"/>
          <w:lang w:val="hy-AM"/>
        </w:rPr>
        <w:t>մարումը</w:t>
      </w:r>
      <w:r w:rsidRPr="00A340ED">
        <w:rPr>
          <w:rFonts w:ascii="Arial Armenian" w:hAnsi="Arial Armenian" w:cs="Times Armenian"/>
          <w:sz w:val="20"/>
          <w:lang w:val="hy-AM"/>
        </w:rPr>
        <w:t xml:space="preserve">, </w:t>
      </w:r>
      <w:r w:rsidRPr="00A340ED">
        <w:rPr>
          <w:rFonts w:ascii="Sylfaen" w:hAnsi="Sylfaen" w:cs="Sylfaen"/>
          <w:sz w:val="20"/>
          <w:lang w:val="hy-AM"/>
        </w:rPr>
        <w:t>Վաճառողին</w:t>
      </w:r>
      <w:r w:rsidRPr="00A340ED">
        <w:rPr>
          <w:rFonts w:ascii="Arial Armenian" w:hAnsi="Arial Armenian" w:cs="Times Armenian"/>
          <w:sz w:val="20"/>
          <w:lang w:val="hy-AM"/>
        </w:rPr>
        <w:t xml:space="preserve"> </w:t>
      </w:r>
      <w:r w:rsidRPr="00A340ED">
        <w:rPr>
          <w:rFonts w:ascii="Sylfaen" w:hAnsi="Sylfaen" w:cs="Sylfaen"/>
          <w:sz w:val="20"/>
          <w:lang w:val="hy-AM"/>
        </w:rPr>
        <w:t>վճարումներ</w:t>
      </w:r>
      <w:r w:rsidRPr="00A340ED">
        <w:rPr>
          <w:rFonts w:ascii="Arial Armenian" w:hAnsi="Arial Armenian" w:cs="Times Armenian"/>
          <w:sz w:val="20"/>
          <w:lang w:val="hy-AM"/>
        </w:rPr>
        <w:t xml:space="preserve"> </w:t>
      </w:r>
      <w:r w:rsidRPr="00A340ED">
        <w:rPr>
          <w:rFonts w:ascii="Sylfaen" w:hAnsi="Sylfaen" w:cs="Sylfaen"/>
          <w:sz w:val="20"/>
          <w:lang w:val="hy-AM"/>
        </w:rPr>
        <w:t>չեն</w:t>
      </w:r>
      <w:r w:rsidRPr="00A340ED">
        <w:rPr>
          <w:rFonts w:ascii="Arial Armenian" w:hAnsi="Arial Armenian" w:cs="Times Armenian"/>
          <w:sz w:val="20"/>
          <w:lang w:val="hy-AM"/>
        </w:rPr>
        <w:t xml:space="preserve"> </w:t>
      </w:r>
      <w:r w:rsidRPr="00A340ED">
        <w:rPr>
          <w:rFonts w:ascii="Sylfaen" w:hAnsi="Sylfaen" w:cs="Sylfaen"/>
          <w:sz w:val="20"/>
          <w:lang w:val="hy-AM"/>
        </w:rPr>
        <w:t>կատարվում</w:t>
      </w:r>
      <w:r w:rsidRPr="00A340ED">
        <w:rPr>
          <w:rFonts w:ascii="Arial Armenian" w:hAnsi="Arial Armenian" w:cs="Sylfaen"/>
          <w:sz w:val="20"/>
          <w:lang w:val="hy-AM"/>
        </w:rPr>
        <w:t>:</w:t>
      </w:r>
      <w:r w:rsidRPr="00A340ED">
        <w:rPr>
          <w:rFonts w:ascii="Arial Armenian" w:hAnsi="Arial Armenian" w:cs="Sylfaen"/>
          <w:sz w:val="20"/>
          <w:vertAlign w:val="superscript"/>
          <w:lang w:val="hy-AM"/>
        </w:rPr>
        <w:t>18</w:t>
      </w:r>
      <w:r w:rsidRPr="00A340ED">
        <w:rPr>
          <w:rFonts w:ascii="Arial Armenian" w:hAnsi="Arial Armenian" w:cs="Sylfaen"/>
          <w:color w:val="FFFFFF"/>
          <w:sz w:val="20"/>
          <w:vertAlign w:val="superscript"/>
          <w:lang w:val="hy-AM"/>
        </w:rPr>
        <w:t>30</w:t>
      </w:r>
      <w:r w:rsidRPr="00A340ED">
        <w:rPr>
          <w:rStyle w:val="af6"/>
          <w:rFonts w:ascii="Arial Armenian" w:hAnsi="Arial Armenian" w:cs="Sylfaen"/>
          <w:color w:val="FFFFFF"/>
          <w:sz w:val="20"/>
          <w:lang w:val="hy-AM"/>
        </w:rPr>
        <w:footnoteReference w:id="6"/>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3.3 </w:t>
      </w:r>
      <w:r w:rsidRPr="00A340ED">
        <w:rPr>
          <w:rFonts w:ascii="Sylfaen" w:hAnsi="Sylfaen" w:cs="Sylfaen"/>
          <w:sz w:val="20"/>
          <w:lang w:val="hy-AM"/>
        </w:rPr>
        <w:t>Գնորդն</w:t>
      </w:r>
      <w:r w:rsidRPr="00A340ED">
        <w:rPr>
          <w:rFonts w:ascii="Arial Armenian" w:hAnsi="Arial Armenian"/>
          <w:sz w:val="20"/>
          <w:lang w:val="hy-AM"/>
        </w:rPr>
        <w:t xml:space="preserve"> </w:t>
      </w:r>
      <w:r w:rsidRPr="00A340ED">
        <w:rPr>
          <w:rFonts w:ascii="Sylfaen" w:hAnsi="Sylfaen" w:cs="Sylfaen"/>
          <w:sz w:val="20"/>
          <w:lang w:val="hy-AM"/>
        </w:rPr>
        <w:t>իրեն</w:t>
      </w:r>
      <w:r w:rsidRPr="00A340ED">
        <w:rPr>
          <w:rFonts w:ascii="Arial Armenian" w:hAnsi="Arial Armenian"/>
          <w:sz w:val="20"/>
          <w:lang w:val="hy-AM"/>
        </w:rPr>
        <w:t xml:space="preserve"> </w:t>
      </w:r>
      <w:r w:rsidRPr="00A340ED">
        <w:rPr>
          <w:rFonts w:ascii="Sylfaen" w:hAnsi="Sylfaen" w:cs="Sylfaen"/>
          <w:sz w:val="20"/>
          <w:lang w:val="hy-AM"/>
        </w:rPr>
        <w:t>մատակարարված</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դիմաց</w:t>
      </w:r>
      <w:r w:rsidRPr="00A340ED">
        <w:rPr>
          <w:rFonts w:ascii="Arial Armenian" w:hAnsi="Arial Armenian"/>
          <w:sz w:val="20"/>
          <w:lang w:val="hy-AM"/>
        </w:rPr>
        <w:t xml:space="preserve"> </w:t>
      </w:r>
      <w:r w:rsidRPr="00A340ED">
        <w:rPr>
          <w:rFonts w:ascii="Sylfaen" w:hAnsi="Sylfaen" w:cs="Sylfaen"/>
          <w:sz w:val="20"/>
          <w:lang w:val="hy-AM"/>
        </w:rPr>
        <w:t>վճարում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ՀՀ</w:t>
      </w:r>
      <w:r w:rsidRPr="00A340ED">
        <w:rPr>
          <w:rFonts w:ascii="Arial Armenian" w:hAnsi="Arial Armenian"/>
          <w:sz w:val="20"/>
          <w:lang w:val="hy-AM"/>
        </w:rPr>
        <w:t xml:space="preserve"> </w:t>
      </w:r>
      <w:r w:rsidRPr="00A340ED">
        <w:rPr>
          <w:rFonts w:ascii="Sylfaen" w:hAnsi="Sylfaen" w:cs="Sylfaen"/>
          <w:sz w:val="20"/>
          <w:lang w:val="hy-AM"/>
        </w:rPr>
        <w:t>դրամով</w:t>
      </w:r>
      <w:r w:rsidRPr="00A340ED">
        <w:rPr>
          <w:rFonts w:ascii="Arial Armenian" w:hAnsi="Arial Armenian"/>
          <w:sz w:val="20"/>
          <w:lang w:val="hy-AM"/>
        </w:rPr>
        <w:t xml:space="preserve"> </w:t>
      </w:r>
      <w:r w:rsidRPr="00A340ED">
        <w:rPr>
          <w:rFonts w:ascii="Sylfaen" w:hAnsi="Sylfaen" w:cs="Sylfaen"/>
          <w:sz w:val="20"/>
          <w:lang w:val="hy-AM"/>
        </w:rPr>
        <w:t>անկանխիկ</w:t>
      </w:r>
      <w:r w:rsidRPr="00A340ED">
        <w:rPr>
          <w:rFonts w:ascii="Arial Armenian" w:hAnsi="Arial Armenian"/>
          <w:sz w:val="20"/>
          <w:lang w:val="hy-AM"/>
        </w:rPr>
        <w:t xml:space="preserve">` </w:t>
      </w:r>
      <w:r w:rsidRPr="00A340ED">
        <w:rPr>
          <w:rFonts w:ascii="Sylfaen" w:hAnsi="Sylfaen" w:cs="Sylfaen"/>
          <w:sz w:val="20"/>
          <w:lang w:val="hy-AM"/>
        </w:rPr>
        <w:t>դրամական</w:t>
      </w:r>
      <w:r w:rsidRPr="00A340ED">
        <w:rPr>
          <w:rFonts w:ascii="Arial Armenian" w:hAnsi="Arial Armenian"/>
          <w:sz w:val="20"/>
          <w:lang w:val="hy-AM"/>
        </w:rPr>
        <w:t xml:space="preserve"> </w:t>
      </w:r>
      <w:r w:rsidRPr="00A340ED">
        <w:rPr>
          <w:rFonts w:ascii="Sylfaen" w:hAnsi="Sylfaen" w:cs="Sylfaen"/>
          <w:sz w:val="20"/>
          <w:lang w:val="hy-AM"/>
        </w:rPr>
        <w:t>միջոցները</w:t>
      </w:r>
      <w:r w:rsidRPr="00A340ED">
        <w:rPr>
          <w:rFonts w:ascii="Arial Armenian" w:hAnsi="Arial Armenian"/>
          <w:sz w:val="20"/>
          <w:lang w:val="hy-AM"/>
        </w:rPr>
        <w:t xml:space="preserve">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հաշվարկային</w:t>
      </w:r>
      <w:r w:rsidRPr="00A340ED">
        <w:rPr>
          <w:rFonts w:ascii="Arial Armenian" w:hAnsi="Arial Armenian"/>
          <w:sz w:val="20"/>
          <w:lang w:val="hy-AM"/>
        </w:rPr>
        <w:t xml:space="preserve"> </w:t>
      </w:r>
      <w:r w:rsidRPr="00A340ED">
        <w:rPr>
          <w:rFonts w:ascii="Sylfaen" w:hAnsi="Sylfaen" w:cs="Sylfaen"/>
          <w:sz w:val="20"/>
          <w:lang w:val="hy-AM"/>
        </w:rPr>
        <w:t>հաշվին</w:t>
      </w:r>
      <w:r w:rsidRPr="00A340ED">
        <w:rPr>
          <w:rFonts w:ascii="Arial Armenian" w:hAnsi="Arial Armenian"/>
          <w:sz w:val="20"/>
          <w:lang w:val="hy-AM"/>
        </w:rPr>
        <w:t xml:space="preserve"> </w:t>
      </w:r>
      <w:r w:rsidRPr="00A340ED">
        <w:rPr>
          <w:rFonts w:ascii="Sylfaen" w:hAnsi="Sylfaen" w:cs="Sylfaen"/>
          <w:sz w:val="20"/>
          <w:lang w:val="hy-AM"/>
        </w:rPr>
        <w:t>փոխանցելու</w:t>
      </w:r>
      <w:r w:rsidRPr="00A340ED">
        <w:rPr>
          <w:rFonts w:ascii="Arial Armenian" w:hAnsi="Arial Armenian"/>
          <w:sz w:val="20"/>
          <w:lang w:val="hy-AM"/>
        </w:rPr>
        <w:t xml:space="preserve"> </w:t>
      </w:r>
      <w:r w:rsidRPr="00A340ED">
        <w:rPr>
          <w:rFonts w:ascii="Sylfaen" w:hAnsi="Sylfaen" w:cs="Sylfaen"/>
          <w:sz w:val="20"/>
          <w:lang w:val="hy-AM"/>
        </w:rPr>
        <w:t>միջոցով։</w:t>
      </w:r>
      <w:r w:rsidRPr="00A340ED">
        <w:rPr>
          <w:rFonts w:ascii="Arial Armenian" w:hAnsi="Arial Armenian"/>
          <w:sz w:val="20"/>
          <w:lang w:val="hy-AM"/>
        </w:rPr>
        <w:t xml:space="preserve"> </w:t>
      </w:r>
      <w:r w:rsidRPr="00A340ED">
        <w:rPr>
          <w:rFonts w:ascii="Sylfaen" w:hAnsi="Sylfaen" w:cs="Sylfaen"/>
          <w:sz w:val="20"/>
          <w:lang w:val="hy-AM"/>
        </w:rPr>
        <w:t>Դրամական</w:t>
      </w:r>
      <w:r w:rsidRPr="00A340ED">
        <w:rPr>
          <w:rFonts w:ascii="Arial Armenian" w:hAnsi="Arial Armenian"/>
          <w:sz w:val="20"/>
          <w:lang w:val="hy-AM"/>
        </w:rPr>
        <w:t xml:space="preserve"> </w:t>
      </w:r>
      <w:r w:rsidRPr="00A340ED">
        <w:rPr>
          <w:rFonts w:ascii="Sylfaen" w:hAnsi="Sylfaen" w:cs="Sylfaen"/>
          <w:sz w:val="20"/>
          <w:lang w:val="hy-AM"/>
        </w:rPr>
        <w:t>միջոցների</w:t>
      </w:r>
      <w:r w:rsidRPr="00A340ED">
        <w:rPr>
          <w:rFonts w:ascii="Arial Armenian" w:hAnsi="Arial Armenian"/>
          <w:sz w:val="20"/>
          <w:lang w:val="hy-AM"/>
        </w:rPr>
        <w:t xml:space="preserve"> </w:t>
      </w:r>
      <w:r w:rsidRPr="00A340ED">
        <w:rPr>
          <w:rFonts w:ascii="Sylfaen" w:hAnsi="Sylfaen" w:cs="Sylfaen"/>
          <w:sz w:val="20"/>
          <w:lang w:val="hy-AM"/>
        </w:rPr>
        <w:t>փոխանցումը</w:t>
      </w:r>
      <w:r w:rsidRPr="00A340ED">
        <w:rPr>
          <w:rFonts w:ascii="Arial Armenian" w:hAnsi="Arial Armenian"/>
          <w:sz w:val="20"/>
          <w:lang w:val="hy-AM"/>
        </w:rPr>
        <w:t xml:space="preserve"> </w:t>
      </w:r>
      <w:r w:rsidRPr="00A340ED">
        <w:rPr>
          <w:rFonts w:ascii="Sylfaen" w:hAnsi="Sylfaen" w:cs="Sylfaen"/>
          <w:sz w:val="20"/>
          <w:lang w:val="hy-AM"/>
        </w:rPr>
        <w:t>կատարվում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հանձման</w:t>
      </w:r>
      <w:r w:rsidRPr="00A340ED">
        <w:rPr>
          <w:rFonts w:ascii="Arial Armenian" w:hAnsi="Arial Armenian"/>
          <w:sz w:val="20"/>
          <w:lang w:val="hy-AM"/>
        </w:rPr>
        <w:t>-</w:t>
      </w:r>
      <w:r w:rsidRPr="00A340ED">
        <w:rPr>
          <w:rFonts w:ascii="Sylfaen" w:hAnsi="Sylfaen" w:cs="Sylfaen"/>
          <w:sz w:val="20"/>
          <w:lang w:val="hy-AM"/>
        </w:rPr>
        <w:t>ընդունման</w:t>
      </w:r>
      <w:r w:rsidRPr="00A340ED">
        <w:rPr>
          <w:rFonts w:ascii="Arial Armenian" w:hAnsi="Arial Armenian"/>
          <w:sz w:val="20"/>
          <w:lang w:val="hy-AM"/>
        </w:rPr>
        <w:t xml:space="preserve"> </w:t>
      </w:r>
      <w:r w:rsidRPr="00A340ED">
        <w:rPr>
          <w:rFonts w:ascii="Sylfaen" w:hAnsi="Sylfaen" w:cs="Sylfaen"/>
          <w:sz w:val="20"/>
          <w:lang w:val="hy-AM"/>
        </w:rPr>
        <w:t>արձանագրության</w:t>
      </w:r>
      <w:r w:rsidRPr="00A340ED">
        <w:rPr>
          <w:rFonts w:ascii="Arial Armenian" w:hAnsi="Arial Armenian"/>
          <w:sz w:val="20"/>
          <w:lang w:val="hy-AM"/>
        </w:rPr>
        <w:t xml:space="preserve"> </w:t>
      </w:r>
      <w:r w:rsidRPr="00A340ED">
        <w:rPr>
          <w:rFonts w:ascii="Sylfaen" w:hAnsi="Sylfaen" w:cs="Sylfaen"/>
          <w:sz w:val="20"/>
          <w:lang w:val="hy-AM"/>
        </w:rPr>
        <w:t>հիման</w:t>
      </w:r>
      <w:r w:rsidRPr="00A340ED">
        <w:rPr>
          <w:rFonts w:ascii="Arial Armenian" w:hAnsi="Arial Armenian"/>
          <w:sz w:val="20"/>
          <w:lang w:val="hy-AM"/>
        </w:rPr>
        <w:t xml:space="preserve"> </w:t>
      </w:r>
      <w:r w:rsidRPr="00A340ED">
        <w:rPr>
          <w:rFonts w:ascii="Sylfaen" w:hAnsi="Sylfaen" w:cs="Sylfaen"/>
          <w:sz w:val="20"/>
          <w:lang w:val="hy-AM"/>
        </w:rPr>
        <w:t>վրա</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վճարման</w:t>
      </w:r>
      <w:r w:rsidRPr="00A340ED">
        <w:rPr>
          <w:rFonts w:ascii="Arial Armenian" w:hAnsi="Arial Armenian"/>
          <w:sz w:val="20"/>
          <w:lang w:val="hy-AM"/>
        </w:rPr>
        <w:t xml:space="preserve">  </w:t>
      </w:r>
      <w:r w:rsidRPr="00A340ED">
        <w:rPr>
          <w:rFonts w:ascii="Sylfaen" w:hAnsi="Sylfaen" w:cs="Sylfaen"/>
          <w:sz w:val="20"/>
          <w:lang w:val="hy-AM"/>
        </w:rPr>
        <w:t>ժամանակացույցով</w:t>
      </w:r>
      <w:r w:rsidRPr="00A340ED">
        <w:rPr>
          <w:rFonts w:ascii="Arial Armenian" w:hAnsi="Arial Armenian"/>
          <w:sz w:val="20"/>
          <w:lang w:val="hy-AM"/>
        </w:rPr>
        <w:t xml:space="preserve"> (</w:t>
      </w:r>
      <w:r w:rsidRPr="00A340ED">
        <w:rPr>
          <w:rFonts w:ascii="Sylfaen" w:hAnsi="Sylfaen" w:cs="Sylfaen"/>
          <w:sz w:val="20"/>
          <w:lang w:val="hy-AM"/>
        </w:rPr>
        <w:t>հավելված</w:t>
      </w:r>
      <w:r w:rsidRPr="00A340ED">
        <w:rPr>
          <w:rFonts w:ascii="Arial Armenian" w:hAnsi="Arial Armenian"/>
          <w:sz w:val="20"/>
          <w:lang w:val="hy-AM"/>
        </w:rPr>
        <w:t xml:space="preserve"> N 2)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չափերով</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ամիներին</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արձանագրությունը</w:t>
      </w:r>
      <w:r w:rsidRPr="00A340ED">
        <w:rPr>
          <w:rFonts w:ascii="Arial Armenian" w:hAnsi="Arial Armenian"/>
          <w:sz w:val="20"/>
          <w:lang w:val="hy-AM"/>
        </w:rPr>
        <w:t xml:space="preserve"> </w:t>
      </w:r>
      <w:r w:rsidRPr="00A340ED">
        <w:rPr>
          <w:rFonts w:ascii="Sylfaen" w:hAnsi="Sylfaen" w:cs="Sylfaen"/>
          <w:sz w:val="20"/>
          <w:lang w:val="hy-AM"/>
        </w:rPr>
        <w:t>կազմվում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տվյալ</w:t>
      </w:r>
      <w:r w:rsidRPr="00A340ED">
        <w:rPr>
          <w:rFonts w:ascii="Arial Armenian" w:hAnsi="Arial Armenian"/>
          <w:sz w:val="20"/>
          <w:lang w:val="hy-AM"/>
        </w:rPr>
        <w:t xml:space="preserve"> </w:t>
      </w:r>
      <w:r w:rsidRPr="00A340ED">
        <w:rPr>
          <w:rFonts w:ascii="Sylfaen" w:hAnsi="Sylfaen" w:cs="Sylfaen"/>
          <w:sz w:val="20"/>
          <w:lang w:val="hy-AM"/>
        </w:rPr>
        <w:t>ամսվա</w:t>
      </w:r>
      <w:r w:rsidRPr="00A340ED">
        <w:rPr>
          <w:rFonts w:ascii="Arial Armenian" w:hAnsi="Arial Armenian"/>
          <w:sz w:val="20"/>
          <w:lang w:val="hy-AM"/>
        </w:rPr>
        <w:t xml:space="preserve"> 20-</w:t>
      </w:r>
      <w:r w:rsidRPr="00A340ED">
        <w:rPr>
          <w:rFonts w:ascii="Sylfaen" w:hAnsi="Sylfaen" w:cs="Sylfaen"/>
          <w:sz w:val="20"/>
          <w:lang w:val="hy-AM"/>
        </w:rPr>
        <w:t>ից</w:t>
      </w:r>
      <w:r w:rsidRPr="00A340ED">
        <w:rPr>
          <w:rFonts w:ascii="Arial Armenian" w:hAnsi="Arial Armenian"/>
          <w:sz w:val="20"/>
          <w:lang w:val="hy-AM"/>
        </w:rPr>
        <w:t xml:space="preserve"> </w:t>
      </w:r>
      <w:r w:rsidRPr="00A340ED">
        <w:rPr>
          <w:rFonts w:ascii="Sylfaen" w:hAnsi="Sylfaen" w:cs="Sylfaen"/>
          <w:sz w:val="20"/>
          <w:lang w:val="hy-AM"/>
        </w:rPr>
        <w:t>հետո</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այդ</w:t>
      </w:r>
      <w:r w:rsidRPr="00A340ED">
        <w:rPr>
          <w:rFonts w:ascii="Arial Armenian" w:hAnsi="Arial Armenian"/>
          <w:sz w:val="20"/>
          <w:lang w:val="hy-AM"/>
        </w:rPr>
        <w:t xml:space="preserve"> </w:t>
      </w:r>
      <w:r w:rsidRPr="00A340ED">
        <w:rPr>
          <w:rFonts w:ascii="Sylfaen" w:hAnsi="Sylfaen" w:cs="Sylfaen"/>
          <w:sz w:val="20"/>
          <w:lang w:val="hy-AM"/>
        </w:rPr>
        <w:t>ամսում</w:t>
      </w:r>
      <w:r w:rsidRPr="00A340ED">
        <w:rPr>
          <w:rFonts w:ascii="Arial Armenian" w:hAnsi="Arial Armenian"/>
          <w:sz w:val="20"/>
          <w:lang w:val="hy-AM"/>
        </w:rPr>
        <w:t xml:space="preserve"> </w:t>
      </w:r>
      <w:r w:rsidRPr="00A340ED">
        <w:rPr>
          <w:rFonts w:ascii="Sylfaen" w:hAnsi="Sylfaen" w:cs="Sylfaen"/>
          <w:sz w:val="20"/>
          <w:lang w:val="hy-AM"/>
        </w:rPr>
        <w:t>վճարման</w:t>
      </w:r>
      <w:r w:rsidRPr="00A340ED">
        <w:rPr>
          <w:rFonts w:ascii="Arial Armenian" w:hAnsi="Arial Armenian"/>
          <w:sz w:val="20"/>
          <w:lang w:val="hy-AM"/>
        </w:rPr>
        <w:t xml:space="preserve"> </w:t>
      </w:r>
      <w:r w:rsidRPr="00A340ED">
        <w:rPr>
          <w:rFonts w:ascii="Sylfaen" w:hAnsi="Sylfaen" w:cs="Sylfaen"/>
          <w:sz w:val="20"/>
          <w:lang w:val="hy-AM"/>
        </w:rPr>
        <w:t>ժամանակացույցով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ֆինանսական</w:t>
      </w:r>
      <w:r w:rsidRPr="00A340ED">
        <w:rPr>
          <w:rFonts w:ascii="Arial Armenian" w:hAnsi="Arial Armenian"/>
          <w:sz w:val="20"/>
          <w:lang w:val="hy-AM"/>
        </w:rPr>
        <w:t xml:space="preserve"> </w:t>
      </w:r>
      <w:r w:rsidRPr="00A340ED">
        <w:rPr>
          <w:rFonts w:ascii="Sylfaen" w:hAnsi="Sylfaen" w:cs="Sylfaen"/>
          <w:sz w:val="20"/>
          <w:lang w:val="hy-AM"/>
        </w:rPr>
        <w:t>միջոցներ</w:t>
      </w:r>
      <w:r w:rsidRPr="00A340ED">
        <w:rPr>
          <w:rFonts w:ascii="Arial Armenian" w:hAnsi="Arial Armenian"/>
          <w:sz w:val="20"/>
          <w:lang w:val="hy-AM"/>
        </w:rPr>
        <w:t xml:space="preserve">, </w:t>
      </w:r>
      <w:r w:rsidRPr="00A340ED">
        <w:rPr>
          <w:rFonts w:ascii="Sylfaen" w:hAnsi="Sylfaen" w:cs="Sylfaen"/>
          <w:sz w:val="20"/>
          <w:lang w:val="hy-AM"/>
        </w:rPr>
        <w:t>ապա</w:t>
      </w:r>
      <w:r w:rsidRPr="00A340ED">
        <w:rPr>
          <w:rFonts w:ascii="Arial Armenian" w:hAnsi="Arial Armenian"/>
          <w:sz w:val="20"/>
          <w:lang w:val="hy-AM"/>
        </w:rPr>
        <w:t xml:space="preserve"> </w:t>
      </w:r>
      <w:r w:rsidRPr="00A340ED">
        <w:rPr>
          <w:rFonts w:ascii="Sylfaen" w:hAnsi="Sylfaen" w:cs="Sylfaen"/>
          <w:sz w:val="20"/>
          <w:lang w:val="hy-AM"/>
        </w:rPr>
        <w:t>վճարումն</w:t>
      </w:r>
      <w:r w:rsidRPr="00A340ED">
        <w:rPr>
          <w:rFonts w:ascii="Arial Armenian" w:hAnsi="Arial Armenian"/>
          <w:sz w:val="20"/>
          <w:lang w:val="hy-AM"/>
        </w:rPr>
        <w:t xml:space="preserve"> </w:t>
      </w:r>
      <w:r w:rsidRPr="00A340ED">
        <w:rPr>
          <w:rFonts w:ascii="Sylfaen" w:hAnsi="Sylfaen" w:cs="Sylfaen"/>
          <w:sz w:val="20"/>
          <w:lang w:val="hy-AM"/>
        </w:rPr>
        <w:t>իրականացվում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մինչև</w:t>
      </w:r>
      <w:r w:rsidRPr="00A340ED">
        <w:rPr>
          <w:rFonts w:ascii="Arial Armenian" w:hAnsi="Arial Armenian"/>
          <w:sz w:val="20"/>
          <w:lang w:val="hy-AM"/>
        </w:rPr>
        <w:t xml:space="preserve"> 30 </w:t>
      </w:r>
      <w:r w:rsidRPr="00A340ED">
        <w:rPr>
          <w:rFonts w:ascii="Sylfaen" w:hAnsi="Sylfaen" w:cs="Sylfaen"/>
          <w:sz w:val="20"/>
          <w:lang w:val="hy-AM"/>
        </w:rPr>
        <w:t>աշխատանքային</w:t>
      </w:r>
      <w:r w:rsidRPr="00A340ED">
        <w:rPr>
          <w:rFonts w:ascii="Arial Armenian" w:hAnsi="Arial Armenian"/>
          <w:sz w:val="20"/>
          <w:lang w:val="hy-AM"/>
        </w:rPr>
        <w:t xml:space="preserve"> </w:t>
      </w:r>
      <w:r w:rsidRPr="00A340ED">
        <w:rPr>
          <w:rFonts w:ascii="Sylfaen" w:hAnsi="Sylfaen" w:cs="Sylfaen"/>
          <w:sz w:val="20"/>
          <w:lang w:val="hy-AM"/>
        </w:rPr>
        <w:t>օրվա</w:t>
      </w:r>
      <w:r w:rsidRPr="00A340ED">
        <w:rPr>
          <w:rFonts w:ascii="Arial Armenian" w:hAnsi="Arial Armenian"/>
          <w:sz w:val="20"/>
          <w:lang w:val="hy-AM"/>
        </w:rPr>
        <w:t xml:space="preserve"> </w:t>
      </w:r>
      <w:r w:rsidRPr="00A340ED">
        <w:rPr>
          <w:rFonts w:ascii="Sylfaen" w:hAnsi="Sylfaen" w:cs="Sylfaen"/>
          <w:sz w:val="20"/>
          <w:lang w:val="hy-AM"/>
        </w:rPr>
        <w:t>ընթացքում</w:t>
      </w:r>
      <w:r w:rsidRPr="00A340ED">
        <w:rPr>
          <w:rFonts w:ascii="Arial Armenian" w:hAnsi="Arial Armenian"/>
          <w:sz w:val="20"/>
          <w:lang w:val="hy-AM"/>
        </w:rPr>
        <w:t xml:space="preserve">, </w:t>
      </w:r>
      <w:r w:rsidRPr="00A340ED">
        <w:rPr>
          <w:rFonts w:ascii="Sylfaen" w:hAnsi="Sylfaen" w:cs="Sylfaen"/>
          <w:sz w:val="20"/>
          <w:lang w:val="hy-AM"/>
        </w:rPr>
        <w:t>բայց</w:t>
      </w:r>
      <w:r w:rsidRPr="00A340ED">
        <w:rPr>
          <w:rFonts w:ascii="Arial Armenian" w:hAnsi="Arial Armenian"/>
          <w:sz w:val="20"/>
          <w:lang w:val="hy-AM"/>
        </w:rPr>
        <w:t xml:space="preserve"> </w:t>
      </w:r>
      <w:r w:rsidRPr="00A340ED">
        <w:rPr>
          <w:rFonts w:ascii="Sylfaen" w:hAnsi="Sylfaen" w:cs="Sylfaen"/>
          <w:sz w:val="20"/>
          <w:lang w:val="hy-AM"/>
        </w:rPr>
        <w:t>ոչ</w:t>
      </w:r>
      <w:r w:rsidRPr="00A340ED">
        <w:rPr>
          <w:rFonts w:ascii="Arial Armenian" w:hAnsi="Arial Armenian"/>
          <w:sz w:val="20"/>
          <w:lang w:val="hy-AM"/>
        </w:rPr>
        <w:t xml:space="preserve"> </w:t>
      </w:r>
      <w:r w:rsidRPr="00A340ED">
        <w:rPr>
          <w:rFonts w:ascii="Sylfaen" w:hAnsi="Sylfaen" w:cs="Sylfaen"/>
          <w:sz w:val="20"/>
          <w:lang w:val="hy-AM"/>
        </w:rPr>
        <w:t>ուշ</w:t>
      </w:r>
      <w:r w:rsidRPr="00A340ED">
        <w:rPr>
          <w:rFonts w:ascii="Arial Armenian" w:hAnsi="Arial Armenian"/>
          <w:sz w:val="20"/>
          <w:lang w:val="hy-AM"/>
        </w:rPr>
        <w:t xml:space="preserve">, </w:t>
      </w:r>
      <w:r w:rsidRPr="00A340ED">
        <w:rPr>
          <w:rFonts w:ascii="Sylfaen" w:hAnsi="Sylfaen" w:cs="Sylfaen"/>
          <w:sz w:val="20"/>
          <w:lang w:val="hy-AM"/>
        </w:rPr>
        <w:t>քան</w:t>
      </w:r>
      <w:r w:rsidRPr="00A340ED">
        <w:rPr>
          <w:rFonts w:ascii="Arial Armenian" w:hAnsi="Arial Armenian"/>
          <w:sz w:val="20"/>
          <w:lang w:val="hy-AM"/>
        </w:rPr>
        <w:t xml:space="preserve"> </w:t>
      </w:r>
      <w:r w:rsidRPr="00A340ED">
        <w:rPr>
          <w:rFonts w:ascii="Sylfaen" w:hAnsi="Sylfaen" w:cs="Sylfaen"/>
          <w:sz w:val="20"/>
          <w:lang w:val="hy-AM"/>
        </w:rPr>
        <w:t>մինչև</w:t>
      </w:r>
      <w:r w:rsidRPr="00A340ED">
        <w:rPr>
          <w:rFonts w:ascii="Arial Armenian" w:hAnsi="Arial Armenian"/>
          <w:sz w:val="20"/>
          <w:lang w:val="hy-AM"/>
        </w:rPr>
        <w:t xml:space="preserve"> </w:t>
      </w:r>
      <w:r w:rsidRPr="00A340ED">
        <w:rPr>
          <w:rFonts w:ascii="Sylfaen" w:hAnsi="Sylfaen" w:cs="Sylfaen"/>
          <w:sz w:val="20"/>
          <w:lang w:val="hy-AM"/>
        </w:rPr>
        <w:t>տվյալ</w:t>
      </w:r>
      <w:r w:rsidRPr="00A340ED">
        <w:rPr>
          <w:rFonts w:ascii="Arial Armenian" w:hAnsi="Arial Armenian"/>
          <w:sz w:val="20"/>
          <w:lang w:val="hy-AM"/>
        </w:rPr>
        <w:t xml:space="preserve"> </w:t>
      </w:r>
      <w:r w:rsidRPr="00A340ED">
        <w:rPr>
          <w:rFonts w:ascii="Sylfaen" w:hAnsi="Sylfaen" w:cs="Sylfaen"/>
          <w:sz w:val="20"/>
          <w:lang w:val="hy-AM"/>
        </w:rPr>
        <w:t>տարվա</w:t>
      </w:r>
      <w:r w:rsidRPr="00A340ED">
        <w:rPr>
          <w:rFonts w:ascii="Arial Armenian" w:hAnsi="Arial Armenian"/>
          <w:sz w:val="20"/>
          <w:lang w:val="hy-AM"/>
        </w:rPr>
        <w:t xml:space="preserve"> </w:t>
      </w:r>
      <w:r w:rsidRPr="00A340ED">
        <w:rPr>
          <w:rFonts w:ascii="Sylfaen" w:hAnsi="Sylfaen" w:cs="Sylfaen"/>
          <w:sz w:val="20"/>
          <w:lang w:val="hy-AM"/>
        </w:rPr>
        <w:t>դեկտեմբերի</w:t>
      </w:r>
      <w:r w:rsidRPr="00A340ED">
        <w:rPr>
          <w:rFonts w:ascii="Arial Armenian" w:hAnsi="Arial Armenian"/>
          <w:sz w:val="20"/>
          <w:lang w:val="hy-AM"/>
        </w:rPr>
        <w:t xml:space="preserve"> 30-</w:t>
      </w:r>
      <w:r w:rsidRPr="00A340ED">
        <w:rPr>
          <w:rFonts w:ascii="Sylfaen" w:hAnsi="Sylfaen" w:cs="Sylfaen"/>
          <w:sz w:val="20"/>
          <w:lang w:val="hy-AM"/>
        </w:rPr>
        <w:t>ը</w:t>
      </w:r>
      <w:r w:rsidRPr="00A340ED">
        <w:rPr>
          <w:rFonts w:ascii="Arial Armenian" w:hAnsi="Arial Armenian"/>
          <w:sz w:val="20"/>
          <w:lang w:val="hy-AM"/>
        </w:rPr>
        <w:t xml:space="preserve">: </w:t>
      </w:r>
    </w:p>
    <w:p w:rsidR="00CE7D06" w:rsidRPr="00A340ED" w:rsidRDefault="00CE7D06" w:rsidP="00CE7D06">
      <w:pPr>
        <w:ind w:firstLine="720"/>
        <w:jc w:val="both"/>
        <w:rPr>
          <w:rFonts w:ascii="Arial Armenian" w:hAnsi="Arial Armenian" w:cs="Sylfaen"/>
          <w:i/>
          <w:sz w:val="20"/>
          <w:u w:val="single"/>
          <w:lang w:val="hy-AM"/>
        </w:rPr>
      </w:pPr>
    </w:p>
    <w:p w:rsidR="00CE7D06" w:rsidRPr="00A340ED" w:rsidRDefault="00CE7D06" w:rsidP="00CE7D06">
      <w:pPr>
        <w:ind w:firstLine="709"/>
        <w:jc w:val="center"/>
        <w:rPr>
          <w:rFonts w:ascii="Arial Armenian" w:hAnsi="Arial Armenian"/>
          <w:b/>
          <w:sz w:val="20"/>
          <w:lang w:val="hy-AM"/>
        </w:rPr>
      </w:pPr>
    </w:p>
    <w:p w:rsidR="00CE7D06" w:rsidRPr="00A340ED" w:rsidRDefault="00CE7D06" w:rsidP="00CE7D06">
      <w:pPr>
        <w:ind w:firstLine="709"/>
        <w:jc w:val="center"/>
        <w:rPr>
          <w:rFonts w:ascii="Arial Armenian" w:hAnsi="Arial Armenian"/>
          <w:b/>
          <w:sz w:val="20"/>
          <w:lang w:val="hy-AM"/>
        </w:rPr>
      </w:pPr>
      <w:r w:rsidRPr="00A340ED">
        <w:rPr>
          <w:rFonts w:ascii="Arial Armenian" w:hAnsi="Arial Armenian"/>
          <w:b/>
          <w:sz w:val="20"/>
          <w:lang w:val="hy-AM"/>
        </w:rPr>
        <w:t xml:space="preserve">4. </w:t>
      </w:r>
      <w:r w:rsidRPr="00A340ED">
        <w:rPr>
          <w:rFonts w:ascii="Sylfaen" w:hAnsi="Sylfaen" w:cs="Sylfaen"/>
          <w:b/>
          <w:sz w:val="20"/>
          <w:lang w:val="hy-AM"/>
        </w:rPr>
        <w:t>ԱՊՐԱՆՔԻ</w:t>
      </w:r>
      <w:r w:rsidRPr="00A340ED">
        <w:rPr>
          <w:rFonts w:ascii="Arial Armenian" w:hAnsi="Arial Armenian"/>
          <w:b/>
          <w:sz w:val="20"/>
          <w:lang w:val="hy-AM"/>
        </w:rPr>
        <w:t xml:space="preserve"> </w:t>
      </w:r>
      <w:r w:rsidRPr="00A340ED">
        <w:rPr>
          <w:rFonts w:ascii="Sylfaen" w:hAnsi="Sylfaen" w:cs="Sylfaen"/>
          <w:b/>
          <w:sz w:val="20"/>
          <w:lang w:val="hy-AM"/>
        </w:rPr>
        <w:t>ՈՐԱԿԸ</w:t>
      </w:r>
      <w:r w:rsidRPr="00A340ED">
        <w:rPr>
          <w:rFonts w:ascii="Arial Armenian" w:hAnsi="Arial Armenian"/>
          <w:b/>
          <w:sz w:val="20"/>
          <w:lang w:val="hy-AM"/>
        </w:rPr>
        <w:t xml:space="preserve"> </w:t>
      </w:r>
      <w:r w:rsidRPr="00A340ED">
        <w:rPr>
          <w:rFonts w:ascii="Sylfaen" w:hAnsi="Sylfaen" w:cs="Sylfaen"/>
          <w:b/>
          <w:sz w:val="20"/>
          <w:lang w:val="hy-AM"/>
        </w:rPr>
        <w:t>ԵՎ</w:t>
      </w:r>
      <w:r w:rsidRPr="00A340ED">
        <w:rPr>
          <w:rFonts w:ascii="Arial Armenian" w:hAnsi="Arial Armenian"/>
          <w:b/>
          <w:sz w:val="20"/>
          <w:lang w:val="hy-AM"/>
        </w:rPr>
        <w:t xml:space="preserve"> </w:t>
      </w:r>
      <w:r w:rsidRPr="00A340ED">
        <w:rPr>
          <w:rFonts w:ascii="Sylfaen" w:hAnsi="Sylfaen" w:cs="Sylfaen"/>
          <w:b/>
          <w:sz w:val="20"/>
          <w:lang w:val="hy-AM"/>
        </w:rPr>
        <w:t>ԵՐԱՇԽԻՔԸ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4.1 </w:t>
      </w:r>
      <w:r w:rsidRPr="00A340ED">
        <w:rPr>
          <w:rFonts w:ascii="Sylfaen" w:hAnsi="Sylfaen" w:cs="Sylfaen"/>
          <w:sz w:val="20"/>
          <w:lang w:val="hy-AM"/>
        </w:rPr>
        <w:t>Վաճառողը</w:t>
      </w:r>
      <w:r w:rsidRPr="00A340ED">
        <w:rPr>
          <w:rFonts w:ascii="Arial Armenian" w:hAnsi="Arial Armenian"/>
          <w:sz w:val="20"/>
          <w:lang w:val="hy-AM"/>
        </w:rPr>
        <w:t xml:space="preserve"> </w:t>
      </w:r>
      <w:r w:rsidRPr="00A340ED">
        <w:rPr>
          <w:rFonts w:ascii="Sylfaen" w:hAnsi="Sylfaen" w:cs="Sylfaen"/>
          <w:sz w:val="20"/>
          <w:lang w:val="hy-AM"/>
        </w:rPr>
        <w:t>երաշխավորում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մատակարարված</w:t>
      </w:r>
      <w:r w:rsidRPr="00A340ED">
        <w:rPr>
          <w:rFonts w:ascii="Arial Armenian" w:hAnsi="Arial Armenian"/>
          <w:sz w:val="20"/>
          <w:lang w:val="hy-AM"/>
        </w:rPr>
        <w:t xml:space="preserve"> </w:t>
      </w:r>
      <w:r w:rsidRPr="00A340ED">
        <w:rPr>
          <w:rFonts w:ascii="Sylfaen" w:hAnsi="Sylfaen" w:cs="Sylfaen"/>
          <w:sz w:val="20"/>
          <w:lang w:val="hy-AM"/>
        </w:rPr>
        <w:t>պպրանքի</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համապատասխանությունը</w:t>
      </w:r>
      <w:r w:rsidRPr="00A340ED">
        <w:rPr>
          <w:rFonts w:ascii="Arial Armenian" w:hAnsi="Arial Armenian"/>
          <w:sz w:val="20"/>
          <w:lang w:val="hy-AM"/>
        </w:rPr>
        <w:t xml:space="preserve"> </w:t>
      </w:r>
      <w:r w:rsidRPr="00A340ED">
        <w:rPr>
          <w:rFonts w:ascii="Sylfaen" w:hAnsi="Sylfaen" w:cs="Sylfaen"/>
          <w:sz w:val="20"/>
          <w:lang w:val="hy-AM"/>
        </w:rPr>
        <w:t>պետական</w:t>
      </w:r>
      <w:r w:rsidRPr="00A340ED">
        <w:rPr>
          <w:rFonts w:ascii="Arial Armenian" w:hAnsi="Arial Armenian"/>
          <w:sz w:val="20"/>
          <w:lang w:val="hy-AM"/>
        </w:rPr>
        <w:t xml:space="preserve"> </w:t>
      </w:r>
      <w:r w:rsidRPr="00A340ED">
        <w:rPr>
          <w:rFonts w:ascii="Sylfaen" w:hAnsi="Sylfaen" w:cs="Sylfaen"/>
          <w:sz w:val="20"/>
          <w:lang w:val="hy-AM"/>
        </w:rPr>
        <w:t>ստանդարտի</w:t>
      </w:r>
      <w:r w:rsidRPr="00A340ED">
        <w:rPr>
          <w:rFonts w:ascii="Arial Armenian" w:hAnsi="Arial Armenian"/>
          <w:sz w:val="20"/>
          <w:lang w:val="hy-AM"/>
        </w:rPr>
        <w:t xml:space="preserve"> </w:t>
      </w:r>
      <w:r w:rsidRPr="00A340ED">
        <w:rPr>
          <w:rFonts w:ascii="Sylfaen" w:hAnsi="Sylfaen" w:cs="Sylfaen"/>
          <w:sz w:val="20"/>
          <w:lang w:val="hy-AM"/>
        </w:rPr>
        <w:t>պահանջներին։</w:t>
      </w:r>
      <w:r w:rsidRPr="00A340ED">
        <w:rPr>
          <w:rFonts w:ascii="Arial Armenian" w:hAnsi="Arial Armenian"/>
          <w:sz w:val="20"/>
          <w:lang w:val="hy-AM"/>
        </w:rPr>
        <w:t xml:space="preserve"> </w:t>
      </w:r>
    </w:p>
    <w:p w:rsidR="00CE7D06" w:rsidRPr="00A340ED" w:rsidRDefault="00CE7D06" w:rsidP="00CE7D06">
      <w:pPr>
        <w:ind w:firstLine="702"/>
        <w:jc w:val="both"/>
        <w:rPr>
          <w:rFonts w:ascii="Arial Armenian" w:hAnsi="Arial Armenian" w:cs="Sylfaen"/>
          <w:sz w:val="20"/>
          <w:lang w:val="pt-BR"/>
        </w:rPr>
      </w:pPr>
      <w:r w:rsidRPr="00A340ED">
        <w:rPr>
          <w:rFonts w:ascii="Arial Armenian" w:hAnsi="Arial Armenian" w:cs="Times Armenian"/>
          <w:sz w:val="20"/>
          <w:lang w:val="pt-BR"/>
        </w:rPr>
        <w:t xml:space="preserve">4.2 </w:t>
      </w:r>
      <w:r w:rsidRPr="00A340ED">
        <w:rPr>
          <w:rFonts w:ascii="Sylfaen" w:hAnsi="Sylfaen" w:cs="Sylfaen"/>
          <w:sz w:val="20"/>
          <w:lang w:val="pt-BR"/>
        </w:rPr>
        <w:t>Հիմնական</w:t>
      </w:r>
      <w:r w:rsidRPr="00A340ED">
        <w:rPr>
          <w:rFonts w:ascii="Arial Armenian" w:hAnsi="Arial Armenian" w:cs="Sylfaen"/>
          <w:sz w:val="20"/>
          <w:lang w:val="pt-BR"/>
        </w:rPr>
        <w:t xml:space="preserve"> </w:t>
      </w:r>
      <w:r w:rsidRPr="00A340ED">
        <w:rPr>
          <w:rFonts w:ascii="Sylfaen" w:hAnsi="Sylfaen" w:cs="Sylfaen"/>
          <w:sz w:val="20"/>
          <w:lang w:val="pt-BR"/>
        </w:rPr>
        <w:t>միջոց</w:t>
      </w:r>
      <w:r w:rsidRPr="00A340ED">
        <w:rPr>
          <w:rFonts w:ascii="Arial Armenian" w:hAnsi="Arial Armenian" w:cs="Sylfaen"/>
          <w:sz w:val="20"/>
          <w:lang w:val="pt-BR"/>
        </w:rPr>
        <w:t xml:space="preserve"> </w:t>
      </w:r>
      <w:r w:rsidRPr="00A340ED">
        <w:rPr>
          <w:rFonts w:ascii="Sylfaen" w:hAnsi="Sylfaen" w:cs="Sylfaen"/>
          <w:sz w:val="20"/>
          <w:lang w:val="pt-BR"/>
        </w:rPr>
        <w:t>հանդիսացող</w:t>
      </w:r>
      <w:r w:rsidRPr="00A340ED">
        <w:rPr>
          <w:rFonts w:ascii="Arial Armenian" w:hAnsi="Arial Armenian" w:cs="Sylfaen"/>
          <w:sz w:val="20"/>
          <w:lang w:val="pt-BR"/>
        </w:rPr>
        <w:t xml:space="preserve"> </w:t>
      </w:r>
      <w:r w:rsidRPr="00A340ED">
        <w:rPr>
          <w:rFonts w:ascii="Sylfaen" w:hAnsi="Sylfaen" w:cs="Sylfaen"/>
          <w:sz w:val="20"/>
          <w:lang w:val="pt-BR"/>
        </w:rPr>
        <w:t>ապրանքների</w:t>
      </w:r>
      <w:r w:rsidRPr="00A340ED">
        <w:rPr>
          <w:rFonts w:ascii="Arial Armenian" w:hAnsi="Arial Armenian" w:cs="Sylfaen"/>
          <w:sz w:val="20"/>
          <w:lang w:val="pt-BR"/>
        </w:rPr>
        <w:t xml:space="preserve"> </w:t>
      </w:r>
      <w:r w:rsidRPr="00A340ED">
        <w:rPr>
          <w:rFonts w:ascii="Sylfaen" w:hAnsi="Sylfaen" w:cs="Sylfaen"/>
          <w:sz w:val="20"/>
          <w:lang w:val="pt-BR"/>
        </w:rPr>
        <w:t>համար</w:t>
      </w:r>
      <w:r w:rsidRPr="00A340ED">
        <w:rPr>
          <w:rFonts w:ascii="Arial Armenian" w:hAnsi="Arial Armenian" w:cs="Sylfaen"/>
          <w:sz w:val="20"/>
          <w:lang w:val="pt-BR"/>
        </w:rPr>
        <w:t xml:space="preserve"> </w:t>
      </w:r>
      <w:r w:rsidRPr="00A340ED">
        <w:rPr>
          <w:rFonts w:ascii="Sylfaen" w:hAnsi="Sylfaen" w:cs="Sylfaen"/>
          <w:sz w:val="20"/>
          <w:lang w:val="pt-BR"/>
        </w:rPr>
        <w:t>երաշխիքային</w:t>
      </w:r>
      <w:r w:rsidRPr="00A340ED">
        <w:rPr>
          <w:rFonts w:ascii="Arial Armenian" w:hAnsi="Arial Armenian" w:cs="Sylfaen"/>
          <w:sz w:val="20"/>
          <w:lang w:val="pt-BR"/>
        </w:rPr>
        <w:t xml:space="preserve"> </w:t>
      </w:r>
      <w:r w:rsidRPr="00A340ED">
        <w:rPr>
          <w:rFonts w:ascii="Sylfaen" w:hAnsi="Sylfaen" w:cs="Sylfaen"/>
          <w:sz w:val="20"/>
          <w:lang w:val="pt-BR"/>
        </w:rPr>
        <w:t>ժամկետ</w:t>
      </w:r>
      <w:r w:rsidRPr="00A340ED">
        <w:rPr>
          <w:rFonts w:ascii="Arial Armenian" w:hAnsi="Arial Armenian" w:cs="Sylfaen"/>
          <w:sz w:val="20"/>
          <w:lang w:val="pt-BR"/>
        </w:rPr>
        <w:t xml:space="preserve"> </w:t>
      </w:r>
      <w:r w:rsidRPr="00A340ED">
        <w:rPr>
          <w:rFonts w:ascii="Sylfaen" w:hAnsi="Sylfaen" w:cs="Sylfaen"/>
          <w:sz w:val="20"/>
          <w:lang w:val="pt-BR"/>
        </w:rPr>
        <w:t>է</w:t>
      </w:r>
      <w:r w:rsidRPr="00A340ED">
        <w:rPr>
          <w:rFonts w:ascii="Arial Armenian" w:hAnsi="Arial Armenian" w:cs="Sylfaen"/>
          <w:sz w:val="20"/>
          <w:lang w:val="pt-BR"/>
        </w:rPr>
        <w:t xml:space="preserve"> </w:t>
      </w:r>
      <w:r w:rsidRPr="00A340ED">
        <w:rPr>
          <w:rFonts w:ascii="Sylfaen" w:hAnsi="Sylfaen" w:cs="Sylfaen"/>
          <w:sz w:val="20"/>
          <w:lang w:val="pt-BR"/>
        </w:rPr>
        <w:t>սահմանվում</w:t>
      </w:r>
      <w:r w:rsidRPr="00A340ED">
        <w:rPr>
          <w:rFonts w:ascii="Arial Armenian" w:hAnsi="Arial Armenian" w:cs="Sylfaen"/>
          <w:sz w:val="20"/>
          <w:lang w:val="pt-BR"/>
        </w:rPr>
        <w:t xml:space="preserve"> </w:t>
      </w:r>
      <w:r w:rsidRPr="00A340ED">
        <w:rPr>
          <w:rFonts w:ascii="Sylfaen" w:hAnsi="Sylfaen" w:cs="Sylfaen"/>
          <w:sz w:val="20"/>
          <w:lang w:val="pt-BR"/>
        </w:rPr>
        <w:t>Գնորդի</w:t>
      </w:r>
      <w:r w:rsidRPr="00A340ED">
        <w:rPr>
          <w:rFonts w:ascii="Arial Armenian" w:hAnsi="Arial Armenian" w:cs="Sylfaen"/>
          <w:sz w:val="20"/>
          <w:lang w:val="pt-BR"/>
        </w:rPr>
        <w:t xml:space="preserve"> </w:t>
      </w:r>
      <w:r w:rsidRPr="00A340ED">
        <w:rPr>
          <w:rFonts w:ascii="Sylfaen" w:hAnsi="Sylfaen" w:cs="Sylfaen"/>
          <w:sz w:val="20"/>
          <w:lang w:val="pt-BR"/>
        </w:rPr>
        <w:t>կողմից</w:t>
      </w:r>
      <w:r w:rsidRPr="00A340ED">
        <w:rPr>
          <w:rFonts w:ascii="Arial Armenian" w:hAnsi="Arial Armenian" w:cs="Sylfaen"/>
          <w:sz w:val="20"/>
          <w:lang w:val="pt-BR"/>
        </w:rPr>
        <w:t xml:space="preserve"> </w:t>
      </w:r>
      <w:r w:rsidRPr="00A340ED">
        <w:rPr>
          <w:rFonts w:ascii="Sylfaen" w:hAnsi="Sylfaen" w:cs="Sylfaen"/>
          <w:sz w:val="20"/>
          <w:lang w:val="pt-BR"/>
        </w:rPr>
        <w:t>ապրանքն</w:t>
      </w:r>
      <w:r w:rsidRPr="00A340ED">
        <w:rPr>
          <w:rFonts w:ascii="Arial Armenian" w:hAnsi="Arial Armenian" w:cs="Sylfaen"/>
          <w:sz w:val="20"/>
          <w:lang w:val="pt-BR"/>
        </w:rPr>
        <w:t xml:space="preserve"> </w:t>
      </w:r>
      <w:r w:rsidRPr="00A340ED">
        <w:rPr>
          <w:rFonts w:ascii="Sylfaen" w:hAnsi="Sylfaen" w:cs="Sylfaen"/>
          <w:sz w:val="20"/>
          <w:lang w:val="pt-BR"/>
        </w:rPr>
        <w:t>ընդունվելու</w:t>
      </w:r>
      <w:r w:rsidRPr="00A340ED">
        <w:rPr>
          <w:rFonts w:ascii="Arial Armenian" w:hAnsi="Arial Armenian" w:cs="Sylfaen"/>
          <w:sz w:val="20"/>
          <w:lang w:val="pt-BR"/>
        </w:rPr>
        <w:t xml:space="preserve"> </w:t>
      </w:r>
      <w:r w:rsidRPr="00A340ED">
        <w:rPr>
          <w:rFonts w:ascii="Sylfaen" w:hAnsi="Sylfaen" w:cs="Sylfaen"/>
          <w:sz w:val="20"/>
          <w:lang w:val="pt-BR"/>
        </w:rPr>
        <w:t>օրվան</w:t>
      </w:r>
      <w:r w:rsidRPr="00A340ED">
        <w:rPr>
          <w:rFonts w:ascii="Arial Armenian" w:hAnsi="Arial Armenian" w:cs="Sylfaen"/>
          <w:sz w:val="20"/>
          <w:lang w:val="pt-BR"/>
        </w:rPr>
        <w:t xml:space="preserve"> </w:t>
      </w:r>
      <w:r w:rsidRPr="00A340ED">
        <w:rPr>
          <w:rFonts w:ascii="Sylfaen" w:hAnsi="Sylfaen" w:cs="Sylfaen"/>
          <w:sz w:val="20"/>
          <w:lang w:val="pt-BR"/>
        </w:rPr>
        <w:t>հաջորդող</w:t>
      </w:r>
      <w:r w:rsidRPr="00A340ED">
        <w:rPr>
          <w:rFonts w:ascii="Arial Armenian" w:hAnsi="Arial Armenian" w:cs="Sylfaen"/>
          <w:sz w:val="20"/>
          <w:lang w:val="pt-BR"/>
        </w:rPr>
        <w:t xml:space="preserve"> </w:t>
      </w:r>
      <w:r w:rsidRPr="00A340ED">
        <w:rPr>
          <w:rFonts w:ascii="Sylfaen" w:hAnsi="Sylfaen" w:cs="Sylfaen"/>
          <w:sz w:val="20"/>
          <w:lang w:val="pt-BR"/>
        </w:rPr>
        <w:t>օրվանից</w:t>
      </w:r>
      <w:r w:rsidRPr="00A340ED">
        <w:rPr>
          <w:rFonts w:ascii="Arial Armenian" w:hAnsi="Arial Armenian" w:cs="Sylfaen"/>
          <w:sz w:val="20"/>
          <w:lang w:val="pt-BR"/>
        </w:rPr>
        <w:t xml:space="preserve"> </w:t>
      </w:r>
      <w:r w:rsidRPr="00A340ED">
        <w:rPr>
          <w:rFonts w:ascii="Sylfaen" w:hAnsi="Sylfaen" w:cs="Sylfaen"/>
          <w:sz w:val="20"/>
          <w:lang w:val="pt-BR"/>
        </w:rPr>
        <w:t>հաշված</w:t>
      </w:r>
      <w:r w:rsidRPr="00A340ED">
        <w:rPr>
          <w:rFonts w:ascii="Arial Armenian" w:hAnsi="Arial Armenian" w:cs="Sylfaen"/>
          <w:sz w:val="20"/>
          <w:lang w:val="pt-BR"/>
        </w:rPr>
        <w:t xml:space="preserve"> </w:t>
      </w:r>
      <w:r w:rsidRPr="00A340ED">
        <w:rPr>
          <w:rFonts w:ascii="Arial Armenian" w:hAnsi="Arial Armenian" w:cs="Sylfaen"/>
          <w:sz w:val="20"/>
          <w:u w:val="single"/>
          <w:lang w:val="pt-BR"/>
        </w:rPr>
        <w:t xml:space="preserve">            </w:t>
      </w:r>
      <w:r w:rsidRPr="00A340ED">
        <w:rPr>
          <w:rFonts w:ascii="Arial Armenian" w:hAnsi="Arial Armenian" w:cs="Sylfaen"/>
          <w:sz w:val="20"/>
          <w:lang w:val="pt-BR"/>
        </w:rPr>
        <w:t xml:space="preserve"> </w:t>
      </w:r>
      <w:r w:rsidRPr="00A340ED">
        <w:rPr>
          <w:rFonts w:ascii="Sylfaen" w:hAnsi="Sylfaen" w:cs="Sylfaen"/>
          <w:sz w:val="20"/>
          <w:lang w:val="pt-BR"/>
        </w:rPr>
        <w:t>օրացուցային</w:t>
      </w:r>
      <w:r w:rsidRPr="00A340ED">
        <w:rPr>
          <w:rFonts w:ascii="Arial Armenian" w:hAnsi="Arial Armenian" w:cs="Sylfaen"/>
          <w:sz w:val="20"/>
          <w:lang w:val="pt-BR"/>
        </w:rPr>
        <w:t xml:space="preserve"> </w:t>
      </w:r>
      <w:r w:rsidRPr="00A340ED">
        <w:rPr>
          <w:rFonts w:ascii="Sylfaen" w:hAnsi="Sylfaen" w:cs="Sylfaen"/>
          <w:sz w:val="20"/>
          <w:lang w:val="pt-BR"/>
        </w:rPr>
        <w:t>օրը</w:t>
      </w:r>
      <w:r w:rsidRPr="00A340ED">
        <w:rPr>
          <w:rFonts w:ascii="Arial Armenian" w:hAnsi="Arial Armenian" w:cs="Sylfaen"/>
          <w:sz w:val="20"/>
          <w:lang w:val="pt-BR"/>
        </w:rPr>
        <w:t xml:space="preserve">:  </w:t>
      </w:r>
      <w:r w:rsidRPr="00A340ED">
        <w:rPr>
          <w:rFonts w:ascii="Sylfaen" w:hAnsi="Sylfaen" w:cs="Sylfaen"/>
          <w:sz w:val="20"/>
          <w:lang w:val="pt-BR"/>
        </w:rPr>
        <w:t>Եթե</w:t>
      </w:r>
      <w:r w:rsidRPr="00A340ED">
        <w:rPr>
          <w:rFonts w:ascii="Arial Armenian" w:hAnsi="Arial Armenian" w:cs="Sylfaen"/>
          <w:sz w:val="20"/>
          <w:lang w:val="pt-BR"/>
        </w:rPr>
        <w:t xml:space="preserve"> </w:t>
      </w:r>
      <w:r w:rsidRPr="00A340ED">
        <w:rPr>
          <w:rFonts w:ascii="Sylfaen" w:hAnsi="Sylfaen" w:cs="Sylfaen"/>
          <w:sz w:val="20"/>
          <w:lang w:val="pt-BR"/>
        </w:rPr>
        <w:t>երաշխիքային</w:t>
      </w:r>
      <w:r w:rsidRPr="00A340ED">
        <w:rPr>
          <w:rFonts w:ascii="Arial Armenian" w:hAnsi="Arial Armenian" w:cs="Sylfaen"/>
          <w:sz w:val="20"/>
          <w:lang w:val="pt-BR"/>
        </w:rPr>
        <w:t xml:space="preserve"> </w:t>
      </w:r>
      <w:r w:rsidRPr="00A340ED">
        <w:rPr>
          <w:rFonts w:ascii="Sylfaen" w:hAnsi="Sylfaen" w:cs="Sylfaen"/>
          <w:sz w:val="20"/>
          <w:lang w:val="pt-BR"/>
        </w:rPr>
        <w:t>ժամկետի</w:t>
      </w:r>
      <w:r w:rsidRPr="00A340ED">
        <w:rPr>
          <w:rFonts w:ascii="Arial Armenian" w:hAnsi="Arial Armenian" w:cs="Sylfaen"/>
          <w:sz w:val="20"/>
          <w:lang w:val="pt-BR"/>
        </w:rPr>
        <w:t xml:space="preserve"> </w:t>
      </w:r>
      <w:r w:rsidRPr="00A340ED">
        <w:rPr>
          <w:rFonts w:ascii="Sylfaen" w:hAnsi="Sylfaen" w:cs="Sylfaen"/>
          <w:sz w:val="20"/>
          <w:lang w:val="pt-BR"/>
        </w:rPr>
        <w:t>ընթացքում</w:t>
      </w:r>
      <w:r w:rsidRPr="00A340ED">
        <w:rPr>
          <w:rFonts w:ascii="Arial Armenian" w:hAnsi="Arial Armenian" w:cs="Sylfaen"/>
          <w:sz w:val="20"/>
          <w:lang w:val="pt-BR"/>
        </w:rPr>
        <w:t xml:space="preserve"> </w:t>
      </w:r>
      <w:r w:rsidRPr="00A340ED">
        <w:rPr>
          <w:rFonts w:ascii="Sylfaen" w:hAnsi="Sylfaen" w:cs="Sylfaen"/>
          <w:sz w:val="20"/>
          <w:lang w:val="pt-BR"/>
        </w:rPr>
        <w:t>ի</w:t>
      </w:r>
      <w:r w:rsidRPr="00A340ED">
        <w:rPr>
          <w:rFonts w:ascii="Arial Armenian" w:hAnsi="Arial Armenian" w:cs="Sylfaen"/>
          <w:sz w:val="20"/>
          <w:lang w:val="pt-BR"/>
        </w:rPr>
        <w:t xml:space="preserve"> </w:t>
      </w:r>
      <w:r w:rsidRPr="00A340ED">
        <w:rPr>
          <w:rFonts w:ascii="Sylfaen" w:hAnsi="Sylfaen" w:cs="Sylfaen"/>
          <w:sz w:val="20"/>
          <w:lang w:val="pt-BR"/>
        </w:rPr>
        <w:t>հայտ</w:t>
      </w:r>
      <w:r w:rsidRPr="00A340ED">
        <w:rPr>
          <w:rFonts w:ascii="Arial Armenian" w:hAnsi="Arial Armenian" w:cs="Sylfaen"/>
          <w:sz w:val="20"/>
          <w:lang w:val="pt-BR"/>
        </w:rPr>
        <w:t xml:space="preserve"> </w:t>
      </w:r>
      <w:r w:rsidRPr="00A340ED">
        <w:rPr>
          <w:rFonts w:ascii="Sylfaen" w:hAnsi="Sylfaen" w:cs="Sylfaen"/>
          <w:sz w:val="20"/>
          <w:lang w:val="pt-BR"/>
        </w:rPr>
        <w:t>են</w:t>
      </w:r>
      <w:r w:rsidRPr="00A340ED">
        <w:rPr>
          <w:rFonts w:ascii="Arial Armenian" w:hAnsi="Arial Armenian" w:cs="Sylfaen"/>
          <w:sz w:val="20"/>
          <w:lang w:val="pt-BR"/>
        </w:rPr>
        <w:t xml:space="preserve"> </w:t>
      </w:r>
      <w:r w:rsidRPr="00A340ED">
        <w:rPr>
          <w:rFonts w:ascii="Sylfaen" w:hAnsi="Sylfaen" w:cs="Sylfaen"/>
          <w:sz w:val="20"/>
          <w:lang w:val="pt-BR"/>
        </w:rPr>
        <w:t>եկել</w:t>
      </w:r>
      <w:r w:rsidRPr="00A340ED">
        <w:rPr>
          <w:rFonts w:ascii="Arial Armenian" w:hAnsi="Arial Armenian" w:cs="Sylfaen"/>
          <w:sz w:val="20"/>
          <w:lang w:val="pt-BR"/>
        </w:rPr>
        <w:t xml:space="preserve"> </w:t>
      </w:r>
      <w:r w:rsidRPr="00A340ED">
        <w:rPr>
          <w:rFonts w:ascii="Sylfaen" w:hAnsi="Sylfaen" w:cs="Sylfaen"/>
          <w:sz w:val="20"/>
          <w:lang w:val="pt-BR"/>
        </w:rPr>
        <w:t>մատակարարված</w:t>
      </w:r>
      <w:r w:rsidRPr="00A340ED">
        <w:rPr>
          <w:rFonts w:ascii="Arial Armenian" w:hAnsi="Arial Armenian" w:cs="Sylfaen"/>
          <w:sz w:val="20"/>
          <w:lang w:val="pt-BR"/>
        </w:rPr>
        <w:t xml:space="preserve"> </w:t>
      </w:r>
      <w:r w:rsidRPr="00A340ED">
        <w:rPr>
          <w:rFonts w:ascii="Sylfaen" w:hAnsi="Sylfaen" w:cs="Sylfaen"/>
          <w:sz w:val="20"/>
          <w:lang w:val="pt-BR"/>
        </w:rPr>
        <w:t>ապրանքի</w:t>
      </w:r>
      <w:r w:rsidRPr="00A340ED">
        <w:rPr>
          <w:rFonts w:ascii="Arial Armenian" w:hAnsi="Arial Armenian" w:cs="Sylfaen"/>
          <w:sz w:val="20"/>
          <w:lang w:val="pt-BR"/>
        </w:rPr>
        <w:t xml:space="preserve"> </w:t>
      </w:r>
      <w:r w:rsidRPr="00A340ED">
        <w:rPr>
          <w:rFonts w:ascii="Sylfaen" w:hAnsi="Sylfaen" w:cs="Sylfaen"/>
          <w:sz w:val="20"/>
          <w:lang w:val="pt-BR"/>
        </w:rPr>
        <w:t>թերություններ</w:t>
      </w:r>
      <w:r w:rsidRPr="00A340ED">
        <w:rPr>
          <w:rFonts w:ascii="Arial Armenian" w:hAnsi="Arial Armenian" w:cs="Sylfaen"/>
          <w:sz w:val="20"/>
          <w:lang w:val="pt-BR"/>
        </w:rPr>
        <w:t xml:space="preserve">, </w:t>
      </w:r>
      <w:r w:rsidRPr="00A340ED">
        <w:rPr>
          <w:rFonts w:ascii="Sylfaen" w:hAnsi="Sylfaen" w:cs="Sylfaen"/>
          <w:sz w:val="20"/>
          <w:lang w:val="pt-BR"/>
        </w:rPr>
        <w:t>ապա</w:t>
      </w:r>
      <w:r w:rsidRPr="00A340ED">
        <w:rPr>
          <w:rFonts w:ascii="Arial Armenian" w:hAnsi="Arial Armenian" w:cs="Sylfaen"/>
          <w:sz w:val="20"/>
          <w:lang w:val="pt-BR"/>
        </w:rPr>
        <w:t xml:space="preserve"> </w:t>
      </w:r>
      <w:r w:rsidRPr="00A340ED">
        <w:rPr>
          <w:rFonts w:ascii="Sylfaen" w:hAnsi="Sylfaen" w:cs="Sylfaen"/>
          <w:sz w:val="20"/>
          <w:lang w:val="pt-BR"/>
        </w:rPr>
        <w:t>Վաճառողը</w:t>
      </w:r>
      <w:r w:rsidRPr="00A340ED">
        <w:rPr>
          <w:rFonts w:ascii="Arial Armenian" w:hAnsi="Arial Armenian" w:cs="Sylfaen"/>
          <w:sz w:val="20"/>
          <w:lang w:val="pt-BR"/>
        </w:rPr>
        <w:t xml:space="preserve"> </w:t>
      </w:r>
      <w:r w:rsidRPr="00A340ED">
        <w:rPr>
          <w:rFonts w:ascii="Sylfaen" w:hAnsi="Sylfaen" w:cs="Sylfaen"/>
          <w:sz w:val="20"/>
          <w:lang w:val="pt-BR"/>
        </w:rPr>
        <w:t>պարտավոր</w:t>
      </w:r>
      <w:r w:rsidRPr="00A340ED">
        <w:rPr>
          <w:rFonts w:ascii="Arial Armenian" w:hAnsi="Arial Armenian" w:cs="Sylfaen"/>
          <w:sz w:val="20"/>
          <w:lang w:val="pt-BR"/>
        </w:rPr>
        <w:t xml:space="preserve"> </w:t>
      </w:r>
      <w:r w:rsidRPr="00A340ED">
        <w:rPr>
          <w:rFonts w:ascii="Sylfaen" w:hAnsi="Sylfaen" w:cs="Sylfaen"/>
          <w:sz w:val="20"/>
          <w:lang w:val="pt-BR"/>
        </w:rPr>
        <w:t>է</w:t>
      </w:r>
      <w:r w:rsidRPr="00A340ED">
        <w:rPr>
          <w:rFonts w:ascii="Arial Armenian" w:hAnsi="Arial Armenian" w:cs="Sylfaen"/>
          <w:sz w:val="20"/>
          <w:lang w:val="pt-BR"/>
        </w:rPr>
        <w:t xml:space="preserve"> </w:t>
      </w:r>
      <w:r w:rsidRPr="00A340ED">
        <w:rPr>
          <w:rFonts w:ascii="Sylfaen" w:hAnsi="Sylfaen" w:cs="Sylfaen"/>
          <w:sz w:val="20"/>
          <w:lang w:val="pt-BR"/>
        </w:rPr>
        <w:t>իր</w:t>
      </w:r>
      <w:r w:rsidRPr="00A340ED">
        <w:rPr>
          <w:rFonts w:ascii="Arial Armenian" w:hAnsi="Arial Armenian" w:cs="Sylfaen"/>
          <w:sz w:val="20"/>
          <w:lang w:val="pt-BR"/>
        </w:rPr>
        <w:t xml:space="preserve"> </w:t>
      </w:r>
      <w:r w:rsidRPr="00A340ED">
        <w:rPr>
          <w:rFonts w:ascii="Sylfaen" w:hAnsi="Sylfaen" w:cs="Sylfaen"/>
          <w:sz w:val="20"/>
          <w:lang w:val="pt-BR"/>
        </w:rPr>
        <w:t>հաշվին</w:t>
      </w:r>
      <w:r w:rsidRPr="00A340ED">
        <w:rPr>
          <w:rFonts w:ascii="Arial Armenian" w:hAnsi="Arial Armenian" w:cs="Sylfaen"/>
          <w:sz w:val="20"/>
          <w:lang w:val="pt-BR"/>
        </w:rPr>
        <w:t xml:space="preserve">, </w:t>
      </w:r>
      <w:r w:rsidRPr="00A340ED">
        <w:rPr>
          <w:rFonts w:ascii="Sylfaen" w:hAnsi="Sylfaen" w:cs="Sylfaen"/>
          <w:sz w:val="20"/>
          <w:lang w:val="pt-BR"/>
        </w:rPr>
        <w:t>Գնորդի</w:t>
      </w:r>
      <w:r w:rsidRPr="00A340ED">
        <w:rPr>
          <w:rFonts w:ascii="Arial Armenian" w:hAnsi="Arial Armenian" w:cs="Sylfaen"/>
          <w:sz w:val="20"/>
          <w:lang w:val="pt-BR"/>
        </w:rPr>
        <w:t xml:space="preserve"> </w:t>
      </w:r>
      <w:r w:rsidRPr="00A340ED">
        <w:rPr>
          <w:rFonts w:ascii="Sylfaen" w:hAnsi="Sylfaen" w:cs="Sylfaen"/>
          <w:sz w:val="20"/>
          <w:lang w:val="pt-BR"/>
        </w:rPr>
        <w:t>կողմից</w:t>
      </w:r>
      <w:r w:rsidRPr="00A340ED">
        <w:rPr>
          <w:rFonts w:ascii="Arial Armenian" w:hAnsi="Arial Armenian" w:cs="Sylfaen"/>
          <w:sz w:val="20"/>
          <w:lang w:val="pt-BR"/>
        </w:rPr>
        <w:t xml:space="preserve"> </w:t>
      </w:r>
      <w:r w:rsidRPr="00A340ED">
        <w:rPr>
          <w:rFonts w:ascii="Sylfaen" w:hAnsi="Sylfaen" w:cs="Sylfaen"/>
          <w:sz w:val="20"/>
          <w:lang w:val="pt-BR"/>
        </w:rPr>
        <w:t>սահմանված</w:t>
      </w:r>
      <w:r w:rsidRPr="00A340ED">
        <w:rPr>
          <w:rFonts w:ascii="Arial Armenian" w:hAnsi="Arial Armenian" w:cs="Sylfaen"/>
          <w:sz w:val="20"/>
          <w:lang w:val="pt-BR"/>
        </w:rPr>
        <w:t xml:space="preserve"> </w:t>
      </w:r>
      <w:r w:rsidRPr="00A340ED">
        <w:rPr>
          <w:rFonts w:ascii="Sylfaen" w:hAnsi="Sylfaen" w:cs="Sylfaen"/>
          <w:sz w:val="20"/>
          <w:lang w:val="pt-BR"/>
        </w:rPr>
        <w:t>ողջամիտ</w:t>
      </w:r>
      <w:r w:rsidRPr="00A340ED">
        <w:rPr>
          <w:rFonts w:ascii="Arial Armenian" w:hAnsi="Arial Armenian" w:cs="Sylfaen"/>
          <w:sz w:val="20"/>
          <w:lang w:val="pt-BR"/>
        </w:rPr>
        <w:t xml:space="preserve"> </w:t>
      </w:r>
      <w:r w:rsidRPr="00A340ED">
        <w:rPr>
          <w:rFonts w:ascii="Sylfaen" w:hAnsi="Sylfaen" w:cs="Sylfaen"/>
          <w:sz w:val="20"/>
          <w:lang w:val="pt-BR"/>
        </w:rPr>
        <w:t>ժամկետում</w:t>
      </w:r>
      <w:r w:rsidRPr="00A340ED">
        <w:rPr>
          <w:rFonts w:ascii="Arial Armenian" w:hAnsi="Arial Armenian" w:cs="Sylfaen"/>
          <w:sz w:val="20"/>
          <w:lang w:val="pt-BR"/>
        </w:rPr>
        <w:t xml:space="preserve"> </w:t>
      </w:r>
      <w:r w:rsidRPr="00A340ED">
        <w:rPr>
          <w:rFonts w:ascii="Sylfaen" w:hAnsi="Sylfaen" w:cs="Sylfaen"/>
          <w:sz w:val="20"/>
          <w:lang w:val="pt-BR"/>
        </w:rPr>
        <w:t>վերացնել</w:t>
      </w:r>
      <w:r w:rsidRPr="00A340ED">
        <w:rPr>
          <w:rFonts w:ascii="Arial Armenian" w:hAnsi="Arial Armenian" w:cs="Sylfaen"/>
          <w:sz w:val="20"/>
          <w:lang w:val="pt-BR"/>
        </w:rPr>
        <w:t xml:space="preserve"> </w:t>
      </w:r>
      <w:r w:rsidRPr="00A340ED">
        <w:rPr>
          <w:rFonts w:ascii="Sylfaen" w:hAnsi="Sylfaen" w:cs="Sylfaen"/>
          <w:sz w:val="20"/>
          <w:lang w:val="pt-BR"/>
        </w:rPr>
        <w:t>թերությունները</w:t>
      </w:r>
      <w:r w:rsidRPr="00A340ED">
        <w:rPr>
          <w:rFonts w:ascii="Arial Armenian" w:hAnsi="Arial Armenian" w:cs="Sylfaen"/>
          <w:sz w:val="20"/>
          <w:lang w:val="pt-BR"/>
        </w:rPr>
        <w:t>:</w:t>
      </w:r>
      <w:r w:rsidRPr="00A340ED">
        <w:rPr>
          <w:rFonts w:ascii="Arial Armenian" w:hAnsi="Arial Armenian" w:cs="Sylfaen"/>
          <w:sz w:val="20"/>
          <w:vertAlign w:val="superscript"/>
          <w:lang w:val="pt-BR"/>
        </w:rPr>
        <w:t>19</w:t>
      </w:r>
      <w:r w:rsidRPr="00A340ED">
        <w:rPr>
          <w:rFonts w:ascii="Arial Armenian" w:hAnsi="Arial Armenian" w:cs="Sylfaen"/>
          <w:color w:val="FFFFFF"/>
          <w:sz w:val="20"/>
          <w:vertAlign w:val="superscript"/>
          <w:lang w:val="pt-BR"/>
        </w:rPr>
        <w:t>31</w:t>
      </w:r>
      <w:r w:rsidRPr="00A340ED">
        <w:rPr>
          <w:rStyle w:val="af6"/>
          <w:rFonts w:ascii="Arial Armenian" w:hAnsi="Arial Armenian" w:cs="Sylfaen"/>
          <w:color w:val="FFFFFF"/>
          <w:sz w:val="20"/>
          <w:lang w:val="pt-BR"/>
        </w:rPr>
        <w:footnoteReference w:id="7"/>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center"/>
        <w:rPr>
          <w:rFonts w:ascii="Arial Armenian" w:hAnsi="Arial Armenian"/>
          <w:b/>
          <w:sz w:val="20"/>
          <w:lang w:val="hy-AM"/>
        </w:rPr>
      </w:pPr>
    </w:p>
    <w:p w:rsidR="00CE7D06" w:rsidRPr="00A340ED" w:rsidRDefault="00CE7D06" w:rsidP="00CE7D06">
      <w:pPr>
        <w:ind w:firstLine="709"/>
        <w:jc w:val="center"/>
        <w:rPr>
          <w:rFonts w:ascii="Arial Armenian" w:hAnsi="Arial Armenian"/>
          <w:b/>
          <w:sz w:val="20"/>
          <w:lang w:val="hy-AM"/>
        </w:rPr>
      </w:pPr>
      <w:r w:rsidRPr="00A340ED">
        <w:rPr>
          <w:rFonts w:ascii="Arial Armenian" w:hAnsi="Arial Armenian"/>
          <w:b/>
          <w:sz w:val="20"/>
          <w:lang w:val="hy-AM"/>
        </w:rPr>
        <w:t xml:space="preserve">5. </w:t>
      </w:r>
      <w:r w:rsidRPr="00A340ED">
        <w:rPr>
          <w:rFonts w:ascii="Sylfaen" w:hAnsi="Sylfaen" w:cs="Sylfaen"/>
          <w:b/>
          <w:sz w:val="20"/>
          <w:lang w:val="hy-AM"/>
        </w:rPr>
        <w:t>ԱՊՐԱՆՔԻ</w:t>
      </w:r>
      <w:r w:rsidRPr="00A340ED">
        <w:rPr>
          <w:rFonts w:ascii="Arial Armenian" w:hAnsi="Arial Armenian"/>
          <w:b/>
          <w:sz w:val="20"/>
          <w:lang w:val="hy-AM"/>
        </w:rPr>
        <w:t xml:space="preserve"> </w:t>
      </w:r>
      <w:r w:rsidRPr="00A340ED">
        <w:rPr>
          <w:rFonts w:ascii="Sylfaen" w:hAnsi="Sylfaen" w:cs="Sylfaen"/>
          <w:b/>
          <w:sz w:val="20"/>
          <w:lang w:val="hy-AM"/>
        </w:rPr>
        <w:t>ՀԱՆՁՆՈՒՄԸ</w:t>
      </w:r>
      <w:r w:rsidRPr="00A340ED">
        <w:rPr>
          <w:rFonts w:ascii="Arial Armenian" w:hAnsi="Arial Armenian"/>
          <w:b/>
          <w:sz w:val="20"/>
          <w:lang w:val="hy-AM"/>
        </w:rPr>
        <w:t xml:space="preserve"> </w:t>
      </w:r>
      <w:r w:rsidRPr="00A340ED">
        <w:rPr>
          <w:rFonts w:ascii="Sylfaen" w:hAnsi="Sylfaen" w:cs="Sylfaen"/>
          <w:b/>
          <w:sz w:val="20"/>
          <w:lang w:val="hy-AM"/>
        </w:rPr>
        <w:t>ԵՎ</w:t>
      </w:r>
      <w:r w:rsidRPr="00A340ED">
        <w:rPr>
          <w:rFonts w:ascii="Arial Armenian" w:hAnsi="Arial Armenian"/>
          <w:b/>
          <w:sz w:val="20"/>
          <w:lang w:val="hy-AM"/>
        </w:rPr>
        <w:t xml:space="preserve"> </w:t>
      </w:r>
      <w:r w:rsidRPr="00A340ED">
        <w:rPr>
          <w:rFonts w:ascii="Sylfaen" w:hAnsi="Sylfaen" w:cs="Sylfaen"/>
          <w:b/>
          <w:sz w:val="20"/>
          <w:lang w:val="hy-AM"/>
        </w:rPr>
        <w:t>ԸՆԴՈՒՆՈՒՄԸ</w:t>
      </w:r>
    </w:p>
    <w:p w:rsidR="00CE7D06" w:rsidRPr="00A340ED" w:rsidRDefault="00CE7D06" w:rsidP="00CE7D06">
      <w:pPr>
        <w:ind w:firstLine="720"/>
        <w:jc w:val="both"/>
        <w:rPr>
          <w:rFonts w:ascii="Arial Armenian" w:hAnsi="Arial Armenian" w:cs="Sylfaen"/>
          <w:sz w:val="20"/>
          <w:lang w:val="hy-AM"/>
        </w:rPr>
      </w:pPr>
      <w:r w:rsidRPr="00A340ED">
        <w:rPr>
          <w:rFonts w:ascii="Arial Armenian" w:hAnsi="Arial Armenian"/>
          <w:sz w:val="20"/>
          <w:lang w:val="hy-AM"/>
        </w:rPr>
        <w:t xml:space="preserve">5.1 </w:t>
      </w:r>
      <w:r w:rsidRPr="00A340ED">
        <w:rPr>
          <w:rFonts w:ascii="Sylfaen" w:hAnsi="Sylfaen" w:cs="Sylfaen"/>
          <w:sz w:val="20"/>
          <w:lang w:val="hy-AM"/>
        </w:rPr>
        <w:t>Մատակարարված</w:t>
      </w:r>
      <w:r w:rsidRPr="00A340ED">
        <w:rPr>
          <w:rFonts w:ascii="Arial Armenian" w:hAnsi="Arial Armenian"/>
          <w:sz w:val="20"/>
          <w:lang w:val="hy-AM"/>
        </w:rPr>
        <w:t xml:space="preserve"> </w:t>
      </w:r>
      <w:r w:rsidRPr="00A340ED">
        <w:rPr>
          <w:rFonts w:ascii="Sylfaen" w:hAnsi="Sylfaen" w:cs="Sylfaen"/>
          <w:sz w:val="20"/>
          <w:lang w:val="hy-AM"/>
        </w:rPr>
        <w:t>ապրանքն</w:t>
      </w:r>
      <w:r w:rsidRPr="00A340ED">
        <w:rPr>
          <w:rFonts w:ascii="Arial Armenian" w:hAnsi="Arial Armenian"/>
          <w:sz w:val="20"/>
          <w:lang w:val="hy-AM"/>
        </w:rPr>
        <w:t xml:space="preserve"> </w:t>
      </w:r>
      <w:r w:rsidRPr="00A340ED">
        <w:rPr>
          <w:rFonts w:ascii="Sylfaen" w:hAnsi="Sylfaen" w:cs="Sylfaen"/>
          <w:sz w:val="20"/>
          <w:lang w:val="hy-AM"/>
        </w:rPr>
        <w:t>ընդունվում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Գնորդի</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Վաճառողի</w:t>
      </w:r>
      <w:r w:rsidRPr="00A340ED">
        <w:rPr>
          <w:rFonts w:ascii="Arial Armenian" w:hAnsi="Arial Armenian" w:cs="Sylfaen"/>
          <w:sz w:val="20"/>
          <w:lang w:val="hy-AM"/>
        </w:rPr>
        <w:t xml:space="preserve"> </w:t>
      </w:r>
      <w:r w:rsidRPr="00A340ED">
        <w:rPr>
          <w:rFonts w:ascii="Sylfaen" w:hAnsi="Sylfaen" w:cs="Sylfaen"/>
          <w:sz w:val="20"/>
          <w:lang w:val="hy-AM"/>
        </w:rPr>
        <w:t>միջև</w:t>
      </w:r>
      <w:r w:rsidRPr="00A340ED">
        <w:rPr>
          <w:rFonts w:ascii="Arial Armenian" w:hAnsi="Arial Armenian" w:cs="Sylfaen"/>
          <w:sz w:val="20"/>
          <w:lang w:val="hy-AM"/>
        </w:rPr>
        <w:t xml:space="preserve"> </w:t>
      </w:r>
      <w:r w:rsidRPr="00A340ED">
        <w:rPr>
          <w:rFonts w:ascii="Sylfaen" w:hAnsi="Sylfaen" w:cs="Sylfaen"/>
          <w:sz w:val="20"/>
          <w:lang w:val="hy-AM"/>
        </w:rPr>
        <w:t>հանձնման</w:t>
      </w:r>
      <w:r w:rsidRPr="00A340ED">
        <w:rPr>
          <w:rFonts w:ascii="Arial Armenian" w:hAnsi="Arial Armenian" w:cs="Sylfaen"/>
          <w:sz w:val="20"/>
          <w:lang w:val="hy-AM"/>
        </w:rPr>
        <w:t>-</w:t>
      </w:r>
      <w:r w:rsidRPr="00A340ED">
        <w:rPr>
          <w:rFonts w:ascii="Sylfaen" w:hAnsi="Sylfaen" w:cs="Sylfaen"/>
          <w:sz w:val="20"/>
          <w:lang w:val="hy-AM"/>
        </w:rPr>
        <w:t>ընդունման</w:t>
      </w:r>
      <w:r w:rsidRPr="00A340ED">
        <w:rPr>
          <w:rFonts w:ascii="Arial Armenian" w:hAnsi="Arial Armenian" w:cs="Sylfaen"/>
          <w:sz w:val="20"/>
          <w:lang w:val="hy-AM"/>
        </w:rPr>
        <w:t xml:space="preserve"> </w:t>
      </w:r>
      <w:r w:rsidRPr="00A340ED">
        <w:rPr>
          <w:rFonts w:ascii="Sylfaen" w:hAnsi="Sylfaen" w:cs="Sylfaen"/>
          <w:sz w:val="20"/>
          <w:lang w:val="hy-AM"/>
        </w:rPr>
        <w:t>արձանագրության</w:t>
      </w:r>
      <w:r w:rsidRPr="00A340ED">
        <w:rPr>
          <w:rFonts w:ascii="Arial Armenian" w:hAnsi="Arial Armenian" w:cs="Sylfaen"/>
          <w:sz w:val="20"/>
          <w:lang w:val="hy-AM"/>
        </w:rPr>
        <w:t xml:space="preserve"> </w:t>
      </w:r>
      <w:r w:rsidRPr="00A340ED">
        <w:rPr>
          <w:rFonts w:ascii="Sylfaen" w:hAnsi="Sylfaen" w:cs="Sylfaen"/>
          <w:sz w:val="20"/>
          <w:lang w:val="hy-AM"/>
        </w:rPr>
        <w:t>ստորագրմամբ</w:t>
      </w:r>
      <w:r w:rsidRPr="00A340ED">
        <w:rPr>
          <w:rFonts w:ascii="Arial Armenian" w:hAnsi="Arial Armenian" w:cs="Sylfaen"/>
          <w:sz w:val="20"/>
          <w:lang w:val="hy-AM"/>
        </w:rPr>
        <w:t xml:space="preserve">: </w:t>
      </w:r>
      <w:r w:rsidRPr="00A340ED">
        <w:rPr>
          <w:rFonts w:ascii="Sylfaen" w:hAnsi="Sylfaen" w:cs="Sylfaen"/>
          <w:sz w:val="20"/>
          <w:lang w:val="hy-AM"/>
        </w:rPr>
        <w:t>Ապրանքը</w:t>
      </w:r>
      <w:r w:rsidRPr="00A340ED">
        <w:rPr>
          <w:rFonts w:ascii="Arial Armenian" w:hAnsi="Arial Armenian" w:cs="Sylfaen"/>
          <w:sz w:val="20"/>
          <w:lang w:val="hy-AM"/>
        </w:rPr>
        <w:t xml:space="preserve"> </w:t>
      </w:r>
      <w:r w:rsidRPr="00A340ED">
        <w:rPr>
          <w:rFonts w:ascii="Sylfaen" w:hAnsi="Sylfaen" w:cs="Sylfaen"/>
          <w:sz w:val="20"/>
          <w:lang w:val="hy-AM"/>
        </w:rPr>
        <w:t>Գնորդին</w:t>
      </w:r>
      <w:r w:rsidRPr="00A340ED">
        <w:rPr>
          <w:rFonts w:ascii="Arial Armenian" w:hAnsi="Arial Armenian" w:cs="Sylfaen"/>
          <w:sz w:val="20"/>
          <w:lang w:val="hy-AM"/>
        </w:rPr>
        <w:t xml:space="preserve"> </w:t>
      </w:r>
      <w:r w:rsidRPr="00A340ED">
        <w:rPr>
          <w:rFonts w:ascii="Sylfaen" w:hAnsi="Sylfaen" w:cs="Sylfaen"/>
          <w:sz w:val="20"/>
          <w:lang w:val="hy-AM"/>
        </w:rPr>
        <w:t>հանձնելու</w:t>
      </w:r>
      <w:r w:rsidRPr="00A340ED">
        <w:rPr>
          <w:rFonts w:ascii="Arial Armenian" w:hAnsi="Arial Armenian" w:cs="Sylfaen"/>
          <w:sz w:val="20"/>
          <w:lang w:val="hy-AM"/>
        </w:rPr>
        <w:t xml:space="preserve"> </w:t>
      </w:r>
      <w:r w:rsidRPr="00A340ED">
        <w:rPr>
          <w:rFonts w:ascii="Sylfaen" w:hAnsi="Sylfaen" w:cs="Sylfaen"/>
          <w:sz w:val="20"/>
          <w:lang w:val="hy-AM"/>
        </w:rPr>
        <w:t>փաստը</w:t>
      </w:r>
      <w:r w:rsidRPr="00A340ED">
        <w:rPr>
          <w:rFonts w:ascii="Arial Armenian" w:hAnsi="Arial Armenian" w:cs="Sylfaen"/>
          <w:sz w:val="20"/>
          <w:lang w:val="hy-AM"/>
        </w:rPr>
        <w:t xml:space="preserve"> </w:t>
      </w:r>
      <w:r w:rsidRPr="00A340ED">
        <w:rPr>
          <w:rFonts w:ascii="Sylfaen" w:hAnsi="Sylfaen" w:cs="Sylfaen"/>
          <w:sz w:val="20"/>
          <w:lang w:val="hy-AM"/>
        </w:rPr>
        <w:t>ֆիքսվում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Գնորդի</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Վաճառողի</w:t>
      </w:r>
      <w:r w:rsidRPr="00A340ED">
        <w:rPr>
          <w:rFonts w:ascii="Arial Armenian" w:hAnsi="Arial Armenian" w:cs="Sylfaen"/>
          <w:sz w:val="20"/>
          <w:lang w:val="hy-AM"/>
        </w:rPr>
        <w:t xml:space="preserve"> </w:t>
      </w:r>
      <w:r w:rsidRPr="00A340ED">
        <w:rPr>
          <w:rFonts w:ascii="Sylfaen" w:hAnsi="Sylfaen" w:cs="Sylfaen"/>
          <w:sz w:val="20"/>
          <w:lang w:val="hy-AM"/>
        </w:rPr>
        <w:t>միջև</w:t>
      </w:r>
      <w:r w:rsidRPr="00A340ED">
        <w:rPr>
          <w:rFonts w:ascii="Arial Armenian" w:hAnsi="Arial Armenian" w:cs="Sylfaen"/>
          <w:sz w:val="20"/>
          <w:lang w:val="hy-AM"/>
        </w:rPr>
        <w:t xml:space="preserve"> </w:t>
      </w:r>
      <w:r w:rsidRPr="00A340ED">
        <w:rPr>
          <w:rFonts w:ascii="Sylfaen" w:hAnsi="Sylfaen" w:cs="Sylfaen"/>
          <w:sz w:val="20"/>
          <w:lang w:val="hy-AM"/>
        </w:rPr>
        <w:t>երկկողմ</w:t>
      </w:r>
      <w:r w:rsidRPr="00A340ED">
        <w:rPr>
          <w:rFonts w:ascii="Arial Armenian" w:hAnsi="Arial Armenian" w:cs="Sylfaen"/>
          <w:sz w:val="20"/>
          <w:lang w:val="hy-AM"/>
        </w:rPr>
        <w:t xml:space="preserve"> </w:t>
      </w:r>
      <w:r w:rsidRPr="00A340ED">
        <w:rPr>
          <w:rFonts w:ascii="Sylfaen" w:hAnsi="Sylfaen" w:cs="Sylfaen"/>
          <w:sz w:val="20"/>
          <w:lang w:val="hy-AM"/>
        </w:rPr>
        <w:t>հաստատված</w:t>
      </w:r>
      <w:r w:rsidRPr="00A340ED">
        <w:rPr>
          <w:rFonts w:ascii="Arial Armenian" w:hAnsi="Arial Armenian" w:cs="Sylfaen"/>
          <w:sz w:val="20"/>
          <w:lang w:val="hy-AM"/>
        </w:rPr>
        <w:t xml:space="preserve"> </w:t>
      </w:r>
      <w:r w:rsidRPr="00A340ED">
        <w:rPr>
          <w:rFonts w:ascii="Sylfaen" w:hAnsi="Sylfaen" w:cs="Sylfaen"/>
          <w:sz w:val="20"/>
          <w:lang w:val="hy-AM"/>
        </w:rPr>
        <w:t>փաստաթղթով՝</w:t>
      </w:r>
      <w:r w:rsidRPr="00A340ED">
        <w:rPr>
          <w:rFonts w:ascii="Arial Armenian" w:hAnsi="Arial Armenian" w:cs="Sylfaen"/>
          <w:sz w:val="20"/>
          <w:lang w:val="hy-AM"/>
        </w:rPr>
        <w:t xml:space="preserve"> </w:t>
      </w:r>
      <w:r w:rsidRPr="00A340ED">
        <w:rPr>
          <w:rFonts w:ascii="Sylfaen" w:hAnsi="Sylfaen" w:cs="Sylfaen"/>
          <w:sz w:val="20"/>
          <w:lang w:val="hy-AM"/>
        </w:rPr>
        <w:t>նշելով</w:t>
      </w:r>
      <w:r w:rsidRPr="00A340ED">
        <w:rPr>
          <w:rFonts w:ascii="Arial Armenian" w:hAnsi="Arial Armenian" w:cs="Sylfaen"/>
          <w:sz w:val="20"/>
          <w:lang w:val="hy-AM"/>
        </w:rPr>
        <w:t xml:space="preserve"> </w:t>
      </w:r>
      <w:r w:rsidRPr="00A340ED">
        <w:rPr>
          <w:rFonts w:ascii="Sylfaen" w:hAnsi="Sylfaen" w:cs="Sylfaen"/>
          <w:sz w:val="20"/>
          <w:lang w:val="hy-AM"/>
        </w:rPr>
        <w:t>փաստաթղթի</w:t>
      </w:r>
      <w:r w:rsidRPr="00A340ED">
        <w:rPr>
          <w:rFonts w:ascii="Arial Armenian" w:hAnsi="Arial Armenian" w:cs="Sylfaen"/>
          <w:sz w:val="20"/>
          <w:lang w:val="hy-AM"/>
        </w:rPr>
        <w:t xml:space="preserve"> </w:t>
      </w:r>
      <w:r w:rsidRPr="00A340ED">
        <w:rPr>
          <w:rFonts w:ascii="Sylfaen" w:hAnsi="Sylfaen" w:cs="Sylfaen"/>
          <w:sz w:val="20"/>
          <w:lang w:val="hy-AM"/>
        </w:rPr>
        <w:t>կազմման</w:t>
      </w:r>
      <w:r w:rsidRPr="00A340ED">
        <w:rPr>
          <w:rFonts w:ascii="Arial Armenian" w:hAnsi="Arial Armenian" w:cs="Sylfaen"/>
          <w:sz w:val="20"/>
          <w:lang w:val="hy-AM"/>
        </w:rPr>
        <w:t xml:space="preserve"> </w:t>
      </w:r>
      <w:r w:rsidRPr="00A340ED">
        <w:rPr>
          <w:rFonts w:ascii="Sylfaen" w:hAnsi="Sylfaen" w:cs="Sylfaen"/>
          <w:sz w:val="20"/>
          <w:lang w:val="hy-AM"/>
        </w:rPr>
        <w:t>ամսաթիվը</w:t>
      </w:r>
      <w:r w:rsidRPr="00A340ED">
        <w:rPr>
          <w:rFonts w:ascii="Arial Armenian" w:hAnsi="Arial Armenian" w:cs="Sylfaen"/>
          <w:sz w:val="20"/>
          <w:lang w:val="hy-AM"/>
        </w:rPr>
        <w:t xml:space="preserve">: </w:t>
      </w:r>
    </w:p>
    <w:p w:rsidR="00CE7D06" w:rsidRPr="00A340ED" w:rsidRDefault="00CE7D06" w:rsidP="00CE7D06">
      <w:pPr>
        <w:ind w:firstLine="720"/>
        <w:jc w:val="both"/>
        <w:rPr>
          <w:rFonts w:ascii="Arial Armenian" w:hAnsi="Arial Armenian" w:cs="Sylfaen"/>
          <w:sz w:val="20"/>
          <w:szCs w:val="20"/>
          <w:lang w:val="hy-AM"/>
        </w:rPr>
      </w:pPr>
      <w:r w:rsidRPr="00A340ED">
        <w:rPr>
          <w:rFonts w:ascii="Sylfaen" w:hAnsi="Sylfaen" w:cs="Sylfaen"/>
          <w:sz w:val="20"/>
          <w:szCs w:val="20"/>
          <w:lang w:val="hy-AM"/>
        </w:rPr>
        <w:t>Մինչև</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պայմանագրով</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ապրանքի</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մատակարարման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համար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նախատեսված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օրը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ներառյալ</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Վաճառողը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Գնորդին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է</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տրամադրում</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իր</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կողմից</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ստորագրված</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ապրանքը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Գնորդին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հանձնելու</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փաստը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ֆիքսող</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փաստաթուղթը</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հավելված</w:t>
      </w:r>
      <w:r w:rsidRPr="00A340ED">
        <w:rPr>
          <w:rFonts w:ascii="Arial Armenian" w:hAnsi="Arial Armenian" w:cs="Sylfaen"/>
          <w:sz w:val="20"/>
          <w:szCs w:val="20"/>
          <w:lang w:val="hy-AM"/>
        </w:rPr>
        <w:t xml:space="preserve"> N 3.1) </w:t>
      </w:r>
      <w:r w:rsidRPr="00A340ED">
        <w:rPr>
          <w:rFonts w:ascii="Sylfaen" w:hAnsi="Sylfaen" w:cs="Sylfaen"/>
          <w:sz w:val="20"/>
          <w:szCs w:val="20"/>
          <w:lang w:val="hy-AM"/>
        </w:rPr>
        <w:t>և</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հանձնման</w:t>
      </w:r>
      <w:r w:rsidRPr="00A340ED">
        <w:rPr>
          <w:rFonts w:ascii="Arial Armenian" w:hAnsi="Arial Armenian" w:cs="Sylfaen"/>
          <w:sz w:val="20"/>
          <w:szCs w:val="20"/>
          <w:lang w:val="hy-AM"/>
        </w:rPr>
        <w:t>-</w:t>
      </w:r>
      <w:r w:rsidRPr="00A340ED">
        <w:rPr>
          <w:rFonts w:ascii="Sylfaen" w:hAnsi="Sylfaen" w:cs="Sylfaen"/>
          <w:sz w:val="20"/>
          <w:szCs w:val="20"/>
          <w:lang w:val="hy-AM"/>
        </w:rPr>
        <w:t>ընդունման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արձանագրության</w:t>
      </w:r>
      <w:r w:rsidRPr="00A340ED">
        <w:rPr>
          <w:rFonts w:ascii="Arial Armenian" w:hAnsi="Arial Armenian" w:cs="Sylfaen"/>
          <w:sz w:val="20"/>
          <w:szCs w:val="20"/>
          <w:lang w:val="hy-AM"/>
        </w:rPr>
        <w:t xml:space="preserve"> </w:t>
      </w:r>
      <w:r w:rsidRPr="00A340ED">
        <w:rPr>
          <w:rFonts w:ascii="Arial Armenian" w:hAnsi="Arial Armenian" w:cs="Sylfaen"/>
          <w:sz w:val="20"/>
          <w:szCs w:val="20"/>
          <w:u w:val="single"/>
          <w:lang w:val="hy-AM"/>
        </w:rPr>
        <w:tab/>
      </w:r>
      <w:r w:rsidRPr="00A340ED">
        <w:rPr>
          <w:rFonts w:ascii="Arial Armenian" w:hAnsi="Arial Armenian" w:cs="Sylfaen"/>
          <w:sz w:val="20"/>
          <w:szCs w:val="20"/>
          <w:u w:val="single"/>
          <w:lang w:val="hy-AM"/>
        </w:rPr>
        <w:tab/>
      </w:r>
      <w:r w:rsidRPr="00A340ED">
        <w:rPr>
          <w:rFonts w:ascii="Arial Armenian" w:hAnsi="Arial Armenian" w:cs="Sylfaen"/>
          <w:sz w:val="20"/>
          <w:szCs w:val="20"/>
          <w:lang w:val="hy-AM"/>
        </w:rPr>
        <w:t xml:space="preserve"> </w:t>
      </w:r>
      <w:r w:rsidRPr="00A340ED">
        <w:rPr>
          <w:rFonts w:ascii="Sylfaen" w:hAnsi="Sylfaen" w:cs="Sylfaen"/>
          <w:sz w:val="20"/>
          <w:szCs w:val="20"/>
          <w:lang w:val="hy-AM"/>
        </w:rPr>
        <w:t>օրինակ</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հավելված</w:t>
      </w:r>
      <w:r w:rsidRPr="00A340ED">
        <w:rPr>
          <w:rFonts w:ascii="Arial Armenian" w:hAnsi="Arial Armenian" w:cs="Sylfaen"/>
          <w:sz w:val="20"/>
          <w:szCs w:val="20"/>
          <w:lang w:val="hy-AM"/>
        </w:rPr>
        <w:t xml:space="preserve"> N 3): </w:t>
      </w:r>
    </w:p>
    <w:p w:rsidR="00CE7D06" w:rsidRPr="00A340ED" w:rsidRDefault="00CE7D06" w:rsidP="00CE7D06">
      <w:pPr>
        <w:ind w:firstLine="720"/>
        <w:jc w:val="both"/>
        <w:rPr>
          <w:rFonts w:ascii="Arial Armenian" w:hAnsi="Arial Armenian" w:cs="Sylfaen"/>
          <w:sz w:val="20"/>
          <w:lang w:val="hy-AM"/>
        </w:rPr>
      </w:pPr>
      <w:r w:rsidRPr="00A340ED">
        <w:rPr>
          <w:rFonts w:ascii="Arial Armenian" w:hAnsi="Arial Armenian" w:cs="Sylfaen"/>
          <w:sz w:val="20"/>
          <w:lang w:val="hy-AM"/>
        </w:rPr>
        <w:t xml:space="preserve">5.2 </w:t>
      </w:r>
      <w:r w:rsidRPr="00A340ED">
        <w:rPr>
          <w:rFonts w:ascii="Sylfaen" w:hAnsi="Sylfaen" w:cs="Sylfaen"/>
          <w:sz w:val="20"/>
          <w:lang w:val="hy-AM"/>
        </w:rPr>
        <w:t>Հանձնման</w:t>
      </w:r>
      <w:r w:rsidRPr="00A340ED">
        <w:rPr>
          <w:rFonts w:ascii="Arial Armenian" w:hAnsi="Arial Armenian" w:cs="Sylfaen"/>
          <w:sz w:val="20"/>
          <w:lang w:val="hy-AM"/>
        </w:rPr>
        <w:t>-</w:t>
      </w:r>
      <w:r w:rsidRPr="00A340ED">
        <w:rPr>
          <w:rFonts w:ascii="Sylfaen" w:hAnsi="Sylfaen" w:cs="Sylfaen"/>
          <w:sz w:val="20"/>
          <w:lang w:val="hy-AM"/>
        </w:rPr>
        <w:t>ընդունման</w:t>
      </w:r>
      <w:r w:rsidRPr="00A340ED">
        <w:rPr>
          <w:rFonts w:ascii="Arial Armenian" w:hAnsi="Arial Armenian" w:cs="Sylfaen"/>
          <w:sz w:val="20"/>
          <w:lang w:val="hy-AM"/>
        </w:rPr>
        <w:t xml:space="preserve"> </w:t>
      </w:r>
      <w:r w:rsidRPr="00A340ED">
        <w:rPr>
          <w:rFonts w:ascii="Sylfaen" w:hAnsi="Sylfaen" w:cs="Sylfaen"/>
          <w:sz w:val="20"/>
          <w:lang w:val="hy-AM"/>
        </w:rPr>
        <w:t>արձանագրությունը</w:t>
      </w:r>
      <w:r w:rsidRPr="00A340ED">
        <w:rPr>
          <w:rFonts w:ascii="Arial Armenian" w:hAnsi="Arial Armenian" w:cs="Sylfaen"/>
          <w:sz w:val="20"/>
          <w:lang w:val="hy-AM"/>
        </w:rPr>
        <w:t xml:space="preserve"> </w:t>
      </w:r>
      <w:r w:rsidRPr="00A340ED">
        <w:rPr>
          <w:rFonts w:ascii="Sylfaen" w:hAnsi="Sylfaen" w:cs="Sylfaen"/>
          <w:sz w:val="20"/>
          <w:lang w:val="hy-AM"/>
        </w:rPr>
        <w:t>ստորագրվում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pt-BR"/>
        </w:rPr>
        <w:t>մատակարարված</w:t>
      </w:r>
      <w:r w:rsidRPr="00A340ED">
        <w:rPr>
          <w:rFonts w:ascii="Arial Armenian" w:hAnsi="Arial Armenian"/>
          <w:sz w:val="20"/>
          <w:lang w:val="pt-BR"/>
        </w:rPr>
        <w:t xml:space="preserve"> </w:t>
      </w:r>
      <w:r w:rsidRPr="00A340ED">
        <w:rPr>
          <w:rFonts w:ascii="Sylfaen" w:hAnsi="Sylfaen" w:cs="Sylfaen"/>
          <w:sz w:val="20"/>
          <w:lang w:val="pt-BR"/>
        </w:rPr>
        <w:t>ապրանքը</w:t>
      </w:r>
      <w:r w:rsidRPr="00A340ED">
        <w:rPr>
          <w:rFonts w:ascii="Arial Armenian" w:hAnsi="Arial Armenian"/>
          <w:sz w:val="20"/>
          <w:lang w:val="pt-BR"/>
        </w:rPr>
        <w:t xml:space="preserve"> </w:t>
      </w:r>
      <w:r w:rsidRPr="00A340ED">
        <w:rPr>
          <w:rFonts w:ascii="Sylfaen" w:hAnsi="Sylfaen" w:cs="Sylfaen"/>
          <w:sz w:val="20"/>
          <w:lang w:val="hy-AM"/>
        </w:rPr>
        <w:t>համապատասխանում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պայմաններին։</w:t>
      </w:r>
      <w:r w:rsidRPr="00A340ED">
        <w:rPr>
          <w:rFonts w:ascii="Arial Armenian" w:hAnsi="Arial Armenian" w:cs="Sylfaen"/>
          <w:sz w:val="20"/>
          <w:lang w:val="hy-AM"/>
        </w:rPr>
        <w:t xml:space="preserve"> </w:t>
      </w:r>
      <w:r w:rsidRPr="00A340ED">
        <w:rPr>
          <w:rFonts w:ascii="Sylfaen" w:hAnsi="Sylfaen" w:cs="Sylfaen"/>
          <w:sz w:val="20"/>
          <w:lang w:val="hy-AM"/>
        </w:rPr>
        <w:t>Հակառակ</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դրա</w:t>
      </w:r>
      <w:r w:rsidRPr="00A340ED">
        <w:rPr>
          <w:rFonts w:ascii="Arial Armenian" w:hAnsi="Arial Armenian" w:cs="Sylfaen"/>
          <w:sz w:val="20"/>
          <w:lang w:val="hy-AM"/>
        </w:rPr>
        <w:t xml:space="preserve"> </w:t>
      </w:r>
      <w:r w:rsidRPr="00A340ED">
        <w:rPr>
          <w:rFonts w:ascii="Sylfaen" w:hAnsi="Sylfaen" w:cs="Sylfaen"/>
          <w:sz w:val="20"/>
          <w:lang w:val="hy-AM"/>
        </w:rPr>
        <w:t>մի</w:t>
      </w:r>
      <w:r w:rsidRPr="00A340ED">
        <w:rPr>
          <w:rFonts w:ascii="Arial Armenian" w:hAnsi="Arial Armenian" w:cs="Sylfaen"/>
          <w:sz w:val="20"/>
          <w:lang w:val="hy-AM"/>
        </w:rPr>
        <w:t xml:space="preserve"> </w:t>
      </w:r>
      <w:r w:rsidRPr="00A340ED">
        <w:rPr>
          <w:rFonts w:ascii="Sylfaen" w:hAnsi="Sylfaen" w:cs="Sylfaen"/>
          <w:sz w:val="20"/>
          <w:lang w:val="hy-AM"/>
        </w:rPr>
        <w:t>մասի</w:t>
      </w:r>
      <w:r w:rsidRPr="00A340ED">
        <w:rPr>
          <w:rFonts w:ascii="Arial Armenian" w:hAnsi="Arial Armenian" w:cs="Sylfaen"/>
          <w:sz w:val="20"/>
          <w:lang w:val="hy-AM"/>
        </w:rPr>
        <w:t xml:space="preserve"> </w:t>
      </w:r>
      <w:r w:rsidRPr="00A340ED">
        <w:rPr>
          <w:rFonts w:ascii="Sylfaen" w:hAnsi="Sylfaen" w:cs="Sylfaen"/>
          <w:sz w:val="20"/>
          <w:lang w:val="hy-AM"/>
        </w:rPr>
        <w:t>կատարման</w:t>
      </w:r>
      <w:r w:rsidRPr="00A340ED">
        <w:rPr>
          <w:rFonts w:ascii="Arial Armenian" w:hAnsi="Arial Armenian" w:cs="Sylfaen"/>
          <w:sz w:val="20"/>
          <w:lang w:val="hy-AM"/>
        </w:rPr>
        <w:t xml:space="preserve"> </w:t>
      </w:r>
      <w:r w:rsidRPr="00A340ED">
        <w:rPr>
          <w:rFonts w:ascii="Sylfaen" w:hAnsi="Sylfaen" w:cs="Sylfaen"/>
          <w:sz w:val="20"/>
          <w:lang w:val="hy-AM"/>
        </w:rPr>
        <w:t>արդյունքները</w:t>
      </w:r>
      <w:r w:rsidRPr="00A340ED">
        <w:rPr>
          <w:rFonts w:ascii="Arial Armenian" w:hAnsi="Arial Armenian" w:cs="Sylfaen"/>
          <w:sz w:val="20"/>
          <w:lang w:val="hy-AM"/>
        </w:rPr>
        <w:t xml:space="preserve"> </w:t>
      </w:r>
      <w:r w:rsidRPr="00A340ED">
        <w:rPr>
          <w:rFonts w:ascii="Sylfaen" w:hAnsi="Sylfaen" w:cs="Sylfaen"/>
          <w:sz w:val="20"/>
          <w:lang w:val="hy-AM"/>
        </w:rPr>
        <w:t>չեն</w:t>
      </w:r>
      <w:r w:rsidRPr="00A340ED">
        <w:rPr>
          <w:rFonts w:ascii="Arial Armenian" w:hAnsi="Arial Armenian" w:cs="Sylfaen"/>
          <w:sz w:val="20"/>
          <w:lang w:val="hy-AM"/>
        </w:rPr>
        <w:t xml:space="preserve"> </w:t>
      </w:r>
      <w:r w:rsidRPr="00A340ED">
        <w:rPr>
          <w:rFonts w:ascii="Sylfaen" w:hAnsi="Sylfaen" w:cs="Sylfaen"/>
          <w:sz w:val="20"/>
          <w:lang w:val="hy-AM"/>
        </w:rPr>
        <w:t>ընդունվում</w:t>
      </w:r>
      <w:r w:rsidRPr="00A340ED">
        <w:rPr>
          <w:rFonts w:ascii="Arial Armenian" w:hAnsi="Arial Armenian" w:cs="Sylfaen"/>
          <w:sz w:val="20"/>
          <w:lang w:val="hy-AM"/>
        </w:rPr>
        <w:t xml:space="preserve">, </w:t>
      </w:r>
      <w:r w:rsidRPr="00A340ED">
        <w:rPr>
          <w:rFonts w:ascii="Sylfaen" w:hAnsi="Sylfaen" w:cs="Sylfaen"/>
          <w:sz w:val="20"/>
          <w:lang w:val="hy-AM"/>
        </w:rPr>
        <w:t>հանձնման</w:t>
      </w:r>
      <w:r w:rsidRPr="00A340ED">
        <w:rPr>
          <w:rFonts w:ascii="Arial Armenian" w:hAnsi="Arial Armenian" w:cs="Sylfaen"/>
          <w:sz w:val="20"/>
          <w:lang w:val="hy-AM"/>
        </w:rPr>
        <w:t>-</w:t>
      </w:r>
      <w:r w:rsidRPr="00A340ED">
        <w:rPr>
          <w:rFonts w:ascii="Sylfaen" w:hAnsi="Sylfaen" w:cs="Sylfaen"/>
          <w:sz w:val="20"/>
          <w:lang w:val="hy-AM"/>
        </w:rPr>
        <w:t>ընդունման</w:t>
      </w:r>
      <w:r w:rsidRPr="00A340ED">
        <w:rPr>
          <w:rFonts w:ascii="Arial Armenian" w:hAnsi="Arial Armenian" w:cs="Sylfaen"/>
          <w:sz w:val="20"/>
          <w:lang w:val="hy-AM"/>
        </w:rPr>
        <w:t xml:space="preserve"> </w:t>
      </w:r>
      <w:r w:rsidRPr="00A340ED">
        <w:rPr>
          <w:rFonts w:ascii="Sylfaen" w:hAnsi="Sylfaen" w:cs="Sylfaen"/>
          <w:sz w:val="20"/>
          <w:lang w:val="hy-AM"/>
        </w:rPr>
        <w:t>արձանագրությունը</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ստորագրվում</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Գնորդը</w:t>
      </w:r>
      <w:r w:rsidRPr="00A340ED">
        <w:rPr>
          <w:rFonts w:ascii="Arial Armenian" w:hAnsi="Arial Armenian" w:cs="Sylfaen"/>
          <w:sz w:val="20"/>
          <w:lang w:val="hy-AM"/>
        </w:rPr>
        <w:t>`</w:t>
      </w:r>
    </w:p>
    <w:p w:rsidR="00CE7D06" w:rsidRPr="00A340ED" w:rsidRDefault="00CE7D06" w:rsidP="00CE7D06">
      <w:pPr>
        <w:ind w:firstLine="720"/>
        <w:jc w:val="both"/>
        <w:rPr>
          <w:rFonts w:ascii="Arial Armenian" w:hAnsi="Arial Armenian" w:cs="Sylfaen"/>
          <w:sz w:val="20"/>
          <w:lang w:val="hy-AM"/>
        </w:rPr>
      </w:pPr>
      <w:r w:rsidRPr="00A340ED">
        <w:rPr>
          <w:rFonts w:ascii="Sylfaen" w:hAnsi="Sylfaen" w:cs="Sylfaen"/>
          <w:sz w:val="20"/>
          <w:lang w:val="hy-AM"/>
        </w:rPr>
        <w:t>ա</w:t>
      </w:r>
      <w:r w:rsidRPr="00A340ED">
        <w:rPr>
          <w:rFonts w:ascii="Arial Armenian" w:hAnsi="Arial Armenian" w:cs="Sylfaen"/>
          <w:sz w:val="20"/>
          <w:lang w:val="hy-AM"/>
        </w:rPr>
        <w:t xml:space="preserve">) </w:t>
      </w:r>
      <w:r w:rsidRPr="00A340ED">
        <w:rPr>
          <w:rFonts w:ascii="Sylfaen" w:hAnsi="Sylfaen" w:cs="Sylfaen"/>
          <w:sz w:val="20"/>
          <w:lang w:val="hy-AM"/>
        </w:rPr>
        <w:t>հարցի</w:t>
      </w:r>
      <w:r w:rsidRPr="00A340ED">
        <w:rPr>
          <w:rFonts w:ascii="Arial Armenian" w:hAnsi="Arial Armenian" w:cs="Sylfaen"/>
          <w:sz w:val="20"/>
          <w:lang w:val="hy-AM"/>
        </w:rPr>
        <w:t xml:space="preserve"> </w:t>
      </w:r>
      <w:r w:rsidRPr="00A340ED">
        <w:rPr>
          <w:rFonts w:ascii="Sylfaen" w:hAnsi="Sylfaen" w:cs="Sylfaen"/>
          <w:sz w:val="20"/>
          <w:lang w:val="hy-AM"/>
        </w:rPr>
        <w:t>կարգավորման</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ձեռնարկում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նման</w:t>
      </w:r>
      <w:r w:rsidRPr="00A340ED">
        <w:rPr>
          <w:rFonts w:ascii="Arial Armenian" w:hAnsi="Arial Armenian" w:cs="Sylfaen"/>
          <w:sz w:val="20"/>
          <w:lang w:val="hy-AM"/>
        </w:rPr>
        <w:t xml:space="preserve"> </w:t>
      </w:r>
      <w:r w:rsidRPr="00A340ED">
        <w:rPr>
          <w:rFonts w:ascii="Sylfaen" w:hAnsi="Sylfaen" w:cs="Sylfaen"/>
          <w:sz w:val="20"/>
          <w:lang w:val="hy-AM"/>
        </w:rPr>
        <w:t>իրավիճակի</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միջոցները</w:t>
      </w:r>
      <w:r w:rsidRPr="00A340ED">
        <w:rPr>
          <w:rFonts w:ascii="Arial Armenian" w:hAnsi="Arial Armenian" w:cs="Sylfaen"/>
          <w:sz w:val="20"/>
          <w:lang w:val="hy-AM"/>
        </w:rPr>
        <w:t>.</w:t>
      </w:r>
    </w:p>
    <w:p w:rsidR="00CE7D06" w:rsidRPr="00A340ED" w:rsidRDefault="00CE7D06" w:rsidP="00CE7D06">
      <w:pPr>
        <w:ind w:firstLine="720"/>
        <w:jc w:val="both"/>
        <w:rPr>
          <w:rFonts w:ascii="Arial Armenian" w:hAnsi="Arial Armenian" w:cs="Sylfaen"/>
          <w:sz w:val="20"/>
          <w:lang w:val="hy-AM"/>
        </w:rPr>
      </w:pPr>
      <w:r w:rsidRPr="00A340ED">
        <w:rPr>
          <w:rFonts w:ascii="Arial Armenian" w:hAnsi="Arial Armenian" w:cs="Sylfaen"/>
          <w:sz w:val="20"/>
          <w:lang w:val="hy-AM"/>
        </w:rPr>
        <w:lastRenderedPageBreak/>
        <w:t xml:space="preserve"> </w:t>
      </w:r>
      <w:r w:rsidRPr="00A340ED">
        <w:rPr>
          <w:rFonts w:ascii="Sylfaen" w:hAnsi="Sylfaen" w:cs="Sylfaen"/>
          <w:sz w:val="20"/>
          <w:lang w:val="hy-AM"/>
        </w:rPr>
        <w:t>բ</w:t>
      </w:r>
      <w:r w:rsidRPr="00A340ED">
        <w:rPr>
          <w:rFonts w:ascii="Arial Armenian" w:hAnsi="Arial Armenian" w:cs="Sylfaen"/>
          <w:sz w:val="20"/>
          <w:lang w:val="hy-AM"/>
        </w:rPr>
        <w:t xml:space="preserve">) </w:t>
      </w:r>
      <w:r w:rsidRPr="00A340ED">
        <w:rPr>
          <w:rFonts w:ascii="Sylfaen" w:hAnsi="Sylfaen" w:cs="Sylfaen"/>
          <w:sz w:val="20"/>
          <w:lang w:val="hy-AM"/>
        </w:rPr>
        <w:t>Վաճառողի</w:t>
      </w:r>
      <w:r w:rsidRPr="00A340ED">
        <w:rPr>
          <w:rFonts w:ascii="Arial Armenian" w:hAnsi="Arial Armenian" w:cs="Sylfaen"/>
          <w:sz w:val="20"/>
          <w:lang w:val="hy-AM"/>
        </w:rPr>
        <w:t xml:space="preserve"> </w:t>
      </w:r>
      <w:r w:rsidRPr="00A340ED">
        <w:rPr>
          <w:rFonts w:ascii="Sylfaen" w:hAnsi="Sylfaen" w:cs="Sylfaen"/>
          <w:sz w:val="20"/>
          <w:lang w:val="hy-AM"/>
        </w:rPr>
        <w:t>նկատմամբ</w:t>
      </w:r>
      <w:r w:rsidRPr="00A340ED">
        <w:rPr>
          <w:rFonts w:ascii="Arial Armenian" w:hAnsi="Arial Armenian" w:cs="Sylfaen"/>
          <w:sz w:val="20"/>
          <w:lang w:val="hy-AM"/>
        </w:rPr>
        <w:t xml:space="preserve"> </w:t>
      </w:r>
      <w:r w:rsidRPr="00A340ED">
        <w:rPr>
          <w:rFonts w:ascii="Sylfaen" w:hAnsi="Sylfaen" w:cs="Sylfaen"/>
          <w:sz w:val="20"/>
          <w:lang w:val="hy-AM"/>
        </w:rPr>
        <w:t>կիրառում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պատասխանատվության</w:t>
      </w:r>
      <w:r w:rsidRPr="00A340ED">
        <w:rPr>
          <w:rFonts w:ascii="Arial Armenian" w:hAnsi="Arial Armenian" w:cs="Sylfaen"/>
          <w:sz w:val="20"/>
          <w:lang w:val="hy-AM"/>
        </w:rPr>
        <w:t xml:space="preserve"> </w:t>
      </w:r>
      <w:r w:rsidRPr="00A340ED">
        <w:rPr>
          <w:rFonts w:ascii="Sylfaen" w:hAnsi="Sylfaen" w:cs="Sylfaen"/>
          <w:sz w:val="20"/>
          <w:lang w:val="hy-AM"/>
        </w:rPr>
        <w:t>միջոցներ։</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5.3 </w:t>
      </w:r>
      <w:r w:rsidRPr="00A340ED">
        <w:rPr>
          <w:rFonts w:ascii="Sylfaen" w:hAnsi="Sylfaen" w:cs="Sylfaen"/>
          <w:sz w:val="20"/>
          <w:lang w:val="hy-AM"/>
        </w:rPr>
        <w:t>Գնորդը</w:t>
      </w:r>
      <w:r w:rsidRPr="00A340ED">
        <w:rPr>
          <w:rFonts w:ascii="Arial Armenian" w:hAnsi="Arial Armenian"/>
          <w:sz w:val="20"/>
          <w:lang w:val="hy-AM"/>
        </w:rPr>
        <w:t xml:space="preserve"> </w:t>
      </w:r>
      <w:r w:rsidRPr="00A340ED">
        <w:rPr>
          <w:rFonts w:ascii="Sylfaen" w:hAnsi="Sylfaen" w:cs="Sylfaen"/>
          <w:sz w:val="20"/>
          <w:lang w:val="hy-AM"/>
        </w:rPr>
        <w:t>հանձնման</w:t>
      </w:r>
      <w:r w:rsidRPr="00A340ED">
        <w:rPr>
          <w:rFonts w:ascii="Arial Armenian" w:hAnsi="Arial Armenian"/>
          <w:sz w:val="20"/>
          <w:lang w:val="hy-AM"/>
        </w:rPr>
        <w:t>-</w:t>
      </w:r>
      <w:r w:rsidRPr="00A340ED">
        <w:rPr>
          <w:rFonts w:ascii="Sylfaen" w:hAnsi="Sylfaen" w:cs="Sylfaen"/>
          <w:sz w:val="20"/>
          <w:lang w:val="hy-AM"/>
        </w:rPr>
        <w:t>ընդունման</w:t>
      </w:r>
      <w:r w:rsidRPr="00A340ED">
        <w:rPr>
          <w:rFonts w:ascii="Arial Armenian" w:hAnsi="Arial Armenian"/>
          <w:sz w:val="20"/>
          <w:lang w:val="hy-AM"/>
        </w:rPr>
        <w:t xml:space="preserve"> </w:t>
      </w:r>
      <w:r w:rsidRPr="00A340ED">
        <w:rPr>
          <w:rFonts w:ascii="Sylfaen" w:hAnsi="Sylfaen" w:cs="Sylfaen"/>
          <w:sz w:val="20"/>
          <w:lang w:val="hy-AM"/>
        </w:rPr>
        <w:t>արձանագրությունը</w:t>
      </w:r>
      <w:r w:rsidRPr="00A340ED">
        <w:rPr>
          <w:rFonts w:ascii="Arial Armenian" w:hAnsi="Arial Armenian"/>
          <w:sz w:val="20"/>
          <w:lang w:val="hy-AM"/>
        </w:rPr>
        <w:t xml:space="preserve"> </w:t>
      </w:r>
      <w:r w:rsidRPr="00A340ED">
        <w:rPr>
          <w:rFonts w:ascii="Sylfaen" w:hAnsi="Sylfaen" w:cs="Sylfaen"/>
          <w:sz w:val="20"/>
          <w:lang w:val="hy-AM"/>
        </w:rPr>
        <w:t>ստանալու</w:t>
      </w:r>
      <w:r w:rsidRPr="00A340ED">
        <w:rPr>
          <w:rFonts w:ascii="Arial Armenian" w:hAnsi="Arial Armenian"/>
          <w:sz w:val="20"/>
          <w:lang w:val="hy-AM"/>
        </w:rPr>
        <w:t xml:space="preserve"> </w:t>
      </w:r>
      <w:r w:rsidRPr="00A340ED">
        <w:rPr>
          <w:rFonts w:ascii="Sylfaen" w:hAnsi="Sylfaen" w:cs="Sylfaen"/>
          <w:sz w:val="20"/>
          <w:szCs w:val="20"/>
          <w:lang w:val="hy-AM"/>
        </w:rPr>
        <w:t>օրվան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հաջորդող</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աշխատանքային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օրվանից</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հաշված</w:t>
      </w:r>
      <w:r w:rsidRPr="00A340ED">
        <w:rPr>
          <w:rFonts w:ascii="Arial Armenian" w:hAnsi="Arial Armenian" w:cs="Sylfaen"/>
          <w:sz w:val="20"/>
          <w:szCs w:val="20"/>
          <w:lang w:val="hy-AM"/>
        </w:rPr>
        <w:t xml:space="preserve"> </w:t>
      </w:r>
      <w:r w:rsidRPr="00A340ED">
        <w:rPr>
          <w:rFonts w:ascii="Arial Armenian" w:hAnsi="Arial Armenian" w:cs="Sylfaen"/>
          <w:sz w:val="20"/>
          <w:szCs w:val="20"/>
          <w:u w:val="single"/>
          <w:lang w:val="hy-AM"/>
        </w:rPr>
        <w:t xml:space="preserve">     </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աշխատանքային</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օրվա</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ընթացքում</w:t>
      </w:r>
      <w:r w:rsidRPr="00A340ED">
        <w:rPr>
          <w:rFonts w:ascii="Arial Armenian" w:hAnsi="Arial Armenian" w:cs="Sylfaen"/>
          <w:sz w:val="20"/>
          <w:szCs w:val="20"/>
          <w:lang w:val="hy-AM"/>
        </w:rPr>
        <w:t xml:space="preserve"> </w:t>
      </w:r>
      <w:r w:rsidRPr="00A340ED">
        <w:rPr>
          <w:rFonts w:ascii="Sylfaen" w:hAnsi="Sylfaen" w:cs="Sylfaen"/>
          <w:sz w:val="20"/>
          <w:lang w:val="hy-AM"/>
        </w:rPr>
        <w:t>Վաճառողին</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ներկայացնում</w:t>
      </w:r>
      <w:r w:rsidRPr="00A340ED">
        <w:rPr>
          <w:rFonts w:ascii="Arial Armenian" w:hAnsi="Arial Armenian"/>
          <w:sz w:val="20"/>
          <w:lang w:val="hy-AM"/>
        </w:rPr>
        <w:t xml:space="preserve"> </w:t>
      </w:r>
      <w:r w:rsidRPr="00A340ED">
        <w:rPr>
          <w:rFonts w:ascii="Sylfaen" w:hAnsi="Sylfaen" w:cs="Sylfaen"/>
          <w:sz w:val="20"/>
          <w:lang w:val="hy-AM"/>
        </w:rPr>
        <w:t>իր</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ստորագրված</w:t>
      </w:r>
      <w:r w:rsidRPr="00A340ED">
        <w:rPr>
          <w:rFonts w:ascii="Arial Armenian" w:hAnsi="Arial Armenian"/>
          <w:sz w:val="20"/>
          <w:lang w:val="hy-AM"/>
        </w:rPr>
        <w:t xml:space="preserve"> </w:t>
      </w:r>
      <w:r w:rsidRPr="00A340ED">
        <w:rPr>
          <w:rFonts w:ascii="Sylfaen" w:hAnsi="Sylfaen" w:cs="Sylfaen"/>
          <w:sz w:val="20"/>
          <w:lang w:val="hy-AM"/>
        </w:rPr>
        <w:t>հանձնման</w:t>
      </w:r>
      <w:r w:rsidRPr="00A340ED">
        <w:rPr>
          <w:rFonts w:ascii="Arial Armenian" w:hAnsi="Arial Armenian"/>
          <w:sz w:val="20"/>
          <w:lang w:val="hy-AM"/>
        </w:rPr>
        <w:t>-</w:t>
      </w:r>
      <w:r w:rsidRPr="00A340ED">
        <w:rPr>
          <w:rFonts w:ascii="Sylfaen" w:hAnsi="Sylfaen" w:cs="Sylfaen"/>
          <w:sz w:val="20"/>
          <w:lang w:val="hy-AM"/>
        </w:rPr>
        <w:t>ընդունման</w:t>
      </w:r>
      <w:r w:rsidRPr="00A340ED">
        <w:rPr>
          <w:rFonts w:ascii="Arial Armenian" w:hAnsi="Arial Armenian"/>
          <w:sz w:val="20"/>
          <w:lang w:val="hy-AM"/>
        </w:rPr>
        <w:t xml:space="preserve"> </w:t>
      </w:r>
      <w:r w:rsidRPr="00A340ED">
        <w:rPr>
          <w:rFonts w:ascii="Sylfaen" w:hAnsi="Sylfaen" w:cs="Sylfaen"/>
          <w:sz w:val="20"/>
          <w:lang w:val="hy-AM"/>
        </w:rPr>
        <w:t>արձանագրության</w:t>
      </w:r>
      <w:r w:rsidRPr="00A340ED">
        <w:rPr>
          <w:rFonts w:ascii="Arial Armenian" w:hAnsi="Arial Armenian"/>
          <w:sz w:val="20"/>
          <w:lang w:val="hy-AM"/>
        </w:rPr>
        <w:t xml:space="preserve"> </w:t>
      </w:r>
      <w:r w:rsidRPr="00A340ED">
        <w:rPr>
          <w:rFonts w:ascii="Sylfaen" w:hAnsi="Sylfaen" w:cs="Sylfaen"/>
          <w:sz w:val="20"/>
          <w:lang w:val="hy-AM"/>
        </w:rPr>
        <w:t>մեկ</w:t>
      </w:r>
      <w:r w:rsidRPr="00A340ED">
        <w:rPr>
          <w:rFonts w:ascii="Arial Armenian" w:hAnsi="Arial Armenian"/>
          <w:sz w:val="20"/>
          <w:lang w:val="hy-AM"/>
        </w:rPr>
        <w:t xml:space="preserve"> </w:t>
      </w:r>
      <w:r w:rsidRPr="00A340ED">
        <w:rPr>
          <w:rFonts w:ascii="Sylfaen" w:hAnsi="Sylfaen" w:cs="Sylfaen"/>
          <w:sz w:val="20"/>
          <w:lang w:val="hy-AM"/>
        </w:rPr>
        <w:t>օրինակը</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ապրանքը</w:t>
      </w:r>
      <w:r w:rsidRPr="00A340ED">
        <w:rPr>
          <w:rFonts w:ascii="Arial Armenian" w:hAnsi="Arial Armenian"/>
          <w:sz w:val="20"/>
          <w:lang w:val="hy-AM"/>
        </w:rPr>
        <w:t xml:space="preserve"> </w:t>
      </w:r>
      <w:r w:rsidRPr="00A340ED">
        <w:rPr>
          <w:rFonts w:ascii="Sylfaen" w:hAnsi="Sylfaen" w:cs="Sylfaen"/>
          <w:sz w:val="20"/>
          <w:lang w:val="hy-AM"/>
        </w:rPr>
        <w:t>չընդունելու</w:t>
      </w:r>
      <w:r w:rsidRPr="00A340ED">
        <w:rPr>
          <w:rFonts w:ascii="Arial Armenian" w:hAnsi="Arial Armenian"/>
          <w:sz w:val="20"/>
          <w:lang w:val="hy-AM"/>
        </w:rPr>
        <w:t xml:space="preserve"> </w:t>
      </w:r>
      <w:r w:rsidRPr="00A340ED">
        <w:rPr>
          <w:rFonts w:ascii="Sylfaen" w:hAnsi="Sylfaen" w:cs="Sylfaen"/>
          <w:sz w:val="20"/>
          <w:lang w:val="hy-AM"/>
        </w:rPr>
        <w:t>պատճառաբանված</w:t>
      </w:r>
      <w:r w:rsidRPr="00A340ED">
        <w:rPr>
          <w:rFonts w:ascii="Arial Armenian" w:hAnsi="Arial Armenian"/>
          <w:sz w:val="20"/>
          <w:lang w:val="hy-AM"/>
        </w:rPr>
        <w:t xml:space="preserve"> </w:t>
      </w:r>
      <w:r w:rsidRPr="00A340ED">
        <w:rPr>
          <w:rFonts w:ascii="Sylfaen" w:hAnsi="Sylfaen" w:cs="Sylfaen"/>
          <w:sz w:val="20"/>
          <w:lang w:val="hy-AM"/>
        </w:rPr>
        <w:t>մերժումը։</w:t>
      </w:r>
    </w:p>
    <w:p w:rsidR="00CE7D06" w:rsidRPr="00A340ED" w:rsidRDefault="00CE7D06" w:rsidP="00CE7D06">
      <w:pPr>
        <w:ind w:firstLine="720"/>
        <w:jc w:val="both"/>
        <w:rPr>
          <w:rFonts w:ascii="Arial Armenian" w:hAnsi="Arial Armenian" w:cs="Sylfaen"/>
          <w:sz w:val="20"/>
          <w:lang w:val="hy-AM"/>
        </w:rPr>
      </w:pPr>
      <w:r w:rsidRPr="00A340ED">
        <w:rPr>
          <w:rFonts w:ascii="Arial Armenian" w:hAnsi="Arial Armenian"/>
          <w:sz w:val="20"/>
          <w:lang w:val="hy-AM"/>
        </w:rPr>
        <w:t xml:space="preserve">5.4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5.3 </w:t>
      </w:r>
      <w:r w:rsidRPr="00A340ED">
        <w:rPr>
          <w:rFonts w:ascii="Sylfaen" w:hAnsi="Sylfaen" w:cs="Sylfaen"/>
          <w:sz w:val="20"/>
          <w:lang w:val="hy-AM"/>
        </w:rPr>
        <w:t>կետով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ժամկետում</w:t>
      </w:r>
      <w:r w:rsidRPr="00A340ED">
        <w:rPr>
          <w:rFonts w:ascii="Arial Armenian" w:hAnsi="Arial Armenian" w:cs="Sylfaen"/>
          <w:sz w:val="20"/>
          <w:lang w:val="hy-AM"/>
        </w:rPr>
        <w:t xml:space="preserve"> </w:t>
      </w:r>
      <w:r w:rsidRPr="00A340ED">
        <w:rPr>
          <w:rFonts w:ascii="Sylfaen" w:hAnsi="Sylfaen" w:cs="Sylfaen"/>
          <w:sz w:val="20"/>
          <w:lang w:val="hy-AM"/>
        </w:rPr>
        <w:t>Գնորդը</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ընդունում</w:t>
      </w:r>
      <w:r w:rsidRPr="00A340ED">
        <w:rPr>
          <w:rFonts w:ascii="Arial Armenian" w:hAnsi="Arial Armenian" w:cs="Sylfaen"/>
          <w:sz w:val="20"/>
          <w:lang w:val="hy-AM"/>
        </w:rPr>
        <w:t xml:space="preserve"> </w:t>
      </w:r>
      <w:r w:rsidRPr="00A340ED">
        <w:rPr>
          <w:rFonts w:ascii="Sylfaen" w:hAnsi="Sylfaen" w:cs="Sylfaen"/>
          <w:sz w:val="20"/>
          <w:lang w:val="hy-AM"/>
        </w:rPr>
        <w:t>մատակարարված</w:t>
      </w:r>
      <w:r w:rsidRPr="00A340ED">
        <w:rPr>
          <w:rFonts w:ascii="Arial Armenian" w:hAnsi="Arial Armenian" w:cs="Sylfaen"/>
          <w:sz w:val="20"/>
          <w:lang w:val="hy-AM"/>
        </w:rPr>
        <w:t xml:space="preserve"> </w:t>
      </w:r>
      <w:r w:rsidRPr="00A340ED">
        <w:rPr>
          <w:rFonts w:ascii="Sylfaen" w:hAnsi="Sylfaen" w:cs="Sylfaen"/>
          <w:sz w:val="20"/>
          <w:lang w:val="hy-AM"/>
        </w:rPr>
        <w:t>ապրանքը</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մերժում</w:t>
      </w:r>
      <w:r w:rsidRPr="00A340ED">
        <w:rPr>
          <w:rFonts w:ascii="Arial Armenian" w:hAnsi="Arial Armenian" w:cs="Sylfaen"/>
          <w:sz w:val="20"/>
          <w:lang w:val="hy-AM"/>
        </w:rPr>
        <w:t xml:space="preserve"> </w:t>
      </w:r>
      <w:r w:rsidRPr="00A340ED">
        <w:rPr>
          <w:rFonts w:ascii="Sylfaen" w:hAnsi="Sylfaen" w:cs="Sylfaen"/>
          <w:sz w:val="20"/>
          <w:lang w:val="hy-AM"/>
        </w:rPr>
        <w:t>դրա</w:t>
      </w:r>
      <w:r w:rsidRPr="00A340ED">
        <w:rPr>
          <w:rFonts w:ascii="Arial Armenian" w:hAnsi="Arial Armenian" w:cs="Sylfaen"/>
          <w:sz w:val="20"/>
          <w:lang w:val="hy-AM"/>
        </w:rPr>
        <w:t xml:space="preserve"> </w:t>
      </w:r>
      <w:r w:rsidRPr="00A340ED">
        <w:rPr>
          <w:rFonts w:ascii="Sylfaen" w:hAnsi="Sylfaen" w:cs="Sylfaen"/>
          <w:sz w:val="20"/>
          <w:lang w:val="hy-AM"/>
        </w:rPr>
        <w:t>ընդունումը</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մատակարարված</w:t>
      </w:r>
      <w:r w:rsidRPr="00A340ED">
        <w:rPr>
          <w:rFonts w:ascii="Arial Armenian" w:hAnsi="Arial Armenian" w:cs="Sylfaen"/>
          <w:sz w:val="20"/>
          <w:lang w:val="hy-AM"/>
        </w:rPr>
        <w:t xml:space="preserve"> </w:t>
      </w:r>
      <w:r w:rsidRPr="00A340ED">
        <w:rPr>
          <w:rFonts w:ascii="Sylfaen" w:hAnsi="Sylfaen" w:cs="Sylfaen"/>
          <w:sz w:val="20"/>
          <w:lang w:val="hy-AM"/>
        </w:rPr>
        <w:t>ապրանքը</w:t>
      </w:r>
      <w:r w:rsidRPr="00A340ED">
        <w:rPr>
          <w:rFonts w:ascii="Arial Armenian" w:hAnsi="Arial Armenian" w:cs="Sylfaen"/>
          <w:sz w:val="20"/>
          <w:lang w:val="hy-AM"/>
        </w:rPr>
        <w:t xml:space="preserve"> </w:t>
      </w:r>
      <w:r w:rsidRPr="00A340ED">
        <w:rPr>
          <w:rFonts w:ascii="Sylfaen" w:hAnsi="Sylfaen" w:cs="Sylfaen"/>
          <w:sz w:val="20"/>
          <w:lang w:val="hy-AM"/>
        </w:rPr>
        <w:t>համարվում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ընդունված</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5.3 </w:t>
      </w:r>
      <w:r w:rsidRPr="00A340ED">
        <w:rPr>
          <w:rFonts w:ascii="Sylfaen" w:hAnsi="Sylfaen" w:cs="Sylfaen"/>
          <w:sz w:val="20"/>
          <w:lang w:val="hy-AM"/>
        </w:rPr>
        <w:t>կետով</w:t>
      </w:r>
      <w:r w:rsidRPr="00A340ED">
        <w:rPr>
          <w:rFonts w:ascii="Arial Armenian" w:hAnsi="Arial Armenian" w:cs="Sylfaen"/>
          <w:sz w:val="20"/>
          <w:lang w:val="hy-AM"/>
        </w:rPr>
        <w:t xml:space="preserve"> </w:t>
      </w:r>
      <w:r w:rsidRPr="00A340ED">
        <w:rPr>
          <w:rFonts w:ascii="Sylfaen" w:hAnsi="Sylfaen" w:cs="Sylfaen"/>
          <w:sz w:val="20"/>
          <w:lang w:val="hy-AM"/>
        </w:rPr>
        <w:t>սահման</w:t>
      </w:r>
      <w:r w:rsidRPr="00A340ED">
        <w:rPr>
          <w:rFonts w:ascii="Arial Armenian" w:hAnsi="Arial Armenian" w:cs="Sylfaen"/>
          <w:sz w:val="20"/>
          <w:lang w:val="hy-AM"/>
        </w:rPr>
        <w:softHyphen/>
      </w:r>
      <w:r w:rsidRPr="00A340ED">
        <w:rPr>
          <w:rFonts w:ascii="Sylfaen" w:hAnsi="Sylfaen" w:cs="Sylfaen"/>
          <w:sz w:val="20"/>
          <w:lang w:val="hy-AM"/>
        </w:rPr>
        <w:t>ված</w:t>
      </w:r>
      <w:r w:rsidRPr="00A340ED">
        <w:rPr>
          <w:rFonts w:ascii="Arial Armenian" w:hAnsi="Arial Armenian" w:cs="Sylfaen"/>
          <w:sz w:val="20"/>
          <w:lang w:val="hy-AM"/>
        </w:rPr>
        <w:t xml:space="preserve"> </w:t>
      </w:r>
      <w:r w:rsidRPr="00A340ED">
        <w:rPr>
          <w:rFonts w:ascii="Sylfaen" w:hAnsi="Sylfaen" w:cs="Sylfaen"/>
          <w:sz w:val="20"/>
          <w:lang w:val="hy-AM"/>
        </w:rPr>
        <w:t>վերջնաժամկետին</w:t>
      </w:r>
      <w:r w:rsidRPr="00A340ED">
        <w:rPr>
          <w:rFonts w:ascii="Arial Armenian" w:hAnsi="Arial Armenian" w:cs="Sylfaen"/>
          <w:sz w:val="20"/>
          <w:lang w:val="hy-AM"/>
        </w:rPr>
        <w:t xml:space="preserve"> </w:t>
      </w:r>
      <w:r w:rsidRPr="00A340ED">
        <w:rPr>
          <w:rFonts w:ascii="Sylfaen" w:hAnsi="Sylfaen" w:cs="Sylfaen"/>
          <w:sz w:val="20"/>
          <w:lang w:val="hy-AM"/>
        </w:rPr>
        <w:t>հաջորդող</w:t>
      </w:r>
      <w:r w:rsidRPr="00A340ED">
        <w:rPr>
          <w:rFonts w:ascii="Arial Armenian" w:hAnsi="Arial Armenian" w:cs="Sylfaen"/>
          <w:sz w:val="20"/>
          <w:lang w:val="hy-AM"/>
        </w:rPr>
        <w:t xml:space="preserve"> </w:t>
      </w:r>
      <w:r w:rsidRPr="00A340ED">
        <w:rPr>
          <w:rFonts w:ascii="Sylfaen" w:hAnsi="Sylfaen" w:cs="Sylfaen"/>
          <w:sz w:val="20"/>
          <w:lang w:val="hy-AM"/>
        </w:rPr>
        <w:t>աշխատանքային</w:t>
      </w:r>
      <w:r w:rsidRPr="00A340ED">
        <w:rPr>
          <w:rFonts w:ascii="Arial Armenian" w:hAnsi="Arial Armenian" w:cs="Sylfaen"/>
          <w:sz w:val="20"/>
          <w:lang w:val="hy-AM"/>
        </w:rPr>
        <w:t xml:space="preserve"> </w:t>
      </w:r>
      <w:r w:rsidRPr="00A340ED">
        <w:rPr>
          <w:rFonts w:ascii="Sylfaen" w:hAnsi="Sylfaen" w:cs="Sylfaen"/>
          <w:sz w:val="20"/>
          <w:lang w:val="hy-AM"/>
        </w:rPr>
        <w:t>օրը</w:t>
      </w:r>
      <w:r w:rsidRPr="00A340ED">
        <w:rPr>
          <w:rFonts w:ascii="Arial Armenian" w:hAnsi="Arial Armenian" w:cs="Sylfaen"/>
          <w:sz w:val="20"/>
          <w:lang w:val="hy-AM"/>
        </w:rPr>
        <w:t xml:space="preserve"> </w:t>
      </w:r>
      <w:r w:rsidRPr="00A340ED">
        <w:rPr>
          <w:rFonts w:ascii="Sylfaen" w:hAnsi="Sylfaen" w:cs="Sylfaen"/>
          <w:sz w:val="20"/>
          <w:lang w:val="hy-AM"/>
        </w:rPr>
        <w:t>Գնորդը</w:t>
      </w:r>
      <w:r w:rsidRPr="00A340ED">
        <w:rPr>
          <w:rFonts w:ascii="Arial Armenian" w:hAnsi="Arial Armenian" w:cs="Sylfaen"/>
          <w:sz w:val="20"/>
          <w:lang w:val="hy-AM"/>
        </w:rPr>
        <w:t xml:space="preserve"> </w:t>
      </w:r>
      <w:r w:rsidRPr="00A340ED">
        <w:rPr>
          <w:rFonts w:ascii="Sylfaen" w:hAnsi="Sylfaen" w:cs="Sylfaen"/>
          <w:sz w:val="20"/>
          <w:lang w:val="hy-AM"/>
        </w:rPr>
        <w:t>Վաճառողին</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տրամադրում</w:t>
      </w:r>
      <w:r w:rsidRPr="00A340ED">
        <w:rPr>
          <w:rFonts w:ascii="Arial Armenian" w:hAnsi="Arial Armenian" w:cs="Sylfaen"/>
          <w:sz w:val="20"/>
          <w:lang w:val="hy-AM"/>
        </w:rPr>
        <w:t xml:space="preserve"> </w:t>
      </w:r>
      <w:r w:rsidRPr="00A340ED">
        <w:rPr>
          <w:rFonts w:ascii="Sylfaen" w:hAnsi="Sylfaen" w:cs="Sylfaen"/>
          <w:sz w:val="20"/>
          <w:lang w:val="hy-AM"/>
        </w:rPr>
        <w:t>իր</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ստորագրված</w:t>
      </w:r>
      <w:r w:rsidRPr="00A340ED">
        <w:rPr>
          <w:rFonts w:ascii="Arial Armenian" w:hAnsi="Arial Armenian" w:cs="Sylfaen"/>
          <w:sz w:val="20"/>
          <w:lang w:val="hy-AM"/>
        </w:rPr>
        <w:t xml:space="preserve"> </w:t>
      </w:r>
      <w:r w:rsidRPr="00A340ED">
        <w:rPr>
          <w:rFonts w:ascii="Sylfaen" w:hAnsi="Sylfaen" w:cs="Sylfaen"/>
          <w:sz w:val="20"/>
          <w:lang w:val="hy-AM"/>
        </w:rPr>
        <w:t>հանձնման</w:t>
      </w:r>
      <w:r w:rsidRPr="00A340ED">
        <w:rPr>
          <w:rFonts w:ascii="Arial Armenian" w:hAnsi="Arial Armenian" w:cs="Sylfaen"/>
          <w:sz w:val="20"/>
          <w:lang w:val="hy-AM"/>
        </w:rPr>
        <w:t>-</w:t>
      </w:r>
      <w:r w:rsidRPr="00A340ED">
        <w:rPr>
          <w:rFonts w:ascii="Sylfaen" w:hAnsi="Sylfaen" w:cs="Sylfaen"/>
          <w:sz w:val="20"/>
          <w:lang w:val="hy-AM"/>
        </w:rPr>
        <w:t>ընդունման</w:t>
      </w:r>
      <w:r w:rsidRPr="00A340ED">
        <w:rPr>
          <w:rFonts w:ascii="Arial Armenian" w:hAnsi="Arial Armenian" w:cs="Sylfaen"/>
          <w:sz w:val="20"/>
          <w:lang w:val="hy-AM"/>
        </w:rPr>
        <w:t xml:space="preserve"> </w:t>
      </w:r>
      <w:r w:rsidRPr="00A340ED">
        <w:rPr>
          <w:rFonts w:ascii="Sylfaen" w:hAnsi="Sylfaen" w:cs="Sylfaen"/>
          <w:sz w:val="20"/>
          <w:lang w:val="hy-AM"/>
        </w:rPr>
        <w:t>արձանա</w:t>
      </w:r>
      <w:r w:rsidRPr="00A340ED">
        <w:rPr>
          <w:rFonts w:ascii="Arial Armenian" w:hAnsi="Arial Armenian" w:cs="Sylfaen"/>
          <w:sz w:val="20"/>
          <w:lang w:val="hy-AM"/>
        </w:rPr>
        <w:softHyphen/>
      </w:r>
      <w:r w:rsidRPr="00A340ED">
        <w:rPr>
          <w:rFonts w:ascii="Sylfaen" w:hAnsi="Sylfaen" w:cs="Sylfaen"/>
          <w:sz w:val="20"/>
          <w:lang w:val="hy-AM"/>
        </w:rPr>
        <w:t>գրությունը</w:t>
      </w:r>
      <w:r w:rsidRPr="00A340ED">
        <w:rPr>
          <w:rFonts w:ascii="Arial Armenian" w:hAnsi="Arial Armenian" w:cs="Sylfaen"/>
          <w:sz w:val="20"/>
          <w:lang w:val="hy-AM"/>
        </w:rPr>
        <w:t xml:space="preserve">: </w:t>
      </w:r>
    </w:p>
    <w:p w:rsidR="00CE7D06" w:rsidRPr="00A340ED" w:rsidRDefault="00CE7D06" w:rsidP="00CE7D06">
      <w:pPr>
        <w:ind w:firstLine="720"/>
        <w:jc w:val="both"/>
        <w:rPr>
          <w:rFonts w:ascii="Arial Armenian" w:hAnsi="Arial Armenian" w:cs="Sylfaen"/>
          <w:sz w:val="20"/>
          <w:lang w:val="hy-AM"/>
        </w:rPr>
      </w:pPr>
    </w:p>
    <w:p w:rsidR="00CE7D06" w:rsidRPr="00A340ED" w:rsidRDefault="00CE7D06" w:rsidP="00CE7D06">
      <w:pPr>
        <w:ind w:firstLine="709"/>
        <w:jc w:val="center"/>
        <w:rPr>
          <w:rFonts w:ascii="Arial Armenian" w:hAnsi="Arial Armenian"/>
          <w:b/>
          <w:sz w:val="20"/>
          <w:lang w:val="hy-AM"/>
        </w:rPr>
      </w:pPr>
    </w:p>
    <w:p w:rsidR="00CE7D06" w:rsidRPr="00A340ED" w:rsidRDefault="00CE7D06" w:rsidP="00CE7D06">
      <w:pPr>
        <w:ind w:firstLine="709"/>
        <w:jc w:val="center"/>
        <w:rPr>
          <w:rFonts w:ascii="Arial Armenian" w:hAnsi="Arial Armenian"/>
          <w:b/>
          <w:sz w:val="20"/>
          <w:lang w:val="hy-AM"/>
        </w:rPr>
      </w:pPr>
      <w:r w:rsidRPr="00A340ED">
        <w:rPr>
          <w:rFonts w:ascii="Arial Armenian" w:hAnsi="Arial Armenian"/>
          <w:b/>
          <w:sz w:val="20"/>
          <w:lang w:val="hy-AM"/>
        </w:rPr>
        <w:t xml:space="preserve">6. </w:t>
      </w:r>
      <w:r w:rsidRPr="00A340ED">
        <w:rPr>
          <w:rFonts w:ascii="Sylfaen" w:hAnsi="Sylfaen" w:cs="Sylfaen"/>
          <w:b/>
          <w:sz w:val="20"/>
          <w:lang w:val="hy-AM"/>
        </w:rPr>
        <w:t>ԿՈՂՄԵՐԻ</w:t>
      </w:r>
      <w:r w:rsidRPr="00A340ED">
        <w:rPr>
          <w:rFonts w:ascii="Arial Armenian" w:hAnsi="Arial Armenian"/>
          <w:b/>
          <w:sz w:val="20"/>
          <w:lang w:val="hy-AM"/>
        </w:rPr>
        <w:t xml:space="preserve"> </w:t>
      </w:r>
      <w:r w:rsidRPr="00A340ED">
        <w:rPr>
          <w:rFonts w:ascii="Sylfaen" w:hAnsi="Sylfaen" w:cs="Sylfaen"/>
          <w:b/>
          <w:sz w:val="20"/>
          <w:lang w:val="hy-AM"/>
        </w:rPr>
        <w:t>ՊԱՏԱՍԽԱՆԱՏՎՈՒԹՅՈՒՆԸ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6.1 </w:t>
      </w:r>
      <w:r w:rsidRPr="00A340ED">
        <w:rPr>
          <w:rFonts w:ascii="Sylfaen" w:hAnsi="Sylfaen" w:cs="Sylfaen"/>
          <w:sz w:val="20"/>
          <w:lang w:val="hy-AM"/>
        </w:rPr>
        <w:t>Վաճառողը</w:t>
      </w:r>
      <w:r w:rsidRPr="00A340ED">
        <w:rPr>
          <w:rFonts w:ascii="Arial Armenian" w:hAnsi="Arial Armenian"/>
          <w:sz w:val="20"/>
          <w:lang w:val="hy-AM"/>
        </w:rPr>
        <w:t xml:space="preserve"> </w:t>
      </w:r>
      <w:r w:rsidRPr="00A340ED">
        <w:rPr>
          <w:rFonts w:ascii="Sylfaen" w:hAnsi="Sylfaen" w:cs="Sylfaen"/>
          <w:sz w:val="20"/>
          <w:lang w:val="hy-AM"/>
        </w:rPr>
        <w:t>պատասխանատվություն</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կրում</w:t>
      </w:r>
      <w:r w:rsidRPr="00A340ED">
        <w:rPr>
          <w:rFonts w:ascii="Arial Armenian" w:hAnsi="Arial Armenian"/>
          <w:sz w:val="20"/>
          <w:lang w:val="hy-AM"/>
        </w:rPr>
        <w:t xml:space="preserve"> </w:t>
      </w:r>
      <w:r w:rsidRPr="00A340ED">
        <w:rPr>
          <w:rFonts w:ascii="Sylfaen" w:hAnsi="Sylfaen" w:cs="Sylfaen"/>
          <w:sz w:val="20"/>
          <w:lang w:val="hy-AM"/>
        </w:rPr>
        <w:t>հանձնած</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որակի</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մատակարարման</w:t>
      </w:r>
      <w:r w:rsidRPr="00A340ED">
        <w:rPr>
          <w:rFonts w:ascii="Arial Armenian" w:hAnsi="Arial Armenian"/>
          <w:sz w:val="20"/>
          <w:lang w:val="hy-AM"/>
        </w:rPr>
        <w:t xml:space="preserve"> </w:t>
      </w:r>
      <w:r w:rsidRPr="00A340ED">
        <w:rPr>
          <w:rFonts w:ascii="Sylfaen" w:hAnsi="Sylfaen" w:cs="Sylfaen"/>
          <w:sz w:val="20"/>
          <w:lang w:val="hy-AM"/>
        </w:rPr>
        <w:t>ժամկետների</w:t>
      </w:r>
      <w:r w:rsidRPr="00A340ED">
        <w:rPr>
          <w:rFonts w:ascii="Arial Armenian" w:hAnsi="Arial Armenian"/>
          <w:sz w:val="20"/>
          <w:lang w:val="hy-AM"/>
        </w:rPr>
        <w:t xml:space="preserve"> </w:t>
      </w:r>
      <w:r w:rsidRPr="00A340ED">
        <w:rPr>
          <w:rFonts w:ascii="Sylfaen" w:hAnsi="Sylfaen" w:cs="Sylfaen"/>
          <w:sz w:val="20"/>
          <w:lang w:val="hy-AM"/>
        </w:rPr>
        <w:t>պահպանման</w:t>
      </w:r>
      <w:r w:rsidRPr="00A340ED">
        <w:rPr>
          <w:rFonts w:ascii="Arial Armenian" w:hAnsi="Arial Armenian"/>
          <w:sz w:val="20"/>
          <w:lang w:val="hy-AM"/>
        </w:rPr>
        <w:t xml:space="preserve"> </w:t>
      </w:r>
      <w:r w:rsidRPr="00A340ED">
        <w:rPr>
          <w:rFonts w:ascii="Sylfaen" w:hAnsi="Sylfaen" w:cs="Sylfaen"/>
          <w:sz w:val="20"/>
          <w:lang w:val="hy-AM"/>
        </w:rPr>
        <w:t>համար։</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6.2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մատակարարման</w:t>
      </w:r>
      <w:r w:rsidRPr="00A340ED">
        <w:rPr>
          <w:rFonts w:ascii="Arial Armenian" w:hAnsi="Arial Armenian"/>
          <w:sz w:val="20"/>
          <w:lang w:val="hy-AM"/>
        </w:rPr>
        <w:t xml:space="preserve"> </w:t>
      </w:r>
      <w:r w:rsidRPr="00A340ED">
        <w:rPr>
          <w:rFonts w:ascii="Sylfaen" w:hAnsi="Sylfaen" w:cs="Sylfaen"/>
          <w:sz w:val="20"/>
          <w:lang w:val="hy-AM"/>
        </w:rPr>
        <w:t>ժամկետների</w:t>
      </w:r>
      <w:r w:rsidRPr="00A340ED">
        <w:rPr>
          <w:rFonts w:ascii="Arial Armenian" w:hAnsi="Arial Armenian"/>
          <w:sz w:val="20"/>
          <w:lang w:val="hy-AM"/>
        </w:rPr>
        <w:t xml:space="preserve"> </w:t>
      </w:r>
      <w:r w:rsidRPr="00A340ED">
        <w:rPr>
          <w:rFonts w:ascii="Sylfaen" w:hAnsi="Sylfaen" w:cs="Sylfaen"/>
          <w:sz w:val="20"/>
          <w:lang w:val="hy-AM"/>
        </w:rPr>
        <w:t>խախտման</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Վաճառողից</w:t>
      </w:r>
      <w:r w:rsidRPr="00A340ED">
        <w:rPr>
          <w:rFonts w:ascii="Arial Armenian" w:hAnsi="Arial Armenian"/>
          <w:sz w:val="20"/>
          <w:lang w:val="hy-AM"/>
        </w:rPr>
        <w:t xml:space="preserve"> </w:t>
      </w:r>
      <w:r w:rsidRPr="00A340ED">
        <w:rPr>
          <w:rFonts w:ascii="Sylfaen" w:hAnsi="Sylfaen" w:cs="Sylfaen"/>
          <w:sz w:val="20"/>
          <w:lang w:val="hy-AM"/>
        </w:rPr>
        <w:t>յուրաքանչյուր</w:t>
      </w:r>
      <w:r w:rsidRPr="00A340ED">
        <w:rPr>
          <w:rFonts w:ascii="Arial Armenian" w:hAnsi="Arial Armenian"/>
          <w:sz w:val="20"/>
          <w:lang w:val="hy-AM"/>
        </w:rPr>
        <w:t xml:space="preserve"> </w:t>
      </w:r>
      <w:r w:rsidRPr="00A340ED">
        <w:rPr>
          <w:rFonts w:ascii="Sylfaen" w:hAnsi="Sylfaen" w:cs="Sylfaen"/>
          <w:sz w:val="20"/>
          <w:lang w:val="hy-AM"/>
        </w:rPr>
        <w:t>ուշացված</w:t>
      </w:r>
      <w:r w:rsidRPr="00A340ED">
        <w:rPr>
          <w:rFonts w:ascii="Arial Armenian" w:hAnsi="Arial Armenian"/>
          <w:sz w:val="20"/>
          <w:lang w:val="hy-AM"/>
        </w:rPr>
        <w:t xml:space="preserve"> </w:t>
      </w:r>
      <w:r w:rsidRPr="00A340ED">
        <w:rPr>
          <w:rFonts w:ascii="Sylfaen" w:hAnsi="Sylfaen" w:cs="Sylfaen"/>
          <w:sz w:val="20"/>
          <w:lang w:val="hy-AM"/>
        </w:rPr>
        <w:t>աշխատանքային</w:t>
      </w:r>
      <w:r w:rsidRPr="00A340ED">
        <w:rPr>
          <w:rFonts w:ascii="Arial Armenian" w:hAnsi="Arial Armenian"/>
          <w:sz w:val="20"/>
          <w:lang w:val="hy-AM"/>
        </w:rPr>
        <w:t xml:space="preserve"> </w:t>
      </w:r>
      <w:r w:rsidRPr="00A340ED">
        <w:rPr>
          <w:rFonts w:ascii="Sylfaen" w:hAnsi="Sylfaen" w:cs="Sylfaen"/>
          <w:sz w:val="20"/>
          <w:lang w:val="hy-AM"/>
        </w:rPr>
        <w:t>օրվա</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գանձվում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տույժ</w:t>
      </w:r>
      <w:r w:rsidRPr="00A340ED">
        <w:rPr>
          <w:rFonts w:ascii="Arial Armenian" w:hAnsi="Arial Armenian"/>
          <w:sz w:val="20"/>
          <w:lang w:val="hy-AM"/>
        </w:rPr>
        <w:t xml:space="preserve">` </w:t>
      </w:r>
      <w:r w:rsidRPr="00A340ED">
        <w:rPr>
          <w:rFonts w:ascii="Sylfaen" w:hAnsi="Sylfaen" w:cs="Sylfaen"/>
          <w:sz w:val="20"/>
          <w:lang w:val="hy-AM"/>
        </w:rPr>
        <w:t>մատակարարման</w:t>
      </w:r>
      <w:r w:rsidRPr="00A340ED">
        <w:rPr>
          <w:rFonts w:ascii="Arial Armenian" w:hAnsi="Arial Armenian"/>
          <w:sz w:val="20"/>
          <w:lang w:val="hy-AM"/>
        </w:rPr>
        <w:t xml:space="preserve"> </w:t>
      </w:r>
      <w:r w:rsidRPr="00A340ED">
        <w:rPr>
          <w:rFonts w:ascii="Sylfaen" w:hAnsi="Sylfaen" w:cs="Sylfaen"/>
          <w:sz w:val="20"/>
          <w:lang w:val="hy-AM"/>
        </w:rPr>
        <w:t>ենթակա</w:t>
      </w:r>
      <w:r w:rsidRPr="00A340ED">
        <w:rPr>
          <w:rFonts w:ascii="Arial Armenian" w:hAnsi="Arial Armenian"/>
          <w:sz w:val="20"/>
          <w:lang w:val="hy-AM"/>
        </w:rPr>
        <w:t xml:space="preserve">, </w:t>
      </w:r>
      <w:r w:rsidRPr="00A340ED">
        <w:rPr>
          <w:rFonts w:ascii="Sylfaen" w:hAnsi="Sylfaen" w:cs="Sylfaen"/>
          <w:sz w:val="20"/>
          <w:lang w:val="hy-AM"/>
        </w:rPr>
        <w:t>սակայն</w:t>
      </w:r>
      <w:r w:rsidRPr="00A340ED">
        <w:rPr>
          <w:rFonts w:ascii="Arial Armenian" w:hAnsi="Arial Armenian"/>
          <w:sz w:val="20"/>
          <w:lang w:val="hy-AM"/>
        </w:rPr>
        <w:t xml:space="preserve"> </w:t>
      </w:r>
      <w:r w:rsidRPr="00A340ED">
        <w:rPr>
          <w:rFonts w:ascii="Sylfaen" w:hAnsi="Sylfaen" w:cs="Sylfaen"/>
          <w:sz w:val="20"/>
          <w:lang w:val="hy-AM"/>
        </w:rPr>
        <w:t>չմատակարարված</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գնի</w:t>
      </w:r>
      <w:r w:rsidRPr="00A340ED">
        <w:rPr>
          <w:rFonts w:ascii="Arial Armenian" w:hAnsi="Arial Armenian"/>
          <w:sz w:val="20"/>
          <w:lang w:val="hy-AM"/>
        </w:rPr>
        <w:t xml:space="preserve"> 0,05 </w:t>
      </w:r>
      <w:r w:rsidRPr="00A340ED">
        <w:rPr>
          <w:rFonts w:ascii="Arial Armenian" w:hAnsi="Arial Armenian" w:cs="Sylfaen"/>
          <w:sz w:val="20"/>
          <w:lang w:val="hy-AM"/>
        </w:rPr>
        <w:t>(</w:t>
      </w:r>
      <w:r w:rsidRPr="00A340ED">
        <w:rPr>
          <w:rFonts w:ascii="Sylfaen" w:hAnsi="Sylfaen" w:cs="Sylfaen"/>
          <w:sz w:val="20"/>
          <w:lang w:val="hy-AM"/>
        </w:rPr>
        <w:t>զրո</w:t>
      </w:r>
      <w:r w:rsidRPr="00A340ED">
        <w:rPr>
          <w:rFonts w:ascii="Arial Armenian" w:hAnsi="Arial Armenian" w:cs="Sylfaen"/>
          <w:sz w:val="20"/>
          <w:lang w:val="hy-AM"/>
        </w:rPr>
        <w:t xml:space="preserve"> </w:t>
      </w:r>
      <w:r w:rsidRPr="00A340ED">
        <w:rPr>
          <w:rFonts w:ascii="Sylfaen" w:hAnsi="Sylfaen" w:cs="Sylfaen"/>
          <w:sz w:val="20"/>
          <w:lang w:val="hy-AM"/>
        </w:rPr>
        <w:t>ամբողջ</w:t>
      </w:r>
      <w:r w:rsidRPr="00A340ED">
        <w:rPr>
          <w:rFonts w:ascii="Arial Armenian" w:hAnsi="Arial Armenian" w:cs="Sylfaen"/>
          <w:sz w:val="20"/>
          <w:lang w:val="hy-AM"/>
        </w:rPr>
        <w:t xml:space="preserve"> </w:t>
      </w:r>
      <w:r w:rsidRPr="00A340ED">
        <w:rPr>
          <w:rFonts w:ascii="Sylfaen" w:hAnsi="Sylfaen" w:cs="Sylfaen"/>
          <w:sz w:val="20"/>
          <w:lang w:val="hy-AM"/>
        </w:rPr>
        <w:t>հինգ</w:t>
      </w:r>
      <w:r w:rsidRPr="00A340ED">
        <w:rPr>
          <w:rFonts w:ascii="Arial Armenian" w:hAnsi="Arial Armenian" w:cs="Sylfaen"/>
          <w:sz w:val="20"/>
          <w:lang w:val="hy-AM"/>
        </w:rPr>
        <w:t xml:space="preserve"> </w:t>
      </w:r>
      <w:r w:rsidRPr="00A340ED">
        <w:rPr>
          <w:rFonts w:ascii="Sylfaen" w:hAnsi="Sylfaen" w:cs="Sylfaen"/>
          <w:sz w:val="20"/>
          <w:lang w:val="hy-AM"/>
        </w:rPr>
        <w:t>հարյուրերրորդական</w:t>
      </w:r>
      <w:r w:rsidRPr="00A340ED">
        <w:rPr>
          <w:rFonts w:ascii="Arial Armenian" w:hAnsi="Arial Armenian" w:cs="Sylfaen"/>
          <w:sz w:val="20"/>
          <w:lang w:val="hy-AM"/>
        </w:rPr>
        <w:t xml:space="preserve">) </w:t>
      </w:r>
      <w:r w:rsidRPr="00A340ED">
        <w:rPr>
          <w:rFonts w:ascii="Sylfaen" w:hAnsi="Sylfaen" w:cs="Sylfaen"/>
          <w:sz w:val="20"/>
          <w:lang w:val="hy-AM"/>
        </w:rPr>
        <w:t>տոկոսի</w:t>
      </w:r>
      <w:r w:rsidRPr="00A340ED">
        <w:rPr>
          <w:rFonts w:ascii="Arial Armenian" w:hAnsi="Arial Armenian"/>
          <w:sz w:val="20"/>
          <w:lang w:val="hy-AM"/>
        </w:rPr>
        <w:t xml:space="preserve">  </w:t>
      </w:r>
      <w:r w:rsidRPr="00A340ED">
        <w:rPr>
          <w:rFonts w:ascii="Sylfaen" w:hAnsi="Sylfaen" w:cs="Sylfaen"/>
          <w:sz w:val="20"/>
          <w:lang w:val="hy-AM"/>
        </w:rPr>
        <w:t>չափով։</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6.3 </w:t>
      </w:r>
      <w:r w:rsidRPr="00A340ED">
        <w:rPr>
          <w:rFonts w:ascii="Sylfaen" w:hAnsi="Sylfaen" w:cs="Sylfaen"/>
          <w:sz w:val="20"/>
          <w:lang w:val="hy-AM"/>
        </w:rPr>
        <w:t>Պայմանագրի</w:t>
      </w:r>
      <w:r w:rsidRPr="00A340ED">
        <w:rPr>
          <w:rFonts w:ascii="Arial Armenian" w:hAnsi="Arial Armenian"/>
          <w:sz w:val="20"/>
          <w:lang w:val="hy-AM"/>
        </w:rPr>
        <w:t xml:space="preserve"> 1.1 </w:t>
      </w:r>
      <w:r w:rsidRPr="00A340ED">
        <w:rPr>
          <w:rFonts w:ascii="Sylfaen" w:hAnsi="Sylfaen" w:cs="Sylfaen"/>
          <w:sz w:val="20"/>
          <w:lang w:val="hy-AM"/>
        </w:rPr>
        <w:t>կետում</w:t>
      </w:r>
      <w:r w:rsidRPr="00A340ED">
        <w:rPr>
          <w:rFonts w:ascii="Arial Armenian" w:hAnsi="Arial Armenian"/>
          <w:sz w:val="20"/>
          <w:lang w:val="hy-AM"/>
        </w:rPr>
        <w:t xml:space="preserve"> </w:t>
      </w:r>
      <w:r w:rsidRPr="00A340ED">
        <w:rPr>
          <w:rFonts w:ascii="Sylfaen" w:hAnsi="Sylfaen" w:cs="Sylfaen"/>
          <w:sz w:val="20"/>
          <w:lang w:val="hy-AM"/>
        </w:rPr>
        <w:t>նշված</w:t>
      </w:r>
      <w:r w:rsidRPr="00A340ED">
        <w:rPr>
          <w:rFonts w:ascii="Arial Armenian" w:hAnsi="Arial Armenian"/>
          <w:sz w:val="20"/>
          <w:lang w:val="hy-AM"/>
        </w:rPr>
        <w:t xml:space="preserve"> </w:t>
      </w:r>
      <w:r w:rsidRPr="00A340ED">
        <w:rPr>
          <w:rFonts w:ascii="Sylfaen" w:hAnsi="Sylfaen" w:cs="Sylfaen"/>
          <w:sz w:val="20"/>
          <w:lang w:val="hy-AM"/>
        </w:rPr>
        <w:t>տեխնիկական</w:t>
      </w:r>
      <w:r w:rsidRPr="00A340ED">
        <w:rPr>
          <w:rFonts w:ascii="Arial Armenian" w:hAnsi="Arial Armenian"/>
          <w:sz w:val="20"/>
          <w:lang w:val="hy-AM"/>
        </w:rPr>
        <w:t xml:space="preserve"> </w:t>
      </w:r>
      <w:r w:rsidRPr="00A340ED">
        <w:rPr>
          <w:rFonts w:ascii="Sylfaen" w:hAnsi="Sylfaen" w:cs="Sylfaen"/>
          <w:sz w:val="20"/>
          <w:lang w:val="hy-AM"/>
        </w:rPr>
        <w:t>բնութագրին</w:t>
      </w:r>
      <w:r w:rsidRPr="00A340ED">
        <w:rPr>
          <w:rFonts w:ascii="Arial Armenian" w:hAnsi="Arial Armenian"/>
          <w:sz w:val="20"/>
          <w:lang w:val="hy-AM"/>
        </w:rPr>
        <w:t xml:space="preserve"> </w:t>
      </w:r>
      <w:r w:rsidRPr="00A340ED">
        <w:rPr>
          <w:rFonts w:ascii="Sylfaen" w:hAnsi="Sylfaen" w:cs="Sylfaen"/>
          <w:sz w:val="20"/>
          <w:lang w:val="hy-AM"/>
        </w:rPr>
        <w:t>չհամապատասխանող</w:t>
      </w:r>
      <w:r w:rsidRPr="00A340ED">
        <w:rPr>
          <w:rFonts w:ascii="Arial Armenian" w:hAnsi="Arial Armenian"/>
          <w:sz w:val="20"/>
          <w:lang w:val="hy-AM"/>
        </w:rPr>
        <w:t xml:space="preserve"> </w:t>
      </w:r>
      <w:r w:rsidRPr="00A340ED">
        <w:rPr>
          <w:rFonts w:ascii="Sylfaen" w:hAnsi="Sylfaen" w:cs="Sylfaen"/>
          <w:sz w:val="20"/>
          <w:lang w:val="hy-AM"/>
        </w:rPr>
        <w:t>ապրանք</w:t>
      </w:r>
      <w:r w:rsidRPr="00A340ED">
        <w:rPr>
          <w:rFonts w:ascii="Arial Armenian" w:hAnsi="Arial Armenian"/>
          <w:sz w:val="20"/>
          <w:lang w:val="hy-AM"/>
        </w:rPr>
        <w:t xml:space="preserve"> </w:t>
      </w:r>
      <w:r w:rsidRPr="00A340ED">
        <w:rPr>
          <w:rFonts w:ascii="Sylfaen" w:hAnsi="Sylfaen" w:cs="Sylfaen"/>
          <w:sz w:val="20"/>
          <w:lang w:val="hy-AM"/>
        </w:rPr>
        <w:t>մատակարարելու</w:t>
      </w:r>
      <w:r w:rsidRPr="00A340ED">
        <w:rPr>
          <w:rFonts w:ascii="Arial Armenian" w:hAnsi="Arial Armenian"/>
          <w:sz w:val="20"/>
          <w:lang w:val="hy-AM"/>
        </w:rPr>
        <w:t xml:space="preserve"> </w:t>
      </w:r>
      <w:r w:rsidRPr="00A340ED">
        <w:rPr>
          <w:rFonts w:ascii="Sylfaen" w:hAnsi="Sylfaen" w:cs="Sylfaen"/>
          <w:sz w:val="20"/>
          <w:lang w:val="hy-AM"/>
        </w:rPr>
        <w:t>յուրաքանչյուր</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r w:rsidRPr="00A340ED">
        <w:rPr>
          <w:rFonts w:ascii="Sylfaen" w:hAnsi="Sylfaen" w:cs="Sylfaen"/>
          <w:sz w:val="20"/>
          <w:lang w:val="hy-AM"/>
        </w:rPr>
        <w:t>Վաճառողից</w:t>
      </w:r>
      <w:r w:rsidRPr="00A340ED">
        <w:rPr>
          <w:rFonts w:ascii="Arial Armenian" w:hAnsi="Arial Armenian"/>
          <w:sz w:val="20"/>
          <w:lang w:val="hy-AM"/>
        </w:rPr>
        <w:t xml:space="preserve"> </w:t>
      </w:r>
      <w:r w:rsidRPr="00A340ED">
        <w:rPr>
          <w:rFonts w:ascii="Sylfaen" w:hAnsi="Sylfaen" w:cs="Sylfaen"/>
          <w:sz w:val="20"/>
          <w:lang w:val="hy-AM"/>
        </w:rPr>
        <w:t>գանձվում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տուգանք</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գնի</w:t>
      </w:r>
      <w:r w:rsidRPr="00A340ED">
        <w:rPr>
          <w:rFonts w:ascii="Arial Armenian" w:hAnsi="Arial Armenian"/>
          <w:sz w:val="20"/>
          <w:lang w:val="hy-AM"/>
        </w:rPr>
        <w:t xml:space="preserve"> 0,5 </w:t>
      </w:r>
      <w:r w:rsidRPr="00A340ED">
        <w:rPr>
          <w:rFonts w:ascii="Arial Armenian" w:hAnsi="Arial Armenian" w:cs="Sylfaen"/>
          <w:sz w:val="20"/>
          <w:lang w:val="hy-AM"/>
        </w:rPr>
        <w:t>(</w:t>
      </w:r>
      <w:r w:rsidRPr="00A340ED">
        <w:rPr>
          <w:rFonts w:ascii="Sylfaen" w:hAnsi="Sylfaen" w:cs="Sylfaen"/>
          <w:sz w:val="20"/>
          <w:lang w:val="hy-AM"/>
        </w:rPr>
        <w:t>զրո</w:t>
      </w:r>
      <w:r w:rsidRPr="00A340ED">
        <w:rPr>
          <w:rFonts w:ascii="Arial Armenian" w:hAnsi="Arial Armenian" w:cs="Sylfaen"/>
          <w:sz w:val="20"/>
          <w:lang w:val="hy-AM"/>
        </w:rPr>
        <w:t xml:space="preserve"> </w:t>
      </w:r>
      <w:r w:rsidRPr="00A340ED">
        <w:rPr>
          <w:rFonts w:ascii="Sylfaen" w:hAnsi="Sylfaen" w:cs="Sylfaen"/>
          <w:sz w:val="20"/>
          <w:lang w:val="hy-AM"/>
        </w:rPr>
        <w:t>ամբողջ</w:t>
      </w:r>
      <w:r w:rsidRPr="00A340ED">
        <w:rPr>
          <w:rFonts w:ascii="Arial Armenian" w:hAnsi="Arial Armenian" w:cs="Sylfaen"/>
          <w:sz w:val="20"/>
          <w:lang w:val="hy-AM"/>
        </w:rPr>
        <w:t xml:space="preserve"> </w:t>
      </w:r>
      <w:r w:rsidRPr="00A340ED">
        <w:rPr>
          <w:rFonts w:ascii="Sylfaen" w:hAnsi="Sylfaen" w:cs="Sylfaen"/>
          <w:sz w:val="20"/>
          <w:lang w:val="hy-AM"/>
        </w:rPr>
        <w:t>հինգ</w:t>
      </w:r>
      <w:r w:rsidRPr="00A340ED">
        <w:rPr>
          <w:rFonts w:ascii="Arial Armenian" w:hAnsi="Arial Armenian" w:cs="Sylfaen"/>
          <w:sz w:val="20"/>
          <w:lang w:val="hy-AM"/>
        </w:rPr>
        <w:t xml:space="preserve"> </w:t>
      </w:r>
      <w:r w:rsidRPr="00A340ED">
        <w:rPr>
          <w:rFonts w:ascii="Sylfaen" w:hAnsi="Sylfaen" w:cs="Sylfaen"/>
          <w:sz w:val="20"/>
          <w:lang w:val="hy-AM"/>
        </w:rPr>
        <w:t>տասնորդական</w:t>
      </w:r>
      <w:r w:rsidRPr="00A340ED">
        <w:rPr>
          <w:rFonts w:ascii="Arial Armenian" w:hAnsi="Arial Armenian" w:cs="Sylfaen"/>
          <w:sz w:val="20"/>
          <w:lang w:val="hy-AM"/>
        </w:rPr>
        <w:t xml:space="preserve">) </w:t>
      </w:r>
      <w:r w:rsidRPr="00A340ED">
        <w:rPr>
          <w:rFonts w:ascii="Sylfaen" w:hAnsi="Sylfaen" w:cs="Sylfaen"/>
          <w:sz w:val="20"/>
          <w:lang w:val="hy-AM"/>
        </w:rPr>
        <w:t>տոկոսի</w:t>
      </w:r>
      <w:r w:rsidRPr="00A340ED" w:rsidDel="009B7E9C">
        <w:rPr>
          <w:rFonts w:ascii="Arial Armenian" w:hAnsi="Arial Armenian"/>
          <w:sz w:val="20"/>
          <w:lang w:val="hy-AM"/>
        </w:rPr>
        <w:t xml:space="preserve"> </w:t>
      </w:r>
      <w:r w:rsidRPr="00A340ED">
        <w:rPr>
          <w:rFonts w:ascii="Arial Armenian" w:hAnsi="Arial Armenian"/>
          <w:sz w:val="20"/>
          <w:lang w:val="hy-AM"/>
        </w:rPr>
        <w:t xml:space="preserve"> </w:t>
      </w:r>
      <w:r w:rsidRPr="00A340ED">
        <w:rPr>
          <w:rFonts w:ascii="Sylfaen" w:hAnsi="Sylfaen" w:cs="Sylfaen"/>
          <w:sz w:val="20"/>
          <w:lang w:val="hy-AM"/>
        </w:rPr>
        <w:t>չափով</w:t>
      </w:r>
      <w:r w:rsidRPr="00A340ED">
        <w:rPr>
          <w:rFonts w:ascii="Arial Armenian" w:hAnsi="Arial Armenian"/>
          <w:sz w:val="20"/>
          <w:lang w:val="hy-AM"/>
        </w:rPr>
        <w:t>:</w:t>
      </w:r>
      <w:r w:rsidRPr="00A340ED">
        <w:rPr>
          <w:rFonts w:ascii="Arial Armenian" w:hAnsi="Arial Armenian"/>
          <w:sz w:val="20"/>
          <w:vertAlign w:val="superscript"/>
          <w:lang w:val="hy-AM"/>
        </w:rPr>
        <w:t>20</w:t>
      </w:r>
      <w:r w:rsidRPr="00A340ED">
        <w:rPr>
          <w:rFonts w:ascii="Arial Armenian" w:hAnsi="Arial Armenian"/>
          <w:color w:val="FFFFFF"/>
          <w:sz w:val="20"/>
          <w:vertAlign w:val="superscript"/>
          <w:lang w:val="hy-AM"/>
        </w:rPr>
        <w:t>32</w:t>
      </w:r>
      <w:r w:rsidRPr="00A340ED">
        <w:rPr>
          <w:rStyle w:val="af6"/>
          <w:rFonts w:ascii="Arial Armenian" w:hAnsi="Arial Armenian"/>
          <w:color w:val="FFFFFF"/>
          <w:sz w:val="20"/>
          <w:lang w:val="hy-AM"/>
        </w:rPr>
        <w:footnoteReference w:id="8"/>
      </w:r>
      <w:r w:rsidRPr="00A340ED">
        <w:rPr>
          <w:rFonts w:ascii="Sylfaen" w:hAnsi="Sylfaen" w:cs="Sylfaen"/>
          <w:sz w:val="20"/>
          <w:lang w:val="hy-AM"/>
        </w:rPr>
        <w:t>Ընդ</w:t>
      </w:r>
      <w:r w:rsidRPr="00A340ED">
        <w:rPr>
          <w:rFonts w:ascii="Arial Armenian" w:hAnsi="Arial Armenian"/>
          <w:sz w:val="20"/>
          <w:lang w:val="hy-AM"/>
        </w:rPr>
        <w:t xml:space="preserve"> </w:t>
      </w:r>
      <w:r w:rsidRPr="00A340ED">
        <w:rPr>
          <w:rFonts w:ascii="Sylfaen" w:hAnsi="Sylfaen" w:cs="Sylfaen"/>
          <w:sz w:val="20"/>
          <w:lang w:val="hy-AM"/>
        </w:rPr>
        <w:t>որում</w:t>
      </w:r>
      <w:r w:rsidRPr="00A340ED">
        <w:rPr>
          <w:rFonts w:ascii="Arial Armenian" w:hAnsi="Arial Armenian"/>
          <w:sz w:val="20"/>
          <w:lang w:val="hy-AM"/>
        </w:rPr>
        <w:t xml:space="preserve"> </w:t>
      </w:r>
      <w:r w:rsidRPr="00A340ED">
        <w:rPr>
          <w:rFonts w:ascii="Sylfaen" w:hAnsi="Sylfaen" w:cs="Sylfaen"/>
          <w:sz w:val="20"/>
          <w:lang w:val="hy-AM"/>
        </w:rPr>
        <w:t>տուգանքը</w:t>
      </w:r>
      <w:r w:rsidRPr="00A340ED">
        <w:rPr>
          <w:rFonts w:ascii="Arial Armenian" w:hAnsi="Arial Armenian"/>
          <w:sz w:val="20"/>
          <w:lang w:val="hy-AM"/>
        </w:rPr>
        <w:t xml:space="preserve"> </w:t>
      </w:r>
      <w:r w:rsidRPr="00A340ED">
        <w:rPr>
          <w:rFonts w:ascii="Sylfaen" w:hAnsi="Sylfaen" w:cs="Sylfaen"/>
          <w:sz w:val="20"/>
          <w:lang w:val="hy-AM"/>
        </w:rPr>
        <w:t>հաշվարկվում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նաև</w:t>
      </w:r>
      <w:r w:rsidRPr="00A340ED">
        <w:rPr>
          <w:rFonts w:ascii="Arial Armenian" w:hAnsi="Arial Armenian"/>
          <w:sz w:val="20"/>
          <w:lang w:val="hy-AM"/>
        </w:rPr>
        <w:t xml:space="preserve"> </w:t>
      </w:r>
      <w:r w:rsidRPr="00A340ED">
        <w:rPr>
          <w:rFonts w:ascii="Sylfaen" w:hAnsi="Sylfaen" w:cs="Sylfaen"/>
          <w:sz w:val="20"/>
          <w:lang w:val="hy-AM"/>
        </w:rPr>
        <w:t>ապրանքի</w:t>
      </w:r>
      <w:r w:rsidRPr="00A340ED">
        <w:rPr>
          <w:rFonts w:ascii="Arial Armenian" w:hAnsi="Arial Armenian"/>
          <w:sz w:val="20"/>
          <w:lang w:val="hy-AM"/>
        </w:rPr>
        <w:t xml:space="preserve"> </w:t>
      </w:r>
      <w:r w:rsidRPr="00A340ED">
        <w:rPr>
          <w:rFonts w:ascii="Sylfaen" w:hAnsi="Sylfaen" w:cs="Sylfaen"/>
          <w:sz w:val="20"/>
          <w:lang w:val="hy-AM"/>
        </w:rPr>
        <w:t>մատակարարումը</w:t>
      </w:r>
      <w:r w:rsidRPr="00A340ED">
        <w:rPr>
          <w:rFonts w:ascii="Arial Armenian" w:hAnsi="Arial Armenian"/>
          <w:sz w:val="20"/>
          <w:lang w:val="hy-AM"/>
        </w:rPr>
        <w:t xml:space="preserve"> </w:t>
      </w:r>
      <w:r w:rsidRPr="00A340ED">
        <w:rPr>
          <w:rFonts w:ascii="Sylfaen" w:hAnsi="Sylfaen" w:cs="Sylfaen"/>
          <w:sz w:val="20"/>
          <w:lang w:val="hy-AM"/>
        </w:rPr>
        <w:t>սույն</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սահմանված</w:t>
      </w:r>
      <w:r w:rsidRPr="00A340ED">
        <w:rPr>
          <w:rFonts w:ascii="Arial Armenian" w:hAnsi="Arial Armenian"/>
          <w:sz w:val="20"/>
          <w:lang w:val="hy-AM"/>
        </w:rPr>
        <w:t xml:space="preserve"> </w:t>
      </w:r>
      <w:r w:rsidRPr="00A340ED">
        <w:rPr>
          <w:rFonts w:ascii="Sylfaen" w:hAnsi="Sylfaen" w:cs="Sylfaen"/>
          <w:sz w:val="20"/>
          <w:lang w:val="hy-AM"/>
        </w:rPr>
        <w:t>ժամկետում</w:t>
      </w:r>
      <w:r w:rsidRPr="00A340ED">
        <w:rPr>
          <w:rFonts w:ascii="Arial Armenian" w:hAnsi="Arial Armenian"/>
          <w:sz w:val="20"/>
          <w:lang w:val="hy-AM"/>
        </w:rPr>
        <w:t xml:space="preserve"> </w:t>
      </w:r>
      <w:r w:rsidRPr="00A340ED">
        <w:rPr>
          <w:rFonts w:ascii="Sylfaen" w:hAnsi="Sylfaen" w:cs="Sylfaen"/>
          <w:sz w:val="20"/>
          <w:lang w:val="hy-AM"/>
        </w:rPr>
        <w:t>կատարելու</w:t>
      </w:r>
      <w:r w:rsidRPr="00A340ED">
        <w:rPr>
          <w:rFonts w:ascii="Arial Armenian" w:hAnsi="Arial Armenian"/>
          <w:sz w:val="20"/>
          <w:lang w:val="hy-AM"/>
        </w:rPr>
        <w:t xml:space="preserve">, </w:t>
      </w:r>
      <w:r w:rsidRPr="00A340ED">
        <w:rPr>
          <w:rFonts w:ascii="Sylfaen" w:hAnsi="Sylfaen" w:cs="Sylfaen"/>
          <w:sz w:val="20"/>
          <w:lang w:val="hy-AM"/>
        </w:rPr>
        <w:t>սակայն</w:t>
      </w:r>
      <w:r w:rsidRPr="00A340ED">
        <w:rPr>
          <w:rFonts w:ascii="Arial Armenian" w:hAnsi="Arial Armenian"/>
          <w:sz w:val="20"/>
          <w:lang w:val="hy-AM"/>
        </w:rPr>
        <w:t xml:space="preserve"> </w:t>
      </w:r>
      <w:r w:rsidRPr="00A340ED">
        <w:rPr>
          <w:rFonts w:ascii="Sylfaen" w:hAnsi="Sylfaen" w:cs="Sylfaen"/>
          <w:sz w:val="20"/>
          <w:lang w:val="hy-AM"/>
        </w:rPr>
        <w:t>պատվիրատուի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այդ</w:t>
      </w:r>
      <w:r w:rsidRPr="00A340ED">
        <w:rPr>
          <w:rFonts w:ascii="Arial Armenian" w:hAnsi="Arial Armenian"/>
          <w:sz w:val="20"/>
          <w:lang w:val="hy-AM"/>
        </w:rPr>
        <w:t xml:space="preserve"> </w:t>
      </w:r>
      <w:r w:rsidRPr="00A340ED">
        <w:rPr>
          <w:rFonts w:ascii="Sylfaen" w:hAnsi="Sylfaen" w:cs="Sylfaen"/>
          <w:sz w:val="20"/>
          <w:lang w:val="hy-AM"/>
        </w:rPr>
        <w:t>չընդունվելու</w:t>
      </w:r>
      <w:r w:rsidRPr="00A340ED">
        <w:rPr>
          <w:rFonts w:ascii="Arial Armenian" w:hAnsi="Arial Armenian"/>
          <w:sz w:val="20"/>
          <w:lang w:val="hy-AM"/>
        </w:rPr>
        <w:t xml:space="preserve"> </w:t>
      </w:r>
      <w:r w:rsidRPr="00A340ED">
        <w:rPr>
          <w:rFonts w:ascii="Sylfaen" w:hAnsi="Sylfaen" w:cs="Sylfaen"/>
          <w:sz w:val="20"/>
          <w:lang w:val="hy-AM"/>
        </w:rPr>
        <w:t>դեպքում</w:t>
      </w: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6.4 </w:t>
      </w:r>
      <w:r w:rsidRPr="00A340ED">
        <w:rPr>
          <w:rFonts w:ascii="Sylfaen" w:hAnsi="Sylfaen" w:cs="Sylfaen"/>
          <w:sz w:val="20"/>
          <w:lang w:val="hy-AM"/>
        </w:rPr>
        <w:t>Պայմանագրի</w:t>
      </w:r>
      <w:r w:rsidRPr="00A340ED">
        <w:rPr>
          <w:rFonts w:ascii="Arial Armenian" w:hAnsi="Arial Armenian"/>
          <w:sz w:val="20"/>
          <w:lang w:val="hy-AM"/>
        </w:rPr>
        <w:t xml:space="preserve"> 6.2 </w:t>
      </w:r>
      <w:r w:rsidRPr="00A340ED">
        <w:rPr>
          <w:rFonts w:ascii="Sylfaen" w:hAnsi="Sylfaen" w:cs="Sylfaen"/>
          <w:sz w:val="20"/>
          <w:lang w:val="hy-AM"/>
        </w:rPr>
        <w:t>և</w:t>
      </w:r>
      <w:r w:rsidRPr="00A340ED">
        <w:rPr>
          <w:rFonts w:ascii="Arial Armenian" w:hAnsi="Arial Armenian"/>
          <w:sz w:val="20"/>
          <w:lang w:val="hy-AM"/>
        </w:rPr>
        <w:t xml:space="preserve"> 6.3 </w:t>
      </w:r>
      <w:r w:rsidRPr="00A340ED">
        <w:rPr>
          <w:rFonts w:ascii="Sylfaen" w:hAnsi="Sylfaen" w:cs="Sylfaen"/>
          <w:sz w:val="20"/>
          <w:lang w:val="hy-AM"/>
        </w:rPr>
        <w:t>կետերով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տույժը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տուգանքը</w:t>
      </w:r>
      <w:r w:rsidRPr="00A340ED">
        <w:rPr>
          <w:rFonts w:ascii="Arial Armenian" w:hAnsi="Arial Armenian"/>
          <w:sz w:val="20"/>
          <w:lang w:val="hy-AM"/>
        </w:rPr>
        <w:t xml:space="preserve"> </w:t>
      </w:r>
      <w:r w:rsidRPr="00A340ED">
        <w:rPr>
          <w:rFonts w:ascii="Sylfaen" w:hAnsi="Sylfaen" w:cs="Sylfaen"/>
          <w:sz w:val="20"/>
          <w:lang w:val="hy-AM"/>
        </w:rPr>
        <w:t>հաշվարկվում</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հաշվանցվում</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Վաճառողին</w:t>
      </w:r>
      <w:r w:rsidRPr="00A340ED">
        <w:rPr>
          <w:rFonts w:ascii="Arial Armenian" w:hAnsi="Arial Armenian"/>
          <w:sz w:val="20"/>
          <w:lang w:val="hy-AM"/>
        </w:rPr>
        <w:t xml:space="preserve"> </w:t>
      </w:r>
      <w:r w:rsidRPr="00A340ED">
        <w:rPr>
          <w:rFonts w:ascii="Sylfaen" w:hAnsi="Sylfaen" w:cs="Sylfaen"/>
          <w:sz w:val="20"/>
          <w:lang w:val="hy-AM"/>
        </w:rPr>
        <w:t>վճարման</w:t>
      </w:r>
      <w:r w:rsidRPr="00A340ED">
        <w:rPr>
          <w:rFonts w:ascii="Arial Armenian" w:hAnsi="Arial Armenian"/>
          <w:sz w:val="20"/>
          <w:lang w:val="hy-AM"/>
        </w:rPr>
        <w:t xml:space="preserve"> </w:t>
      </w:r>
      <w:r w:rsidRPr="00A340ED">
        <w:rPr>
          <w:rFonts w:ascii="Sylfaen" w:hAnsi="Sylfaen" w:cs="Sylfaen"/>
          <w:sz w:val="20"/>
          <w:lang w:val="hy-AM"/>
        </w:rPr>
        <w:t>ենթակա</w:t>
      </w:r>
      <w:r w:rsidRPr="00A340ED">
        <w:rPr>
          <w:rFonts w:ascii="Arial Armenian" w:hAnsi="Arial Armenian"/>
          <w:sz w:val="20"/>
          <w:lang w:val="hy-AM"/>
        </w:rPr>
        <w:t xml:space="preserve"> </w:t>
      </w:r>
      <w:r w:rsidRPr="00A340ED">
        <w:rPr>
          <w:rFonts w:ascii="Sylfaen" w:hAnsi="Sylfaen" w:cs="Sylfaen"/>
          <w:sz w:val="20"/>
          <w:lang w:val="hy-AM"/>
        </w:rPr>
        <w:t>գումարների</w:t>
      </w:r>
      <w:r w:rsidRPr="00A340ED">
        <w:rPr>
          <w:rFonts w:ascii="Arial Armenian" w:hAnsi="Arial Armenian"/>
          <w:sz w:val="20"/>
          <w:lang w:val="hy-AM"/>
        </w:rPr>
        <w:t xml:space="preserve"> </w:t>
      </w:r>
      <w:r w:rsidRPr="00A340ED">
        <w:rPr>
          <w:rFonts w:ascii="Sylfaen" w:hAnsi="Sylfaen" w:cs="Sylfaen"/>
          <w:sz w:val="20"/>
          <w:lang w:val="hy-AM"/>
        </w:rPr>
        <w:t>հետ։</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6.5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կողմից</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3.3 </w:t>
      </w:r>
      <w:r w:rsidRPr="00A340ED">
        <w:rPr>
          <w:rFonts w:ascii="Sylfaen" w:hAnsi="Sylfaen" w:cs="Sylfaen"/>
          <w:sz w:val="20"/>
          <w:lang w:val="hy-AM"/>
        </w:rPr>
        <w:t>կետով</w:t>
      </w:r>
      <w:r w:rsidRPr="00A340ED">
        <w:rPr>
          <w:rFonts w:ascii="Arial Armenian" w:hAnsi="Arial Armenian"/>
          <w:sz w:val="20"/>
          <w:lang w:val="hy-AM"/>
        </w:rPr>
        <w:t xml:space="preserve"> </w:t>
      </w:r>
      <w:r w:rsidRPr="00A340ED">
        <w:rPr>
          <w:rFonts w:ascii="Sylfaen" w:hAnsi="Sylfaen" w:cs="Sylfaen"/>
          <w:sz w:val="20"/>
          <w:lang w:val="hy-AM"/>
        </w:rPr>
        <w:t>նախատեսված</w:t>
      </w:r>
      <w:r w:rsidRPr="00A340ED">
        <w:rPr>
          <w:rFonts w:ascii="Arial Armenian" w:hAnsi="Arial Armenian"/>
          <w:sz w:val="20"/>
          <w:lang w:val="hy-AM"/>
        </w:rPr>
        <w:t xml:space="preserve"> </w:t>
      </w:r>
      <w:r w:rsidRPr="00A340ED">
        <w:rPr>
          <w:rFonts w:ascii="Sylfaen" w:hAnsi="Sylfaen" w:cs="Sylfaen"/>
          <w:sz w:val="20"/>
          <w:lang w:val="hy-AM"/>
        </w:rPr>
        <w:t>ժամկետի</w:t>
      </w:r>
      <w:r w:rsidRPr="00A340ED">
        <w:rPr>
          <w:rFonts w:ascii="Arial Armenian" w:hAnsi="Arial Armenian"/>
          <w:sz w:val="20"/>
          <w:lang w:val="hy-AM"/>
        </w:rPr>
        <w:t xml:space="preserve"> </w:t>
      </w:r>
      <w:r w:rsidRPr="00A340ED">
        <w:rPr>
          <w:rFonts w:ascii="Sylfaen" w:hAnsi="Sylfaen" w:cs="Sylfaen"/>
          <w:sz w:val="20"/>
          <w:lang w:val="hy-AM"/>
        </w:rPr>
        <w:t>խախտման</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Գնորդի</w:t>
      </w:r>
      <w:r w:rsidRPr="00A340ED">
        <w:rPr>
          <w:rFonts w:ascii="Arial Armenian" w:hAnsi="Arial Armenian"/>
          <w:sz w:val="20"/>
          <w:lang w:val="hy-AM"/>
        </w:rPr>
        <w:t xml:space="preserve"> </w:t>
      </w:r>
      <w:r w:rsidRPr="00A340ED">
        <w:rPr>
          <w:rFonts w:ascii="Sylfaen" w:hAnsi="Sylfaen" w:cs="Sylfaen"/>
          <w:sz w:val="20"/>
          <w:lang w:val="hy-AM"/>
        </w:rPr>
        <w:t>նկատմամբ</w:t>
      </w:r>
      <w:r w:rsidRPr="00A340ED">
        <w:rPr>
          <w:rFonts w:ascii="Arial Armenian" w:hAnsi="Arial Armenian"/>
          <w:sz w:val="20"/>
          <w:lang w:val="hy-AM"/>
        </w:rPr>
        <w:t xml:space="preserve"> </w:t>
      </w:r>
      <w:r w:rsidRPr="00A340ED">
        <w:rPr>
          <w:rFonts w:ascii="Sylfaen" w:hAnsi="Sylfaen" w:cs="Sylfaen"/>
          <w:sz w:val="20"/>
          <w:lang w:val="hy-AM"/>
        </w:rPr>
        <w:t>յուրաքանչյուր</w:t>
      </w:r>
      <w:r w:rsidRPr="00A340ED">
        <w:rPr>
          <w:rFonts w:ascii="Arial Armenian" w:hAnsi="Arial Armenian"/>
          <w:sz w:val="20"/>
          <w:lang w:val="hy-AM"/>
        </w:rPr>
        <w:t xml:space="preserve"> </w:t>
      </w:r>
      <w:r w:rsidRPr="00A340ED">
        <w:rPr>
          <w:rFonts w:ascii="Sylfaen" w:hAnsi="Sylfaen" w:cs="Sylfaen"/>
          <w:sz w:val="20"/>
          <w:lang w:val="hy-AM"/>
        </w:rPr>
        <w:t>ուշացված</w:t>
      </w:r>
      <w:r w:rsidRPr="00A340ED">
        <w:rPr>
          <w:rFonts w:ascii="Arial Armenian" w:hAnsi="Arial Armenian"/>
          <w:sz w:val="20"/>
          <w:lang w:val="hy-AM"/>
        </w:rPr>
        <w:t xml:space="preserve"> </w:t>
      </w:r>
      <w:r w:rsidRPr="00A340ED">
        <w:rPr>
          <w:rFonts w:ascii="Sylfaen" w:hAnsi="Sylfaen" w:cs="Sylfaen"/>
          <w:sz w:val="20"/>
          <w:lang w:val="hy-AM"/>
        </w:rPr>
        <w:t>աշխատանքային</w:t>
      </w:r>
      <w:r w:rsidRPr="00A340ED">
        <w:rPr>
          <w:rFonts w:ascii="Arial Armenian" w:hAnsi="Arial Armenian"/>
          <w:sz w:val="20"/>
          <w:lang w:val="hy-AM"/>
        </w:rPr>
        <w:t xml:space="preserve"> </w:t>
      </w:r>
      <w:r w:rsidRPr="00A340ED">
        <w:rPr>
          <w:rFonts w:ascii="Sylfaen" w:hAnsi="Sylfaen" w:cs="Sylfaen"/>
          <w:sz w:val="20"/>
          <w:lang w:val="hy-AM"/>
        </w:rPr>
        <w:t>օրվա</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հաշվարկվում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տույժ</w:t>
      </w:r>
      <w:r w:rsidRPr="00A340ED">
        <w:rPr>
          <w:rFonts w:ascii="Arial Armenian" w:hAnsi="Arial Armenian"/>
          <w:sz w:val="20"/>
          <w:lang w:val="hy-AM"/>
        </w:rPr>
        <w:t xml:space="preserve">` </w:t>
      </w:r>
      <w:r w:rsidRPr="00A340ED">
        <w:rPr>
          <w:rFonts w:ascii="Sylfaen" w:hAnsi="Sylfaen" w:cs="Sylfaen"/>
          <w:sz w:val="20"/>
          <w:lang w:val="hy-AM"/>
        </w:rPr>
        <w:t>վճարման</w:t>
      </w:r>
      <w:r w:rsidRPr="00A340ED">
        <w:rPr>
          <w:rFonts w:ascii="Arial Armenian" w:hAnsi="Arial Armenian"/>
          <w:sz w:val="20"/>
          <w:lang w:val="hy-AM"/>
        </w:rPr>
        <w:t xml:space="preserve"> </w:t>
      </w:r>
      <w:r w:rsidRPr="00A340ED">
        <w:rPr>
          <w:rFonts w:ascii="Sylfaen" w:hAnsi="Sylfaen" w:cs="Sylfaen"/>
          <w:sz w:val="20"/>
          <w:lang w:val="hy-AM"/>
        </w:rPr>
        <w:t>ենթակա</w:t>
      </w:r>
      <w:r w:rsidRPr="00A340ED">
        <w:rPr>
          <w:rFonts w:ascii="Arial Armenian" w:hAnsi="Arial Armenian"/>
          <w:sz w:val="20"/>
          <w:lang w:val="hy-AM"/>
        </w:rPr>
        <w:t xml:space="preserve">, </w:t>
      </w:r>
      <w:r w:rsidRPr="00A340ED">
        <w:rPr>
          <w:rFonts w:ascii="Sylfaen" w:hAnsi="Sylfaen" w:cs="Sylfaen"/>
          <w:sz w:val="20"/>
          <w:lang w:val="hy-AM"/>
        </w:rPr>
        <w:t>սակայն</w:t>
      </w:r>
      <w:r w:rsidRPr="00A340ED">
        <w:rPr>
          <w:rFonts w:ascii="Arial Armenian" w:hAnsi="Arial Armenian"/>
          <w:sz w:val="20"/>
          <w:lang w:val="hy-AM"/>
        </w:rPr>
        <w:t xml:space="preserve"> </w:t>
      </w:r>
      <w:r w:rsidRPr="00A340ED">
        <w:rPr>
          <w:rFonts w:ascii="Sylfaen" w:hAnsi="Sylfaen" w:cs="Sylfaen"/>
          <w:sz w:val="20"/>
          <w:lang w:val="hy-AM"/>
        </w:rPr>
        <w:t>չվճարված</w:t>
      </w:r>
      <w:r w:rsidRPr="00A340ED">
        <w:rPr>
          <w:rFonts w:ascii="Arial Armenian" w:hAnsi="Arial Armenian"/>
          <w:sz w:val="20"/>
          <w:lang w:val="hy-AM"/>
        </w:rPr>
        <w:t xml:space="preserve"> </w:t>
      </w:r>
      <w:r w:rsidRPr="00A340ED">
        <w:rPr>
          <w:rFonts w:ascii="Sylfaen" w:hAnsi="Sylfaen" w:cs="Sylfaen"/>
          <w:sz w:val="20"/>
          <w:lang w:val="hy-AM"/>
        </w:rPr>
        <w:t>գումարի</w:t>
      </w:r>
      <w:r w:rsidRPr="00A340ED">
        <w:rPr>
          <w:rFonts w:ascii="Arial Armenian" w:hAnsi="Arial Armenian"/>
          <w:sz w:val="20"/>
          <w:lang w:val="hy-AM"/>
        </w:rPr>
        <w:t xml:space="preserve"> 0,05 </w:t>
      </w:r>
      <w:r w:rsidRPr="00A340ED">
        <w:rPr>
          <w:rFonts w:ascii="Arial Armenian" w:hAnsi="Arial Armenian" w:cs="Sylfaen"/>
          <w:sz w:val="20"/>
          <w:lang w:val="hy-AM"/>
        </w:rPr>
        <w:t>(</w:t>
      </w:r>
      <w:r w:rsidRPr="00A340ED">
        <w:rPr>
          <w:rFonts w:ascii="Sylfaen" w:hAnsi="Sylfaen" w:cs="Sylfaen"/>
          <w:sz w:val="20"/>
          <w:lang w:val="hy-AM"/>
        </w:rPr>
        <w:t>զրո</w:t>
      </w:r>
      <w:r w:rsidRPr="00A340ED">
        <w:rPr>
          <w:rFonts w:ascii="Arial Armenian" w:hAnsi="Arial Armenian" w:cs="Sylfaen"/>
          <w:sz w:val="20"/>
          <w:lang w:val="hy-AM"/>
        </w:rPr>
        <w:t xml:space="preserve"> </w:t>
      </w:r>
      <w:r w:rsidRPr="00A340ED">
        <w:rPr>
          <w:rFonts w:ascii="Sylfaen" w:hAnsi="Sylfaen" w:cs="Sylfaen"/>
          <w:sz w:val="20"/>
          <w:lang w:val="hy-AM"/>
        </w:rPr>
        <w:t>ամբողջ</w:t>
      </w:r>
      <w:r w:rsidRPr="00A340ED">
        <w:rPr>
          <w:rFonts w:ascii="Arial Armenian" w:hAnsi="Arial Armenian" w:cs="Sylfaen"/>
          <w:sz w:val="20"/>
          <w:lang w:val="hy-AM"/>
        </w:rPr>
        <w:t xml:space="preserve"> </w:t>
      </w:r>
      <w:r w:rsidRPr="00A340ED">
        <w:rPr>
          <w:rFonts w:ascii="Sylfaen" w:hAnsi="Sylfaen" w:cs="Sylfaen"/>
          <w:sz w:val="20"/>
          <w:lang w:val="hy-AM"/>
        </w:rPr>
        <w:t>հինգ</w:t>
      </w:r>
      <w:r w:rsidRPr="00A340ED">
        <w:rPr>
          <w:rFonts w:ascii="Arial Armenian" w:hAnsi="Arial Armenian" w:cs="Sylfaen"/>
          <w:sz w:val="20"/>
          <w:lang w:val="hy-AM"/>
        </w:rPr>
        <w:t xml:space="preserve"> </w:t>
      </w:r>
      <w:r w:rsidRPr="00A340ED">
        <w:rPr>
          <w:rFonts w:ascii="Sylfaen" w:hAnsi="Sylfaen" w:cs="Sylfaen"/>
          <w:sz w:val="20"/>
          <w:lang w:val="hy-AM"/>
        </w:rPr>
        <w:t>հարյուրերրորդական</w:t>
      </w:r>
      <w:r w:rsidRPr="00A340ED">
        <w:rPr>
          <w:rFonts w:ascii="Arial Armenian" w:hAnsi="Arial Armenian" w:cs="Sylfaen"/>
          <w:sz w:val="20"/>
          <w:lang w:val="hy-AM"/>
        </w:rPr>
        <w:t xml:space="preserve">) </w:t>
      </w:r>
      <w:r w:rsidRPr="00A340ED">
        <w:rPr>
          <w:rFonts w:ascii="Sylfaen" w:hAnsi="Sylfaen" w:cs="Sylfaen"/>
          <w:sz w:val="20"/>
          <w:lang w:val="hy-AM"/>
        </w:rPr>
        <w:t>տոկոսի</w:t>
      </w:r>
      <w:r w:rsidRPr="00A340ED">
        <w:rPr>
          <w:rFonts w:ascii="Arial Armenian" w:hAnsi="Arial Armenian"/>
          <w:sz w:val="20"/>
          <w:lang w:val="hy-AM"/>
        </w:rPr>
        <w:t xml:space="preserve">  </w:t>
      </w:r>
      <w:r w:rsidRPr="00A340ED">
        <w:rPr>
          <w:rFonts w:ascii="Sylfaen" w:hAnsi="Sylfaen" w:cs="Sylfaen"/>
          <w:sz w:val="20"/>
          <w:lang w:val="hy-AM"/>
        </w:rPr>
        <w:t>չափով։</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6.6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չնախատեսված</w:t>
      </w:r>
      <w:r w:rsidRPr="00A340ED">
        <w:rPr>
          <w:rFonts w:ascii="Arial Armenian" w:hAnsi="Arial Armenian"/>
          <w:sz w:val="20"/>
          <w:lang w:val="hy-AM"/>
        </w:rPr>
        <w:t xml:space="preserve"> </w:t>
      </w:r>
      <w:r w:rsidRPr="00A340ED">
        <w:rPr>
          <w:rFonts w:ascii="Sylfaen" w:hAnsi="Sylfaen" w:cs="Sylfaen"/>
          <w:sz w:val="20"/>
          <w:lang w:val="hy-AM"/>
        </w:rPr>
        <w:t>դեպքերում</w:t>
      </w:r>
      <w:r w:rsidRPr="00A340ED">
        <w:rPr>
          <w:rFonts w:ascii="Arial Armenian" w:hAnsi="Arial Armenian"/>
          <w:sz w:val="20"/>
          <w:lang w:val="hy-AM"/>
        </w:rPr>
        <w:t xml:space="preserve"> </w:t>
      </w:r>
      <w:r w:rsidRPr="00A340ED">
        <w:rPr>
          <w:rFonts w:ascii="Sylfaen" w:hAnsi="Sylfaen" w:cs="Sylfaen"/>
          <w:sz w:val="20"/>
          <w:lang w:val="hy-AM"/>
        </w:rPr>
        <w:t>կողմերն</w:t>
      </w:r>
      <w:r w:rsidRPr="00A340ED">
        <w:rPr>
          <w:rFonts w:ascii="Arial Armenian" w:hAnsi="Arial Armenian"/>
          <w:sz w:val="20"/>
          <w:lang w:val="hy-AM"/>
        </w:rPr>
        <w:t xml:space="preserve"> </w:t>
      </w:r>
      <w:r w:rsidRPr="00A340ED">
        <w:rPr>
          <w:rFonts w:ascii="Sylfaen" w:hAnsi="Sylfaen" w:cs="Sylfaen"/>
          <w:sz w:val="20"/>
          <w:lang w:val="hy-AM"/>
        </w:rPr>
        <w:t>իրենց</w:t>
      </w:r>
      <w:r w:rsidRPr="00A340ED">
        <w:rPr>
          <w:rFonts w:ascii="Arial Armenian" w:hAnsi="Arial Armenian"/>
          <w:sz w:val="20"/>
          <w:lang w:val="hy-AM"/>
        </w:rPr>
        <w:t xml:space="preserve"> </w:t>
      </w:r>
      <w:r w:rsidRPr="00A340ED">
        <w:rPr>
          <w:rFonts w:ascii="Sylfaen" w:hAnsi="Sylfaen" w:cs="Sylfaen"/>
          <w:sz w:val="20"/>
          <w:lang w:val="hy-AM"/>
        </w:rPr>
        <w:t>պարտավորությունները</w:t>
      </w:r>
      <w:r w:rsidRPr="00A340ED">
        <w:rPr>
          <w:rFonts w:ascii="Arial Armenian" w:hAnsi="Arial Armenian"/>
          <w:sz w:val="20"/>
          <w:lang w:val="hy-AM"/>
        </w:rPr>
        <w:t xml:space="preserve"> </w:t>
      </w:r>
      <w:r w:rsidRPr="00A340ED">
        <w:rPr>
          <w:rFonts w:ascii="Sylfaen" w:hAnsi="Sylfaen" w:cs="Sylfaen"/>
          <w:sz w:val="20"/>
          <w:lang w:val="hy-AM"/>
        </w:rPr>
        <w:t>չկատարելու</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ոչ</w:t>
      </w:r>
      <w:r w:rsidRPr="00A340ED">
        <w:rPr>
          <w:rFonts w:ascii="Arial Armenian" w:hAnsi="Arial Armenian"/>
          <w:sz w:val="20"/>
          <w:lang w:val="hy-AM"/>
        </w:rPr>
        <w:t xml:space="preserve"> </w:t>
      </w:r>
      <w:r w:rsidRPr="00A340ED">
        <w:rPr>
          <w:rFonts w:ascii="Sylfaen" w:hAnsi="Sylfaen" w:cs="Sylfaen"/>
          <w:sz w:val="20"/>
          <w:lang w:val="hy-AM"/>
        </w:rPr>
        <w:t>պատշաճ</w:t>
      </w:r>
      <w:r w:rsidRPr="00A340ED">
        <w:rPr>
          <w:rFonts w:ascii="Arial Armenian" w:hAnsi="Arial Armenian"/>
          <w:sz w:val="20"/>
          <w:lang w:val="hy-AM"/>
        </w:rPr>
        <w:t xml:space="preserve"> </w:t>
      </w:r>
      <w:r w:rsidRPr="00A340ED">
        <w:rPr>
          <w:rFonts w:ascii="Sylfaen" w:hAnsi="Sylfaen" w:cs="Sylfaen"/>
          <w:sz w:val="20"/>
          <w:lang w:val="hy-AM"/>
        </w:rPr>
        <w:t>կատարելու</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պատասխանատվություն</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կրում</w:t>
      </w:r>
      <w:r w:rsidRPr="00A340ED">
        <w:rPr>
          <w:rFonts w:ascii="Arial Armenian" w:hAnsi="Arial Armenian"/>
          <w:sz w:val="20"/>
          <w:lang w:val="hy-AM"/>
        </w:rPr>
        <w:t xml:space="preserve"> </w:t>
      </w:r>
      <w:r w:rsidRPr="00A340ED">
        <w:rPr>
          <w:rFonts w:ascii="Sylfaen" w:hAnsi="Sylfaen" w:cs="Sylfaen"/>
          <w:sz w:val="20"/>
          <w:lang w:val="hy-AM"/>
        </w:rPr>
        <w:t>ՀՀ</w:t>
      </w:r>
      <w:r w:rsidRPr="00A340ED">
        <w:rPr>
          <w:rFonts w:ascii="Arial Armenian" w:hAnsi="Arial Armenian"/>
          <w:sz w:val="20"/>
          <w:lang w:val="hy-AM"/>
        </w:rPr>
        <w:t xml:space="preserve"> </w:t>
      </w:r>
      <w:r w:rsidRPr="00A340ED">
        <w:rPr>
          <w:rFonts w:ascii="Sylfaen" w:hAnsi="Sylfaen" w:cs="Sylfaen"/>
          <w:sz w:val="20"/>
          <w:lang w:val="hy-AM"/>
        </w:rPr>
        <w:t>օրենսդրությամբ</w:t>
      </w:r>
      <w:r w:rsidRPr="00A340ED">
        <w:rPr>
          <w:rFonts w:ascii="Arial Armenian" w:hAnsi="Arial Armenian"/>
          <w:sz w:val="20"/>
          <w:lang w:val="hy-AM"/>
        </w:rPr>
        <w:t xml:space="preserve"> </w:t>
      </w:r>
      <w:r w:rsidRPr="00A340ED">
        <w:rPr>
          <w:rFonts w:ascii="Sylfaen" w:hAnsi="Sylfaen" w:cs="Sylfaen"/>
          <w:sz w:val="20"/>
          <w:lang w:val="hy-AM"/>
        </w:rPr>
        <w:t>սահմանված</w:t>
      </w:r>
      <w:r w:rsidRPr="00A340ED">
        <w:rPr>
          <w:rFonts w:ascii="Arial Armenian" w:hAnsi="Arial Armenian"/>
          <w:sz w:val="20"/>
          <w:lang w:val="hy-AM"/>
        </w:rPr>
        <w:t xml:space="preserve"> </w:t>
      </w:r>
      <w:r w:rsidRPr="00A340ED">
        <w:rPr>
          <w:rFonts w:ascii="Sylfaen" w:hAnsi="Sylfaen" w:cs="Sylfaen"/>
          <w:sz w:val="20"/>
          <w:lang w:val="hy-AM"/>
        </w:rPr>
        <w:t>կարգով։</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6.7 </w:t>
      </w:r>
      <w:r w:rsidRPr="00A340ED">
        <w:rPr>
          <w:rFonts w:ascii="Sylfaen" w:hAnsi="Sylfaen" w:cs="Sylfaen"/>
          <w:sz w:val="20"/>
          <w:lang w:val="hy-AM"/>
        </w:rPr>
        <w:t>Տույժերի</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տուգանքի</w:t>
      </w:r>
      <w:r w:rsidRPr="00A340ED">
        <w:rPr>
          <w:rFonts w:ascii="Arial Armenian" w:hAnsi="Arial Armenian"/>
          <w:sz w:val="20"/>
          <w:lang w:val="hy-AM"/>
        </w:rPr>
        <w:t xml:space="preserve"> </w:t>
      </w:r>
      <w:r w:rsidRPr="00A340ED">
        <w:rPr>
          <w:rFonts w:ascii="Sylfaen" w:hAnsi="Sylfaen" w:cs="Sylfaen"/>
          <w:sz w:val="20"/>
          <w:lang w:val="hy-AM"/>
        </w:rPr>
        <w:t>վճարումը</w:t>
      </w:r>
      <w:r w:rsidRPr="00A340ED">
        <w:rPr>
          <w:rFonts w:ascii="Arial Armenian" w:hAnsi="Arial Armenian"/>
          <w:sz w:val="20"/>
          <w:lang w:val="hy-AM"/>
        </w:rPr>
        <w:t xml:space="preserve"> </w:t>
      </w:r>
      <w:r w:rsidRPr="00A340ED">
        <w:rPr>
          <w:rFonts w:ascii="Sylfaen" w:hAnsi="Sylfaen" w:cs="Sylfaen"/>
          <w:sz w:val="20"/>
          <w:lang w:val="hy-AM"/>
        </w:rPr>
        <w:t>Կողմերին</w:t>
      </w:r>
      <w:r w:rsidRPr="00A340ED">
        <w:rPr>
          <w:rFonts w:ascii="Arial Armenian" w:hAnsi="Arial Armenian"/>
          <w:sz w:val="20"/>
          <w:lang w:val="hy-AM"/>
        </w:rPr>
        <w:t xml:space="preserve"> </w:t>
      </w:r>
      <w:r w:rsidRPr="00A340ED">
        <w:rPr>
          <w:rFonts w:ascii="Sylfaen" w:hAnsi="Sylfaen" w:cs="Sylfaen"/>
          <w:sz w:val="20"/>
          <w:lang w:val="hy-AM"/>
        </w:rPr>
        <w:t>չի</w:t>
      </w:r>
      <w:r w:rsidRPr="00A340ED">
        <w:rPr>
          <w:rFonts w:ascii="Arial Armenian" w:hAnsi="Arial Armenian"/>
          <w:sz w:val="20"/>
          <w:lang w:val="hy-AM"/>
        </w:rPr>
        <w:t xml:space="preserve"> </w:t>
      </w:r>
      <w:r w:rsidRPr="00A340ED">
        <w:rPr>
          <w:rFonts w:ascii="Sylfaen" w:hAnsi="Sylfaen" w:cs="Sylfaen"/>
          <w:sz w:val="20"/>
          <w:lang w:val="hy-AM"/>
        </w:rPr>
        <w:t>ազատում</w:t>
      </w:r>
      <w:r w:rsidRPr="00A340ED">
        <w:rPr>
          <w:rFonts w:ascii="Arial Armenian" w:hAnsi="Arial Armenian"/>
          <w:sz w:val="20"/>
          <w:lang w:val="hy-AM"/>
        </w:rPr>
        <w:t xml:space="preserve"> </w:t>
      </w:r>
      <w:r w:rsidRPr="00A340ED">
        <w:rPr>
          <w:rFonts w:ascii="Sylfaen" w:hAnsi="Sylfaen" w:cs="Sylfaen"/>
          <w:sz w:val="20"/>
          <w:lang w:val="hy-AM"/>
        </w:rPr>
        <w:t>իրենց</w:t>
      </w:r>
      <w:r w:rsidRPr="00A340ED">
        <w:rPr>
          <w:rFonts w:ascii="Arial Armenian" w:hAnsi="Arial Armenian"/>
          <w:sz w:val="20"/>
          <w:lang w:val="hy-AM"/>
        </w:rPr>
        <w:t xml:space="preserve"> </w:t>
      </w:r>
      <w:r w:rsidRPr="00A340ED">
        <w:rPr>
          <w:rFonts w:ascii="Sylfaen" w:hAnsi="Sylfaen" w:cs="Sylfaen"/>
          <w:sz w:val="20"/>
          <w:lang w:val="hy-AM"/>
        </w:rPr>
        <w:t>պայմանագրային</w:t>
      </w:r>
      <w:r w:rsidRPr="00A340ED">
        <w:rPr>
          <w:rFonts w:ascii="Arial Armenian" w:hAnsi="Arial Armenian"/>
          <w:sz w:val="20"/>
          <w:lang w:val="hy-AM"/>
        </w:rPr>
        <w:t xml:space="preserve"> </w:t>
      </w:r>
      <w:r w:rsidRPr="00A340ED">
        <w:rPr>
          <w:rFonts w:ascii="Sylfaen" w:hAnsi="Sylfaen" w:cs="Sylfaen"/>
          <w:sz w:val="20"/>
          <w:lang w:val="hy-AM"/>
        </w:rPr>
        <w:t>պարտվորությունները</w:t>
      </w:r>
      <w:r w:rsidRPr="00A340ED">
        <w:rPr>
          <w:rFonts w:ascii="Arial Armenian" w:hAnsi="Arial Armenian"/>
          <w:sz w:val="20"/>
          <w:lang w:val="hy-AM"/>
        </w:rPr>
        <w:t xml:space="preserve"> </w:t>
      </w:r>
      <w:r w:rsidRPr="00A340ED">
        <w:rPr>
          <w:rFonts w:ascii="Sylfaen" w:hAnsi="Sylfaen" w:cs="Sylfaen"/>
          <w:sz w:val="20"/>
          <w:lang w:val="hy-AM"/>
        </w:rPr>
        <w:t>լրիվ</w:t>
      </w:r>
      <w:r w:rsidRPr="00A340ED">
        <w:rPr>
          <w:rFonts w:ascii="Arial Armenian" w:hAnsi="Arial Armenian"/>
          <w:sz w:val="20"/>
          <w:lang w:val="hy-AM"/>
        </w:rPr>
        <w:t xml:space="preserve"> </w:t>
      </w:r>
      <w:r w:rsidRPr="00A340ED">
        <w:rPr>
          <w:rFonts w:ascii="Sylfaen" w:hAnsi="Sylfaen" w:cs="Sylfaen"/>
          <w:sz w:val="20"/>
          <w:lang w:val="hy-AM"/>
        </w:rPr>
        <w:t>կատարելուց։</w:t>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center"/>
        <w:rPr>
          <w:rFonts w:ascii="Arial Armenian" w:hAnsi="Arial Armenian"/>
          <w:b/>
          <w:sz w:val="20"/>
          <w:lang w:val="hy-AM"/>
        </w:rPr>
      </w:pPr>
    </w:p>
    <w:p w:rsidR="00CE7D06" w:rsidRPr="00A340ED" w:rsidRDefault="00CE7D06" w:rsidP="00CE7D06">
      <w:pPr>
        <w:ind w:firstLine="709"/>
        <w:jc w:val="center"/>
        <w:rPr>
          <w:rFonts w:ascii="Arial Armenian" w:hAnsi="Arial Armenian"/>
          <w:b/>
          <w:sz w:val="20"/>
          <w:lang w:val="hy-AM"/>
        </w:rPr>
      </w:pPr>
      <w:r w:rsidRPr="00A340ED">
        <w:rPr>
          <w:rFonts w:ascii="Arial Armenian" w:hAnsi="Arial Armenian"/>
          <w:b/>
          <w:sz w:val="20"/>
          <w:lang w:val="hy-AM"/>
        </w:rPr>
        <w:t xml:space="preserve">7. </w:t>
      </w:r>
      <w:r w:rsidRPr="00A340ED">
        <w:rPr>
          <w:rFonts w:ascii="Sylfaen" w:hAnsi="Sylfaen" w:cs="Sylfaen"/>
          <w:b/>
          <w:sz w:val="20"/>
          <w:lang w:val="hy-AM"/>
        </w:rPr>
        <w:t>ԱՆՀԱՂԹԱՀԱՐԵԼԻ</w:t>
      </w:r>
      <w:r w:rsidRPr="00A340ED">
        <w:rPr>
          <w:rFonts w:ascii="Arial Armenian" w:hAnsi="Arial Armenian"/>
          <w:b/>
          <w:sz w:val="20"/>
          <w:lang w:val="hy-AM"/>
        </w:rPr>
        <w:t xml:space="preserve"> </w:t>
      </w:r>
      <w:r w:rsidRPr="00A340ED">
        <w:rPr>
          <w:rFonts w:ascii="Sylfaen" w:hAnsi="Sylfaen" w:cs="Sylfaen"/>
          <w:b/>
          <w:sz w:val="20"/>
          <w:lang w:val="hy-AM"/>
        </w:rPr>
        <w:t>ՈՒԺԻ</w:t>
      </w:r>
      <w:r w:rsidRPr="00A340ED">
        <w:rPr>
          <w:rFonts w:ascii="Arial Armenian" w:hAnsi="Arial Armenian"/>
          <w:b/>
          <w:sz w:val="20"/>
          <w:lang w:val="hy-AM"/>
        </w:rPr>
        <w:t xml:space="preserve"> </w:t>
      </w:r>
      <w:r w:rsidRPr="00A340ED">
        <w:rPr>
          <w:rFonts w:ascii="Sylfaen" w:hAnsi="Sylfaen" w:cs="Sylfaen"/>
          <w:b/>
          <w:sz w:val="20"/>
          <w:lang w:val="hy-AM"/>
        </w:rPr>
        <w:t>ԱԶԴԵՑՈՒԹՅՈՒՆԸ</w:t>
      </w:r>
      <w:r w:rsidRPr="00A340ED">
        <w:rPr>
          <w:rFonts w:ascii="Arial Armenian" w:hAnsi="Arial Armenian"/>
          <w:b/>
          <w:sz w:val="20"/>
          <w:lang w:val="hy-AM"/>
        </w:rPr>
        <w:t xml:space="preserve"> (</w:t>
      </w:r>
      <w:r w:rsidRPr="00A340ED">
        <w:rPr>
          <w:rFonts w:ascii="Sylfaen" w:hAnsi="Sylfaen" w:cs="Sylfaen"/>
          <w:b/>
          <w:sz w:val="20"/>
          <w:lang w:val="hy-AM"/>
        </w:rPr>
        <w:t>ՖՈՐՍ</w:t>
      </w:r>
      <w:r w:rsidRPr="00A340ED">
        <w:rPr>
          <w:rFonts w:ascii="Arial Armenian" w:hAnsi="Arial Armenian"/>
          <w:b/>
          <w:sz w:val="20"/>
          <w:lang w:val="hy-AM"/>
        </w:rPr>
        <w:t>-</w:t>
      </w:r>
      <w:r w:rsidRPr="00A340ED">
        <w:rPr>
          <w:rFonts w:ascii="Sylfaen" w:hAnsi="Sylfaen" w:cs="Sylfaen"/>
          <w:b/>
          <w:sz w:val="20"/>
          <w:lang w:val="hy-AM"/>
        </w:rPr>
        <w:t>ՄԱԺՈՐ</w:t>
      </w:r>
      <w:r w:rsidRPr="00A340ED">
        <w:rPr>
          <w:rFonts w:ascii="Arial Armenian" w:hAnsi="Arial Armenian"/>
          <w:b/>
          <w:sz w:val="20"/>
          <w:lang w:val="hy-AM"/>
        </w:rPr>
        <w:t>)</w:t>
      </w:r>
    </w:p>
    <w:p w:rsidR="00CE7D06" w:rsidRPr="00A340ED" w:rsidRDefault="00CE7D06" w:rsidP="00CE7D06">
      <w:pPr>
        <w:ind w:firstLine="709"/>
        <w:jc w:val="center"/>
        <w:rPr>
          <w:rFonts w:ascii="Arial Armenian" w:hAnsi="Arial Armenian"/>
          <w:b/>
          <w:sz w:val="20"/>
          <w:lang w:val="hy-AM"/>
        </w:rPr>
      </w:pPr>
    </w:p>
    <w:p w:rsidR="00CE7D06" w:rsidRPr="00A340ED" w:rsidRDefault="00CE7D06" w:rsidP="00CE7D06">
      <w:pPr>
        <w:ind w:firstLine="709"/>
        <w:jc w:val="both"/>
        <w:rPr>
          <w:rFonts w:ascii="Arial Armenian" w:hAnsi="Arial Armenian"/>
          <w:sz w:val="20"/>
          <w:lang w:val="hy-AM"/>
        </w:rPr>
      </w:pP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պարտավորություններն</w:t>
      </w:r>
      <w:r w:rsidRPr="00A340ED">
        <w:rPr>
          <w:rFonts w:ascii="Arial Armenian" w:hAnsi="Arial Armenian"/>
          <w:sz w:val="20"/>
          <w:lang w:val="hy-AM"/>
        </w:rPr>
        <w:t xml:space="preserve"> </w:t>
      </w:r>
      <w:r w:rsidRPr="00A340ED">
        <w:rPr>
          <w:rFonts w:ascii="Sylfaen" w:hAnsi="Sylfaen" w:cs="Sylfaen"/>
          <w:sz w:val="20"/>
          <w:lang w:val="hy-AM"/>
        </w:rPr>
        <w:t>ամբողջությամբ</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մասնակիորեն</w:t>
      </w:r>
      <w:r w:rsidRPr="00A340ED">
        <w:rPr>
          <w:rFonts w:ascii="Arial Armenian" w:hAnsi="Arial Armenian"/>
          <w:sz w:val="20"/>
          <w:lang w:val="hy-AM"/>
        </w:rPr>
        <w:t xml:space="preserve"> </w:t>
      </w:r>
      <w:r w:rsidRPr="00A340ED">
        <w:rPr>
          <w:rFonts w:ascii="Sylfaen" w:hAnsi="Sylfaen" w:cs="Sylfaen"/>
          <w:sz w:val="20"/>
          <w:lang w:val="hy-AM"/>
        </w:rPr>
        <w:t>չկատարելու</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կողմերն</w:t>
      </w:r>
      <w:r w:rsidRPr="00A340ED">
        <w:rPr>
          <w:rFonts w:ascii="Arial Armenian" w:hAnsi="Arial Armenian"/>
          <w:sz w:val="20"/>
          <w:lang w:val="hy-AM"/>
        </w:rPr>
        <w:t xml:space="preserve"> </w:t>
      </w:r>
      <w:r w:rsidRPr="00A340ED">
        <w:rPr>
          <w:rFonts w:ascii="Sylfaen" w:hAnsi="Sylfaen" w:cs="Sylfaen"/>
          <w:sz w:val="20"/>
          <w:lang w:val="hy-AM"/>
        </w:rPr>
        <w:t>ազատվում</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պատասխանատվությունից</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դա</w:t>
      </w:r>
      <w:r w:rsidRPr="00A340ED">
        <w:rPr>
          <w:rFonts w:ascii="Arial Armenian" w:hAnsi="Arial Armenian"/>
          <w:sz w:val="20"/>
          <w:lang w:val="hy-AM"/>
        </w:rPr>
        <w:t xml:space="preserve"> </w:t>
      </w:r>
      <w:r w:rsidRPr="00A340ED">
        <w:rPr>
          <w:rFonts w:ascii="Sylfaen" w:hAnsi="Sylfaen" w:cs="Sylfaen"/>
          <w:sz w:val="20"/>
          <w:lang w:val="hy-AM"/>
        </w:rPr>
        <w:t>եղել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անհաղթահարելի</w:t>
      </w:r>
      <w:r w:rsidRPr="00A340ED">
        <w:rPr>
          <w:rFonts w:ascii="Arial Armenian" w:hAnsi="Arial Armenian"/>
          <w:sz w:val="20"/>
          <w:lang w:val="hy-AM"/>
        </w:rPr>
        <w:t xml:space="preserve"> </w:t>
      </w:r>
      <w:r w:rsidRPr="00A340ED">
        <w:rPr>
          <w:rFonts w:ascii="Sylfaen" w:hAnsi="Sylfaen" w:cs="Sylfaen"/>
          <w:sz w:val="20"/>
          <w:lang w:val="hy-AM"/>
        </w:rPr>
        <w:t>ուժի</w:t>
      </w:r>
      <w:r w:rsidRPr="00A340ED">
        <w:rPr>
          <w:rFonts w:ascii="Arial Armenian" w:hAnsi="Arial Armenian"/>
          <w:sz w:val="20"/>
          <w:lang w:val="hy-AM"/>
        </w:rPr>
        <w:t xml:space="preserve"> </w:t>
      </w:r>
      <w:r w:rsidRPr="00A340ED">
        <w:rPr>
          <w:rFonts w:ascii="Sylfaen" w:hAnsi="Sylfaen" w:cs="Sylfaen"/>
          <w:sz w:val="20"/>
          <w:lang w:val="hy-AM"/>
        </w:rPr>
        <w:t>ազդեցության</w:t>
      </w:r>
      <w:r w:rsidRPr="00A340ED">
        <w:rPr>
          <w:rFonts w:ascii="Arial Armenian" w:hAnsi="Arial Armenian"/>
          <w:sz w:val="20"/>
          <w:lang w:val="hy-AM"/>
        </w:rPr>
        <w:t xml:space="preserve"> </w:t>
      </w:r>
      <w:r w:rsidRPr="00A340ED">
        <w:rPr>
          <w:rFonts w:ascii="Sylfaen" w:hAnsi="Sylfaen" w:cs="Sylfaen"/>
          <w:sz w:val="20"/>
          <w:lang w:val="hy-AM"/>
        </w:rPr>
        <w:t>հետևանքով</w:t>
      </w:r>
      <w:r w:rsidRPr="00A340ED">
        <w:rPr>
          <w:rFonts w:ascii="Arial Armenian" w:hAnsi="Arial Armenian"/>
          <w:sz w:val="20"/>
          <w:lang w:val="hy-AM"/>
        </w:rPr>
        <w:t xml:space="preserve">, </w:t>
      </w:r>
      <w:r w:rsidRPr="00A340ED">
        <w:rPr>
          <w:rFonts w:ascii="Sylfaen" w:hAnsi="Sylfaen" w:cs="Sylfaen"/>
          <w:sz w:val="20"/>
          <w:lang w:val="hy-AM"/>
        </w:rPr>
        <w:t>որը</w:t>
      </w:r>
      <w:r w:rsidRPr="00A340ED">
        <w:rPr>
          <w:rFonts w:ascii="Arial Armenian" w:hAnsi="Arial Armenian"/>
          <w:sz w:val="20"/>
          <w:lang w:val="hy-AM"/>
        </w:rPr>
        <w:t xml:space="preserve"> </w:t>
      </w:r>
      <w:r w:rsidRPr="00A340ED">
        <w:rPr>
          <w:rFonts w:ascii="Sylfaen" w:hAnsi="Sylfaen" w:cs="Sylfaen"/>
          <w:sz w:val="20"/>
          <w:lang w:val="hy-AM"/>
        </w:rPr>
        <w:t>ծագել</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սույն</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 xml:space="preserve"> </w:t>
      </w:r>
      <w:r w:rsidRPr="00A340ED">
        <w:rPr>
          <w:rFonts w:ascii="Sylfaen" w:hAnsi="Sylfaen" w:cs="Sylfaen"/>
          <w:sz w:val="20"/>
          <w:lang w:val="hy-AM"/>
        </w:rPr>
        <w:t>կնքելուց</w:t>
      </w:r>
      <w:r w:rsidRPr="00A340ED">
        <w:rPr>
          <w:rFonts w:ascii="Arial Armenian" w:hAnsi="Arial Armenian"/>
          <w:sz w:val="20"/>
          <w:lang w:val="hy-AM"/>
        </w:rPr>
        <w:t xml:space="preserve"> </w:t>
      </w:r>
      <w:r w:rsidRPr="00A340ED">
        <w:rPr>
          <w:rFonts w:ascii="Sylfaen" w:hAnsi="Sylfaen" w:cs="Sylfaen"/>
          <w:sz w:val="20"/>
          <w:lang w:val="hy-AM"/>
        </w:rPr>
        <w:t>հետո</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որը</w:t>
      </w:r>
      <w:r w:rsidRPr="00A340ED">
        <w:rPr>
          <w:rFonts w:ascii="Arial Armenian" w:hAnsi="Arial Armenian"/>
          <w:sz w:val="20"/>
          <w:lang w:val="hy-AM"/>
        </w:rPr>
        <w:t xml:space="preserve"> </w:t>
      </w:r>
      <w:r w:rsidRPr="00A340ED">
        <w:rPr>
          <w:rFonts w:ascii="Sylfaen" w:hAnsi="Sylfaen" w:cs="Sylfaen"/>
          <w:sz w:val="20"/>
          <w:lang w:val="hy-AM"/>
        </w:rPr>
        <w:t>կողմերը</w:t>
      </w:r>
      <w:r w:rsidRPr="00A340ED">
        <w:rPr>
          <w:rFonts w:ascii="Arial Armenian" w:hAnsi="Arial Armenian"/>
          <w:sz w:val="20"/>
          <w:lang w:val="hy-AM"/>
        </w:rPr>
        <w:t xml:space="preserve">  </w:t>
      </w:r>
      <w:r w:rsidRPr="00A340ED">
        <w:rPr>
          <w:rFonts w:ascii="Sylfaen" w:hAnsi="Sylfaen" w:cs="Sylfaen"/>
          <w:sz w:val="20"/>
          <w:lang w:val="hy-AM"/>
        </w:rPr>
        <w:t>չէին</w:t>
      </w:r>
      <w:r w:rsidRPr="00A340ED">
        <w:rPr>
          <w:rFonts w:ascii="Arial Armenian" w:hAnsi="Arial Armenian"/>
          <w:sz w:val="20"/>
          <w:lang w:val="hy-AM"/>
        </w:rPr>
        <w:t xml:space="preserve"> </w:t>
      </w:r>
      <w:r w:rsidRPr="00A340ED">
        <w:rPr>
          <w:rFonts w:ascii="Sylfaen" w:hAnsi="Sylfaen" w:cs="Sylfaen"/>
          <w:sz w:val="20"/>
          <w:lang w:val="hy-AM"/>
        </w:rPr>
        <w:t>կարող</w:t>
      </w:r>
      <w:r w:rsidRPr="00A340ED">
        <w:rPr>
          <w:rFonts w:ascii="Arial Armenian" w:hAnsi="Arial Armenian"/>
          <w:sz w:val="20"/>
          <w:lang w:val="hy-AM"/>
        </w:rPr>
        <w:t xml:space="preserve"> </w:t>
      </w:r>
      <w:r w:rsidRPr="00A340ED">
        <w:rPr>
          <w:rFonts w:ascii="Sylfaen" w:hAnsi="Sylfaen" w:cs="Sylfaen"/>
          <w:sz w:val="20"/>
          <w:lang w:val="hy-AM"/>
        </w:rPr>
        <w:t>կանխատեսել</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կանխարգելել։</w:t>
      </w:r>
      <w:r w:rsidRPr="00A340ED">
        <w:rPr>
          <w:rFonts w:ascii="Arial Armenian" w:hAnsi="Arial Armenian"/>
          <w:sz w:val="20"/>
          <w:lang w:val="hy-AM"/>
        </w:rPr>
        <w:t xml:space="preserve"> </w:t>
      </w:r>
      <w:r w:rsidRPr="00A340ED">
        <w:rPr>
          <w:rFonts w:ascii="Sylfaen" w:hAnsi="Sylfaen" w:cs="Sylfaen"/>
          <w:sz w:val="20"/>
          <w:lang w:val="hy-AM"/>
        </w:rPr>
        <w:t>Այդպիսի</w:t>
      </w:r>
      <w:r w:rsidRPr="00A340ED">
        <w:rPr>
          <w:rFonts w:ascii="Arial Armenian" w:hAnsi="Arial Armenian"/>
          <w:sz w:val="20"/>
          <w:lang w:val="hy-AM"/>
        </w:rPr>
        <w:t xml:space="preserve"> </w:t>
      </w:r>
      <w:r w:rsidRPr="00A340ED">
        <w:rPr>
          <w:rFonts w:ascii="Sylfaen" w:hAnsi="Sylfaen" w:cs="Sylfaen"/>
          <w:sz w:val="20"/>
          <w:lang w:val="hy-AM"/>
        </w:rPr>
        <w:t>իրավիճակներ</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երկրաշարժը</w:t>
      </w:r>
      <w:r w:rsidRPr="00A340ED">
        <w:rPr>
          <w:rFonts w:ascii="Arial Armenian" w:hAnsi="Arial Armenian"/>
          <w:sz w:val="20"/>
          <w:lang w:val="hy-AM"/>
        </w:rPr>
        <w:t xml:space="preserve">, </w:t>
      </w:r>
      <w:r w:rsidRPr="00A340ED">
        <w:rPr>
          <w:rFonts w:ascii="Sylfaen" w:hAnsi="Sylfaen" w:cs="Sylfaen"/>
          <w:sz w:val="20"/>
          <w:lang w:val="hy-AM"/>
        </w:rPr>
        <w:t>ջրհեղեղը</w:t>
      </w:r>
      <w:r w:rsidRPr="00A340ED">
        <w:rPr>
          <w:rFonts w:ascii="Arial Armenian" w:hAnsi="Arial Armenian"/>
          <w:sz w:val="20"/>
          <w:lang w:val="hy-AM"/>
        </w:rPr>
        <w:t xml:space="preserve">, </w:t>
      </w:r>
      <w:r w:rsidRPr="00A340ED">
        <w:rPr>
          <w:rFonts w:ascii="Sylfaen" w:hAnsi="Sylfaen" w:cs="Sylfaen"/>
          <w:sz w:val="20"/>
          <w:lang w:val="hy-AM"/>
        </w:rPr>
        <w:t>հրդեհը</w:t>
      </w:r>
      <w:r w:rsidRPr="00A340ED">
        <w:rPr>
          <w:rFonts w:ascii="Arial Armenian" w:hAnsi="Arial Armenian"/>
          <w:sz w:val="20"/>
          <w:lang w:val="hy-AM"/>
        </w:rPr>
        <w:t xml:space="preserve">, </w:t>
      </w:r>
      <w:r w:rsidRPr="00A340ED">
        <w:rPr>
          <w:rFonts w:ascii="Sylfaen" w:hAnsi="Sylfaen" w:cs="Sylfaen"/>
          <w:sz w:val="20"/>
          <w:lang w:val="hy-AM"/>
        </w:rPr>
        <w:t>պատերազմը</w:t>
      </w:r>
      <w:r w:rsidRPr="00A340ED">
        <w:rPr>
          <w:rFonts w:ascii="Arial Armenian" w:hAnsi="Arial Armenian"/>
          <w:sz w:val="20"/>
          <w:lang w:val="hy-AM"/>
        </w:rPr>
        <w:t xml:space="preserve">, </w:t>
      </w:r>
      <w:r w:rsidRPr="00A340ED">
        <w:rPr>
          <w:rFonts w:ascii="Sylfaen" w:hAnsi="Sylfaen" w:cs="Sylfaen"/>
          <w:sz w:val="20"/>
          <w:lang w:val="hy-AM"/>
        </w:rPr>
        <w:t>ռազմական</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արտակարգ</w:t>
      </w:r>
      <w:r w:rsidRPr="00A340ED">
        <w:rPr>
          <w:rFonts w:ascii="Arial Armenian" w:hAnsi="Arial Armenian"/>
          <w:sz w:val="20"/>
          <w:lang w:val="hy-AM"/>
        </w:rPr>
        <w:t xml:space="preserve"> </w:t>
      </w:r>
      <w:r w:rsidRPr="00A340ED">
        <w:rPr>
          <w:rFonts w:ascii="Sylfaen" w:hAnsi="Sylfaen" w:cs="Sylfaen"/>
          <w:sz w:val="20"/>
          <w:lang w:val="hy-AM"/>
        </w:rPr>
        <w:t>դրություն</w:t>
      </w:r>
      <w:r w:rsidRPr="00A340ED">
        <w:rPr>
          <w:rFonts w:ascii="Arial Armenian" w:hAnsi="Arial Armenian"/>
          <w:sz w:val="20"/>
          <w:lang w:val="hy-AM"/>
        </w:rPr>
        <w:t xml:space="preserve"> </w:t>
      </w:r>
      <w:r w:rsidRPr="00A340ED">
        <w:rPr>
          <w:rFonts w:ascii="Sylfaen" w:hAnsi="Sylfaen" w:cs="Sylfaen"/>
          <w:sz w:val="20"/>
          <w:lang w:val="hy-AM"/>
        </w:rPr>
        <w:t>հայտարարելը</w:t>
      </w:r>
      <w:r w:rsidRPr="00A340ED">
        <w:rPr>
          <w:rFonts w:ascii="Arial Armenian" w:hAnsi="Arial Armenian"/>
          <w:sz w:val="20"/>
          <w:lang w:val="hy-AM"/>
        </w:rPr>
        <w:t xml:space="preserve">, </w:t>
      </w:r>
      <w:r w:rsidRPr="00A340ED">
        <w:rPr>
          <w:rFonts w:ascii="Sylfaen" w:hAnsi="Sylfaen" w:cs="Sylfaen"/>
          <w:sz w:val="20"/>
          <w:lang w:val="hy-AM"/>
        </w:rPr>
        <w:t>քաղաքական</w:t>
      </w:r>
      <w:r w:rsidRPr="00A340ED">
        <w:rPr>
          <w:rFonts w:ascii="Arial Armenian" w:hAnsi="Arial Armenian"/>
          <w:sz w:val="20"/>
          <w:lang w:val="hy-AM"/>
        </w:rPr>
        <w:t xml:space="preserve"> </w:t>
      </w:r>
      <w:r w:rsidRPr="00A340ED">
        <w:rPr>
          <w:rFonts w:ascii="Sylfaen" w:hAnsi="Sylfaen" w:cs="Sylfaen"/>
          <w:sz w:val="20"/>
          <w:lang w:val="hy-AM"/>
        </w:rPr>
        <w:t>հուզումները</w:t>
      </w:r>
      <w:r w:rsidRPr="00A340ED">
        <w:rPr>
          <w:rFonts w:ascii="Arial Armenian" w:hAnsi="Arial Armenian"/>
          <w:sz w:val="20"/>
          <w:lang w:val="hy-AM"/>
        </w:rPr>
        <w:t xml:space="preserve">, </w:t>
      </w:r>
      <w:r w:rsidRPr="00A340ED">
        <w:rPr>
          <w:rFonts w:ascii="Sylfaen" w:hAnsi="Sylfaen" w:cs="Sylfaen"/>
          <w:sz w:val="20"/>
          <w:lang w:val="hy-AM"/>
        </w:rPr>
        <w:t>գործադուլները</w:t>
      </w:r>
      <w:r w:rsidRPr="00A340ED">
        <w:rPr>
          <w:rFonts w:ascii="Arial Armenian" w:hAnsi="Arial Armenian"/>
          <w:sz w:val="20"/>
          <w:lang w:val="hy-AM"/>
        </w:rPr>
        <w:t xml:space="preserve">, </w:t>
      </w:r>
      <w:r w:rsidRPr="00A340ED">
        <w:rPr>
          <w:rFonts w:ascii="Sylfaen" w:hAnsi="Sylfaen" w:cs="Sylfaen"/>
          <w:sz w:val="20"/>
          <w:lang w:val="hy-AM"/>
        </w:rPr>
        <w:t>հաղորդակցության</w:t>
      </w:r>
      <w:r w:rsidRPr="00A340ED">
        <w:rPr>
          <w:rFonts w:ascii="Arial Armenian" w:hAnsi="Arial Armenian"/>
          <w:sz w:val="20"/>
          <w:lang w:val="hy-AM"/>
        </w:rPr>
        <w:t xml:space="preserve"> </w:t>
      </w:r>
      <w:r w:rsidRPr="00A340ED">
        <w:rPr>
          <w:rFonts w:ascii="Sylfaen" w:hAnsi="Sylfaen" w:cs="Sylfaen"/>
          <w:sz w:val="20"/>
          <w:lang w:val="hy-AM"/>
        </w:rPr>
        <w:t>միջոցների</w:t>
      </w:r>
      <w:r w:rsidRPr="00A340ED">
        <w:rPr>
          <w:rFonts w:ascii="Arial Armenian" w:hAnsi="Arial Armenian"/>
          <w:sz w:val="20"/>
          <w:lang w:val="hy-AM"/>
        </w:rPr>
        <w:t xml:space="preserve"> </w:t>
      </w:r>
      <w:r w:rsidRPr="00A340ED">
        <w:rPr>
          <w:rFonts w:ascii="Sylfaen" w:hAnsi="Sylfaen" w:cs="Sylfaen"/>
          <w:sz w:val="20"/>
          <w:lang w:val="hy-AM"/>
        </w:rPr>
        <w:t>աշխատանքի</w:t>
      </w:r>
      <w:r w:rsidRPr="00A340ED">
        <w:rPr>
          <w:rFonts w:ascii="Arial Armenian" w:hAnsi="Arial Armenian"/>
          <w:sz w:val="20"/>
          <w:lang w:val="hy-AM"/>
        </w:rPr>
        <w:t xml:space="preserve"> </w:t>
      </w:r>
      <w:r w:rsidRPr="00A340ED">
        <w:rPr>
          <w:rFonts w:ascii="Sylfaen" w:hAnsi="Sylfaen" w:cs="Sylfaen"/>
          <w:sz w:val="20"/>
          <w:lang w:val="hy-AM"/>
        </w:rPr>
        <w:t>դադարեցումը</w:t>
      </w:r>
      <w:r w:rsidRPr="00A340ED">
        <w:rPr>
          <w:rFonts w:ascii="Arial Armenian" w:hAnsi="Arial Armenian"/>
          <w:sz w:val="20"/>
          <w:lang w:val="hy-AM"/>
        </w:rPr>
        <w:t xml:space="preserve">, </w:t>
      </w:r>
      <w:r w:rsidRPr="00A340ED">
        <w:rPr>
          <w:rFonts w:ascii="Sylfaen" w:hAnsi="Sylfaen" w:cs="Sylfaen"/>
          <w:sz w:val="20"/>
          <w:lang w:val="hy-AM"/>
        </w:rPr>
        <w:t>պետական</w:t>
      </w:r>
      <w:r w:rsidRPr="00A340ED">
        <w:rPr>
          <w:rFonts w:ascii="Arial Armenian" w:hAnsi="Arial Armenian"/>
          <w:sz w:val="20"/>
          <w:lang w:val="hy-AM"/>
        </w:rPr>
        <w:t xml:space="preserve"> </w:t>
      </w:r>
      <w:r w:rsidRPr="00A340ED">
        <w:rPr>
          <w:rFonts w:ascii="Sylfaen" w:hAnsi="Sylfaen" w:cs="Sylfaen"/>
          <w:sz w:val="20"/>
          <w:lang w:val="hy-AM"/>
        </w:rPr>
        <w:t>մարմինների</w:t>
      </w:r>
      <w:r w:rsidRPr="00A340ED">
        <w:rPr>
          <w:rFonts w:ascii="Arial Armenian" w:hAnsi="Arial Armenian"/>
          <w:sz w:val="20"/>
          <w:lang w:val="hy-AM"/>
        </w:rPr>
        <w:t xml:space="preserve"> </w:t>
      </w:r>
      <w:r w:rsidRPr="00A340ED">
        <w:rPr>
          <w:rFonts w:ascii="Sylfaen" w:hAnsi="Sylfaen" w:cs="Sylfaen"/>
          <w:sz w:val="20"/>
          <w:lang w:val="hy-AM"/>
        </w:rPr>
        <w:t>ակտերը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այլն</w:t>
      </w:r>
      <w:r w:rsidRPr="00A340ED">
        <w:rPr>
          <w:rFonts w:ascii="Arial Armenian" w:hAnsi="Arial Armenian"/>
          <w:sz w:val="20"/>
          <w:lang w:val="hy-AM"/>
        </w:rPr>
        <w:t xml:space="preserve">, </w:t>
      </w:r>
      <w:r w:rsidRPr="00A340ED">
        <w:rPr>
          <w:rFonts w:ascii="Sylfaen" w:hAnsi="Sylfaen" w:cs="Sylfaen"/>
          <w:sz w:val="20"/>
          <w:lang w:val="hy-AM"/>
        </w:rPr>
        <w:t>որոնք</w:t>
      </w:r>
      <w:r w:rsidRPr="00A340ED">
        <w:rPr>
          <w:rFonts w:ascii="Arial Armenian" w:hAnsi="Arial Armenian"/>
          <w:sz w:val="20"/>
          <w:lang w:val="hy-AM"/>
        </w:rPr>
        <w:t xml:space="preserve"> </w:t>
      </w:r>
      <w:r w:rsidRPr="00A340ED">
        <w:rPr>
          <w:rFonts w:ascii="Sylfaen" w:hAnsi="Sylfaen" w:cs="Sylfaen"/>
          <w:sz w:val="20"/>
          <w:lang w:val="hy-AM"/>
        </w:rPr>
        <w:t>անհնարին</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դարձնում</w:t>
      </w:r>
      <w:r w:rsidRPr="00A340ED">
        <w:rPr>
          <w:rFonts w:ascii="Arial Armenian" w:hAnsi="Arial Armenian"/>
          <w:sz w:val="20"/>
          <w:lang w:val="hy-AM"/>
        </w:rPr>
        <w:t xml:space="preserve"> </w:t>
      </w:r>
      <w:r w:rsidRPr="00A340ED">
        <w:rPr>
          <w:rFonts w:ascii="Sylfaen" w:hAnsi="Sylfaen" w:cs="Sylfaen"/>
          <w:sz w:val="20"/>
          <w:lang w:val="hy-AM"/>
        </w:rPr>
        <w:t>սույն</w:t>
      </w:r>
      <w:r w:rsidRPr="00A340ED">
        <w:rPr>
          <w:rFonts w:ascii="Arial Armenian" w:hAnsi="Arial Armenian"/>
          <w:sz w:val="20"/>
          <w:lang w:val="hy-AM"/>
        </w:rPr>
        <w:t xml:space="preserve"> </w:t>
      </w:r>
      <w:r w:rsidRPr="00A340ED">
        <w:rPr>
          <w:rFonts w:ascii="Sylfaen" w:hAnsi="Sylfaen" w:cs="Sylfaen"/>
          <w:sz w:val="20"/>
          <w:lang w:val="hy-AM"/>
        </w:rPr>
        <w:t>պայմանագրով</w:t>
      </w:r>
      <w:r w:rsidRPr="00A340ED">
        <w:rPr>
          <w:rFonts w:ascii="Arial Armenian" w:hAnsi="Arial Armenian"/>
          <w:sz w:val="20"/>
          <w:lang w:val="hy-AM"/>
        </w:rPr>
        <w:t xml:space="preserve"> </w:t>
      </w:r>
      <w:r w:rsidRPr="00A340ED">
        <w:rPr>
          <w:rFonts w:ascii="Sylfaen" w:hAnsi="Sylfaen" w:cs="Sylfaen"/>
          <w:sz w:val="20"/>
          <w:lang w:val="hy-AM"/>
        </w:rPr>
        <w:t>պարտավորությունների</w:t>
      </w:r>
      <w:r w:rsidRPr="00A340ED">
        <w:rPr>
          <w:rFonts w:ascii="Arial Armenian" w:hAnsi="Arial Armenian"/>
          <w:sz w:val="20"/>
          <w:lang w:val="hy-AM"/>
        </w:rPr>
        <w:t xml:space="preserve"> </w:t>
      </w:r>
      <w:r w:rsidRPr="00A340ED">
        <w:rPr>
          <w:rFonts w:ascii="Sylfaen" w:hAnsi="Sylfaen" w:cs="Sylfaen"/>
          <w:sz w:val="20"/>
          <w:lang w:val="hy-AM"/>
        </w:rPr>
        <w:t>կատարումը։</w:t>
      </w:r>
      <w:r w:rsidRPr="00A340ED">
        <w:rPr>
          <w:rFonts w:ascii="Arial Armenian" w:hAnsi="Arial Armenian"/>
          <w:sz w:val="20"/>
          <w:lang w:val="hy-AM"/>
        </w:rPr>
        <w:t xml:space="preserve"> </w:t>
      </w:r>
      <w:r w:rsidRPr="00A340ED">
        <w:rPr>
          <w:rFonts w:ascii="Sylfaen" w:hAnsi="Sylfaen" w:cs="Sylfaen"/>
          <w:sz w:val="20"/>
          <w:lang w:val="hy-AM"/>
        </w:rPr>
        <w:t>Եթե</w:t>
      </w:r>
      <w:r w:rsidRPr="00A340ED">
        <w:rPr>
          <w:rFonts w:ascii="Arial Armenian" w:hAnsi="Arial Armenian"/>
          <w:sz w:val="20"/>
          <w:lang w:val="hy-AM"/>
        </w:rPr>
        <w:t xml:space="preserve"> </w:t>
      </w:r>
      <w:r w:rsidRPr="00A340ED">
        <w:rPr>
          <w:rFonts w:ascii="Sylfaen" w:hAnsi="Sylfaen" w:cs="Sylfaen"/>
          <w:sz w:val="20"/>
          <w:lang w:val="hy-AM"/>
        </w:rPr>
        <w:t>արտակարգ</w:t>
      </w:r>
      <w:r w:rsidRPr="00A340ED">
        <w:rPr>
          <w:rFonts w:ascii="Arial Armenian" w:hAnsi="Arial Armenian"/>
          <w:sz w:val="20"/>
          <w:lang w:val="hy-AM"/>
        </w:rPr>
        <w:t xml:space="preserve"> </w:t>
      </w:r>
      <w:r w:rsidRPr="00A340ED">
        <w:rPr>
          <w:rFonts w:ascii="Sylfaen" w:hAnsi="Sylfaen" w:cs="Sylfaen"/>
          <w:sz w:val="20"/>
          <w:lang w:val="hy-AM"/>
        </w:rPr>
        <w:t>ուժի</w:t>
      </w:r>
      <w:r w:rsidRPr="00A340ED">
        <w:rPr>
          <w:rFonts w:ascii="Arial Armenian" w:hAnsi="Arial Armenian"/>
          <w:sz w:val="20"/>
          <w:lang w:val="hy-AM"/>
        </w:rPr>
        <w:t xml:space="preserve"> </w:t>
      </w:r>
      <w:r w:rsidRPr="00A340ED">
        <w:rPr>
          <w:rFonts w:ascii="Sylfaen" w:hAnsi="Sylfaen" w:cs="Sylfaen"/>
          <w:sz w:val="20"/>
          <w:lang w:val="hy-AM"/>
        </w:rPr>
        <w:t>ազդեցությունը</w:t>
      </w:r>
      <w:r w:rsidRPr="00A340ED">
        <w:rPr>
          <w:rFonts w:ascii="Arial Armenian" w:hAnsi="Arial Armenian"/>
          <w:sz w:val="20"/>
          <w:lang w:val="hy-AM"/>
        </w:rPr>
        <w:t xml:space="preserve"> </w:t>
      </w:r>
      <w:r w:rsidRPr="00A340ED">
        <w:rPr>
          <w:rFonts w:ascii="Sylfaen" w:hAnsi="Sylfaen" w:cs="Sylfaen"/>
          <w:sz w:val="20"/>
          <w:lang w:val="hy-AM"/>
        </w:rPr>
        <w:t>շարունակվում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3 (</w:t>
      </w:r>
      <w:r w:rsidRPr="00A340ED">
        <w:rPr>
          <w:rFonts w:ascii="Sylfaen" w:hAnsi="Sylfaen" w:cs="Sylfaen"/>
          <w:sz w:val="20"/>
          <w:lang w:val="hy-AM"/>
        </w:rPr>
        <w:t>երեք</w:t>
      </w:r>
      <w:r w:rsidRPr="00A340ED">
        <w:rPr>
          <w:rFonts w:ascii="Arial Armenian" w:hAnsi="Arial Armenian"/>
          <w:sz w:val="20"/>
          <w:lang w:val="hy-AM"/>
        </w:rPr>
        <w:t xml:space="preserve">) </w:t>
      </w:r>
      <w:r w:rsidRPr="00A340ED">
        <w:rPr>
          <w:rFonts w:ascii="Sylfaen" w:hAnsi="Sylfaen" w:cs="Sylfaen"/>
          <w:sz w:val="20"/>
          <w:lang w:val="hy-AM"/>
        </w:rPr>
        <w:t>ամսից</w:t>
      </w:r>
      <w:r w:rsidRPr="00A340ED">
        <w:rPr>
          <w:rFonts w:ascii="Arial Armenian" w:hAnsi="Arial Armenian"/>
          <w:sz w:val="20"/>
          <w:lang w:val="hy-AM"/>
        </w:rPr>
        <w:t xml:space="preserve"> </w:t>
      </w:r>
      <w:r w:rsidRPr="00A340ED">
        <w:rPr>
          <w:rFonts w:ascii="Sylfaen" w:hAnsi="Sylfaen" w:cs="Sylfaen"/>
          <w:sz w:val="20"/>
          <w:lang w:val="hy-AM"/>
        </w:rPr>
        <w:t>ավելի</w:t>
      </w:r>
      <w:r w:rsidRPr="00A340ED">
        <w:rPr>
          <w:rFonts w:ascii="Arial Armenian" w:hAnsi="Arial Armenian"/>
          <w:sz w:val="20"/>
          <w:lang w:val="hy-AM"/>
        </w:rPr>
        <w:t xml:space="preserve">, </w:t>
      </w:r>
      <w:r w:rsidRPr="00A340ED">
        <w:rPr>
          <w:rFonts w:ascii="Sylfaen" w:hAnsi="Sylfaen" w:cs="Sylfaen"/>
          <w:sz w:val="20"/>
          <w:lang w:val="hy-AM"/>
        </w:rPr>
        <w:t>ապա</w:t>
      </w:r>
      <w:r w:rsidRPr="00A340ED">
        <w:rPr>
          <w:rFonts w:ascii="Arial Armenian" w:hAnsi="Arial Armenian"/>
          <w:sz w:val="20"/>
          <w:lang w:val="hy-AM"/>
        </w:rPr>
        <w:t xml:space="preserve"> </w:t>
      </w:r>
      <w:r w:rsidRPr="00A340ED">
        <w:rPr>
          <w:rFonts w:ascii="Sylfaen" w:hAnsi="Sylfaen" w:cs="Sylfaen"/>
          <w:sz w:val="20"/>
          <w:lang w:val="hy-AM"/>
        </w:rPr>
        <w:t>կողմերից</w:t>
      </w:r>
      <w:r w:rsidRPr="00A340ED">
        <w:rPr>
          <w:rFonts w:ascii="Arial Armenian" w:hAnsi="Arial Armenian"/>
          <w:sz w:val="20"/>
          <w:lang w:val="hy-AM"/>
        </w:rPr>
        <w:t xml:space="preserve"> </w:t>
      </w:r>
      <w:r w:rsidRPr="00A340ED">
        <w:rPr>
          <w:rFonts w:ascii="Sylfaen" w:hAnsi="Sylfaen" w:cs="Sylfaen"/>
          <w:sz w:val="20"/>
          <w:lang w:val="hy-AM"/>
        </w:rPr>
        <w:t>յուրաքանչյուրն</w:t>
      </w:r>
      <w:r w:rsidRPr="00A340ED">
        <w:rPr>
          <w:rFonts w:ascii="Arial Armenian" w:hAnsi="Arial Armenian"/>
          <w:sz w:val="20"/>
          <w:lang w:val="hy-AM"/>
        </w:rPr>
        <w:t xml:space="preserve"> </w:t>
      </w:r>
      <w:r w:rsidRPr="00A340ED">
        <w:rPr>
          <w:rFonts w:ascii="Sylfaen" w:hAnsi="Sylfaen" w:cs="Sylfaen"/>
          <w:sz w:val="20"/>
          <w:lang w:val="hy-AM"/>
        </w:rPr>
        <w:t>իրավունք</w:t>
      </w:r>
      <w:r w:rsidRPr="00A340ED">
        <w:rPr>
          <w:rFonts w:ascii="Arial Armenian" w:hAnsi="Arial Armenian"/>
          <w:sz w:val="20"/>
          <w:lang w:val="hy-AM"/>
        </w:rPr>
        <w:t xml:space="preserve"> </w:t>
      </w:r>
      <w:r w:rsidRPr="00A340ED">
        <w:rPr>
          <w:rFonts w:ascii="Sylfaen" w:hAnsi="Sylfaen" w:cs="Sylfaen"/>
          <w:sz w:val="20"/>
          <w:lang w:val="hy-AM"/>
        </w:rPr>
        <w:t>ունի</w:t>
      </w:r>
      <w:r w:rsidRPr="00A340ED">
        <w:rPr>
          <w:rFonts w:ascii="Arial Armenian" w:hAnsi="Arial Armenian"/>
          <w:sz w:val="20"/>
          <w:lang w:val="hy-AM"/>
        </w:rPr>
        <w:t xml:space="preserve"> </w:t>
      </w:r>
      <w:r w:rsidRPr="00A340ED">
        <w:rPr>
          <w:rFonts w:ascii="Sylfaen" w:hAnsi="Sylfaen" w:cs="Sylfaen"/>
          <w:sz w:val="20"/>
          <w:lang w:val="hy-AM"/>
        </w:rPr>
        <w:t>լուծել</w:t>
      </w:r>
      <w:r w:rsidRPr="00A340ED">
        <w:rPr>
          <w:rFonts w:ascii="Arial Armenian" w:hAnsi="Arial Armenian"/>
          <w:sz w:val="20"/>
          <w:lang w:val="hy-AM"/>
        </w:rPr>
        <w:t xml:space="preserve"> </w:t>
      </w:r>
      <w:r w:rsidRPr="00A340ED">
        <w:rPr>
          <w:rFonts w:ascii="Sylfaen" w:hAnsi="Sylfaen" w:cs="Sylfaen"/>
          <w:sz w:val="20"/>
          <w:lang w:val="hy-AM"/>
        </w:rPr>
        <w:t>պայմանագիրը</w:t>
      </w:r>
      <w:r w:rsidRPr="00A340ED">
        <w:rPr>
          <w:rFonts w:ascii="Arial Armenian" w:hAnsi="Arial Armenian"/>
          <w:sz w:val="20"/>
          <w:lang w:val="hy-AM"/>
        </w:rPr>
        <w:t xml:space="preserve">` </w:t>
      </w:r>
      <w:r w:rsidRPr="00A340ED">
        <w:rPr>
          <w:rFonts w:ascii="Sylfaen" w:hAnsi="Sylfaen" w:cs="Sylfaen"/>
          <w:sz w:val="20"/>
          <w:lang w:val="hy-AM"/>
        </w:rPr>
        <w:t>այդ</w:t>
      </w:r>
      <w:r w:rsidRPr="00A340ED">
        <w:rPr>
          <w:rFonts w:ascii="Arial Armenian" w:hAnsi="Arial Armenian"/>
          <w:sz w:val="20"/>
          <w:lang w:val="hy-AM"/>
        </w:rPr>
        <w:t xml:space="preserve"> </w:t>
      </w:r>
      <w:r w:rsidRPr="00A340ED">
        <w:rPr>
          <w:rFonts w:ascii="Sylfaen" w:hAnsi="Sylfaen" w:cs="Sylfaen"/>
          <w:sz w:val="20"/>
          <w:lang w:val="hy-AM"/>
        </w:rPr>
        <w:t>մասին</w:t>
      </w:r>
      <w:r w:rsidRPr="00A340ED">
        <w:rPr>
          <w:rFonts w:ascii="Arial Armenian" w:hAnsi="Arial Armenian"/>
          <w:sz w:val="20"/>
          <w:lang w:val="hy-AM"/>
        </w:rPr>
        <w:t xml:space="preserve"> </w:t>
      </w:r>
      <w:r w:rsidRPr="00A340ED">
        <w:rPr>
          <w:rFonts w:ascii="Sylfaen" w:hAnsi="Sylfaen" w:cs="Sylfaen"/>
          <w:sz w:val="20"/>
          <w:lang w:val="hy-AM"/>
        </w:rPr>
        <w:t>նախապես</w:t>
      </w:r>
      <w:r w:rsidRPr="00A340ED">
        <w:rPr>
          <w:rFonts w:ascii="Arial Armenian" w:hAnsi="Arial Armenian"/>
          <w:sz w:val="20"/>
          <w:lang w:val="hy-AM"/>
        </w:rPr>
        <w:t xml:space="preserve"> </w:t>
      </w:r>
      <w:r w:rsidRPr="00A340ED">
        <w:rPr>
          <w:rFonts w:ascii="Sylfaen" w:hAnsi="Sylfaen" w:cs="Sylfaen"/>
          <w:sz w:val="20"/>
          <w:lang w:val="hy-AM"/>
        </w:rPr>
        <w:t>տեղյակ</w:t>
      </w:r>
      <w:r w:rsidRPr="00A340ED">
        <w:rPr>
          <w:rFonts w:ascii="Arial Armenian" w:hAnsi="Arial Armenian"/>
          <w:sz w:val="20"/>
          <w:lang w:val="hy-AM"/>
        </w:rPr>
        <w:t xml:space="preserve"> </w:t>
      </w:r>
      <w:r w:rsidRPr="00A340ED">
        <w:rPr>
          <w:rFonts w:ascii="Sylfaen" w:hAnsi="Sylfaen" w:cs="Sylfaen"/>
          <w:sz w:val="20"/>
          <w:lang w:val="hy-AM"/>
        </w:rPr>
        <w:t>պահելով</w:t>
      </w:r>
      <w:r w:rsidRPr="00A340ED">
        <w:rPr>
          <w:rFonts w:ascii="Arial Armenian" w:hAnsi="Arial Armenian"/>
          <w:sz w:val="20"/>
          <w:lang w:val="hy-AM"/>
        </w:rPr>
        <w:t xml:space="preserve"> </w:t>
      </w:r>
      <w:r w:rsidRPr="00A340ED">
        <w:rPr>
          <w:rFonts w:ascii="Sylfaen" w:hAnsi="Sylfaen" w:cs="Sylfaen"/>
          <w:sz w:val="20"/>
          <w:lang w:val="hy-AM"/>
        </w:rPr>
        <w:t>մյուս</w:t>
      </w:r>
      <w:r w:rsidRPr="00A340ED">
        <w:rPr>
          <w:rFonts w:ascii="Arial Armenian" w:hAnsi="Arial Armenian"/>
          <w:sz w:val="20"/>
          <w:lang w:val="hy-AM"/>
        </w:rPr>
        <w:t xml:space="preserve"> </w:t>
      </w:r>
      <w:r w:rsidRPr="00A340ED">
        <w:rPr>
          <w:rFonts w:ascii="Sylfaen" w:hAnsi="Sylfaen" w:cs="Sylfaen"/>
          <w:sz w:val="20"/>
          <w:lang w:val="hy-AM"/>
        </w:rPr>
        <w:t>կողմին։</w:t>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center"/>
        <w:rPr>
          <w:rFonts w:ascii="Arial Armenian" w:hAnsi="Arial Armenian"/>
          <w:b/>
          <w:sz w:val="20"/>
          <w:lang w:val="hy-AM"/>
        </w:rPr>
      </w:pPr>
    </w:p>
    <w:p w:rsidR="00CE7D06" w:rsidRPr="00A340ED" w:rsidRDefault="00CE7D06" w:rsidP="00CE7D06">
      <w:pPr>
        <w:ind w:firstLine="709"/>
        <w:jc w:val="center"/>
        <w:rPr>
          <w:rFonts w:ascii="Arial Armenian" w:hAnsi="Arial Armenian"/>
          <w:b/>
          <w:sz w:val="20"/>
          <w:lang w:val="hy-AM"/>
        </w:rPr>
      </w:pPr>
      <w:r w:rsidRPr="00A340ED">
        <w:rPr>
          <w:rFonts w:ascii="Arial Armenian" w:hAnsi="Arial Armenian"/>
          <w:b/>
          <w:sz w:val="20"/>
          <w:lang w:val="hy-AM"/>
        </w:rPr>
        <w:t xml:space="preserve">8. </w:t>
      </w:r>
      <w:r w:rsidRPr="00A340ED">
        <w:rPr>
          <w:rFonts w:ascii="Sylfaen" w:hAnsi="Sylfaen" w:cs="Sylfaen"/>
          <w:b/>
          <w:sz w:val="20"/>
          <w:lang w:val="hy-AM"/>
        </w:rPr>
        <w:t>ԱՅԼ</w:t>
      </w:r>
      <w:r w:rsidRPr="00A340ED">
        <w:rPr>
          <w:rFonts w:ascii="Arial Armenian" w:hAnsi="Arial Armenian"/>
          <w:b/>
          <w:sz w:val="20"/>
          <w:lang w:val="hy-AM"/>
        </w:rPr>
        <w:t xml:space="preserve"> </w:t>
      </w:r>
      <w:r w:rsidRPr="00A340ED">
        <w:rPr>
          <w:rFonts w:ascii="Sylfaen" w:hAnsi="Sylfaen" w:cs="Sylfaen"/>
          <w:b/>
          <w:sz w:val="20"/>
          <w:lang w:val="hy-AM"/>
        </w:rPr>
        <w:t>ՊԱՅՄԱՆՆԵՐ</w:t>
      </w:r>
    </w:p>
    <w:p w:rsidR="00CE7D06" w:rsidRPr="00A340ED" w:rsidRDefault="00CE7D06" w:rsidP="00CE7D06">
      <w:pPr>
        <w:ind w:firstLine="709"/>
        <w:jc w:val="center"/>
        <w:rPr>
          <w:rFonts w:ascii="Arial Armenian" w:hAnsi="Arial Armenian"/>
          <w:b/>
          <w:sz w:val="20"/>
          <w:lang w:val="hy-AM"/>
        </w:rPr>
      </w:pPr>
    </w:p>
    <w:p w:rsidR="00CE7D06" w:rsidRPr="00A340ED" w:rsidRDefault="00CE7D06" w:rsidP="00CE7D06">
      <w:pPr>
        <w:tabs>
          <w:tab w:val="left" w:pos="1276"/>
        </w:tabs>
        <w:ind w:firstLine="720"/>
        <w:jc w:val="both"/>
        <w:rPr>
          <w:rFonts w:ascii="Arial Armenian" w:hAnsi="Arial Armenian" w:cs="Times Armenian"/>
          <w:sz w:val="20"/>
          <w:lang w:val="hy-AM"/>
        </w:rPr>
      </w:pPr>
      <w:r w:rsidRPr="00A340ED">
        <w:rPr>
          <w:rFonts w:ascii="Arial Armenian" w:hAnsi="Arial Armenian"/>
          <w:sz w:val="20"/>
          <w:lang w:val="hy-AM"/>
        </w:rPr>
        <w:t xml:space="preserve">8.1 </w:t>
      </w:r>
      <w:r w:rsidRPr="00A340ED">
        <w:rPr>
          <w:rFonts w:ascii="Sylfaen" w:hAnsi="Sylfaen" w:cs="Sylfaen"/>
          <w:sz w:val="20"/>
          <w:lang w:val="hy-AM"/>
        </w:rPr>
        <w:t>Պայմանագիրն</w:t>
      </w:r>
      <w:r w:rsidRPr="00A340ED">
        <w:rPr>
          <w:rFonts w:ascii="Arial Armenian" w:hAnsi="Arial Armenian" w:cs="Times Armenian"/>
          <w:sz w:val="20"/>
          <w:lang w:val="hy-AM"/>
        </w:rPr>
        <w:t xml:space="preserve"> </w:t>
      </w:r>
      <w:r w:rsidRPr="00A340ED">
        <w:rPr>
          <w:rFonts w:ascii="Sylfaen" w:hAnsi="Sylfaen" w:cs="Sylfaen"/>
          <w:sz w:val="20"/>
          <w:lang w:val="hy-AM"/>
        </w:rPr>
        <w:t>ուժի</w:t>
      </w:r>
      <w:r w:rsidRPr="00A340ED">
        <w:rPr>
          <w:rFonts w:ascii="Arial Armenian" w:hAnsi="Arial Armenian" w:cs="Times Armenian"/>
          <w:sz w:val="20"/>
          <w:lang w:val="hy-AM"/>
        </w:rPr>
        <w:t xml:space="preserve"> </w:t>
      </w:r>
      <w:r w:rsidRPr="00A340ED">
        <w:rPr>
          <w:rFonts w:ascii="Sylfaen" w:hAnsi="Sylfaen" w:cs="Sylfaen"/>
          <w:sz w:val="20"/>
          <w:lang w:val="hy-AM"/>
        </w:rPr>
        <w:t>մեջ</w:t>
      </w:r>
      <w:r w:rsidRPr="00A340ED">
        <w:rPr>
          <w:rFonts w:ascii="Arial Armenian" w:hAnsi="Arial Armenian" w:cs="Times Armenian"/>
          <w:sz w:val="20"/>
          <w:lang w:val="hy-AM"/>
        </w:rPr>
        <w:t xml:space="preserve"> </w:t>
      </w:r>
      <w:r w:rsidRPr="00A340ED">
        <w:rPr>
          <w:rFonts w:ascii="Sylfaen" w:hAnsi="Sylfaen" w:cs="Sylfaen"/>
          <w:sz w:val="20"/>
          <w:lang w:val="hy-AM"/>
        </w:rPr>
        <w:t>է</w:t>
      </w:r>
      <w:r w:rsidRPr="00A340ED">
        <w:rPr>
          <w:rFonts w:ascii="Arial Armenian" w:hAnsi="Arial Armenian" w:cs="Times Armenian"/>
          <w:sz w:val="20"/>
          <w:lang w:val="hy-AM"/>
        </w:rPr>
        <w:t xml:space="preserve"> </w:t>
      </w:r>
      <w:r w:rsidRPr="00A340ED">
        <w:rPr>
          <w:rFonts w:ascii="Sylfaen" w:hAnsi="Sylfaen" w:cs="Sylfaen"/>
          <w:sz w:val="20"/>
          <w:lang w:val="hy-AM"/>
        </w:rPr>
        <w:t>մտնում</w:t>
      </w:r>
      <w:r w:rsidRPr="00A340ED">
        <w:rPr>
          <w:rFonts w:ascii="Arial Armenian" w:hAnsi="Arial Armenian" w:cs="Times Armenian"/>
          <w:sz w:val="20"/>
          <w:lang w:val="hy-AM"/>
        </w:rPr>
        <w:t xml:space="preserve"> </w:t>
      </w:r>
      <w:r w:rsidRPr="00A340ED">
        <w:rPr>
          <w:rFonts w:ascii="Sylfaen" w:hAnsi="Sylfaen" w:cs="Sylfaen"/>
          <w:sz w:val="20"/>
          <w:lang w:val="hy-AM"/>
        </w:rPr>
        <w:t>Կողմերի</w:t>
      </w:r>
      <w:r w:rsidRPr="00A340ED">
        <w:rPr>
          <w:rFonts w:ascii="Arial Armenian" w:hAnsi="Arial Armenian" w:cs="Times Armenian"/>
          <w:sz w:val="20"/>
          <w:lang w:val="hy-AM"/>
        </w:rPr>
        <w:t xml:space="preserve"> </w:t>
      </w:r>
      <w:r w:rsidRPr="00A340ED">
        <w:rPr>
          <w:rFonts w:ascii="Sylfaen" w:hAnsi="Sylfaen" w:cs="Sylfaen"/>
          <w:sz w:val="20"/>
          <w:lang w:val="hy-AM"/>
        </w:rPr>
        <w:t>ստորագրման</w:t>
      </w:r>
      <w:r w:rsidRPr="00A340ED">
        <w:rPr>
          <w:rFonts w:ascii="Arial Armenian" w:hAnsi="Arial Armenian" w:cs="Times Armenian"/>
          <w:sz w:val="20"/>
          <w:lang w:val="hy-AM"/>
        </w:rPr>
        <w:t xml:space="preserve"> </w:t>
      </w:r>
      <w:r w:rsidRPr="00A340ED">
        <w:rPr>
          <w:rFonts w:ascii="Sylfaen" w:hAnsi="Sylfaen" w:cs="Sylfaen"/>
          <w:sz w:val="20"/>
          <w:lang w:val="hy-AM"/>
        </w:rPr>
        <w:t>պահից</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գործում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մինչև</w:t>
      </w:r>
      <w:r w:rsidRPr="00A340ED">
        <w:rPr>
          <w:rFonts w:ascii="Arial Armenian" w:hAnsi="Arial Armenian" w:cs="Times Armenian"/>
          <w:sz w:val="20"/>
          <w:lang w:val="hy-AM"/>
        </w:rPr>
        <w:t xml:space="preserve"> </w:t>
      </w:r>
      <w:r w:rsidRPr="00A340ED">
        <w:rPr>
          <w:rFonts w:ascii="Sylfaen" w:hAnsi="Sylfaen" w:cs="Sylfaen"/>
          <w:sz w:val="20"/>
          <w:lang w:val="hy-AM"/>
        </w:rPr>
        <w:t>կողմերի</w:t>
      </w:r>
      <w:r w:rsidRPr="00A340ED">
        <w:rPr>
          <w:rFonts w:ascii="Arial Armenian" w:hAnsi="Arial Armenian" w:cs="Sylfaen"/>
          <w:sz w:val="20"/>
          <w:lang w:val="hy-AM"/>
        </w:rPr>
        <w:t xml:space="preserve">` </w:t>
      </w:r>
      <w:r w:rsidRPr="00A340ED">
        <w:rPr>
          <w:rFonts w:ascii="Sylfaen" w:hAnsi="Sylfaen" w:cs="Sylfaen"/>
          <w:sz w:val="20"/>
          <w:lang w:val="hy-AM"/>
        </w:rPr>
        <w:t>պայմանագրով</w:t>
      </w:r>
      <w:r w:rsidRPr="00A340ED">
        <w:rPr>
          <w:rFonts w:ascii="Arial Armenian" w:hAnsi="Arial Armenian" w:cs="Times Armenian"/>
          <w:sz w:val="20"/>
          <w:lang w:val="hy-AM"/>
        </w:rPr>
        <w:t xml:space="preserve"> </w:t>
      </w:r>
      <w:r w:rsidRPr="00A340ED">
        <w:rPr>
          <w:rFonts w:ascii="Sylfaen" w:hAnsi="Sylfaen" w:cs="Sylfaen"/>
          <w:sz w:val="20"/>
          <w:lang w:val="hy-AM"/>
        </w:rPr>
        <w:t>ստանձնած</w:t>
      </w:r>
      <w:r w:rsidRPr="00A340ED">
        <w:rPr>
          <w:rFonts w:ascii="Arial Armenian" w:hAnsi="Arial Armenian" w:cs="Times Armenian"/>
          <w:sz w:val="20"/>
          <w:lang w:val="hy-AM"/>
        </w:rPr>
        <w:t xml:space="preserve"> </w:t>
      </w:r>
      <w:r w:rsidRPr="00A340ED">
        <w:rPr>
          <w:rFonts w:ascii="Sylfaen" w:hAnsi="Sylfaen" w:cs="Sylfaen"/>
          <w:sz w:val="20"/>
          <w:lang w:val="hy-AM"/>
        </w:rPr>
        <w:t>պարտավորությունների</w:t>
      </w:r>
      <w:r w:rsidRPr="00A340ED">
        <w:rPr>
          <w:rFonts w:ascii="Arial Armenian" w:hAnsi="Arial Armenian" w:cs="Times Armenian"/>
          <w:sz w:val="20"/>
          <w:lang w:val="hy-AM"/>
        </w:rPr>
        <w:t xml:space="preserve"> </w:t>
      </w:r>
      <w:r w:rsidRPr="00A340ED">
        <w:rPr>
          <w:rFonts w:ascii="Sylfaen" w:hAnsi="Sylfaen" w:cs="Sylfaen"/>
          <w:sz w:val="20"/>
          <w:lang w:val="hy-AM"/>
        </w:rPr>
        <w:t>ողջ</w:t>
      </w:r>
      <w:r w:rsidRPr="00A340ED">
        <w:rPr>
          <w:rFonts w:ascii="Arial Armenian" w:hAnsi="Arial Armenian" w:cs="Times Armenian"/>
          <w:sz w:val="20"/>
          <w:lang w:val="hy-AM"/>
        </w:rPr>
        <w:t xml:space="preserve"> </w:t>
      </w:r>
      <w:r w:rsidRPr="00A340ED">
        <w:rPr>
          <w:rFonts w:ascii="Sylfaen" w:hAnsi="Sylfaen" w:cs="Sylfaen"/>
          <w:sz w:val="20"/>
          <w:lang w:val="hy-AM"/>
        </w:rPr>
        <w:t>ծավալով</w:t>
      </w:r>
      <w:r w:rsidRPr="00A340ED">
        <w:rPr>
          <w:rFonts w:ascii="Arial Armenian" w:hAnsi="Arial Armenian" w:cs="Times Armenian"/>
          <w:sz w:val="20"/>
          <w:lang w:val="hy-AM"/>
        </w:rPr>
        <w:t xml:space="preserve"> </w:t>
      </w:r>
      <w:r w:rsidRPr="00A340ED">
        <w:rPr>
          <w:rFonts w:ascii="Sylfaen" w:hAnsi="Sylfaen" w:cs="Sylfaen"/>
          <w:sz w:val="20"/>
          <w:lang w:val="hy-AM"/>
        </w:rPr>
        <w:t>կատարումը։</w:t>
      </w:r>
      <w:r w:rsidRPr="00A340ED">
        <w:rPr>
          <w:rFonts w:ascii="Arial Armenian" w:hAnsi="Arial Armenian" w:cs="Times Armenian"/>
          <w:sz w:val="20"/>
          <w:lang w:val="hy-AM"/>
        </w:rPr>
        <w:t xml:space="preserve"> </w:t>
      </w:r>
    </w:p>
    <w:p w:rsidR="00CE7D06" w:rsidRPr="00A340ED" w:rsidRDefault="00CE7D06" w:rsidP="00CE7D06">
      <w:pPr>
        <w:tabs>
          <w:tab w:val="left" w:pos="1276"/>
        </w:tabs>
        <w:ind w:firstLine="720"/>
        <w:jc w:val="both"/>
        <w:rPr>
          <w:rFonts w:ascii="Arial Armenian" w:hAnsi="Arial Armenian" w:cs="Sylfaen"/>
          <w:sz w:val="20"/>
          <w:lang w:val="hy-AM"/>
        </w:rPr>
      </w:pPr>
      <w:r w:rsidRPr="00A340ED">
        <w:rPr>
          <w:rFonts w:ascii="Sylfaen" w:hAnsi="Sylfaen" w:cs="Sylfaen"/>
          <w:sz w:val="20"/>
          <w:lang w:val="hy-AM"/>
        </w:rPr>
        <w:t>Պայմանագրով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կողմերի</w:t>
      </w:r>
      <w:r w:rsidRPr="00A340ED">
        <w:rPr>
          <w:rFonts w:ascii="Arial Armenian" w:hAnsi="Arial Armenian" w:cs="Sylfaen"/>
          <w:sz w:val="20"/>
          <w:lang w:val="hy-AM"/>
        </w:rPr>
        <w:t xml:space="preserve"> </w:t>
      </w:r>
      <w:r w:rsidRPr="00A340ED">
        <w:rPr>
          <w:rFonts w:ascii="Sylfaen" w:hAnsi="Sylfaen" w:cs="Sylfaen"/>
          <w:sz w:val="20"/>
          <w:lang w:val="hy-AM"/>
        </w:rPr>
        <w:t>իրավունքների</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պարտականությունների</w:t>
      </w:r>
      <w:r w:rsidRPr="00A340ED">
        <w:rPr>
          <w:rFonts w:ascii="Arial Armenian" w:hAnsi="Arial Armenian" w:cs="Sylfaen"/>
          <w:sz w:val="20"/>
          <w:lang w:val="hy-AM"/>
        </w:rPr>
        <w:t xml:space="preserve"> </w:t>
      </w:r>
      <w:r w:rsidRPr="00A340ED">
        <w:rPr>
          <w:rFonts w:ascii="Sylfaen" w:hAnsi="Sylfaen" w:cs="Sylfaen"/>
          <w:sz w:val="20"/>
          <w:lang w:val="hy-AM"/>
        </w:rPr>
        <w:t>կատարման</w:t>
      </w:r>
      <w:r w:rsidRPr="00A340ED">
        <w:rPr>
          <w:rFonts w:ascii="Arial Armenian" w:hAnsi="Arial Armenian" w:cs="Sylfaen"/>
          <w:sz w:val="20"/>
          <w:lang w:val="hy-AM"/>
        </w:rPr>
        <w:t xml:space="preserve"> </w:t>
      </w:r>
      <w:r w:rsidRPr="00A340ED">
        <w:rPr>
          <w:rFonts w:ascii="Sylfaen" w:hAnsi="Sylfaen" w:cs="Sylfaen"/>
          <w:sz w:val="20"/>
          <w:lang w:val="hy-AM"/>
        </w:rPr>
        <w:t>պայման</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հանդիսանում</w:t>
      </w:r>
      <w:r w:rsidRPr="00A340ED">
        <w:rPr>
          <w:rFonts w:ascii="Arial Armenian" w:hAnsi="Arial Armenian" w:cs="Sylfaen"/>
          <w:sz w:val="20"/>
          <w:lang w:val="hy-AM"/>
        </w:rPr>
        <w:t xml:space="preserve"> </w:t>
      </w:r>
      <w:r w:rsidRPr="00A340ED">
        <w:rPr>
          <w:rFonts w:ascii="Sylfaen" w:hAnsi="Sylfaen" w:cs="Sylfaen"/>
          <w:sz w:val="20"/>
          <w:lang w:val="hy-AM"/>
        </w:rPr>
        <w:t>պայմանագիրը</w:t>
      </w:r>
      <w:r w:rsidRPr="00A340ED">
        <w:rPr>
          <w:rFonts w:ascii="Arial Armenian" w:hAnsi="Arial Armenian" w:cs="Sylfaen"/>
          <w:sz w:val="20"/>
          <w:lang w:val="hy-AM"/>
        </w:rPr>
        <w:t xml:space="preserve"> </w:t>
      </w:r>
      <w:r w:rsidRPr="00A340ED">
        <w:rPr>
          <w:rFonts w:ascii="Sylfaen" w:hAnsi="Sylfaen" w:cs="Sylfaen"/>
          <w:sz w:val="20"/>
          <w:lang w:val="hy-AM"/>
        </w:rPr>
        <w:t>ՀՀ</w:t>
      </w:r>
      <w:r w:rsidRPr="00A340ED">
        <w:rPr>
          <w:rFonts w:ascii="Arial Armenian" w:hAnsi="Arial Armenian" w:cs="Sylfaen"/>
          <w:sz w:val="20"/>
          <w:lang w:val="hy-AM"/>
        </w:rPr>
        <w:t xml:space="preserve"> </w:t>
      </w:r>
      <w:r w:rsidRPr="00A340ED">
        <w:rPr>
          <w:rFonts w:ascii="Sylfaen" w:hAnsi="Sylfaen" w:cs="Sylfaen"/>
          <w:sz w:val="20"/>
          <w:lang w:val="hy-AM"/>
        </w:rPr>
        <w:t>ֆինանսների</w:t>
      </w:r>
      <w:r w:rsidRPr="00A340ED">
        <w:rPr>
          <w:rFonts w:ascii="Arial Armenian" w:hAnsi="Arial Armenian" w:cs="Sylfaen"/>
          <w:sz w:val="20"/>
          <w:lang w:val="hy-AM"/>
        </w:rPr>
        <w:t xml:space="preserve"> </w:t>
      </w:r>
      <w:r w:rsidRPr="00A340ED">
        <w:rPr>
          <w:rFonts w:ascii="Sylfaen" w:hAnsi="Sylfaen" w:cs="Sylfaen"/>
          <w:sz w:val="20"/>
          <w:lang w:val="hy-AM"/>
        </w:rPr>
        <w:t>նախարարության</w:t>
      </w:r>
      <w:r w:rsidRPr="00A340ED">
        <w:rPr>
          <w:rFonts w:ascii="Arial Armenian" w:hAnsi="Arial Armenian" w:cs="Sylfaen"/>
          <w:sz w:val="20"/>
          <w:lang w:val="hy-AM"/>
        </w:rPr>
        <w:t xml:space="preserve"> </w:t>
      </w:r>
      <w:r w:rsidRPr="00A340ED">
        <w:rPr>
          <w:rFonts w:ascii="Sylfaen" w:hAnsi="Sylfaen" w:cs="Sylfaen"/>
          <w:sz w:val="20"/>
          <w:lang w:val="hy-AM"/>
        </w:rPr>
        <w:t>կողմից</w:t>
      </w:r>
      <w:r w:rsidRPr="00A340ED">
        <w:rPr>
          <w:rFonts w:ascii="Arial Armenian" w:hAnsi="Arial Armenian" w:cs="Sylfaen"/>
          <w:sz w:val="20"/>
          <w:lang w:val="hy-AM"/>
        </w:rPr>
        <w:t xml:space="preserve"> </w:t>
      </w:r>
      <w:r w:rsidRPr="00A340ED">
        <w:rPr>
          <w:rFonts w:ascii="Sylfaen" w:hAnsi="Sylfaen" w:cs="Sylfaen"/>
          <w:sz w:val="20"/>
          <w:lang w:val="hy-AM"/>
        </w:rPr>
        <w:t>հաշվառված</w:t>
      </w:r>
      <w:r w:rsidRPr="00A340ED">
        <w:rPr>
          <w:rFonts w:ascii="Arial Armenian" w:hAnsi="Arial Armenian" w:cs="Sylfaen"/>
          <w:sz w:val="20"/>
          <w:lang w:val="hy-AM"/>
        </w:rPr>
        <w:t xml:space="preserve"> </w:t>
      </w:r>
      <w:r w:rsidRPr="00A340ED">
        <w:rPr>
          <w:rFonts w:ascii="Sylfaen" w:hAnsi="Sylfaen" w:cs="Sylfaen"/>
          <w:sz w:val="20"/>
          <w:lang w:val="hy-AM"/>
        </w:rPr>
        <w:t>լինելու</w:t>
      </w:r>
      <w:r w:rsidRPr="00A340ED">
        <w:rPr>
          <w:rFonts w:ascii="Arial Armenian" w:hAnsi="Arial Armenian" w:cs="Sylfaen"/>
          <w:sz w:val="20"/>
          <w:lang w:val="hy-AM"/>
        </w:rPr>
        <w:t xml:space="preserve"> </w:t>
      </w:r>
      <w:r w:rsidRPr="00A340ED">
        <w:rPr>
          <w:rFonts w:ascii="Sylfaen" w:hAnsi="Sylfaen" w:cs="Sylfaen"/>
          <w:sz w:val="20"/>
          <w:lang w:val="hy-AM"/>
        </w:rPr>
        <w:t>հանգամանքը</w:t>
      </w:r>
      <w:r w:rsidRPr="00A340ED">
        <w:rPr>
          <w:rFonts w:ascii="Arial Armenian" w:hAnsi="Arial Armenian" w:cs="Sylfaen"/>
          <w:sz w:val="20"/>
          <w:lang w:val="hy-AM"/>
        </w:rPr>
        <w:t>:</w:t>
      </w:r>
      <w:r w:rsidRPr="00A340ED">
        <w:rPr>
          <w:rFonts w:ascii="Arial Armenian" w:hAnsi="Arial Armenian" w:cs="Sylfaen"/>
          <w:sz w:val="20"/>
          <w:vertAlign w:val="superscript"/>
          <w:lang w:val="hy-AM"/>
        </w:rPr>
        <w:t>21</w:t>
      </w:r>
      <w:r w:rsidRPr="00A340ED">
        <w:rPr>
          <w:rFonts w:ascii="Arial Armenian" w:hAnsi="Arial Armenian" w:cs="Sylfaen"/>
          <w:color w:val="FFFFFF"/>
          <w:sz w:val="20"/>
          <w:vertAlign w:val="superscript"/>
          <w:lang w:val="hy-AM"/>
        </w:rPr>
        <w:t>33</w:t>
      </w:r>
      <w:r w:rsidRPr="00A340ED">
        <w:rPr>
          <w:rStyle w:val="af6"/>
          <w:rFonts w:ascii="Arial Armenian" w:hAnsi="Arial Armenian" w:cs="Sylfaen"/>
          <w:color w:val="FFFFFF"/>
          <w:sz w:val="20"/>
          <w:lang w:val="hy-AM"/>
        </w:rPr>
        <w:footnoteReference w:id="9"/>
      </w:r>
    </w:p>
    <w:p w:rsidR="00CE7D06" w:rsidRPr="00A340ED" w:rsidRDefault="00CE7D06" w:rsidP="00CE7D06">
      <w:pPr>
        <w:tabs>
          <w:tab w:val="left" w:pos="1276"/>
        </w:tabs>
        <w:ind w:firstLine="720"/>
        <w:jc w:val="both"/>
        <w:rPr>
          <w:rFonts w:ascii="Arial Armenian" w:hAnsi="Arial Armenian" w:cs="Sylfaen"/>
          <w:sz w:val="20"/>
          <w:lang w:val="hy-AM"/>
        </w:rPr>
      </w:pPr>
      <w:r w:rsidRPr="00A340ED">
        <w:rPr>
          <w:rFonts w:ascii="Arial Armenian" w:hAnsi="Arial Armenian" w:cs="Sylfaen"/>
          <w:sz w:val="20"/>
          <w:lang w:val="hy-AM"/>
        </w:rPr>
        <w:t xml:space="preserve">8.2 </w:t>
      </w:r>
      <w:r w:rsidRPr="00A340ED">
        <w:rPr>
          <w:rFonts w:ascii="Sylfaen" w:hAnsi="Sylfaen" w:cs="Sylfaen"/>
          <w:sz w:val="20"/>
          <w:lang w:val="hy-AM"/>
        </w:rPr>
        <w:t>Պայմանագրից</w:t>
      </w:r>
      <w:r w:rsidRPr="00A340ED">
        <w:rPr>
          <w:rFonts w:ascii="Arial Armenian" w:hAnsi="Arial Armenian" w:cs="Sylfaen"/>
          <w:sz w:val="20"/>
          <w:lang w:val="hy-AM"/>
        </w:rPr>
        <w:t xml:space="preserve"> </w:t>
      </w:r>
      <w:r w:rsidRPr="00A340ED">
        <w:rPr>
          <w:rFonts w:ascii="Sylfaen" w:hAnsi="Sylfaen" w:cs="Sylfaen"/>
          <w:sz w:val="20"/>
          <w:lang w:val="hy-AM"/>
        </w:rPr>
        <w:t>ծագած</w:t>
      </w:r>
      <w:r w:rsidRPr="00A340ED">
        <w:rPr>
          <w:rFonts w:ascii="Arial Armenian" w:hAnsi="Arial Armenian" w:cs="Sylfaen"/>
          <w:sz w:val="20"/>
          <w:lang w:val="hy-AM"/>
        </w:rPr>
        <w:t xml:space="preserve">` </w:t>
      </w:r>
      <w:r w:rsidRPr="00A340ED">
        <w:rPr>
          <w:rFonts w:ascii="Sylfaen" w:hAnsi="Sylfaen" w:cs="Sylfaen"/>
          <w:sz w:val="20"/>
          <w:lang w:val="hy-AM"/>
        </w:rPr>
        <w:t>կողմի</w:t>
      </w:r>
      <w:r w:rsidRPr="00A340ED">
        <w:rPr>
          <w:rFonts w:ascii="Arial Armenian" w:hAnsi="Arial Armenian" w:cs="Sylfaen"/>
          <w:sz w:val="20"/>
          <w:lang w:val="hy-AM"/>
        </w:rPr>
        <w:t xml:space="preserve"> </w:t>
      </w:r>
      <w:r w:rsidRPr="00A340ED">
        <w:rPr>
          <w:rFonts w:ascii="Sylfaen" w:hAnsi="Sylfaen" w:cs="Sylfaen"/>
          <w:sz w:val="20"/>
          <w:lang w:val="hy-AM"/>
        </w:rPr>
        <w:t>վճարային</w:t>
      </w:r>
      <w:r w:rsidRPr="00A340ED">
        <w:rPr>
          <w:rFonts w:ascii="Arial Armenian" w:hAnsi="Arial Armenian" w:cs="Sylfaen"/>
          <w:sz w:val="20"/>
          <w:lang w:val="hy-AM"/>
        </w:rPr>
        <w:t xml:space="preserve"> </w:t>
      </w:r>
      <w:r w:rsidRPr="00A340ED">
        <w:rPr>
          <w:rFonts w:ascii="Sylfaen" w:hAnsi="Sylfaen" w:cs="Sylfaen"/>
          <w:sz w:val="20"/>
          <w:lang w:val="hy-AM"/>
        </w:rPr>
        <w:t>պարտավորությունը</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կարող</w:t>
      </w:r>
      <w:r w:rsidRPr="00A340ED">
        <w:rPr>
          <w:rFonts w:ascii="Arial Armenian" w:hAnsi="Arial Armenian" w:cs="Sylfaen"/>
          <w:sz w:val="20"/>
          <w:lang w:val="hy-AM"/>
        </w:rPr>
        <w:t xml:space="preserve"> </w:t>
      </w:r>
      <w:r w:rsidRPr="00A340ED">
        <w:rPr>
          <w:rFonts w:ascii="Sylfaen" w:hAnsi="Sylfaen" w:cs="Sylfaen"/>
          <w:sz w:val="20"/>
          <w:lang w:val="hy-AM"/>
        </w:rPr>
        <w:t>դադարել</w:t>
      </w:r>
      <w:r w:rsidRPr="00A340ED">
        <w:rPr>
          <w:rFonts w:ascii="Arial Armenian" w:hAnsi="Arial Armenian" w:cs="Sylfaen"/>
          <w:sz w:val="20"/>
          <w:lang w:val="hy-AM"/>
        </w:rPr>
        <w:t xml:space="preserve"> </w:t>
      </w:r>
      <w:r w:rsidRPr="00A340ED">
        <w:rPr>
          <w:rFonts w:ascii="Sylfaen" w:hAnsi="Sylfaen" w:cs="Sylfaen"/>
          <w:sz w:val="20"/>
          <w:lang w:val="hy-AM"/>
        </w:rPr>
        <w:t>այլ</w:t>
      </w:r>
      <w:r w:rsidRPr="00A340ED">
        <w:rPr>
          <w:rFonts w:ascii="Arial Armenian" w:hAnsi="Arial Armenian" w:cs="Sylfaen"/>
          <w:sz w:val="20"/>
          <w:lang w:val="hy-AM"/>
        </w:rPr>
        <w:t xml:space="preserve"> </w:t>
      </w:r>
      <w:r w:rsidRPr="00A340ED">
        <w:rPr>
          <w:rFonts w:ascii="Sylfaen" w:hAnsi="Sylfaen" w:cs="Sylfaen"/>
          <w:sz w:val="20"/>
          <w:lang w:val="hy-AM"/>
        </w:rPr>
        <w:t>պայմանագրից</w:t>
      </w:r>
      <w:r w:rsidRPr="00A340ED">
        <w:rPr>
          <w:rFonts w:ascii="Arial Armenian" w:hAnsi="Arial Armenian" w:cs="Sylfaen"/>
          <w:sz w:val="20"/>
          <w:lang w:val="hy-AM"/>
        </w:rPr>
        <w:t xml:space="preserve"> </w:t>
      </w:r>
      <w:r w:rsidRPr="00A340ED">
        <w:rPr>
          <w:rFonts w:ascii="Sylfaen" w:hAnsi="Sylfaen" w:cs="Sylfaen"/>
          <w:sz w:val="20"/>
          <w:lang w:val="hy-AM"/>
        </w:rPr>
        <w:t>ծագած</w:t>
      </w:r>
      <w:r w:rsidRPr="00A340ED">
        <w:rPr>
          <w:rFonts w:ascii="Arial Armenian" w:hAnsi="Arial Armenian" w:cs="Sylfaen"/>
          <w:sz w:val="20"/>
          <w:lang w:val="hy-AM"/>
        </w:rPr>
        <w:t xml:space="preserve">` </w:t>
      </w:r>
      <w:r w:rsidRPr="00A340ED">
        <w:rPr>
          <w:rFonts w:ascii="Sylfaen" w:hAnsi="Sylfaen" w:cs="Sylfaen"/>
          <w:sz w:val="20"/>
          <w:lang w:val="hy-AM"/>
        </w:rPr>
        <w:t>հակընդդեմ</w:t>
      </w:r>
      <w:r w:rsidRPr="00A340ED">
        <w:rPr>
          <w:rFonts w:ascii="Arial Armenian" w:hAnsi="Arial Armenian" w:cs="Sylfaen"/>
          <w:sz w:val="20"/>
          <w:lang w:val="hy-AM"/>
        </w:rPr>
        <w:t xml:space="preserve"> </w:t>
      </w:r>
      <w:r w:rsidRPr="00A340ED">
        <w:rPr>
          <w:rFonts w:ascii="Sylfaen" w:hAnsi="Sylfaen" w:cs="Sylfaen"/>
          <w:sz w:val="20"/>
          <w:lang w:val="hy-AM"/>
        </w:rPr>
        <w:t>պարտավորության</w:t>
      </w:r>
      <w:r w:rsidRPr="00A340ED">
        <w:rPr>
          <w:rFonts w:ascii="Arial Armenian" w:hAnsi="Arial Armenian" w:cs="Sylfaen"/>
          <w:sz w:val="20"/>
          <w:lang w:val="hy-AM"/>
        </w:rPr>
        <w:t xml:space="preserve"> </w:t>
      </w:r>
      <w:r w:rsidRPr="00A340ED">
        <w:rPr>
          <w:rFonts w:ascii="Sylfaen" w:hAnsi="Sylfaen" w:cs="Sylfaen"/>
          <w:sz w:val="20"/>
          <w:lang w:val="hy-AM"/>
        </w:rPr>
        <w:t>հաշվանցով</w:t>
      </w:r>
      <w:r w:rsidRPr="00A340ED">
        <w:rPr>
          <w:rFonts w:ascii="Arial Armenian" w:hAnsi="Arial Armenian" w:cs="Sylfaen"/>
          <w:sz w:val="20"/>
          <w:lang w:val="hy-AM"/>
        </w:rPr>
        <w:t xml:space="preserve">, </w:t>
      </w:r>
      <w:r w:rsidRPr="00A340ED">
        <w:rPr>
          <w:rFonts w:ascii="Sylfaen" w:hAnsi="Sylfaen" w:cs="Sylfaen"/>
          <w:sz w:val="20"/>
          <w:lang w:val="hy-AM"/>
        </w:rPr>
        <w:t>առանց</w:t>
      </w:r>
      <w:r w:rsidRPr="00A340ED">
        <w:rPr>
          <w:rFonts w:ascii="Arial Armenian" w:hAnsi="Arial Armenian" w:cs="Sylfaen"/>
          <w:sz w:val="20"/>
          <w:lang w:val="hy-AM"/>
        </w:rPr>
        <w:t xml:space="preserve"> </w:t>
      </w:r>
      <w:r w:rsidRPr="00A340ED">
        <w:rPr>
          <w:rFonts w:ascii="Sylfaen" w:hAnsi="Sylfaen" w:cs="Sylfaen"/>
          <w:sz w:val="20"/>
          <w:lang w:val="hy-AM"/>
        </w:rPr>
        <w:t>կողմերի</w:t>
      </w:r>
      <w:r w:rsidRPr="00A340ED">
        <w:rPr>
          <w:rFonts w:ascii="Arial Armenian" w:hAnsi="Arial Armenian" w:cs="Sylfaen"/>
          <w:sz w:val="20"/>
          <w:lang w:val="hy-AM"/>
        </w:rPr>
        <w:t xml:space="preserve"> </w:t>
      </w:r>
      <w:r w:rsidRPr="00A340ED">
        <w:rPr>
          <w:rFonts w:ascii="Sylfaen" w:hAnsi="Sylfaen" w:cs="Sylfaen"/>
          <w:sz w:val="20"/>
          <w:lang w:val="hy-AM"/>
        </w:rPr>
        <w:t>գրավոր</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կնիքով</w:t>
      </w:r>
      <w:r w:rsidRPr="00A340ED">
        <w:rPr>
          <w:rFonts w:ascii="Arial Armenian" w:hAnsi="Arial Armenian" w:cs="Sylfaen"/>
          <w:sz w:val="20"/>
          <w:lang w:val="hy-AM"/>
        </w:rPr>
        <w:t xml:space="preserve"> </w:t>
      </w:r>
      <w:r w:rsidRPr="00A340ED">
        <w:rPr>
          <w:rFonts w:ascii="Sylfaen" w:hAnsi="Sylfaen" w:cs="Sylfaen"/>
          <w:sz w:val="20"/>
          <w:lang w:val="hy-AM"/>
        </w:rPr>
        <w:t>հաստատված</w:t>
      </w:r>
      <w:r w:rsidRPr="00A340ED">
        <w:rPr>
          <w:rFonts w:ascii="Arial Armenian" w:hAnsi="Arial Armenian" w:cs="Sylfaen"/>
          <w:sz w:val="20"/>
          <w:lang w:val="hy-AM"/>
        </w:rPr>
        <w:t xml:space="preserve"> </w:t>
      </w:r>
      <w:r w:rsidRPr="00A340ED">
        <w:rPr>
          <w:rFonts w:ascii="Sylfaen" w:hAnsi="Sylfaen" w:cs="Sylfaen"/>
          <w:sz w:val="20"/>
          <w:lang w:val="hy-AM"/>
        </w:rPr>
        <w:t>համաձայնության։</w:t>
      </w:r>
      <w:r w:rsidRPr="00A340ED">
        <w:rPr>
          <w:rFonts w:ascii="Arial Armenian" w:hAnsi="Arial Armenian" w:cs="Sylfaen"/>
          <w:sz w:val="20"/>
          <w:lang w:val="hy-AM"/>
        </w:rPr>
        <w:t xml:space="preserve"> </w:t>
      </w:r>
      <w:r w:rsidRPr="00A340ED">
        <w:rPr>
          <w:rFonts w:ascii="Sylfaen" w:hAnsi="Sylfaen" w:cs="Sylfaen"/>
          <w:sz w:val="20"/>
          <w:lang w:val="hy-AM"/>
        </w:rPr>
        <w:t>Պայմանագրից</w:t>
      </w:r>
      <w:r w:rsidRPr="00A340ED">
        <w:rPr>
          <w:rFonts w:ascii="Arial Armenian" w:hAnsi="Arial Armenian" w:cs="Sylfaen"/>
          <w:sz w:val="20"/>
          <w:lang w:val="hy-AM"/>
        </w:rPr>
        <w:t xml:space="preserve"> </w:t>
      </w:r>
      <w:r w:rsidRPr="00A340ED">
        <w:rPr>
          <w:rFonts w:ascii="Sylfaen" w:hAnsi="Sylfaen" w:cs="Sylfaen"/>
          <w:sz w:val="20"/>
          <w:lang w:val="hy-AM"/>
        </w:rPr>
        <w:t>ծագած</w:t>
      </w:r>
      <w:r w:rsidRPr="00A340ED">
        <w:rPr>
          <w:rFonts w:ascii="Arial Armenian" w:hAnsi="Arial Armenian" w:cs="Sylfaen"/>
          <w:sz w:val="20"/>
          <w:lang w:val="hy-AM"/>
        </w:rPr>
        <w:t xml:space="preserve"> </w:t>
      </w:r>
      <w:r w:rsidRPr="00A340ED">
        <w:rPr>
          <w:rFonts w:ascii="Sylfaen" w:hAnsi="Sylfaen" w:cs="Sylfaen"/>
          <w:sz w:val="20"/>
          <w:lang w:val="hy-AM"/>
        </w:rPr>
        <w:t>պահանջի</w:t>
      </w:r>
      <w:r w:rsidRPr="00A340ED">
        <w:rPr>
          <w:rFonts w:ascii="Arial Armenian" w:hAnsi="Arial Armenian" w:cs="Sylfaen"/>
          <w:sz w:val="20"/>
          <w:lang w:val="hy-AM"/>
        </w:rPr>
        <w:t xml:space="preserve"> </w:t>
      </w:r>
      <w:r w:rsidRPr="00A340ED">
        <w:rPr>
          <w:rFonts w:ascii="Sylfaen" w:hAnsi="Sylfaen" w:cs="Sylfaen"/>
          <w:sz w:val="20"/>
          <w:lang w:val="hy-AM"/>
        </w:rPr>
        <w:t>իրավունքը</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կարող</w:t>
      </w:r>
      <w:r w:rsidRPr="00A340ED">
        <w:rPr>
          <w:rFonts w:ascii="Arial Armenian" w:hAnsi="Arial Armenian" w:cs="Sylfaen"/>
          <w:sz w:val="20"/>
          <w:lang w:val="hy-AM"/>
        </w:rPr>
        <w:t xml:space="preserve"> </w:t>
      </w:r>
      <w:r w:rsidRPr="00A340ED">
        <w:rPr>
          <w:rFonts w:ascii="Sylfaen" w:hAnsi="Sylfaen" w:cs="Sylfaen"/>
          <w:sz w:val="20"/>
          <w:lang w:val="hy-AM"/>
        </w:rPr>
        <w:t>փոխանցվել</w:t>
      </w:r>
      <w:r w:rsidRPr="00A340ED">
        <w:rPr>
          <w:rFonts w:ascii="Arial Armenian" w:hAnsi="Arial Armenian" w:cs="Sylfaen"/>
          <w:sz w:val="20"/>
          <w:lang w:val="hy-AM"/>
        </w:rPr>
        <w:t xml:space="preserve"> </w:t>
      </w:r>
      <w:r w:rsidRPr="00A340ED">
        <w:rPr>
          <w:rFonts w:ascii="Sylfaen" w:hAnsi="Sylfaen" w:cs="Sylfaen"/>
          <w:sz w:val="20"/>
          <w:lang w:val="hy-AM"/>
        </w:rPr>
        <w:t>այլ</w:t>
      </w:r>
      <w:r w:rsidRPr="00A340ED">
        <w:rPr>
          <w:rFonts w:ascii="Arial Armenian" w:hAnsi="Arial Armenian" w:cs="Sylfaen"/>
          <w:sz w:val="20"/>
          <w:lang w:val="hy-AM"/>
        </w:rPr>
        <w:t xml:space="preserve"> </w:t>
      </w:r>
      <w:r w:rsidRPr="00A340ED">
        <w:rPr>
          <w:rFonts w:ascii="Sylfaen" w:hAnsi="Sylfaen" w:cs="Sylfaen"/>
          <w:sz w:val="20"/>
          <w:lang w:val="hy-AM"/>
        </w:rPr>
        <w:t>անձի</w:t>
      </w:r>
      <w:r w:rsidRPr="00A340ED">
        <w:rPr>
          <w:rFonts w:ascii="Arial Armenian" w:hAnsi="Arial Armenian" w:cs="Sylfaen"/>
          <w:sz w:val="20"/>
          <w:lang w:val="hy-AM"/>
        </w:rPr>
        <w:t xml:space="preserve">, </w:t>
      </w:r>
      <w:r w:rsidRPr="00A340ED">
        <w:rPr>
          <w:rFonts w:ascii="Sylfaen" w:hAnsi="Sylfaen" w:cs="Sylfaen"/>
          <w:sz w:val="20"/>
          <w:lang w:val="hy-AM"/>
        </w:rPr>
        <w:t>առանց</w:t>
      </w:r>
      <w:r w:rsidRPr="00A340ED">
        <w:rPr>
          <w:rFonts w:ascii="Arial Armenian" w:hAnsi="Arial Armenian" w:cs="Sylfaen"/>
          <w:sz w:val="20"/>
          <w:lang w:val="hy-AM"/>
        </w:rPr>
        <w:t xml:space="preserve"> </w:t>
      </w:r>
      <w:r w:rsidRPr="00A340ED">
        <w:rPr>
          <w:rFonts w:ascii="Sylfaen" w:hAnsi="Sylfaen" w:cs="Sylfaen"/>
          <w:sz w:val="20"/>
          <w:lang w:val="hy-AM"/>
        </w:rPr>
        <w:t>պարտապան</w:t>
      </w:r>
      <w:r w:rsidRPr="00A340ED">
        <w:rPr>
          <w:rFonts w:ascii="Arial Armenian" w:hAnsi="Arial Armenian" w:cs="Sylfaen"/>
          <w:sz w:val="20"/>
          <w:lang w:val="hy-AM"/>
        </w:rPr>
        <w:t xml:space="preserve"> </w:t>
      </w:r>
      <w:r w:rsidRPr="00A340ED">
        <w:rPr>
          <w:rFonts w:ascii="Sylfaen" w:hAnsi="Sylfaen" w:cs="Sylfaen"/>
          <w:sz w:val="20"/>
          <w:lang w:val="hy-AM"/>
        </w:rPr>
        <w:t>կողմի</w:t>
      </w:r>
      <w:r w:rsidRPr="00A340ED">
        <w:rPr>
          <w:rFonts w:ascii="Arial Armenian" w:hAnsi="Arial Armenian" w:cs="Sylfaen"/>
          <w:sz w:val="20"/>
          <w:lang w:val="hy-AM"/>
        </w:rPr>
        <w:t xml:space="preserve"> </w:t>
      </w:r>
      <w:r w:rsidRPr="00A340ED">
        <w:rPr>
          <w:rFonts w:ascii="Sylfaen" w:hAnsi="Sylfaen" w:cs="Sylfaen"/>
          <w:sz w:val="20"/>
          <w:lang w:val="hy-AM"/>
        </w:rPr>
        <w:t>գրավոր</w:t>
      </w:r>
      <w:r w:rsidRPr="00A340ED">
        <w:rPr>
          <w:rFonts w:ascii="Arial Armenian" w:hAnsi="Arial Armenian" w:cs="Sylfaen"/>
          <w:sz w:val="20"/>
          <w:lang w:val="hy-AM"/>
        </w:rPr>
        <w:t xml:space="preserve"> </w:t>
      </w:r>
      <w:r w:rsidRPr="00A340ED">
        <w:rPr>
          <w:rFonts w:ascii="Sylfaen" w:hAnsi="Sylfaen" w:cs="Sylfaen"/>
          <w:sz w:val="20"/>
          <w:lang w:val="hy-AM"/>
        </w:rPr>
        <w:t>համաձայնության։</w:t>
      </w:r>
      <w:r w:rsidRPr="00A340ED">
        <w:rPr>
          <w:rFonts w:ascii="Arial Armenian" w:hAnsi="Arial Armenian" w:cs="Sylfaen"/>
          <w:sz w:val="20"/>
          <w:lang w:val="hy-AM"/>
        </w:rPr>
        <w:t xml:space="preserve"> </w:t>
      </w:r>
    </w:p>
    <w:p w:rsidR="00CE7D06" w:rsidRPr="00A340ED" w:rsidRDefault="00CE7D06" w:rsidP="00CE7D06">
      <w:pPr>
        <w:shd w:val="clear" w:color="auto" w:fill="FFFFFF"/>
        <w:ind w:firstLine="375"/>
        <w:jc w:val="both"/>
        <w:rPr>
          <w:rFonts w:ascii="Arial Armenian" w:hAnsi="Arial Armenian"/>
          <w:color w:val="000000"/>
          <w:lang w:val="hy-AM"/>
        </w:rPr>
      </w:pPr>
      <w:r w:rsidRPr="00A340ED">
        <w:rPr>
          <w:rFonts w:ascii="Arial Armenian" w:hAnsi="Arial Armenian" w:cs="Sylfaen"/>
          <w:sz w:val="20"/>
          <w:lang w:val="hy-AM"/>
        </w:rPr>
        <w:t xml:space="preserve">8.3 </w:t>
      </w:r>
      <w:r w:rsidRPr="00A340ED">
        <w:rPr>
          <w:rFonts w:ascii="Sylfaen" w:hAnsi="Sylfaen" w:cs="Sylfaen"/>
          <w:sz w:val="20"/>
          <w:lang w:val="hy-AM"/>
        </w:rPr>
        <w:t>Այն</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երբ</w:t>
      </w:r>
      <w:r w:rsidRPr="00A340ED">
        <w:rPr>
          <w:rFonts w:ascii="Arial Armenian" w:hAnsi="Arial Armenian" w:cs="Sylfaen"/>
          <w:sz w:val="20"/>
          <w:lang w:val="hy-AM"/>
        </w:rPr>
        <w:t xml:space="preserve"> </w:t>
      </w:r>
      <w:r w:rsidRPr="00A340ED">
        <w:rPr>
          <w:rFonts w:ascii="Sylfaen" w:hAnsi="Sylfaen" w:cs="Sylfaen"/>
          <w:sz w:val="20"/>
          <w:lang w:val="hy-AM"/>
        </w:rPr>
        <w:t>օրենքով</w:t>
      </w:r>
      <w:r w:rsidRPr="00A340ED">
        <w:rPr>
          <w:rFonts w:ascii="Arial Armenian" w:hAnsi="Arial Armenian" w:cs="Sylfaen"/>
          <w:sz w:val="20"/>
          <w:lang w:val="hy-AM"/>
        </w:rPr>
        <w:t xml:space="preserve"> </w:t>
      </w:r>
      <w:r w:rsidRPr="00A340ED">
        <w:rPr>
          <w:rFonts w:ascii="Sylfaen" w:hAnsi="Sylfaen" w:cs="Sylfaen"/>
          <w:sz w:val="20"/>
          <w:lang w:val="hy-AM"/>
        </w:rPr>
        <w:t>նախատեսված</w:t>
      </w:r>
      <w:r w:rsidRPr="00A340ED">
        <w:rPr>
          <w:rFonts w:ascii="Arial Armenian" w:hAnsi="Arial Armenian" w:cs="Sylfaen"/>
          <w:sz w:val="20"/>
          <w:lang w:val="hy-AM"/>
        </w:rPr>
        <w:t xml:space="preserve"> </w:t>
      </w:r>
      <w:r w:rsidRPr="00A340ED">
        <w:rPr>
          <w:rFonts w:ascii="Sylfaen" w:hAnsi="Sylfaen" w:cs="Sylfaen"/>
          <w:sz w:val="20"/>
          <w:lang w:val="hy-AM"/>
        </w:rPr>
        <w:t>կարգով</w:t>
      </w:r>
      <w:r w:rsidRPr="00A340ED">
        <w:rPr>
          <w:rFonts w:ascii="Arial Armenian" w:hAnsi="Arial Armenian" w:cs="Sylfaen"/>
          <w:sz w:val="20"/>
          <w:lang w:val="hy-AM"/>
        </w:rPr>
        <w:t xml:space="preserve"> </w:t>
      </w:r>
      <w:r w:rsidRPr="00A340ED">
        <w:rPr>
          <w:rFonts w:ascii="Sylfaen" w:hAnsi="Sylfaen" w:cs="Sylfaen"/>
          <w:sz w:val="20"/>
          <w:lang w:val="hy-AM"/>
        </w:rPr>
        <w:t>օրենքի</w:t>
      </w:r>
      <w:r w:rsidRPr="00A340ED">
        <w:rPr>
          <w:rFonts w:ascii="Arial Armenian" w:hAnsi="Arial Armenian" w:cs="Sylfaen"/>
          <w:sz w:val="20"/>
          <w:lang w:val="hy-AM"/>
        </w:rPr>
        <w:t xml:space="preserve"> </w:t>
      </w:r>
      <w:r w:rsidRPr="00A340ED">
        <w:rPr>
          <w:rFonts w:ascii="Sylfaen" w:hAnsi="Sylfaen" w:cs="Sylfaen"/>
          <w:sz w:val="20"/>
          <w:lang w:val="hy-AM"/>
        </w:rPr>
        <w:t>պահանջների</w:t>
      </w:r>
      <w:r w:rsidRPr="00A340ED">
        <w:rPr>
          <w:rFonts w:ascii="Arial Armenian" w:hAnsi="Arial Armenian" w:cs="Sylfaen"/>
          <w:sz w:val="20"/>
          <w:lang w:val="hy-AM"/>
        </w:rPr>
        <w:t xml:space="preserve"> </w:t>
      </w:r>
      <w:r w:rsidRPr="00A340ED">
        <w:rPr>
          <w:rFonts w:ascii="Sylfaen" w:hAnsi="Sylfaen" w:cs="Sylfaen"/>
          <w:sz w:val="20"/>
          <w:lang w:val="hy-AM"/>
        </w:rPr>
        <w:t>կատարման</w:t>
      </w:r>
      <w:r w:rsidRPr="00A340ED">
        <w:rPr>
          <w:rFonts w:ascii="Arial Armenian" w:hAnsi="Arial Armenian" w:cs="Sylfaen"/>
          <w:sz w:val="20"/>
          <w:lang w:val="hy-AM"/>
        </w:rPr>
        <w:t xml:space="preserve"> </w:t>
      </w:r>
      <w:r w:rsidRPr="00A340ED">
        <w:rPr>
          <w:rFonts w:ascii="Sylfaen" w:hAnsi="Sylfaen" w:cs="Sylfaen"/>
          <w:sz w:val="20"/>
          <w:lang w:val="hy-AM"/>
        </w:rPr>
        <w:t>նկատմամբ</w:t>
      </w:r>
      <w:r w:rsidRPr="00A340ED">
        <w:rPr>
          <w:rFonts w:ascii="Arial Armenian" w:hAnsi="Arial Armenian" w:cs="Sylfaen"/>
          <w:sz w:val="20"/>
          <w:lang w:val="hy-AM"/>
        </w:rPr>
        <w:t xml:space="preserve"> </w:t>
      </w:r>
      <w:r w:rsidRPr="00A340ED">
        <w:rPr>
          <w:rFonts w:ascii="Sylfaen" w:hAnsi="Sylfaen" w:cs="Sylfaen"/>
          <w:sz w:val="20"/>
          <w:lang w:val="hy-AM"/>
        </w:rPr>
        <w:t>հսկողության</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վերահսկողության</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բողոքների</w:t>
      </w:r>
      <w:r w:rsidRPr="00A340ED">
        <w:rPr>
          <w:rFonts w:ascii="Arial Armenian" w:hAnsi="Arial Armenian" w:cs="Sylfaen"/>
          <w:sz w:val="20"/>
          <w:lang w:val="hy-AM"/>
        </w:rPr>
        <w:t xml:space="preserve"> </w:t>
      </w:r>
      <w:r w:rsidRPr="00A340ED">
        <w:rPr>
          <w:rFonts w:ascii="Sylfaen" w:hAnsi="Sylfaen" w:cs="Sylfaen"/>
          <w:sz w:val="20"/>
          <w:lang w:val="hy-AM"/>
        </w:rPr>
        <w:t>քննության</w:t>
      </w:r>
      <w:r w:rsidRPr="00A340ED">
        <w:rPr>
          <w:rFonts w:ascii="Arial Armenian" w:hAnsi="Arial Armenian" w:cs="Sylfaen"/>
          <w:sz w:val="20"/>
          <w:lang w:val="hy-AM"/>
        </w:rPr>
        <w:t xml:space="preserve"> </w:t>
      </w:r>
      <w:r w:rsidRPr="00A340ED">
        <w:rPr>
          <w:rFonts w:ascii="Sylfaen" w:hAnsi="Sylfaen" w:cs="Sylfaen"/>
          <w:sz w:val="20"/>
          <w:lang w:val="hy-AM"/>
        </w:rPr>
        <w:t>արդյունքում</w:t>
      </w:r>
      <w:r w:rsidRPr="00A340ED">
        <w:rPr>
          <w:rFonts w:ascii="Arial Armenian" w:hAnsi="Arial Armenian" w:cs="Sylfaen"/>
          <w:sz w:val="20"/>
          <w:lang w:val="hy-AM"/>
        </w:rPr>
        <w:t xml:space="preserve"> </w:t>
      </w:r>
      <w:r w:rsidRPr="00A340ED">
        <w:rPr>
          <w:rFonts w:ascii="Sylfaen" w:hAnsi="Sylfaen" w:cs="Sylfaen"/>
          <w:sz w:val="20"/>
          <w:lang w:val="hy-AM"/>
        </w:rPr>
        <w:t>արձանագրվում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որ</w:t>
      </w:r>
      <w:r w:rsidRPr="00A340ED">
        <w:rPr>
          <w:rFonts w:ascii="Arial Armenian" w:hAnsi="Arial Armenian" w:cs="Sylfaen"/>
          <w:sz w:val="20"/>
          <w:lang w:val="hy-AM"/>
        </w:rPr>
        <w:t xml:space="preserve"> </w:t>
      </w:r>
      <w:r w:rsidRPr="00A340ED">
        <w:rPr>
          <w:rFonts w:ascii="Sylfaen" w:hAnsi="Sylfaen" w:cs="Sylfaen"/>
          <w:sz w:val="20"/>
          <w:lang w:val="hy-AM"/>
        </w:rPr>
        <w:t>պայմանագիրը</w:t>
      </w:r>
      <w:r w:rsidRPr="00A340ED">
        <w:rPr>
          <w:rFonts w:ascii="Arial Armenian" w:hAnsi="Arial Armenian" w:cs="Sylfaen"/>
          <w:sz w:val="20"/>
          <w:lang w:val="hy-AM"/>
        </w:rPr>
        <w:t xml:space="preserve"> </w:t>
      </w:r>
      <w:r w:rsidRPr="00A340ED">
        <w:rPr>
          <w:rFonts w:ascii="Sylfaen" w:hAnsi="Sylfaen" w:cs="Sylfaen"/>
          <w:sz w:val="20"/>
          <w:lang w:val="hy-AM"/>
        </w:rPr>
        <w:t>կնքելու</w:t>
      </w:r>
      <w:r w:rsidRPr="00A340ED">
        <w:rPr>
          <w:rFonts w:ascii="Arial Armenian" w:hAnsi="Arial Armenian" w:cs="Sylfaen"/>
          <w:sz w:val="20"/>
          <w:lang w:val="hy-AM"/>
        </w:rPr>
        <w:t xml:space="preserve"> </w:t>
      </w:r>
      <w:r w:rsidRPr="00A340ED">
        <w:rPr>
          <w:rFonts w:ascii="Sylfaen" w:hAnsi="Sylfaen" w:cs="Sylfaen"/>
          <w:sz w:val="20"/>
          <w:lang w:val="hy-AM"/>
        </w:rPr>
        <w:t>նատակով</w:t>
      </w:r>
      <w:r w:rsidRPr="00A340ED">
        <w:rPr>
          <w:rFonts w:ascii="Arial Armenian" w:hAnsi="Arial Armenian" w:cs="Sylfaen"/>
          <w:sz w:val="20"/>
          <w:lang w:val="hy-AM"/>
        </w:rPr>
        <w:t xml:space="preserve"> </w:t>
      </w:r>
      <w:r w:rsidRPr="00A340ED">
        <w:rPr>
          <w:rFonts w:ascii="Sylfaen" w:hAnsi="Sylfaen" w:cs="Sylfaen"/>
          <w:sz w:val="20"/>
          <w:lang w:val="hy-AM"/>
        </w:rPr>
        <w:t>կազմակերպված</w:t>
      </w:r>
      <w:r w:rsidRPr="00A340ED">
        <w:rPr>
          <w:rFonts w:ascii="Arial Armenian" w:hAnsi="Arial Armenian" w:cs="Sylfaen"/>
          <w:sz w:val="20"/>
          <w:lang w:val="hy-AM"/>
        </w:rPr>
        <w:t xml:space="preserve"> </w:t>
      </w:r>
      <w:r w:rsidRPr="00A340ED">
        <w:rPr>
          <w:rFonts w:ascii="Sylfaen" w:hAnsi="Sylfaen" w:cs="Sylfaen"/>
          <w:sz w:val="20"/>
          <w:lang w:val="hy-AM"/>
        </w:rPr>
        <w:t>գնման</w:t>
      </w:r>
      <w:r w:rsidRPr="00A340ED">
        <w:rPr>
          <w:rFonts w:ascii="Arial Armenian" w:hAnsi="Arial Armenian" w:cs="Sylfaen"/>
          <w:sz w:val="20"/>
          <w:lang w:val="hy-AM"/>
        </w:rPr>
        <w:t xml:space="preserve"> </w:t>
      </w:r>
      <w:r w:rsidRPr="00A340ED">
        <w:rPr>
          <w:rFonts w:ascii="Sylfaen" w:hAnsi="Sylfaen" w:cs="Sylfaen"/>
          <w:sz w:val="20"/>
          <w:lang w:val="hy-AM"/>
        </w:rPr>
        <w:t>գործընթացում</w:t>
      </w:r>
      <w:r w:rsidRPr="00A340ED">
        <w:rPr>
          <w:rFonts w:ascii="Arial Armenian" w:hAnsi="Arial Armenian" w:cs="Sylfaen"/>
          <w:sz w:val="20"/>
          <w:lang w:val="hy-AM"/>
        </w:rPr>
        <w:t xml:space="preserve">, </w:t>
      </w:r>
      <w:r w:rsidRPr="00A340ED">
        <w:rPr>
          <w:rFonts w:ascii="Sylfaen" w:hAnsi="Sylfaen" w:cs="Sylfaen"/>
          <w:sz w:val="20"/>
          <w:lang w:val="hy-AM"/>
        </w:rPr>
        <w:t>մինչև</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կնքումը</w:t>
      </w:r>
      <w:r w:rsidRPr="00A340ED">
        <w:rPr>
          <w:rFonts w:ascii="Arial Armenian" w:hAnsi="Arial Armenian" w:cs="Sylfaen"/>
          <w:sz w:val="20"/>
          <w:lang w:val="hy-AM"/>
        </w:rPr>
        <w:t xml:space="preserve">, </w:t>
      </w:r>
      <w:r w:rsidRPr="00A340ED">
        <w:rPr>
          <w:rFonts w:ascii="Sylfaen" w:hAnsi="Sylfaen" w:cs="Sylfaen"/>
          <w:sz w:val="20"/>
          <w:lang w:val="hy-AM"/>
        </w:rPr>
        <w:t>Վաճառողը</w:t>
      </w:r>
      <w:r w:rsidRPr="00A340ED">
        <w:rPr>
          <w:rFonts w:ascii="Arial Armenian" w:hAnsi="Arial Armenian" w:cs="Sylfaen"/>
          <w:sz w:val="20"/>
          <w:lang w:val="hy-AM"/>
        </w:rPr>
        <w:t xml:space="preserve"> </w:t>
      </w:r>
      <w:r w:rsidRPr="00A340ED">
        <w:rPr>
          <w:rFonts w:ascii="Sylfaen" w:hAnsi="Sylfaen" w:cs="Sylfaen"/>
          <w:sz w:val="20"/>
          <w:lang w:val="hy-AM"/>
        </w:rPr>
        <w:t>ներկայացրել</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կեղծ</w:t>
      </w:r>
      <w:r w:rsidRPr="00A340ED">
        <w:rPr>
          <w:rFonts w:ascii="Arial Armenian" w:hAnsi="Arial Armenian" w:cs="Sylfaen"/>
          <w:sz w:val="20"/>
          <w:lang w:val="hy-AM"/>
        </w:rPr>
        <w:t xml:space="preserve"> </w:t>
      </w:r>
      <w:r w:rsidRPr="00A340ED">
        <w:rPr>
          <w:rFonts w:ascii="Sylfaen" w:hAnsi="Sylfaen" w:cs="Sylfaen"/>
          <w:sz w:val="20"/>
          <w:lang w:val="hy-AM"/>
        </w:rPr>
        <w:t>փաստաթղթեր</w:t>
      </w:r>
      <w:r w:rsidRPr="00A340ED">
        <w:rPr>
          <w:rFonts w:ascii="Arial Armenian" w:hAnsi="Arial Armenian" w:cs="Sylfaen"/>
          <w:sz w:val="20"/>
          <w:lang w:val="hy-AM"/>
        </w:rPr>
        <w:t xml:space="preserve"> (</w:t>
      </w:r>
      <w:r w:rsidRPr="00A340ED">
        <w:rPr>
          <w:rFonts w:ascii="Sylfaen" w:hAnsi="Sylfaen" w:cs="Sylfaen"/>
          <w:sz w:val="20"/>
          <w:lang w:val="hy-AM"/>
        </w:rPr>
        <w:t>տեղեկություններ</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տվյալներ</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վերջինիս</w:t>
      </w:r>
      <w:r w:rsidRPr="00A340ED">
        <w:rPr>
          <w:rFonts w:ascii="Arial Armenian" w:hAnsi="Arial Armenian" w:cs="Sylfaen"/>
          <w:sz w:val="20"/>
          <w:lang w:val="hy-AM"/>
        </w:rPr>
        <w:t xml:space="preserve"> </w:t>
      </w:r>
      <w:r w:rsidRPr="00A340ED">
        <w:rPr>
          <w:rFonts w:ascii="Sylfaen" w:hAnsi="Sylfaen" w:cs="Sylfaen"/>
          <w:sz w:val="20"/>
          <w:lang w:val="hy-AM"/>
        </w:rPr>
        <w:t>ընտրված</w:t>
      </w:r>
      <w:r w:rsidRPr="00A340ED">
        <w:rPr>
          <w:rFonts w:ascii="Arial Armenian" w:hAnsi="Arial Armenian" w:cs="Sylfaen"/>
          <w:sz w:val="20"/>
          <w:lang w:val="hy-AM"/>
        </w:rPr>
        <w:t xml:space="preserve"> </w:t>
      </w:r>
      <w:r w:rsidRPr="00A340ED">
        <w:rPr>
          <w:rFonts w:ascii="Sylfaen" w:hAnsi="Sylfaen" w:cs="Sylfaen"/>
          <w:sz w:val="20"/>
          <w:lang w:val="hy-AM"/>
        </w:rPr>
        <w:t>մասնակից</w:t>
      </w:r>
      <w:r w:rsidRPr="00A340ED">
        <w:rPr>
          <w:rFonts w:ascii="Arial Armenian" w:hAnsi="Arial Armenian" w:cs="Sylfaen"/>
          <w:sz w:val="20"/>
          <w:lang w:val="hy-AM"/>
        </w:rPr>
        <w:t xml:space="preserve"> </w:t>
      </w:r>
      <w:r w:rsidRPr="00A340ED">
        <w:rPr>
          <w:rFonts w:ascii="Sylfaen" w:hAnsi="Sylfaen" w:cs="Sylfaen"/>
          <w:sz w:val="20"/>
          <w:lang w:val="hy-AM"/>
        </w:rPr>
        <w:t>ճանաչելու</w:t>
      </w:r>
      <w:r w:rsidRPr="00A340ED">
        <w:rPr>
          <w:rFonts w:ascii="Arial Armenian" w:hAnsi="Arial Armenian" w:cs="Sylfaen"/>
          <w:sz w:val="20"/>
          <w:lang w:val="hy-AM"/>
        </w:rPr>
        <w:t xml:space="preserve"> </w:t>
      </w:r>
      <w:r w:rsidRPr="00A340ED">
        <w:rPr>
          <w:rFonts w:ascii="Sylfaen" w:hAnsi="Sylfaen" w:cs="Sylfaen"/>
          <w:sz w:val="20"/>
          <w:lang w:val="hy-AM"/>
        </w:rPr>
        <w:t>մասին</w:t>
      </w:r>
      <w:r w:rsidRPr="00A340ED">
        <w:rPr>
          <w:rFonts w:ascii="Arial Armenian" w:hAnsi="Arial Armenian" w:cs="Sylfaen"/>
          <w:sz w:val="20"/>
          <w:lang w:val="hy-AM"/>
        </w:rPr>
        <w:t xml:space="preserve"> </w:t>
      </w:r>
      <w:r w:rsidRPr="00A340ED">
        <w:rPr>
          <w:rFonts w:ascii="Sylfaen" w:hAnsi="Sylfaen" w:cs="Sylfaen"/>
          <w:sz w:val="20"/>
          <w:lang w:val="hy-AM"/>
        </w:rPr>
        <w:t>որոշումը</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համապատասխանում</w:t>
      </w:r>
      <w:r w:rsidRPr="00A340ED">
        <w:rPr>
          <w:rFonts w:ascii="Arial Armenian" w:hAnsi="Arial Armenian" w:cs="Sylfaen"/>
          <w:sz w:val="20"/>
          <w:lang w:val="hy-AM"/>
        </w:rPr>
        <w:t xml:space="preserve"> </w:t>
      </w:r>
      <w:r w:rsidRPr="00A340ED">
        <w:rPr>
          <w:rFonts w:ascii="Sylfaen" w:hAnsi="Sylfaen" w:cs="Sylfaen"/>
          <w:sz w:val="20"/>
          <w:lang w:val="hy-AM"/>
        </w:rPr>
        <w:t>Հայաստանի</w:t>
      </w:r>
      <w:r w:rsidRPr="00A340ED">
        <w:rPr>
          <w:rFonts w:ascii="Arial Armenian" w:hAnsi="Arial Armenian" w:cs="Sylfaen"/>
          <w:sz w:val="20"/>
          <w:lang w:val="hy-AM"/>
        </w:rPr>
        <w:t xml:space="preserve"> </w:t>
      </w:r>
      <w:r w:rsidRPr="00A340ED">
        <w:rPr>
          <w:rFonts w:ascii="Sylfaen" w:hAnsi="Sylfaen" w:cs="Sylfaen"/>
          <w:sz w:val="20"/>
          <w:lang w:val="hy-AM"/>
        </w:rPr>
        <w:t>Հանրապետության</w:t>
      </w:r>
      <w:r w:rsidRPr="00A340ED">
        <w:rPr>
          <w:rFonts w:ascii="Arial Armenian" w:hAnsi="Arial Armenian" w:cs="Sylfaen"/>
          <w:sz w:val="20"/>
          <w:lang w:val="hy-AM"/>
        </w:rPr>
        <w:t xml:space="preserve"> </w:t>
      </w:r>
      <w:r w:rsidRPr="00A340ED">
        <w:rPr>
          <w:rFonts w:ascii="Sylfaen" w:hAnsi="Sylfaen" w:cs="Sylfaen"/>
          <w:sz w:val="20"/>
          <w:lang w:val="hy-AM"/>
        </w:rPr>
        <w:t>օրենսդրությանը</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այդ</w:t>
      </w:r>
      <w:r w:rsidRPr="00A340ED">
        <w:rPr>
          <w:rFonts w:ascii="Arial Armenian" w:hAnsi="Arial Armenian" w:cs="Sylfaen"/>
          <w:sz w:val="20"/>
          <w:lang w:val="hy-AM"/>
        </w:rPr>
        <w:t xml:space="preserve"> </w:t>
      </w:r>
      <w:r w:rsidRPr="00A340ED">
        <w:rPr>
          <w:rFonts w:ascii="Sylfaen" w:hAnsi="Sylfaen" w:cs="Sylfaen"/>
          <w:sz w:val="20"/>
          <w:lang w:val="hy-AM"/>
        </w:rPr>
        <w:t>հիմքերն</w:t>
      </w:r>
      <w:r w:rsidRPr="00A340ED">
        <w:rPr>
          <w:rFonts w:ascii="Arial Armenian" w:hAnsi="Arial Armenian" w:cs="Sylfaen"/>
          <w:sz w:val="20"/>
          <w:lang w:val="hy-AM"/>
        </w:rPr>
        <w:t xml:space="preserve"> </w:t>
      </w:r>
      <w:r w:rsidRPr="00A340ED">
        <w:rPr>
          <w:rFonts w:ascii="Sylfaen" w:hAnsi="Sylfaen" w:cs="Sylfaen"/>
          <w:sz w:val="20"/>
          <w:lang w:val="hy-AM"/>
        </w:rPr>
        <w:t>ի</w:t>
      </w:r>
      <w:r w:rsidRPr="00A340ED">
        <w:rPr>
          <w:rFonts w:ascii="Arial Armenian" w:hAnsi="Arial Armenian" w:cs="Sylfaen"/>
          <w:sz w:val="20"/>
          <w:lang w:val="hy-AM"/>
        </w:rPr>
        <w:t xml:space="preserve"> </w:t>
      </w:r>
      <w:r w:rsidRPr="00A340ED">
        <w:rPr>
          <w:rFonts w:ascii="Sylfaen" w:hAnsi="Sylfaen" w:cs="Sylfaen"/>
          <w:sz w:val="20"/>
          <w:lang w:val="hy-AM"/>
        </w:rPr>
        <w:t>հայտ</w:t>
      </w:r>
      <w:r w:rsidRPr="00A340ED">
        <w:rPr>
          <w:rFonts w:ascii="Arial Armenian" w:hAnsi="Arial Armenian" w:cs="Sylfaen"/>
          <w:sz w:val="20"/>
          <w:lang w:val="hy-AM"/>
        </w:rPr>
        <w:t xml:space="preserve"> </w:t>
      </w:r>
      <w:r w:rsidRPr="00A340ED">
        <w:rPr>
          <w:rFonts w:ascii="Sylfaen" w:hAnsi="Sylfaen" w:cs="Sylfaen"/>
          <w:sz w:val="20"/>
          <w:lang w:val="hy-AM"/>
        </w:rPr>
        <w:t>գալուց</w:t>
      </w:r>
      <w:r w:rsidRPr="00A340ED">
        <w:rPr>
          <w:rFonts w:ascii="Arial Armenian" w:hAnsi="Arial Armenian" w:cs="Sylfaen"/>
          <w:sz w:val="20"/>
          <w:lang w:val="hy-AM"/>
        </w:rPr>
        <w:t xml:space="preserve"> </w:t>
      </w:r>
      <w:r w:rsidRPr="00A340ED">
        <w:rPr>
          <w:rFonts w:ascii="Sylfaen" w:hAnsi="Sylfaen" w:cs="Sylfaen"/>
          <w:sz w:val="20"/>
          <w:lang w:val="hy-AM"/>
        </w:rPr>
        <w:t>հետո</w:t>
      </w:r>
      <w:r w:rsidRPr="00A340ED">
        <w:rPr>
          <w:rFonts w:ascii="Arial Armenian" w:hAnsi="Arial Armenian" w:cs="Sylfaen"/>
          <w:sz w:val="20"/>
          <w:lang w:val="hy-AM"/>
        </w:rPr>
        <w:t xml:space="preserve"> </w:t>
      </w:r>
      <w:r w:rsidRPr="00A340ED">
        <w:rPr>
          <w:rFonts w:ascii="Sylfaen" w:hAnsi="Sylfaen" w:cs="Sylfaen"/>
          <w:sz w:val="20"/>
          <w:lang w:val="hy-AM"/>
        </w:rPr>
        <w:t>Գնորդը</w:t>
      </w:r>
      <w:r w:rsidRPr="00A340ED">
        <w:rPr>
          <w:rFonts w:ascii="Arial Armenian" w:hAnsi="Arial Armenian" w:cs="Sylfaen"/>
          <w:sz w:val="20"/>
          <w:lang w:val="hy-AM"/>
        </w:rPr>
        <w:t xml:space="preserve"> </w:t>
      </w:r>
      <w:r w:rsidRPr="00A340ED">
        <w:rPr>
          <w:rFonts w:ascii="Sylfaen" w:hAnsi="Sylfaen" w:cs="Sylfaen"/>
          <w:sz w:val="20"/>
          <w:lang w:val="hy-AM"/>
        </w:rPr>
        <w:t>միակողմանիորեն</w:t>
      </w:r>
      <w:r w:rsidRPr="00A340ED">
        <w:rPr>
          <w:rFonts w:ascii="Arial Armenian" w:hAnsi="Arial Armenian" w:cs="Sylfaen"/>
          <w:sz w:val="20"/>
          <w:lang w:val="hy-AM"/>
        </w:rPr>
        <w:t xml:space="preserve"> </w:t>
      </w:r>
      <w:r w:rsidRPr="00A340ED">
        <w:rPr>
          <w:rFonts w:ascii="Sylfaen" w:hAnsi="Sylfaen" w:cs="Sylfaen"/>
          <w:sz w:val="20"/>
          <w:lang w:val="hy-AM"/>
        </w:rPr>
        <w:t>լուծում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պայմանագիրը</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արձանագրված</w:t>
      </w:r>
      <w:r w:rsidRPr="00A340ED">
        <w:rPr>
          <w:rFonts w:ascii="Arial Armenian" w:hAnsi="Arial Armenian" w:cs="Sylfaen"/>
          <w:sz w:val="20"/>
          <w:lang w:val="hy-AM"/>
        </w:rPr>
        <w:t xml:space="preserve"> </w:t>
      </w:r>
      <w:r w:rsidRPr="00A340ED">
        <w:rPr>
          <w:rFonts w:ascii="Sylfaen" w:hAnsi="Sylfaen" w:cs="Sylfaen"/>
          <w:sz w:val="20"/>
          <w:lang w:val="hy-AM"/>
        </w:rPr>
        <w:t>խախտումները</w:t>
      </w:r>
      <w:r w:rsidRPr="00A340ED">
        <w:rPr>
          <w:rFonts w:ascii="Arial Armenian" w:hAnsi="Arial Armenian" w:cs="Sylfaen"/>
          <w:sz w:val="20"/>
          <w:lang w:val="hy-AM"/>
        </w:rPr>
        <w:t xml:space="preserve"> </w:t>
      </w:r>
      <w:r w:rsidRPr="00A340ED">
        <w:rPr>
          <w:rFonts w:ascii="Sylfaen" w:hAnsi="Sylfaen" w:cs="Sylfaen"/>
          <w:sz w:val="20"/>
          <w:lang w:val="hy-AM"/>
        </w:rPr>
        <w:t>մինչև</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կնքումը</w:t>
      </w:r>
      <w:r w:rsidRPr="00A340ED">
        <w:rPr>
          <w:rFonts w:ascii="Arial Armenian" w:hAnsi="Arial Armenian" w:cs="Sylfaen"/>
          <w:sz w:val="20"/>
          <w:lang w:val="hy-AM"/>
        </w:rPr>
        <w:t xml:space="preserve"> </w:t>
      </w:r>
      <w:r w:rsidRPr="00A340ED">
        <w:rPr>
          <w:rFonts w:ascii="Sylfaen" w:hAnsi="Sylfaen" w:cs="Sylfaen"/>
          <w:sz w:val="20"/>
          <w:lang w:val="hy-AM"/>
        </w:rPr>
        <w:t>հայտնի</w:t>
      </w:r>
      <w:r w:rsidRPr="00A340ED">
        <w:rPr>
          <w:rFonts w:ascii="Arial Armenian" w:hAnsi="Arial Armenian" w:cs="Sylfaen"/>
          <w:sz w:val="20"/>
          <w:lang w:val="hy-AM"/>
        </w:rPr>
        <w:t xml:space="preserve"> </w:t>
      </w:r>
      <w:r w:rsidRPr="00A340ED">
        <w:rPr>
          <w:rFonts w:ascii="Sylfaen" w:hAnsi="Sylfaen" w:cs="Sylfaen"/>
          <w:sz w:val="20"/>
          <w:lang w:val="hy-AM"/>
        </w:rPr>
        <w:t>լինելու</w:t>
      </w:r>
      <w:r w:rsidRPr="00A340ED">
        <w:rPr>
          <w:rFonts w:ascii="Arial Armenian" w:hAnsi="Arial Armenian" w:cs="Sylfaen"/>
          <w:sz w:val="20"/>
          <w:lang w:val="hy-AM"/>
        </w:rPr>
        <w:t xml:space="preserve"> </w:t>
      </w:r>
      <w:r w:rsidRPr="00A340ED">
        <w:rPr>
          <w:rFonts w:ascii="Sylfaen" w:hAnsi="Sylfaen" w:cs="Sylfaen"/>
          <w:sz w:val="20"/>
          <w:lang w:val="hy-AM"/>
        </w:rPr>
        <w:t>դեպքում</w:t>
      </w:r>
      <w:r w:rsidRPr="00A340ED">
        <w:rPr>
          <w:rFonts w:ascii="Arial Armenian" w:hAnsi="Arial Armenian" w:cs="Sylfaen"/>
          <w:sz w:val="20"/>
          <w:lang w:val="hy-AM"/>
        </w:rPr>
        <w:t xml:space="preserve"> </w:t>
      </w:r>
      <w:r w:rsidRPr="00A340ED">
        <w:rPr>
          <w:rFonts w:ascii="Sylfaen" w:hAnsi="Sylfaen" w:cs="Sylfaen"/>
          <w:sz w:val="20"/>
          <w:lang w:val="hy-AM"/>
        </w:rPr>
        <w:t>գնումների</w:t>
      </w:r>
      <w:r w:rsidRPr="00A340ED">
        <w:rPr>
          <w:rFonts w:ascii="Arial Armenian" w:hAnsi="Arial Armenian" w:cs="Sylfaen"/>
          <w:sz w:val="20"/>
          <w:lang w:val="hy-AM"/>
        </w:rPr>
        <w:t xml:space="preserve"> </w:t>
      </w:r>
      <w:r w:rsidRPr="00A340ED">
        <w:rPr>
          <w:rFonts w:ascii="Sylfaen" w:hAnsi="Sylfaen" w:cs="Sylfaen"/>
          <w:sz w:val="20"/>
          <w:lang w:val="hy-AM"/>
        </w:rPr>
        <w:t>մասին</w:t>
      </w:r>
      <w:r w:rsidRPr="00A340ED">
        <w:rPr>
          <w:rFonts w:ascii="Arial Armenian" w:hAnsi="Arial Armenian" w:cs="Sylfaen"/>
          <w:sz w:val="20"/>
          <w:lang w:val="hy-AM"/>
        </w:rPr>
        <w:t xml:space="preserve"> </w:t>
      </w:r>
      <w:r w:rsidRPr="00A340ED">
        <w:rPr>
          <w:rFonts w:ascii="Sylfaen" w:hAnsi="Sylfaen" w:cs="Sylfaen"/>
          <w:sz w:val="20"/>
          <w:lang w:val="hy-AM"/>
        </w:rPr>
        <w:t>Հայաստանի</w:t>
      </w:r>
      <w:r w:rsidRPr="00A340ED">
        <w:rPr>
          <w:rFonts w:ascii="Arial Armenian" w:hAnsi="Arial Armenian" w:cs="Sylfaen"/>
          <w:sz w:val="20"/>
          <w:lang w:val="hy-AM"/>
        </w:rPr>
        <w:t xml:space="preserve"> </w:t>
      </w:r>
      <w:r w:rsidRPr="00A340ED">
        <w:rPr>
          <w:rFonts w:ascii="Sylfaen" w:hAnsi="Sylfaen" w:cs="Sylfaen"/>
          <w:sz w:val="20"/>
          <w:lang w:val="hy-AM"/>
        </w:rPr>
        <w:t>Հանրապետության</w:t>
      </w:r>
      <w:r w:rsidRPr="00A340ED">
        <w:rPr>
          <w:rFonts w:ascii="Arial Armenian" w:hAnsi="Arial Armenian" w:cs="Sylfaen"/>
          <w:sz w:val="20"/>
          <w:lang w:val="hy-AM"/>
        </w:rPr>
        <w:t xml:space="preserve"> </w:t>
      </w:r>
      <w:r w:rsidRPr="00A340ED">
        <w:rPr>
          <w:rFonts w:ascii="Sylfaen" w:hAnsi="Sylfaen" w:cs="Sylfaen"/>
          <w:sz w:val="20"/>
          <w:lang w:val="hy-AM"/>
        </w:rPr>
        <w:t>օրենսդրության</w:t>
      </w:r>
      <w:r w:rsidRPr="00A340ED">
        <w:rPr>
          <w:rFonts w:ascii="Arial Armenian" w:hAnsi="Arial Armenian" w:cs="Sylfaen"/>
          <w:sz w:val="20"/>
          <w:lang w:val="hy-AM"/>
        </w:rPr>
        <w:t xml:space="preserve"> </w:t>
      </w:r>
      <w:r w:rsidRPr="00A340ED">
        <w:rPr>
          <w:rFonts w:ascii="Sylfaen" w:hAnsi="Sylfaen" w:cs="Sylfaen"/>
          <w:sz w:val="20"/>
          <w:lang w:val="hy-AM"/>
        </w:rPr>
        <w:t>համաձայն</w:t>
      </w:r>
      <w:r w:rsidRPr="00A340ED">
        <w:rPr>
          <w:rFonts w:ascii="Arial Armenian" w:hAnsi="Arial Armenian" w:cs="Sylfaen"/>
          <w:sz w:val="20"/>
          <w:lang w:val="hy-AM"/>
        </w:rPr>
        <w:t xml:space="preserve"> </w:t>
      </w:r>
      <w:r w:rsidRPr="00A340ED">
        <w:rPr>
          <w:rFonts w:ascii="Sylfaen" w:hAnsi="Sylfaen" w:cs="Sylfaen"/>
          <w:sz w:val="20"/>
          <w:lang w:val="hy-AM"/>
        </w:rPr>
        <w:t>հիմք</w:t>
      </w:r>
      <w:r w:rsidRPr="00A340ED">
        <w:rPr>
          <w:rFonts w:ascii="Arial Armenian" w:hAnsi="Arial Armenian" w:cs="Sylfaen"/>
          <w:sz w:val="20"/>
          <w:lang w:val="hy-AM"/>
        </w:rPr>
        <w:t xml:space="preserve"> </w:t>
      </w:r>
      <w:r w:rsidRPr="00A340ED">
        <w:rPr>
          <w:rFonts w:ascii="Sylfaen" w:hAnsi="Sylfaen" w:cs="Sylfaen"/>
          <w:sz w:val="20"/>
          <w:lang w:val="hy-AM"/>
        </w:rPr>
        <w:t>կհանդիսանային</w:t>
      </w:r>
      <w:r w:rsidRPr="00A340ED">
        <w:rPr>
          <w:rFonts w:ascii="Arial Armenian" w:hAnsi="Arial Armenian" w:cs="Sylfaen"/>
          <w:sz w:val="20"/>
          <w:lang w:val="hy-AM"/>
        </w:rPr>
        <w:t xml:space="preserve"> </w:t>
      </w:r>
      <w:r w:rsidRPr="00A340ED">
        <w:rPr>
          <w:rFonts w:ascii="Sylfaen" w:hAnsi="Sylfaen" w:cs="Sylfaen"/>
          <w:sz w:val="20"/>
          <w:lang w:val="hy-AM"/>
        </w:rPr>
        <w:t>պայմանագիրը</w:t>
      </w:r>
      <w:r w:rsidRPr="00A340ED">
        <w:rPr>
          <w:rFonts w:ascii="Arial Armenian" w:hAnsi="Arial Armenian" w:cs="Sylfaen"/>
          <w:sz w:val="20"/>
          <w:lang w:val="hy-AM"/>
        </w:rPr>
        <w:t xml:space="preserve"> </w:t>
      </w:r>
      <w:r w:rsidRPr="00A340ED">
        <w:rPr>
          <w:rFonts w:ascii="Sylfaen" w:hAnsi="Sylfaen" w:cs="Sylfaen"/>
          <w:sz w:val="20"/>
          <w:lang w:val="hy-AM"/>
        </w:rPr>
        <w:t>չկնքելու</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Ընդ</w:t>
      </w:r>
      <w:r w:rsidRPr="00A340ED">
        <w:rPr>
          <w:rFonts w:ascii="Arial Armenian" w:hAnsi="Arial Armenian" w:cs="Sylfaen"/>
          <w:sz w:val="20"/>
          <w:lang w:val="hy-AM"/>
        </w:rPr>
        <w:t xml:space="preserve"> </w:t>
      </w:r>
      <w:r w:rsidRPr="00A340ED">
        <w:rPr>
          <w:rFonts w:ascii="Sylfaen" w:hAnsi="Sylfaen" w:cs="Sylfaen"/>
          <w:sz w:val="20"/>
          <w:lang w:val="hy-AM"/>
        </w:rPr>
        <w:t>որում</w:t>
      </w:r>
      <w:r w:rsidRPr="00A340ED">
        <w:rPr>
          <w:rFonts w:ascii="Arial Armenian" w:hAnsi="Arial Armenian" w:cs="Sylfaen"/>
          <w:sz w:val="20"/>
          <w:lang w:val="hy-AM"/>
        </w:rPr>
        <w:t xml:space="preserve">, </w:t>
      </w:r>
      <w:r w:rsidRPr="00A340ED">
        <w:rPr>
          <w:rFonts w:ascii="Sylfaen" w:hAnsi="Sylfaen" w:cs="Sylfaen"/>
          <w:sz w:val="20"/>
          <w:lang w:val="hy-AM"/>
        </w:rPr>
        <w:t>Գնորդը</w:t>
      </w:r>
      <w:r w:rsidRPr="00A340ED">
        <w:rPr>
          <w:rFonts w:ascii="Arial Armenian" w:hAnsi="Arial Armenian" w:cs="Sylfaen"/>
          <w:sz w:val="20"/>
          <w:lang w:val="hy-AM"/>
        </w:rPr>
        <w:t xml:space="preserve"> </w:t>
      </w:r>
      <w:r w:rsidRPr="00A340ED">
        <w:rPr>
          <w:rFonts w:ascii="Sylfaen" w:hAnsi="Sylfaen" w:cs="Sylfaen"/>
          <w:sz w:val="20"/>
          <w:lang w:val="hy-AM"/>
        </w:rPr>
        <w:t>չի</w:t>
      </w:r>
      <w:r w:rsidRPr="00A340ED">
        <w:rPr>
          <w:rFonts w:ascii="Arial Armenian" w:hAnsi="Arial Armenian" w:cs="Sylfaen"/>
          <w:sz w:val="20"/>
          <w:lang w:val="hy-AM"/>
        </w:rPr>
        <w:t xml:space="preserve"> </w:t>
      </w:r>
      <w:r w:rsidRPr="00A340ED">
        <w:rPr>
          <w:rFonts w:ascii="Sylfaen" w:hAnsi="Sylfaen" w:cs="Sylfaen"/>
          <w:sz w:val="20"/>
          <w:lang w:val="hy-AM"/>
        </w:rPr>
        <w:t>կրում</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միակողմանի</w:t>
      </w:r>
      <w:r w:rsidRPr="00A340ED">
        <w:rPr>
          <w:rFonts w:ascii="Arial Armenian" w:hAnsi="Arial Armenian" w:cs="Sylfaen"/>
          <w:sz w:val="20"/>
          <w:lang w:val="hy-AM"/>
        </w:rPr>
        <w:t xml:space="preserve"> </w:t>
      </w:r>
      <w:r w:rsidRPr="00A340ED">
        <w:rPr>
          <w:rFonts w:ascii="Sylfaen" w:hAnsi="Sylfaen" w:cs="Sylfaen"/>
          <w:sz w:val="20"/>
          <w:lang w:val="hy-AM"/>
        </w:rPr>
        <w:t>լուծման</w:t>
      </w:r>
      <w:r w:rsidRPr="00A340ED">
        <w:rPr>
          <w:rFonts w:ascii="Arial Armenian" w:hAnsi="Arial Armenian" w:cs="Sylfaen"/>
          <w:sz w:val="20"/>
          <w:lang w:val="hy-AM"/>
        </w:rPr>
        <w:t xml:space="preserve"> </w:t>
      </w:r>
      <w:r w:rsidRPr="00A340ED">
        <w:rPr>
          <w:rFonts w:ascii="Sylfaen" w:hAnsi="Sylfaen" w:cs="Sylfaen"/>
          <w:sz w:val="20"/>
          <w:lang w:val="hy-AM"/>
        </w:rPr>
        <w:t>հետևանքով</w:t>
      </w:r>
      <w:r w:rsidRPr="00A340ED">
        <w:rPr>
          <w:rFonts w:ascii="Arial Armenian" w:hAnsi="Arial Armenian" w:cs="Sylfaen"/>
          <w:sz w:val="20"/>
          <w:lang w:val="hy-AM"/>
        </w:rPr>
        <w:t xml:space="preserve"> </w:t>
      </w:r>
      <w:r w:rsidRPr="00A340ED">
        <w:rPr>
          <w:rFonts w:ascii="Sylfaen" w:hAnsi="Sylfaen" w:cs="Sylfaen"/>
          <w:sz w:val="20"/>
          <w:lang w:val="hy-AM"/>
        </w:rPr>
        <w:t>Վաճառողի</w:t>
      </w:r>
      <w:r w:rsidRPr="00A340ED">
        <w:rPr>
          <w:rFonts w:ascii="Arial Armenian" w:hAnsi="Arial Armenian" w:cs="Sylfaen"/>
          <w:sz w:val="20"/>
          <w:lang w:val="hy-AM"/>
        </w:rPr>
        <w:t xml:space="preserve"> </w:t>
      </w:r>
      <w:r w:rsidRPr="00A340ED">
        <w:rPr>
          <w:rFonts w:ascii="Sylfaen" w:hAnsi="Sylfaen" w:cs="Sylfaen"/>
          <w:sz w:val="20"/>
          <w:lang w:val="hy-AM"/>
        </w:rPr>
        <w:t>համար</w:t>
      </w:r>
      <w:r w:rsidRPr="00A340ED">
        <w:rPr>
          <w:rFonts w:ascii="Arial Armenian" w:hAnsi="Arial Armenian" w:cs="Sylfaen"/>
          <w:sz w:val="20"/>
          <w:lang w:val="hy-AM"/>
        </w:rPr>
        <w:t xml:space="preserve"> </w:t>
      </w:r>
      <w:r w:rsidRPr="00A340ED">
        <w:rPr>
          <w:rFonts w:ascii="Sylfaen" w:hAnsi="Sylfaen" w:cs="Sylfaen"/>
          <w:sz w:val="20"/>
          <w:lang w:val="hy-AM"/>
        </w:rPr>
        <w:t>առաջացող</w:t>
      </w:r>
      <w:r w:rsidRPr="00A340ED">
        <w:rPr>
          <w:rFonts w:ascii="Arial Armenian" w:hAnsi="Arial Armenian" w:cs="Sylfaen"/>
          <w:sz w:val="20"/>
          <w:lang w:val="hy-AM"/>
        </w:rPr>
        <w:t xml:space="preserve"> </w:t>
      </w:r>
      <w:r w:rsidRPr="00A340ED">
        <w:rPr>
          <w:rFonts w:ascii="Sylfaen" w:hAnsi="Sylfaen" w:cs="Sylfaen"/>
          <w:sz w:val="20"/>
          <w:lang w:val="hy-AM"/>
        </w:rPr>
        <w:t>վնասների</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բաց</w:t>
      </w:r>
      <w:r w:rsidRPr="00A340ED">
        <w:rPr>
          <w:rFonts w:ascii="Arial Armenian" w:hAnsi="Arial Armenian" w:cs="Sylfaen"/>
          <w:sz w:val="20"/>
          <w:lang w:val="hy-AM"/>
        </w:rPr>
        <w:t xml:space="preserve"> </w:t>
      </w:r>
      <w:r w:rsidRPr="00A340ED">
        <w:rPr>
          <w:rFonts w:ascii="Sylfaen" w:hAnsi="Sylfaen" w:cs="Sylfaen"/>
          <w:sz w:val="20"/>
          <w:lang w:val="hy-AM"/>
        </w:rPr>
        <w:t>թողնված</w:t>
      </w:r>
      <w:r w:rsidRPr="00A340ED">
        <w:rPr>
          <w:rFonts w:ascii="Arial Armenian" w:hAnsi="Arial Armenian" w:cs="Sylfaen"/>
          <w:sz w:val="20"/>
          <w:lang w:val="hy-AM"/>
        </w:rPr>
        <w:t xml:space="preserve"> </w:t>
      </w:r>
      <w:r w:rsidRPr="00A340ED">
        <w:rPr>
          <w:rFonts w:ascii="Sylfaen" w:hAnsi="Sylfaen" w:cs="Sylfaen"/>
          <w:sz w:val="20"/>
          <w:lang w:val="hy-AM"/>
        </w:rPr>
        <w:t>օգուտի</w:t>
      </w:r>
      <w:r w:rsidRPr="00A340ED">
        <w:rPr>
          <w:rFonts w:ascii="Arial Armenian" w:hAnsi="Arial Armenian" w:cs="Sylfaen"/>
          <w:sz w:val="20"/>
          <w:lang w:val="hy-AM"/>
        </w:rPr>
        <w:t xml:space="preserve"> </w:t>
      </w:r>
      <w:r w:rsidRPr="00A340ED">
        <w:rPr>
          <w:rFonts w:ascii="Sylfaen" w:hAnsi="Sylfaen" w:cs="Sylfaen"/>
          <w:sz w:val="20"/>
          <w:lang w:val="hy-AM"/>
        </w:rPr>
        <w:t>ռիսկը</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վերջինս</w:t>
      </w:r>
      <w:r w:rsidRPr="00A340ED">
        <w:rPr>
          <w:rFonts w:ascii="Arial Armenian" w:hAnsi="Arial Armenian" w:cs="Sylfaen"/>
          <w:sz w:val="20"/>
          <w:lang w:val="hy-AM"/>
        </w:rPr>
        <w:t xml:space="preserve"> </w:t>
      </w:r>
      <w:r w:rsidRPr="00A340ED">
        <w:rPr>
          <w:rFonts w:ascii="Sylfaen" w:hAnsi="Sylfaen" w:cs="Sylfaen"/>
          <w:sz w:val="20"/>
          <w:lang w:val="hy-AM"/>
        </w:rPr>
        <w:t>պարտավոր</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Հայաստանի</w:t>
      </w:r>
      <w:r w:rsidRPr="00A340ED">
        <w:rPr>
          <w:rFonts w:ascii="Arial Armenian" w:hAnsi="Arial Armenian" w:cs="Sylfaen"/>
          <w:sz w:val="20"/>
          <w:lang w:val="hy-AM"/>
        </w:rPr>
        <w:t xml:space="preserve"> </w:t>
      </w:r>
      <w:r w:rsidRPr="00A340ED">
        <w:rPr>
          <w:rFonts w:ascii="Sylfaen" w:hAnsi="Sylfaen" w:cs="Sylfaen"/>
          <w:sz w:val="20"/>
          <w:lang w:val="hy-AM"/>
        </w:rPr>
        <w:t>Հանրապետության</w:t>
      </w:r>
      <w:r w:rsidRPr="00A340ED">
        <w:rPr>
          <w:rFonts w:ascii="Arial Armenian" w:hAnsi="Arial Armenian" w:cs="Sylfaen"/>
          <w:sz w:val="20"/>
          <w:lang w:val="hy-AM"/>
        </w:rPr>
        <w:t xml:space="preserve"> </w:t>
      </w:r>
      <w:r w:rsidRPr="00A340ED">
        <w:rPr>
          <w:rFonts w:ascii="Sylfaen" w:hAnsi="Sylfaen" w:cs="Sylfaen"/>
          <w:sz w:val="20"/>
          <w:lang w:val="hy-AM"/>
        </w:rPr>
        <w:t>օրենքով</w:t>
      </w:r>
      <w:r w:rsidRPr="00A340ED">
        <w:rPr>
          <w:rFonts w:ascii="Arial Armenian" w:hAnsi="Arial Armenian" w:cs="Sylfaen"/>
          <w:sz w:val="20"/>
          <w:lang w:val="hy-AM"/>
        </w:rPr>
        <w:t xml:space="preserve"> </w:t>
      </w:r>
      <w:r w:rsidRPr="00A340ED">
        <w:rPr>
          <w:rFonts w:ascii="Sylfaen" w:hAnsi="Sylfaen" w:cs="Sylfaen"/>
          <w:sz w:val="20"/>
          <w:lang w:val="hy-AM"/>
        </w:rPr>
        <w:t>սահմանված</w:t>
      </w:r>
      <w:r w:rsidRPr="00A340ED">
        <w:rPr>
          <w:rFonts w:ascii="Arial Armenian" w:hAnsi="Arial Armenian" w:cs="Sylfaen"/>
          <w:sz w:val="20"/>
          <w:lang w:val="hy-AM"/>
        </w:rPr>
        <w:t xml:space="preserve"> </w:t>
      </w:r>
      <w:r w:rsidRPr="00A340ED">
        <w:rPr>
          <w:rFonts w:ascii="Sylfaen" w:hAnsi="Sylfaen" w:cs="Sylfaen"/>
          <w:sz w:val="20"/>
          <w:lang w:val="hy-AM"/>
        </w:rPr>
        <w:t>կարգով</w:t>
      </w:r>
      <w:r w:rsidRPr="00A340ED">
        <w:rPr>
          <w:rFonts w:ascii="Arial Armenian" w:hAnsi="Arial Armenian" w:cs="Sylfaen"/>
          <w:sz w:val="20"/>
          <w:lang w:val="hy-AM"/>
        </w:rPr>
        <w:t xml:space="preserve"> </w:t>
      </w:r>
      <w:r w:rsidRPr="00A340ED">
        <w:rPr>
          <w:rFonts w:ascii="Sylfaen" w:hAnsi="Sylfaen" w:cs="Sylfaen"/>
          <w:sz w:val="20"/>
          <w:lang w:val="hy-AM"/>
        </w:rPr>
        <w:t>փոխհատուցել</w:t>
      </w:r>
      <w:r w:rsidRPr="00A340ED">
        <w:rPr>
          <w:rFonts w:ascii="Arial Armenian" w:hAnsi="Arial Armenian" w:cs="Sylfaen"/>
          <w:sz w:val="20"/>
          <w:lang w:val="hy-AM"/>
        </w:rPr>
        <w:t xml:space="preserve"> </w:t>
      </w:r>
      <w:r w:rsidRPr="00A340ED">
        <w:rPr>
          <w:rFonts w:ascii="Sylfaen" w:hAnsi="Sylfaen" w:cs="Sylfaen"/>
          <w:sz w:val="20"/>
          <w:lang w:val="hy-AM"/>
        </w:rPr>
        <w:t>իր</w:t>
      </w:r>
      <w:r w:rsidRPr="00A340ED">
        <w:rPr>
          <w:rFonts w:ascii="Arial Armenian" w:hAnsi="Arial Armenian" w:cs="Sylfaen"/>
          <w:sz w:val="20"/>
          <w:lang w:val="hy-AM"/>
        </w:rPr>
        <w:t xml:space="preserve"> </w:t>
      </w:r>
      <w:r w:rsidRPr="00A340ED">
        <w:rPr>
          <w:rFonts w:ascii="Sylfaen" w:hAnsi="Sylfaen" w:cs="Sylfaen"/>
          <w:sz w:val="20"/>
          <w:lang w:val="hy-AM"/>
        </w:rPr>
        <w:t>մեղքով</w:t>
      </w:r>
      <w:r w:rsidRPr="00A340ED">
        <w:rPr>
          <w:rFonts w:ascii="Arial Armenian" w:hAnsi="Arial Armenian" w:cs="Sylfaen"/>
          <w:sz w:val="20"/>
          <w:lang w:val="hy-AM"/>
        </w:rPr>
        <w:t xml:space="preserve"> </w:t>
      </w:r>
      <w:r w:rsidRPr="00A340ED">
        <w:rPr>
          <w:rFonts w:ascii="Sylfaen" w:hAnsi="Sylfaen" w:cs="Sylfaen"/>
          <w:sz w:val="20"/>
          <w:lang w:val="hy-AM"/>
        </w:rPr>
        <w:t>Գնորդի</w:t>
      </w:r>
      <w:r w:rsidRPr="00A340ED">
        <w:rPr>
          <w:rFonts w:ascii="Arial Armenian" w:hAnsi="Arial Armenian" w:cs="Sylfaen"/>
          <w:sz w:val="20"/>
          <w:lang w:val="hy-AM"/>
        </w:rPr>
        <w:t xml:space="preserve"> </w:t>
      </w:r>
      <w:r w:rsidRPr="00A340ED">
        <w:rPr>
          <w:rFonts w:ascii="Sylfaen" w:hAnsi="Sylfaen" w:cs="Sylfaen"/>
          <w:sz w:val="20"/>
          <w:lang w:val="hy-AM"/>
        </w:rPr>
        <w:t>կրած</w:t>
      </w:r>
      <w:r w:rsidRPr="00A340ED">
        <w:rPr>
          <w:rFonts w:ascii="Arial Armenian" w:hAnsi="Arial Armenian" w:cs="Sylfaen"/>
          <w:sz w:val="20"/>
          <w:lang w:val="hy-AM"/>
        </w:rPr>
        <w:t xml:space="preserve"> </w:t>
      </w:r>
      <w:r w:rsidRPr="00A340ED">
        <w:rPr>
          <w:rFonts w:ascii="Sylfaen" w:hAnsi="Sylfaen" w:cs="Sylfaen"/>
          <w:sz w:val="20"/>
          <w:lang w:val="hy-AM"/>
        </w:rPr>
        <w:t>վնասներն</w:t>
      </w:r>
      <w:r w:rsidRPr="00A340ED">
        <w:rPr>
          <w:rFonts w:ascii="Arial Armenian" w:hAnsi="Arial Armenian" w:cs="Sylfaen"/>
          <w:sz w:val="20"/>
          <w:lang w:val="hy-AM"/>
        </w:rPr>
        <w:t xml:space="preserve"> </w:t>
      </w:r>
      <w:r w:rsidRPr="00A340ED">
        <w:rPr>
          <w:rFonts w:ascii="Sylfaen" w:hAnsi="Sylfaen" w:cs="Sylfaen"/>
          <w:sz w:val="20"/>
          <w:lang w:val="hy-AM"/>
        </w:rPr>
        <w:t>այն</w:t>
      </w:r>
      <w:r w:rsidRPr="00A340ED">
        <w:rPr>
          <w:rFonts w:ascii="Arial Armenian" w:hAnsi="Arial Armenian" w:cs="Sylfaen"/>
          <w:sz w:val="20"/>
          <w:lang w:val="hy-AM"/>
        </w:rPr>
        <w:t xml:space="preserve"> </w:t>
      </w:r>
      <w:r w:rsidRPr="00A340ED">
        <w:rPr>
          <w:rFonts w:ascii="Sylfaen" w:hAnsi="Sylfaen" w:cs="Sylfaen"/>
          <w:sz w:val="20"/>
          <w:lang w:val="hy-AM"/>
        </w:rPr>
        <w:t>ծավալով</w:t>
      </w:r>
      <w:r w:rsidRPr="00A340ED">
        <w:rPr>
          <w:rFonts w:ascii="Arial Armenian" w:hAnsi="Arial Armenian" w:cs="Sylfaen"/>
          <w:sz w:val="20"/>
          <w:lang w:val="hy-AM"/>
        </w:rPr>
        <w:t xml:space="preserve">, </w:t>
      </w:r>
      <w:r w:rsidRPr="00A340ED">
        <w:rPr>
          <w:rFonts w:ascii="Sylfaen" w:hAnsi="Sylfaen" w:cs="Sylfaen"/>
          <w:sz w:val="20"/>
          <w:lang w:val="hy-AM"/>
        </w:rPr>
        <w:t>որի</w:t>
      </w:r>
      <w:r w:rsidRPr="00A340ED">
        <w:rPr>
          <w:rFonts w:ascii="Arial Armenian" w:hAnsi="Arial Armenian" w:cs="Sylfaen"/>
          <w:sz w:val="20"/>
          <w:lang w:val="hy-AM"/>
        </w:rPr>
        <w:t xml:space="preserve"> </w:t>
      </w:r>
      <w:r w:rsidRPr="00A340ED">
        <w:rPr>
          <w:rFonts w:ascii="Sylfaen" w:hAnsi="Sylfaen" w:cs="Sylfaen"/>
          <w:sz w:val="20"/>
          <w:lang w:val="hy-AM"/>
        </w:rPr>
        <w:t>մասով</w:t>
      </w:r>
      <w:r w:rsidRPr="00A340ED">
        <w:rPr>
          <w:rFonts w:ascii="Arial Armenian" w:hAnsi="Arial Armenian" w:cs="Sylfaen"/>
          <w:sz w:val="20"/>
          <w:lang w:val="hy-AM"/>
        </w:rPr>
        <w:t xml:space="preserve"> </w:t>
      </w:r>
      <w:r w:rsidRPr="00A340ED">
        <w:rPr>
          <w:rFonts w:ascii="Sylfaen" w:hAnsi="Sylfaen" w:cs="Sylfaen"/>
          <w:sz w:val="20"/>
          <w:lang w:val="hy-AM"/>
        </w:rPr>
        <w:t>պայմանագիրը</w:t>
      </w:r>
      <w:r w:rsidRPr="00A340ED">
        <w:rPr>
          <w:rFonts w:ascii="Arial Armenian" w:hAnsi="Arial Armenian" w:cs="Sylfaen"/>
          <w:sz w:val="20"/>
          <w:lang w:val="hy-AM"/>
        </w:rPr>
        <w:t xml:space="preserve"> </w:t>
      </w:r>
      <w:r w:rsidRPr="00A340ED">
        <w:rPr>
          <w:rFonts w:ascii="Sylfaen" w:hAnsi="Sylfaen" w:cs="Sylfaen"/>
          <w:sz w:val="20"/>
          <w:lang w:val="hy-AM"/>
        </w:rPr>
        <w:t>լուծվել</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olor w:val="000000"/>
          <w:lang w:val="hy-AM"/>
        </w:rPr>
        <w:t xml:space="preserve"> </w:t>
      </w:r>
    </w:p>
    <w:p w:rsidR="00CE7D06" w:rsidRPr="00A340ED" w:rsidRDefault="00CE7D06" w:rsidP="00CE7D06">
      <w:pPr>
        <w:tabs>
          <w:tab w:val="left" w:pos="1276"/>
        </w:tabs>
        <w:ind w:firstLine="720"/>
        <w:jc w:val="both"/>
        <w:rPr>
          <w:rFonts w:ascii="Arial Armenian" w:hAnsi="Arial Armenian" w:cs="Sylfaen"/>
          <w:sz w:val="20"/>
          <w:lang w:val="hy-AM"/>
        </w:rPr>
      </w:pPr>
      <w:r w:rsidRPr="00A340ED">
        <w:rPr>
          <w:rFonts w:ascii="Arial Armenian" w:hAnsi="Arial Armenian" w:cs="Sylfaen"/>
          <w:sz w:val="20"/>
          <w:lang w:val="hy-AM"/>
        </w:rPr>
        <w:t xml:space="preserve">8.4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հետ</w:t>
      </w:r>
      <w:r w:rsidRPr="00A340ED">
        <w:rPr>
          <w:rFonts w:ascii="Arial Armenian" w:hAnsi="Arial Armenian" w:cs="Sylfaen"/>
          <w:sz w:val="20"/>
          <w:lang w:val="hy-AM"/>
        </w:rPr>
        <w:t xml:space="preserve"> </w:t>
      </w:r>
      <w:r w:rsidRPr="00A340ED">
        <w:rPr>
          <w:rFonts w:ascii="Sylfaen" w:hAnsi="Sylfaen" w:cs="Sylfaen"/>
          <w:sz w:val="20"/>
          <w:lang w:val="hy-AM"/>
        </w:rPr>
        <w:t>կապված</w:t>
      </w:r>
      <w:r w:rsidRPr="00A340ED">
        <w:rPr>
          <w:rFonts w:ascii="Arial Armenian" w:hAnsi="Arial Armenian" w:cs="Sylfaen"/>
          <w:sz w:val="20"/>
          <w:lang w:val="hy-AM"/>
        </w:rPr>
        <w:t xml:space="preserve"> </w:t>
      </w:r>
      <w:r w:rsidRPr="00A340ED">
        <w:rPr>
          <w:rFonts w:ascii="Sylfaen" w:hAnsi="Sylfaen" w:cs="Sylfaen"/>
          <w:sz w:val="20"/>
          <w:lang w:val="hy-AM"/>
        </w:rPr>
        <w:t>վեճերը</w:t>
      </w:r>
      <w:r w:rsidRPr="00A340ED">
        <w:rPr>
          <w:rFonts w:ascii="Arial Armenian" w:hAnsi="Arial Armenian" w:cs="Sylfaen"/>
          <w:sz w:val="20"/>
          <w:lang w:val="hy-AM"/>
        </w:rPr>
        <w:t xml:space="preserve"> </w:t>
      </w:r>
      <w:r w:rsidRPr="00A340ED">
        <w:rPr>
          <w:rFonts w:ascii="Sylfaen" w:hAnsi="Sylfaen" w:cs="Sylfaen"/>
          <w:sz w:val="20"/>
          <w:lang w:val="hy-AM"/>
        </w:rPr>
        <w:t>ենթակա</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քննության</w:t>
      </w:r>
      <w:r w:rsidRPr="00A340ED">
        <w:rPr>
          <w:rFonts w:ascii="Arial Armenian" w:hAnsi="Arial Armenian" w:cs="Sylfaen"/>
          <w:sz w:val="20"/>
          <w:lang w:val="hy-AM"/>
        </w:rPr>
        <w:t xml:space="preserve"> </w:t>
      </w:r>
      <w:r w:rsidRPr="00A340ED">
        <w:rPr>
          <w:rFonts w:ascii="Sylfaen" w:hAnsi="Sylfaen" w:cs="Sylfaen"/>
          <w:sz w:val="20"/>
          <w:lang w:val="hy-AM"/>
        </w:rPr>
        <w:t>Հայաստանի</w:t>
      </w:r>
      <w:r w:rsidRPr="00A340ED">
        <w:rPr>
          <w:rFonts w:ascii="Arial Armenian" w:hAnsi="Arial Armenian" w:cs="Sylfaen"/>
          <w:sz w:val="20"/>
          <w:lang w:val="hy-AM"/>
        </w:rPr>
        <w:t xml:space="preserve"> </w:t>
      </w:r>
      <w:r w:rsidRPr="00A340ED">
        <w:rPr>
          <w:rFonts w:ascii="Sylfaen" w:hAnsi="Sylfaen" w:cs="Sylfaen"/>
          <w:sz w:val="20"/>
          <w:lang w:val="hy-AM"/>
        </w:rPr>
        <w:t>Հանրապետության</w:t>
      </w:r>
      <w:r w:rsidRPr="00A340ED">
        <w:rPr>
          <w:rFonts w:ascii="Arial Armenian" w:hAnsi="Arial Armenian" w:cs="Sylfaen"/>
          <w:sz w:val="20"/>
          <w:lang w:val="hy-AM"/>
        </w:rPr>
        <w:t xml:space="preserve"> </w:t>
      </w:r>
      <w:r w:rsidRPr="00A340ED">
        <w:rPr>
          <w:rFonts w:ascii="Sylfaen" w:hAnsi="Sylfaen" w:cs="Sylfaen"/>
          <w:sz w:val="20"/>
          <w:lang w:val="hy-AM"/>
        </w:rPr>
        <w:t>դատարաններում։</w:t>
      </w:r>
    </w:p>
    <w:p w:rsidR="00CE7D06" w:rsidRPr="00A340ED" w:rsidRDefault="00CE7D06" w:rsidP="00CE7D06">
      <w:pPr>
        <w:tabs>
          <w:tab w:val="left" w:pos="1276"/>
        </w:tabs>
        <w:ind w:firstLine="720"/>
        <w:jc w:val="both"/>
        <w:rPr>
          <w:rFonts w:ascii="Arial Armenian" w:hAnsi="Arial Armenian" w:cs="Sylfaen"/>
          <w:sz w:val="20"/>
          <w:lang w:val="hy-AM"/>
        </w:rPr>
      </w:pPr>
      <w:r w:rsidRPr="00A340ED">
        <w:rPr>
          <w:rFonts w:ascii="Arial Armenian" w:hAnsi="Arial Armenian" w:cs="Sylfaen"/>
          <w:sz w:val="20"/>
          <w:lang w:val="hy-AM"/>
        </w:rPr>
        <w:t>8.5</w:t>
      </w:r>
      <w:r w:rsidRPr="00A340ED">
        <w:rPr>
          <w:rFonts w:ascii="Arial Armenian" w:hAnsi="Arial Armenian" w:cs="Sylfaen"/>
          <w:sz w:val="20"/>
          <w:lang w:val="hy-AM"/>
        </w:rPr>
        <w:tab/>
      </w:r>
      <w:r w:rsidRPr="00A340ED">
        <w:rPr>
          <w:rFonts w:ascii="Sylfaen" w:hAnsi="Sylfaen" w:cs="Sylfaen"/>
          <w:sz w:val="20"/>
          <w:lang w:val="hy-AM"/>
        </w:rPr>
        <w:t>Պայմանագրում</w:t>
      </w:r>
      <w:r w:rsidRPr="00A340ED">
        <w:rPr>
          <w:rFonts w:ascii="Arial Armenian" w:hAnsi="Arial Armenian" w:cs="Sylfaen"/>
          <w:sz w:val="20"/>
          <w:lang w:val="hy-AM"/>
        </w:rPr>
        <w:t xml:space="preserve"> </w:t>
      </w:r>
      <w:r w:rsidRPr="00A340ED">
        <w:rPr>
          <w:rFonts w:ascii="Sylfaen" w:hAnsi="Sylfaen" w:cs="Sylfaen"/>
          <w:sz w:val="20"/>
          <w:lang w:val="hy-AM"/>
        </w:rPr>
        <w:t>փոփոխություններ</w:t>
      </w:r>
      <w:r w:rsidRPr="00A340ED">
        <w:rPr>
          <w:rFonts w:ascii="Arial Armenian" w:hAnsi="Arial Armenian" w:cs="Sylfaen"/>
          <w:sz w:val="20"/>
          <w:lang w:val="hy-AM"/>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Sylfaen" w:hAnsi="Sylfaen" w:cs="Sylfaen"/>
          <w:sz w:val="20"/>
          <w:lang w:val="hy-AM"/>
        </w:rPr>
        <w:t>լրացումներ</w:t>
      </w:r>
      <w:r w:rsidRPr="00A340ED">
        <w:rPr>
          <w:rFonts w:ascii="Arial Armenian" w:hAnsi="Arial Armenian" w:cs="Sylfaen"/>
          <w:sz w:val="20"/>
          <w:lang w:val="hy-AM"/>
        </w:rPr>
        <w:t xml:space="preserve"> </w:t>
      </w:r>
      <w:r w:rsidRPr="00A340ED">
        <w:rPr>
          <w:rFonts w:ascii="Sylfaen" w:hAnsi="Sylfaen" w:cs="Sylfaen"/>
          <w:sz w:val="20"/>
          <w:lang w:val="hy-AM"/>
        </w:rPr>
        <w:t>կարող</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կատարվել</w:t>
      </w:r>
      <w:r w:rsidRPr="00A340ED">
        <w:rPr>
          <w:rFonts w:ascii="Arial Armenian" w:hAnsi="Arial Armenian" w:cs="Sylfaen"/>
          <w:sz w:val="20"/>
          <w:lang w:val="hy-AM"/>
        </w:rPr>
        <w:t xml:space="preserve"> </w:t>
      </w:r>
      <w:r w:rsidRPr="00A340ED">
        <w:rPr>
          <w:rFonts w:ascii="Sylfaen" w:hAnsi="Sylfaen" w:cs="Sylfaen"/>
          <w:sz w:val="20"/>
          <w:lang w:val="hy-AM"/>
        </w:rPr>
        <w:t>միայն</w:t>
      </w:r>
      <w:r w:rsidRPr="00A340ED">
        <w:rPr>
          <w:rFonts w:ascii="Arial Armenian" w:hAnsi="Arial Armenian" w:cs="Sylfaen"/>
          <w:sz w:val="20"/>
          <w:lang w:val="hy-AM"/>
        </w:rPr>
        <w:t xml:space="preserve"> </w:t>
      </w:r>
      <w:r w:rsidRPr="00A340ED">
        <w:rPr>
          <w:rFonts w:ascii="Sylfaen" w:hAnsi="Sylfaen" w:cs="Sylfaen"/>
          <w:sz w:val="20"/>
          <w:lang w:val="hy-AM"/>
        </w:rPr>
        <w:t>Կողմերի</w:t>
      </w:r>
      <w:r w:rsidRPr="00A340ED">
        <w:rPr>
          <w:rFonts w:ascii="Arial Armenian" w:hAnsi="Arial Armenian" w:cs="Sylfaen"/>
          <w:sz w:val="20"/>
          <w:lang w:val="hy-AM"/>
        </w:rPr>
        <w:t xml:space="preserve"> </w:t>
      </w:r>
      <w:r w:rsidRPr="00A340ED">
        <w:rPr>
          <w:rFonts w:ascii="Sylfaen" w:hAnsi="Sylfaen" w:cs="Sylfaen"/>
          <w:sz w:val="20"/>
          <w:lang w:val="hy-AM"/>
        </w:rPr>
        <w:t>փոխադարձ</w:t>
      </w:r>
      <w:r w:rsidRPr="00A340ED">
        <w:rPr>
          <w:rFonts w:ascii="Arial Armenian" w:hAnsi="Arial Armenian" w:cs="Sylfaen"/>
          <w:sz w:val="20"/>
          <w:lang w:val="hy-AM"/>
        </w:rPr>
        <w:t xml:space="preserve"> </w:t>
      </w:r>
      <w:r w:rsidRPr="00A340ED">
        <w:rPr>
          <w:rFonts w:ascii="Sylfaen" w:hAnsi="Sylfaen" w:cs="Sylfaen"/>
          <w:sz w:val="20"/>
          <w:lang w:val="hy-AM"/>
        </w:rPr>
        <w:t>համաձայնությամբ</w:t>
      </w:r>
      <w:r w:rsidRPr="00A340ED">
        <w:rPr>
          <w:rFonts w:ascii="Arial Armenian" w:hAnsi="Arial Armenian" w:cs="Sylfaen"/>
          <w:sz w:val="20"/>
          <w:lang w:val="hy-AM"/>
        </w:rPr>
        <w:t xml:space="preserve">` </w:t>
      </w:r>
      <w:r w:rsidRPr="00A340ED">
        <w:rPr>
          <w:rFonts w:ascii="Sylfaen" w:hAnsi="Sylfaen" w:cs="Sylfaen"/>
          <w:sz w:val="20"/>
          <w:lang w:val="hy-AM"/>
        </w:rPr>
        <w:t>համաձայնագիր</w:t>
      </w:r>
      <w:r w:rsidRPr="00A340ED">
        <w:rPr>
          <w:rFonts w:ascii="Arial Armenian" w:hAnsi="Arial Armenian" w:cs="Sylfaen"/>
          <w:sz w:val="20"/>
          <w:lang w:val="hy-AM"/>
        </w:rPr>
        <w:t xml:space="preserve"> </w:t>
      </w:r>
      <w:r w:rsidRPr="00A340ED">
        <w:rPr>
          <w:rFonts w:ascii="Sylfaen" w:hAnsi="Sylfaen" w:cs="Sylfaen"/>
          <w:sz w:val="20"/>
          <w:lang w:val="hy-AM"/>
        </w:rPr>
        <w:t>կնքելու</w:t>
      </w:r>
      <w:r w:rsidRPr="00A340ED">
        <w:rPr>
          <w:rFonts w:ascii="Arial Armenian" w:hAnsi="Arial Armenian" w:cs="Sylfaen"/>
          <w:sz w:val="20"/>
          <w:lang w:val="hy-AM"/>
        </w:rPr>
        <w:t xml:space="preserve"> </w:t>
      </w:r>
      <w:r w:rsidRPr="00A340ED">
        <w:rPr>
          <w:rFonts w:ascii="Sylfaen" w:hAnsi="Sylfaen" w:cs="Sylfaen"/>
          <w:sz w:val="20"/>
          <w:lang w:val="hy-AM"/>
        </w:rPr>
        <w:t>միջոցով</w:t>
      </w:r>
      <w:r w:rsidRPr="00A340ED">
        <w:rPr>
          <w:rFonts w:ascii="Arial Armenian" w:hAnsi="Arial Armenian" w:cs="Sylfaen"/>
          <w:sz w:val="20"/>
          <w:lang w:val="hy-AM"/>
        </w:rPr>
        <w:t xml:space="preserve">, </w:t>
      </w:r>
      <w:r w:rsidRPr="00A340ED">
        <w:rPr>
          <w:rFonts w:ascii="Sylfaen" w:hAnsi="Sylfaen" w:cs="Sylfaen"/>
          <w:sz w:val="20"/>
          <w:lang w:val="hy-AM"/>
        </w:rPr>
        <w:t>որը</w:t>
      </w:r>
      <w:r w:rsidRPr="00A340ED">
        <w:rPr>
          <w:rFonts w:ascii="Arial Armenian" w:hAnsi="Arial Armenian" w:cs="Sylfaen"/>
          <w:sz w:val="20"/>
          <w:lang w:val="hy-AM"/>
        </w:rPr>
        <w:t xml:space="preserve"> </w:t>
      </w:r>
      <w:r w:rsidRPr="00A340ED">
        <w:rPr>
          <w:rFonts w:ascii="Sylfaen" w:hAnsi="Sylfaen" w:cs="Sylfaen"/>
          <w:sz w:val="20"/>
          <w:lang w:val="hy-AM"/>
        </w:rPr>
        <w:t>կհանդիսանա</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անբաժանելի</w:t>
      </w:r>
      <w:r w:rsidRPr="00A340ED">
        <w:rPr>
          <w:rFonts w:ascii="Arial Armenian" w:hAnsi="Arial Armenian" w:cs="Sylfaen"/>
          <w:sz w:val="20"/>
          <w:lang w:val="hy-AM"/>
        </w:rPr>
        <w:t xml:space="preserve"> </w:t>
      </w:r>
      <w:r w:rsidRPr="00A340ED">
        <w:rPr>
          <w:rFonts w:ascii="Sylfaen" w:hAnsi="Sylfaen" w:cs="Sylfaen"/>
          <w:sz w:val="20"/>
          <w:lang w:val="hy-AM"/>
        </w:rPr>
        <w:t>մասը։</w:t>
      </w:r>
      <w:r w:rsidRPr="00A340ED">
        <w:rPr>
          <w:rFonts w:ascii="Arial Armenian" w:hAnsi="Arial Armenian" w:cs="Sylfaen"/>
          <w:sz w:val="20"/>
          <w:lang w:val="hy-AM"/>
        </w:rPr>
        <w:t xml:space="preserve"> </w:t>
      </w:r>
    </w:p>
    <w:p w:rsidR="00CE7D06" w:rsidRPr="00A340ED" w:rsidRDefault="00CE7D06" w:rsidP="00CE7D06">
      <w:pPr>
        <w:tabs>
          <w:tab w:val="left" w:pos="1276"/>
        </w:tabs>
        <w:ind w:firstLine="720"/>
        <w:jc w:val="both"/>
        <w:rPr>
          <w:rFonts w:ascii="Arial Armenian" w:hAnsi="Arial Armenian" w:cs="Sylfaen"/>
          <w:sz w:val="20"/>
          <w:lang w:val="hy-AM"/>
        </w:rPr>
      </w:pPr>
      <w:r w:rsidRPr="00A340ED">
        <w:rPr>
          <w:rFonts w:ascii="Sylfaen" w:hAnsi="Sylfaen" w:cs="Sylfaen"/>
          <w:sz w:val="20"/>
          <w:lang w:val="hy-AM"/>
        </w:rPr>
        <w:t>Արգելվում</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պայմանագրում</w:t>
      </w:r>
      <w:r w:rsidRPr="00A340ED">
        <w:rPr>
          <w:rFonts w:ascii="Arial Armenian" w:hAnsi="Arial Armenian" w:cs="Sylfaen"/>
          <w:sz w:val="20"/>
          <w:lang w:val="hy-AM"/>
        </w:rPr>
        <w:t xml:space="preserve">, </w:t>
      </w:r>
      <w:r w:rsidRPr="00A340ED">
        <w:rPr>
          <w:rFonts w:ascii="Sylfaen" w:hAnsi="Sylfaen" w:cs="Sylfaen"/>
          <w:sz w:val="20"/>
          <w:lang w:val="hy-AM"/>
        </w:rPr>
        <w:t>իսկ</w:t>
      </w:r>
      <w:r w:rsidRPr="00A340ED">
        <w:rPr>
          <w:rFonts w:ascii="Arial Armenian" w:hAnsi="Arial Armenian" w:cs="Sylfaen"/>
          <w:sz w:val="20"/>
          <w:lang w:val="hy-AM"/>
        </w:rPr>
        <w:t xml:space="preserve"> </w:t>
      </w:r>
      <w:r w:rsidRPr="00A340ED">
        <w:rPr>
          <w:rFonts w:ascii="Sylfaen" w:hAnsi="Sylfaen" w:cs="Sylfaen"/>
          <w:sz w:val="20"/>
          <w:lang w:val="hy-AM"/>
        </w:rPr>
        <w:t>եթե</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գինը</w:t>
      </w:r>
      <w:r w:rsidRPr="00A340ED">
        <w:rPr>
          <w:rFonts w:ascii="Arial Armenian" w:hAnsi="Arial Armenian" w:cs="Sylfaen"/>
          <w:sz w:val="20"/>
          <w:lang w:val="hy-AM"/>
        </w:rPr>
        <w:t xml:space="preserve"> </w:t>
      </w:r>
      <w:r w:rsidRPr="00A340ED">
        <w:rPr>
          <w:rFonts w:ascii="Sylfaen" w:hAnsi="Sylfaen" w:cs="Sylfaen"/>
          <w:sz w:val="20"/>
          <w:lang w:val="hy-AM"/>
        </w:rPr>
        <w:t>գործոնային</w:t>
      </w:r>
      <w:r w:rsidRPr="00A340ED">
        <w:rPr>
          <w:rFonts w:ascii="Arial Armenian" w:hAnsi="Arial Armenian" w:cs="Sylfaen"/>
          <w:sz w:val="20"/>
          <w:lang w:val="hy-AM"/>
        </w:rPr>
        <w:t xml:space="preserve"> </w:t>
      </w:r>
      <w:r w:rsidRPr="00A340ED">
        <w:rPr>
          <w:rFonts w:ascii="Sylfaen" w:hAnsi="Sylfaen" w:cs="Sylfaen"/>
          <w:sz w:val="20"/>
          <w:lang w:val="hy-AM"/>
        </w:rPr>
        <w:t>է</w:t>
      </w:r>
      <w:r w:rsidRPr="00A340ED">
        <w:rPr>
          <w:rFonts w:ascii="Arial Armenian" w:hAnsi="Arial Armenian" w:cs="Sylfaen"/>
          <w:sz w:val="20"/>
          <w:lang w:val="hy-AM"/>
        </w:rPr>
        <w:t xml:space="preserve">, </w:t>
      </w:r>
      <w:r w:rsidRPr="00A340ED">
        <w:rPr>
          <w:rFonts w:ascii="Sylfaen" w:hAnsi="Sylfaen" w:cs="Sylfaen"/>
          <w:sz w:val="20"/>
          <w:lang w:val="hy-AM"/>
        </w:rPr>
        <w:t>ապա</w:t>
      </w:r>
      <w:r w:rsidRPr="00A340ED">
        <w:rPr>
          <w:rFonts w:ascii="Arial Armenian" w:hAnsi="Arial Armenian" w:cs="Sylfaen"/>
          <w:sz w:val="20"/>
          <w:lang w:val="hy-AM"/>
        </w:rPr>
        <w:t xml:space="preserve"> </w:t>
      </w:r>
      <w:r w:rsidRPr="00A340ED">
        <w:rPr>
          <w:rFonts w:ascii="Sylfaen" w:hAnsi="Sylfaen" w:cs="Sylfaen"/>
          <w:sz w:val="20"/>
          <w:lang w:val="hy-AM"/>
        </w:rPr>
        <w:t>նաև</w:t>
      </w:r>
      <w:r w:rsidRPr="00A340ED">
        <w:rPr>
          <w:rFonts w:ascii="Arial Armenian" w:hAnsi="Arial Armenian" w:cs="Sylfaen"/>
          <w:sz w:val="20"/>
          <w:lang w:val="hy-AM"/>
        </w:rPr>
        <w:t xml:space="preserve"> </w:t>
      </w:r>
      <w:r w:rsidRPr="00A340ED">
        <w:rPr>
          <w:rFonts w:ascii="Sylfaen" w:hAnsi="Sylfaen" w:cs="Sylfaen"/>
          <w:sz w:val="20"/>
          <w:lang w:val="hy-AM"/>
        </w:rPr>
        <w:t>այդ</w:t>
      </w:r>
      <w:r w:rsidRPr="00A340ED">
        <w:rPr>
          <w:rFonts w:ascii="Arial Armenian" w:hAnsi="Arial Armenian" w:cs="Sylfaen"/>
          <w:sz w:val="20"/>
          <w:lang w:val="hy-AM"/>
        </w:rPr>
        <w:t xml:space="preserve"> </w:t>
      </w:r>
      <w:r w:rsidRPr="00A340ED">
        <w:rPr>
          <w:rFonts w:ascii="Sylfaen" w:hAnsi="Sylfaen" w:cs="Sylfaen"/>
          <w:sz w:val="20"/>
          <w:lang w:val="hy-AM"/>
        </w:rPr>
        <w:t>պայմանագրին</w:t>
      </w:r>
      <w:r w:rsidRPr="00A340ED">
        <w:rPr>
          <w:rFonts w:ascii="Arial Armenian" w:hAnsi="Arial Armenian" w:cs="Sylfaen"/>
          <w:sz w:val="20"/>
          <w:lang w:val="hy-AM"/>
        </w:rPr>
        <w:t xml:space="preserve"> </w:t>
      </w:r>
      <w:r w:rsidRPr="00A340ED">
        <w:rPr>
          <w:rFonts w:ascii="Sylfaen" w:hAnsi="Sylfaen" w:cs="Sylfaen"/>
          <w:sz w:val="20"/>
          <w:lang w:val="hy-AM"/>
        </w:rPr>
        <w:t>կից</w:t>
      </w:r>
      <w:r w:rsidRPr="00A340ED">
        <w:rPr>
          <w:rFonts w:ascii="Arial Armenian" w:hAnsi="Arial Armenian" w:cs="Sylfaen"/>
          <w:sz w:val="20"/>
          <w:lang w:val="hy-AM"/>
        </w:rPr>
        <w:t xml:space="preserve"> </w:t>
      </w:r>
      <w:r w:rsidRPr="00A340ED">
        <w:rPr>
          <w:rFonts w:ascii="Sylfaen" w:hAnsi="Sylfaen" w:cs="Sylfaen"/>
          <w:sz w:val="20"/>
          <w:lang w:val="hy-AM"/>
        </w:rPr>
        <w:t>հաջորդող</w:t>
      </w:r>
      <w:r w:rsidRPr="00A340ED">
        <w:rPr>
          <w:rFonts w:ascii="Arial Armenian" w:hAnsi="Arial Armenian" w:cs="Sylfaen"/>
          <w:sz w:val="20"/>
          <w:lang w:val="hy-AM"/>
        </w:rPr>
        <w:t xml:space="preserve"> </w:t>
      </w:r>
      <w:r w:rsidRPr="00A340ED">
        <w:rPr>
          <w:rFonts w:ascii="Sylfaen" w:hAnsi="Sylfaen" w:cs="Sylfaen"/>
          <w:sz w:val="20"/>
          <w:lang w:val="hy-AM"/>
        </w:rPr>
        <w:t>յուրաքանչյուր</w:t>
      </w:r>
      <w:r w:rsidRPr="00A340ED">
        <w:rPr>
          <w:rFonts w:ascii="Arial Armenian" w:hAnsi="Arial Armenian" w:cs="Sylfaen"/>
          <w:sz w:val="20"/>
          <w:lang w:val="hy-AM"/>
        </w:rPr>
        <w:t xml:space="preserve"> </w:t>
      </w:r>
      <w:r w:rsidRPr="00A340ED">
        <w:rPr>
          <w:rFonts w:ascii="Sylfaen" w:hAnsi="Sylfaen" w:cs="Sylfaen"/>
          <w:sz w:val="20"/>
          <w:lang w:val="hy-AM"/>
        </w:rPr>
        <w:t>տարիներին</w:t>
      </w:r>
      <w:r w:rsidRPr="00A340ED">
        <w:rPr>
          <w:rFonts w:ascii="Arial Armenian" w:hAnsi="Arial Armenian" w:cs="Sylfaen"/>
          <w:sz w:val="20"/>
          <w:lang w:val="hy-AM"/>
        </w:rPr>
        <w:t xml:space="preserve"> </w:t>
      </w:r>
      <w:r w:rsidRPr="00A340ED">
        <w:rPr>
          <w:rFonts w:ascii="Sylfaen" w:hAnsi="Sylfaen" w:cs="Sylfaen"/>
          <w:sz w:val="20"/>
          <w:lang w:val="hy-AM"/>
        </w:rPr>
        <w:t>կնքված</w:t>
      </w:r>
      <w:r w:rsidRPr="00A340ED">
        <w:rPr>
          <w:rFonts w:ascii="Arial Armenian" w:hAnsi="Arial Armenian" w:cs="Sylfaen"/>
          <w:sz w:val="20"/>
          <w:lang w:val="hy-AM"/>
        </w:rPr>
        <w:t xml:space="preserve"> </w:t>
      </w:r>
      <w:r w:rsidRPr="00A340ED">
        <w:rPr>
          <w:rFonts w:ascii="Sylfaen" w:hAnsi="Sylfaen" w:cs="Sylfaen"/>
          <w:sz w:val="20"/>
          <w:lang w:val="hy-AM"/>
        </w:rPr>
        <w:t>համաձայնագրում</w:t>
      </w:r>
      <w:r w:rsidRPr="00A340ED">
        <w:rPr>
          <w:rFonts w:ascii="Arial Armenian" w:hAnsi="Arial Armenian" w:cs="Sylfaen"/>
          <w:sz w:val="20"/>
          <w:lang w:val="hy-AM"/>
        </w:rPr>
        <w:t xml:space="preserve"> </w:t>
      </w:r>
      <w:r w:rsidRPr="00A340ED">
        <w:rPr>
          <w:rFonts w:ascii="Sylfaen" w:hAnsi="Sylfaen" w:cs="Sylfaen"/>
          <w:sz w:val="20"/>
          <w:lang w:val="hy-AM"/>
        </w:rPr>
        <w:t>կատարել</w:t>
      </w:r>
      <w:r w:rsidRPr="00A340ED">
        <w:rPr>
          <w:rFonts w:ascii="Arial Armenian" w:hAnsi="Arial Armenian" w:cs="Sylfaen"/>
          <w:sz w:val="20"/>
          <w:lang w:val="hy-AM"/>
        </w:rPr>
        <w:t xml:space="preserve"> </w:t>
      </w:r>
      <w:r w:rsidRPr="00A340ED">
        <w:rPr>
          <w:rFonts w:ascii="Sylfaen" w:hAnsi="Sylfaen" w:cs="Sylfaen"/>
          <w:sz w:val="20"/>
          <w:lang w:val="hy-AM"/>
        </w:rPr>
        <w:t>այնպիսի</w:t>
      </w:r>
      <w:r w:rsidRPr="00A340ED">
        <w:rPr>
          <w:rFonts w:ascii="Arial Armenian" w:hAnsi="Arial Armenian" w:cs="Sylfaen"/>
          <w:sz w:val="20"/>
          <w:lang w:val="hy-AM"/>
        </w:rPr>
        <w:t xml:space="preserve"> </w:t>
      </w:r>
      <w:r w:rsidRPr="00A340ED">
        <w:rPr>
          <w:rFonts w:ascii="Sylfaen" w:hAnsi="Sylfaen" w:cs="Sylfaen"/>
          <w:sz w:val="20"/>
          <w:lang w:val="hy-AM"/>
        </w:rPr>
        <w:t>փոփոխություններ</w:t>
      </w:r>
      <w:r w:rsidRPr="00A340ED">
        <w:rPr>
          <w:rFonts w:ascii="Arial Armenian" w:hAnsi="Arial Armenian" w:cs="Sylfaen"/>
          <w:sz w:val="20"/>
          <w:lang w:val="hy-AM"/>
        </w:rPr>
        <w:t xml:space="preserve">, </w:t>
      </w:r>
      <w:r w:rsidRPr="00A340ED">
        <w:rPr>
          <w:rFonts w:ascii="Sylfaen" w:hAnsi="Sylfaen" w:cs="Sylfaen"/>
          <w:sz w:val="20"/>
          <w:lang w:val="hy-AM"/>
        </w:rPr>
        <w:t>որոնք</w:t>
      </w:r>
      <w:r w:rsidRPr="00A340ED">
        <w:rPr>
          <w:rFonts w:ascii="Arial Armenian" w:hAnsi="Arial Armenian" w:cs="Sylfaen"/>
          <w:sz w:val="20"/>
          <w:lang w:val="hy-AM"/>
        </w:rPr>
        <w:t xml:space="preserve"> </w:t>
      </w:r>
      <w:r w:rsidRPr="00A340ED">
        <w:rPr>
          <w:rFonts w:ascii="Sylfaen" w:hAnsi="Sylfaen" w:cs="Sylfaen"/>
          <w:sz w:val="20"/>
          <w:lang w:val="hy-AM"/>
        </w:rPr>
        <w:t>հանգեցնում</w:t>
      </w:r>
      <w:r w:rsidRPr="00A340ED">
        <w:rPr>
          <w:rFonts w:ascii="Arial Armenian" w:hAnsi="Arial Armenian" w:cs="Sylfaen"/>
          <w:sz w:val="20"/>
          <w:lang w:val="hy-AM"/>
        </w:rPr>
        <w:t xml:space="preserve"> </w:t>
      </w:r>
      <w:r w:rsidRPr="00A340ED">
        <w:rPr>
          <w:rFonts w:ascii="Sylfaen" w:hAnsi="Sylfaen" w:cs="Sylfaen"/>
          <w:sz w:val="20"/>
          <w:lang w:val="hy-AM"/>
        </w:rPr>
        <w:t>են</w:t>
      </w:r>
      <w:r w:rsidRPr="00A340ED">
        <w:rPr>
          <w:rFonts w:ascii="Arial Armenian" w:hAnsi="Arial Armenian" w:cs="Sylfaen"/>
          <w:sz w:val="20"/>
          <w:lang w:val="hy-AM"/>
        </w:rPr>
        <w:t xml:space="preserve"> </w:t>
      </w:r>
      <w:r w:rsidRPr="00A340ED">
        <w:rPr>
          <w:rFonts w:ascii="Sylfaen" w:hAnsi="Sylfaen" w:cs="Sylfaen"/>
          <w:sz w:val="20"/>
          <w:lang w:val="hy-AM"/>
        </w:rPr>
        <w:t>գնվող</w:t>
      </w:r>
      <w:r w:rsidRPr="00A340ED">
        <w:rPr>
          <w:rFonts w:ascii="Arial Armenian" w:hAnsi="Arial Armenian" w:cs="Sylfaen"/>
          <w:sz w:val="20"/>
          <w:lang w:val="hy-AM"/>
        </w:rPr>
        <w:t xml:space="preserve"> </w:t>
      </w:r>
      <w:r w:rsidRPr="00A340ED">
        <w:rPr>
          <w:rFonts w:ascii="Sylfaen" w:hAnsi="Sylfaen" w:cs="Sylfaen"/>
          <w:sz w:val="20"/>
          <w:lang w:val="hy-AM"/>
        </w:rPr>
        <w:t>ապրանքի</w:t>
      </w:r>
      <w:r w:rsidRPr="00A340ED">
        <w:rPr>
          <w:rFonts w:ascii="Arial Armenian" w:hAnsi="Arial Armenian" w:cs="Sylfaen"/>
          <w:sz w:val="20"/>
          <w:lang w:val="hy-AM"/>
        </w:rPr>
        <w:t xml:space="preserve"> </w:t>
      </w:r>
      <w:r w:rsidRPr="00A340ED">
        <w:rPr>
          <w:rFonts w:ascii="Sylfaen" w:hAnsi="Sylfaen" w:cs="Sylfaen"/>
          <w:sz w:val="20"/>
          <w:lang w:val="hy-AM"/>
        </w:rPr>
        <w:t>ծավալների</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ձեռք</w:t>
      </w:r>
      <w:r w:rsidRPr="00A340ED">
        <w:rPr>
          <w:rFonts w:ascii="Arial Armenian" w:hAnsi="Arial Armenian" w:cs="Sylfaen"/>
          <w:sz w:val="20"/>
          <w:lang w:val="hy-AM"/>
        </w:rPr>
        <w:t xml:space="preserve"> </w:t>
      </w:r>
      <w:r w:rsidRPr="00A340ED">
        <w:rPr>
          <w:rFonts w:ascii="Sylfaen" w:hAnsi="Sylfaen" w:cs="Sylfaen"/>
          <w:sz w:val="20"/>
          <w:lang w:val="hy-AM"/>
        </w:rPr>
        <w:t>բերվող</w:t>
      </w:r>
      <w:r w:rsidRPr="00A340ED">
        <w:rPr>
          <w:rFonts w:ascii="Arial Armenian" w:hAnsi="Arial Armenian" w:cs="Sylfaen"/>
          <w:sz w:val="20"/>
          <w:lang w:val="hy-AM"/>
        </w:rPr>
        <w:t xml:space="preserve"> </w:t>
      </w:r>
      <w:r w:rsidRPr="00A340ED">
        <w:rPr>
          <w:rFonts w:ascii="Sylfaen" w:hAnsi="Sylfaen" w:cs="Sylfaen"/>
          <w:sz w:val="20"/>
          <w:lang w:val="hy-AM"/>
        </w:rPr>
        <w:t>ապրանքի</w:t>
      </w:r>
      <w:r w:rsidRPr="00A340ED">
        <w:rPr>
          <w:rFonts w:ascii="Arial Armenian" w:hAnsi="Arial Armenian" w:cs="Sylfaen"/>
          <w:sz w:val="20"/>
          <w:lang w:val="hy-AM"/>
        </w:rPr>
        <w:t xml:space="preserve"> </w:t>
      </w:r>
      <w:r w:rsidRPr="00A340ED">
        <w:rPr>
          <w:rFonts w:ascii="Sylfaen" w:hAnsi="Sylfaen" w:cs="Sylfaen"/>
          <w:sz w:val="20"/>
          <w:lang w:val="hy-AM"/>
        </w:rPr>
        <w:t>միավորի</w:t>
      </w:r>
      <w:r w:rsidRPr="00A340ED">
        <w:rPr>
          <w:rFonts w:ascii="Arial Armenian" w:hAnsi="Arial Armenian" w:cs="Sylfaen"/>
          <w:sz w:val="20"/>
          <w:lang w:val="hy-AM"/>
        </w:rPr>
        <w:t xml:space="preserve"> </w:t>
      </w:r>
      <w:r w:rsidRPr="00A340ED">
        <w:rPr>
          <w:rFonts w:ascii="Sylfaen" w:hAnsi="Sylfaen" w:cs="Sylfaen"/>
          <w:sz w:val="20"/>
          <w:lang w:val="hy-AM"/>
        </w:rPr>
        <w:t>գնի</w:t>
      </w:r>
      <w:r w:rsidRPr="00A340ED">
        <w:rPr>
          <w:rFonts w:ascii="Arial Armenian" w:hAnsi="Arial Armenian" w:cs="Sylfaen"/>
          <w:sz w:val="20"/>
          <w:lang w:val="hy-AM"/>
        </w:rPr>
        <w:t xml:space="preserve">  </w:t>
      </w:r>
      <w:r w:rsidRPr="00A340ED">
        <w:rPr>
          <w:rFonts w:ascii="Sylfaen" w:hAnsi="Sylfaen" w:cs="Sylfaen"/>
          <w:sz w:val="20"/>
          <w:lang w:val="hy-AM"/>
        </w:rPr>
        <w:t>կամ</w:t>
      </w:r>
      <w:r w:rsidRPr="00A340ED">
        <w:rPr>
          <w:rFonts w:ascii="Arial Armenian" w:hAnsi="Arial Armenian" w:cs="Sylfaen"/>
          <w:sz w:val="20"/>
          <w:lang w:val="hy-AM"/>
        </w:rPr>
        <w:t xml:space="preserve"> </w:t>
      </w: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գնի</w:t>
      </w:r>
      <w:r w:rsidRPr="00A340ED">
        <w:rPr>
          <w:rFonts w:ascii="Arial Armenian" w:hAnsi="Arial Armenian" w:cs="Sylfaen"/>
          <w:sz w:val="20"/>
          <w:lang w:val="hy-AM"/>
        </w:rPr>
        <w:t xml:space="preserve"> </w:t>
      </w:r>
      <w:r w:rsidRPr="00A340ED">
        <w:rPr>
          <w:rFonts w:ascii="Sylfaen" w:hAnsi="Sylfaen" w:cs="Sylfaen"/>
          <w:sz w:val="20"/>
          <w:lang w:val="hy-AM"/>
        </w:rPr>
        <w:t>արհեստական</w:t>
      </w:r>
      <w:r w:rsidRPr="00A340ED">
        <w:rPr>
          <w:rFonts w:ascii="Arial Armenian" w:hAnsi="Arial Armenian" w:cs="Sylfaen"/>
          <w:sz w:val="20"/>
          <w:lang w:val="hy-AM"/>
        </w:rPr>
        <w:t xml:space="preserve"> </w:t>
      </w:r>
      <w:r w:rsidRPr="00A340ED">
        <w:rPr>
          <w:rFonts w:ascii="Sylfaen" w:hAnsi="Sylfaen" w:cs="Sylfaen"/>
          <w:sz w:val="20"/>
          <w:lang w:val="hy-AM"/>
        </w:rPr>
        <w:t>փոփոխման։</w:t>
      </w:r>
    </w:p>
    <w:p w:rsidR="00CE7D06" w:rsidRPr="00A340ED" w:rsidRDefault="00CE7D06" w:rsidP="00CE7D06">
      <w:pPr>
        <w:tabs>
          <w:tab w:val="left" w:pos="1276"/>
        </w:tabs>
        <w:ind w:firstLine="720"/>
        <w:jc w:val="both"/>
        <w:rPr>
          <w:rFonts w:ascii="Arial Armenian" w:hAnsi="Arial Armenian" w:cs="Times Armenian"/>
          <w:sz w:val="20"/>
          <w:lang w:val="hy-AM"/>
        </w:rPr>
      </w:pPr>
      <w:r w:rsidRPr="00A340ED">
        <w:rPr>
          <w:rFonts w:ascii="Sylfaen" w:hAnsi="Sylfaen" w:cs="Sylfaen"/>
          <w:sz w:val="20"/>
          <w:lang w:val="hy-AM"/>
        </w:rPr>
        <w:t>Պայմանագրի</w:t>
      </w:r>
      <w:r w:rsidRPr="00A340ED">
        <w:rPr>
          <w:rFonts w:ascii="Arial Armenian" w:hAnsi="Arial Armenian" w:cs="Times Armenian"/>
          <w:sz w:val="20"/>
          <w:lang w:val="hy-AM"/>
        </w:rPr>
        <w:t xml:space="preserve"> </w:t>
      </w:r>
      <w:r w:rsidRPr="00A340ED">
        <w:rPr>
          <w:rFonts w:ascii="Sylfaen" w:hAnsi="Sylfaen" w:cs="Sylfaen"/>
          <w:sz w:val="20"/>
          <w:lang w:val="hy-AM"/>
        </w:rPr>
        <w:t>կողմերից</w:t>
      </w:r>
      <w:r w:rsidRPr="00A340ED">
        <w:rPr>
          <w:rFonts w:ascii="Arial Armenian" w:hAnsi="Arial Armenian" w:cs="Times Armenian"/>
          <w:sz w:val="20"/>
          <w:lang w:val="hy-AM"/>
        </w:rPr>
        <w:t xml:space="preserve"> </w:t>
      </w:r>
      <w:r w:rsidRPr="00A340ED">
        <w:rPr>
          <w:rFonts w:ascii="Sylfaen" w:hAnsi="Sylfaen" w:cs="Sylfaen"/>
          <w:sz w:val="20"/>
          <w:lang w:val="hy-AM"/>
        </w:rPr>
        <w:t>անկախ</w:t>
      </w:r>
      <w:r w:rsidRPr="00A340ED">
        <w:rPr>
          <w:rFonts w:ascii="Arial Armenian" w:hAnsi="Arial Armenian" w:cs="Times Armenian"/>
          <w:sz w:val="20"/>
          <w:lang w:val="hy-AM"/>
        </w:rPr>
        <w:t xml:space="preserve"> </w:t>
      </w:r>
      <w:r w:rsidRPr="00A340ED">
        <w:rPr>
          <w:rFonts w:ascii="Sylfaen" w:hAnsi="Sylfaen" w:cs="Sylfaen"/>
          <w:sz w:val="20"/>
          <w:lang w:val="hy-AM"/>
        </w:rPr>
        <w:t>գործոնների</w:t>
      </w:r>
      <w:r w:rsidRPr="00A340ED">
        <w:rPr>
          <w:rFonts w:ascii="Arial Armenian" w:hAnsi="Arial Armenian" w:cs="Times Armenian"/>
          <w:sz w:val="20"/>
          <w:lang w:val="hy-AM"/>
        </w:rPr>
        <w:t xml:space="preserve"> </w:t>
      </w:r>
      <w:r w:rsidRPr="00A340ED">
        <w:rPr>
          <w:rFonts w:ascii="Sylfaen" w:hAnsi="Sylfaen" w:cs="Sylfaen"/>
          <w:sz w:val="20"/>
          <w:lang w:val="hy-AM"/>
        </w:rPr>
        <w:t>ազդեցությամբ</w:t>
      </w:r>
      <w:r w:rsidRPr="00A340ED">
        <w:rPr>
          <w:rFonts w:ascii="Arial Armenian" w:hAnsi="Arial Armenian" w:cs="Times Armenian"/>
          <w:sz w:val="20"/>
          <w:lang w:val="hy-AM"/>
        </w:rPr>
        <w:t xml:space="preserve"> </w:t>
      </w:r>
      <w:r w:rsidRPr="00A340ED">
        <w:rPr>
          <w:rFonts w:ascii="Sylfaen" w:hAnsi="Sylfaen" w:cs="Sylfaen"/>
          <w:sz w:val="20"/>
          <w:lang w:val="hy-AM"/>
        </w:rPr>
        <w:t>պայմանագրի</w:t>
      </w:r>
      <w:r w:rsidRPr="00A340ED">
        <w:rPr>
          <w:rFonts w:ascii="Arial Armenian" w:hAnsi="Arial Armenian" w:cs="Times Armenian"/>
          <w:sz w:val="20"/>
          <w:lang w:val="hy-AM"/>
        </w:rPr>
        <w:t xml:space="preserve"> </w:t>
      </w:r>
      <w:r w:rsidRPr="00A340ED">
        <w:rPr>
          <w:rFonts w:ascii="Sylfaen" w:hAnsi="Sylfaen" w:cs="Sylfaen"/>
          <w:sz w:val="20"/>
          <w:lang w:val="hy-AM"/>
        </w:rPr>
        <w:t>փոփոխման</w:t>
      </w:r>
      <w:r w:rsidRPr="00A340ED">
        <w:rPr>
          <w:rFonts w:ascii="Arial Armenian" w:hAnsi="Arial Armenian" w:cs="Times Armenian"/>
          <w:sz w:val="20"/>
          <w:lang w:val="hy-AM"/>
        </w:rPr>
        <w:t xml:space="preserve"> </w:t>
      </w:r>
      <w:r w:rsidRPr="00A340ED">
        <w:rPr>
          <w:rFonts w:ascii="Sylfaen" w:hAnsi="Sylfaen" w:cs="Sylfaen"/>
          <w:sz w:val="20"/>
          <w:lang w:val="hy-AM"/>
        </w:rPr>
        <w:t>յուրաքանչյուր</w:t>
      </w:r>
      <w:r w:rsidRPr="00A340ED">
        <w:rPr>
          <w:rFonts w:ascii="Arial Armenian" w:hAnsi="Arial Armenian" w:cs="Times Armenian"/>
          <w:sz w:val="20"/>
          <w:lang w:val="hy-AM"/>
        </w:rPr>
        <w:t xml:space="preserve"> </w:t>
      </w:r>
      <w:r w:rsidRPr="00A340ED">
        <w:rPr>
          <w:rFonts w:ascii="Sylfaen" w:hAnsi="Sylfaen" w:cs="Sylfaen"/>
          <w:sz w:val="20"/>
          <w:lang w:val="hy-AM"/>
        </w:rPr>
        <w:t>դեպք</w:t>
      </w:r>
      <w:r w:rsidRPr="00A340ED">
        <w:rPr>
          <w:rFonts w:ascii="Arial Armenian" w:hAnsi="Arial Armenian" w:cs="Times Armenian"/>
          <w:sz w:val="20"/>
          <w:lang w:val="hy-AM"/>
        </w:rPr>
        <w:t xml:space="preserve"> </w:t>
      </w:r>
      <w:r w:rsidRPr="00A340ED">
        <w:rPr>
          <w:rFonts w:ascii="Sylfaen" w:hAnsi="Sylfaen" w:cs="Sylfaen"/>
          <w:sz w:val="20"/>
          <w:lang w:val="hy-AM"/>
        </w:rPr>
        <w:t>սահմանում</w:t>
      </w:r>
      <w:r w:rsidRPr="00A340ED">
        <w:rPr>
          <w:rFonts w:ascii="Arial Armenian" w:hAnsi="Arial Armenian" w:cs="Times Armenian"/>
          <w:sz w:val="20"/>
          <w:lang w:val="hy-AM"/>
        </w:rPr>
        <w:t xml:space="preserve"> </w:t>
      </w:r>
      <w:r w:rsidRPr="00A340ED">
        <w:rPr>
          <w:rFonts w:ascii="Sylfaen" w:hAnsi="Sylfaen" w:cs="Sylfaen"/>
          <w:sz w:val="20"/>
          <w:lang w:val="hy-AM"/>
        </w:rPr>
        <w:t>է</w:t>
      </w:r>
      <w:r w:rsidRPr="00A340ED">
        <w:rPr>
          <w:rFonts w:ascii="Arial Armenian" w:hAnsi="Arial Armenian" w:cs="Times Armenian"/>
          <w:sz w:val="20"/>
          <w:lang w:val="hy-AM"/>
        </w:rPr>
        <w:t xml:space="preserve"> </w:t>
      </w:r>
      <w:r w:rsidRPr="00A340ED">
        <w:rPr>
          <w:rFonts w:ascii="Sylfaen" w:hAnsi="Sylfaen" w:cs="Sylfaen"/>
          <w:sz w:val="20"/>
          <w:lang w:val="hy-AM"/>
        </w:rPr>
        <w:t>Հայաստանի</w:t>
      </w:r>
      <w:r w:rsidRPr="00A340ED">
        <w:rPr>
          <w:rFonts w:ascii="Arial Armenian" w:hAnsi="Arial Armenian" w:cs="Times Armenian"/>
          <w:sz w:val="20"/>
          <w:lang w:val="hy-AM"/>
        </w:rPr>
        <w:t xml:space="preserve"> </w:t>
      </w:r>
      <w:r w:rsidRPr="00A340ED">
        <w:rPr>
          <w:rFonts w:ascii="Sylfaen" w:hAnsi="Sylfaen" w:cs="Sylfaen"/>
          <w:sz w:val="20"/>
          <w:lang w:val="hy-AM"/>
        </w:rPr>
        <w:t>Հանրապետության</w:t>
      </w:r>
      <w:r w:rsidRPr="00A340ED">
        <w:rPr>
          <w:rFonts w:ascii="Arial Armenian" w:hAnsi="Arial Armenian" w:cs="Times Armenian"/>
          <w:sz w:val="20"/>
          <w:lang w:val="hy-AM"/>
        </w:rPr>
        <w:t xml:space="preserve"> </w:t>
      </w:r>
      <w:r w:rsidRPr="00A340ED">
        <w:rPr>
          <w:rFonts w:ascii="Sylfaen" w:hAnsi="Sylfaen" w:cs="Sylfaen"/>
          <w:sz w:val="20"/>
          <w:lang w:val="hy-AM"/>
        </w:rPr>
        <w:t>կառավարությունը։</w:t>
      </w:r>
    </w:p>
    <w:p w:rsidR="00CE7D06" w:rsidRPr="00A340ED" w:rsidRDefault="00CE7D06" w:rsidP="00CE7D06">
      <w:pPr>
        <w:tabs>
          <w:tab w:val="left" w:pos="1276"/>
        </w:tabs>
        <w:ind w:firstLine="720"/>
        <w:jc w:val="both"/>
        <w:rPr>
          <w:rFonts w:ascii="Arial Armenian" w:hAnsi="Arial Armenian"/>
          <w:sz w:val="20"/>
          <w:lang w:val="hy-AM"/>
        </w:rPr>
      </w:pPr>
      <w:r w:rsidRPr="00A340ED">
        <w:rPr>
          <w:rFonts w:ascii="Arial Armenian" w:hAnsi="Arial Armenian"/>
          <w:sz w:val="20"/>
          <w:lang w:val="pt-BR"/>
        </w:rPr>
        <w:t xml:space="preserve">8.6 </w:t>
      </w:r>
      <w:r w:rsidRPr="00A340ED">
        <w:rPr>
          <w:rFonts w:ascii="Sylfaen" w:hAnsi="Sylfaen" w:cs="Sylfaen"/>
          <w:sz w:val="20"/>
          <w:lang w:val="pt-BR"/>
        </w:rPr>
        <w:t>Եթե</w:t>
      </w:r>
      <w:r w:rsidRPr="00A340ED">
        <w:rPr>
          <w:rFonts w:ascii="Arial Armenian" w:hAnsi="Arial Armenian"/>
          <w:sz w:val="20"/>
          <w:lang w:val="pt-BR"/>
        </w:rPr>
        <w:t xml:space="preserve"> </w:t>
      </w:r>
      <w:r w:rsidRPr="00A340ED">
        <w:rPr>
          <w:rFonts w:ascii="Sylfaen" w:hAnsi="Sylfaen" w:cs="Sylfaen"/>
          <w:sz w:val="20"/>
          <w:lang w:val="pt-BR"/>
        </w:rPr>
        <w:t>պայմանագիրն</w:t>
      </w:r>
      <w:r w:rsidRPr="00A340ED">
        <w:rPr>
          <w:rFonts w:ascii="Arial Armenian" w:hAnsi="Arial Armenian"/>
          <w:sz w:val="20"/>
          <w:lang w:val="pt-BR"/>
        </w:rPr>
        <w:t xml:space="preserve">  </w:t>
      </w:r>
      <w:r w:rsidRPr="00A340ED">
        <w:rPr>
          <w:rFonts w:ascii="Sylfaen" w:hAnsi="Sylfaen" w:cs="Sylfaen"/>
          <w:sz w:val="20"/>
          <w:lang w:val="pt-BR"/>
        </w:rPr>
        <w:t>իրականացվ</w:t>
      </w:r>
      <w:r w:rsidRPr="00A340ED">
        <w:rPr>
          <w:rFonts w:ascii="Sylfaen" w:hAnsi="Sylfaen" w:cs="Sylfaen"/>
          <w:sz w:val="20"/>
          <w:lang w:val="hy-AM"/>
        </w:rPr>
        <w:t>ում</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pt-BR"/>
        </w:rPr>
        <w:t xml:space="preserve"> </w:t>
      </w:r>
      <w:r w:rsidRPr="00A340ED">
        <w:rPr>
          <w:rFonts w:ascii="Sylfaen" w:hAnsi="Sylfaen" w:cs="Sylfaen"/>
          <w:sz w:val="20"/>
          <w:lang w:val="pt-BR"/>
        </w:rPr>
        <w:t>գործակալության</w:t>
      </w:r>
      <w:r w:rsidRPr="00A340ED">
        <w:rPr>
          <w:rFonts w:ascii="Arial Armenian" w:hAnsi="Arial Armenian"/>
          <w:sz w:val="20"/>
          <w:lang w:val="pt-BR"/>
        </w:rPr>
        <w:t xml:space="preserve"> </w:t>
      </w:r>
      <w:r w:rsidRPr="00A340ED">
        <w:rPr>
          <w:rFonts w:ascii="Sylfaen" w:hAnsi="Sylfaen" w:cs="Sylfaen"/>
          <w:sz w:val="20"/>
          <w:lang w:val="pt-BR"/>
        </w:rPr>
        <w:t>պայմանագիր</w:t>
      </w:r>
      <w:r w:rsidRPr="00A340ED">
        <w:rPr>
          <w:rFonts w:ascii="Arial Armenian" w:hAnsi="Arial Armenian"/>
          <w:sz w:val="20"/>
          <w:lang w:val="pt-BR"/>
        </w:rPr>
        <w:t xml:space="preserve"> </w:t>
      </w:r>
      <w:r w:rsidRPr="00A340ED">
        <w:rPr>
          <w:rFonts w:ascii="Sylfaen" w:hAnsi="Sylfaen" w:cs="Sylfaen"/>
          <w:sz w:val="20"/>
          <w:lang w:val="pt-BR"/>
        </w:rPr>
        <w:t>կնքելու</w:t>
      </w:r>
      <w:r w:rsidRPr="00A340ED">
        <w:rPr>
          <w:rFonts w:ascii="Arial Armenian" w:hAnsi="Arial Armenian"/>
          <w:sz w:val="20"/>
          <w:lang w:val="pt-BR"/>
        </w:rPr>
        <w:t xml:space="preserve"> </w:t>
      </w:r>
      <w:r w:rsidRPr="00A340ED">
        <w:rPr>
          <w:rFonts w:ascii="Sylfaen" w:hAnsi="Sylfaen" w:cs="Sylfaen"/>
          <w:sz w:val="20"/>
          <w:lang w:val="pt-BR"/>
        </w:rPr>
        <w:t>միջոցով</w:t>
      </w:r>
      <w:r w:rsidRPr="00A340ED">
        <w:rPr>
          <w:rFonts w:ascii="Arial Armenian" w:hAnsi="Arial Armenian"/>
          <w:sz w:val="20"/>
          <w:lang w:val="pt-BR"/>
        </w:rPr>
        <w:t>.</w:t>
      </w:r>
    </w:p>
    <w:p w:rsidR="00CE7D06" w:rsidRPr="00A340ED" w:rsidRDefault="00CE7D06" w:rsidP="00CE7D06">
      <w:pPr>
        <w:tabs>
          <w:tab w:val="left" w:pos="1276"/>
        </w:tabs>
        <w:ind w:firstLine="720"/>
        <w:jc w:val="both"/>
        <w:rPr>
          <w:rFonts w:ascii="Arial Armenian" w:hAnsi="Arial Armenian"/>
          <w:sz w:val="20"/>
          <w:lang w:val="pt-BR"/>
        </w:rPr>
      </w:pPr>
      <w:r w:rsidRPr="00A340ED">
        <w:rPr>
          <w:rFonts w:ascii="Arial Armenian" w:hAnsi="Arial Armenian"/>
          <w:sz w:val="20"/>
          <w:lang w:val="hy-AM"/>
        </w:rPr>
        <w:t>1)</w:t>
      </w:r>
      <w:r w:rsidRPr="00A340ED">
        <w:rPr>
          <w:rFonts w:ascii="Arial Armenian" w:hAnsi="Arial Armenian"/>
          <w:sz w:val="20"/>
          <w:lang w:val="pt-BR"/>
        </w:rPr>
        <w:t xml:space="preserve"> </w:t>
      </w:r>
      <w:r w:rsidRPr="00A340ED">
        <w:rPr>
          <w:rFonts w:ascii="Sylfaen" w:hAnsi="Sylfaen" w:cs="Sylfaen"/>
          <w:sz w:val="20"/>
          <w:lang w:val="pt-BR"/>
        </w:rPr>
        <w:t>Վաճառ</w:t>
      </w:r>
      <w:r w:rsidRPr="00A340ED">
        <w:rPr>
          <w:rFonts w:ascii="Sylfaen" w:hAnsi="Sylfaen" w:cs="Sylfaen"/>
          <w:sz w:val="20"/>
          <w:lang w:val="hy-AM"/>
        </w:rPr>
        <w:t>ողը</w:t>
      </w:r>
      <w:r w:rsidRPr="00A340ED">
        <w:rPr>
          <w:rFonts w:ascii="Arial Armenian" w:hAnsi="Arial Armenian"/>
          <w:sz w:val="20"/>
          <w:lang w:val="pt-BR"/>
        </w:rPr>
        <w:t xml:space="preserve"> </w:t>
      </w:r>
      <w:r w:rsidRPr="00A340ED">
        <w:rPr>
          <w:rFonts w:ascii="Sylfaen" w:hAnsi="Sylfaen" w:cs="Sylfaen"/>
          <w:sz w:val="20"/>
          <w:lang w:val="pt-BR"/>
        </w:rPr>
        <w:t>պատասխանատվություն</w:t>
      </w:r>
      <w:r w:rsidRPr="00A340ED">
        <w:rPr>
          <w:rFonts w:ascii="Arial Armenian" w:hAnsi="Arial Armenian"/>
          <w:sz w:val="20"/>
          <w:lang w:val="pt-BR"/>
        </w:rPr>
        <w:t xml:space="preserve"> </w:t>
      </w:r>
      <w:r w:rsidRPr="00A340ED">
        <w:rPr>
          <w:rFonts w:ascii="Sylfaen" w:hAnsi="Sylfaen" w:cs="Sylfaen"/>
          <w:sz w:val="20"/>
          <w:lang w:val="pt-BR"/>
        </w:rPr>
        <w:t>է</w:t>
      </w:r>
      <w:r w:rsidRPr="00A340ED">
        <w:rPr>
          <w:rFonts w:ascii="Arial Armenian" w:hAnsi="Arial Armenian"/>
          <w:sz w:val="20"/>
          <w:lang w:val="pt-BR"/>
        </w:rPr>
        <w:t xml:space="preserve"> </w:t>
      </w:r>
      <w:r w:rsidRPr="00A340ED">
        <w:rPr>
          <w:rFonts w:ascii="Sylfaen" w:hAnsi="Sylfaen" w:cs="Sylfaen"/>
          <w:sz w:val="20"/>
          <w:lang w:val="pt-BR"/>
        </w:rPr>
        <w:t>կրում</w:t>
      </w:r>
      <w:r w:rsidRPr="00A340ED">
        <w:rPr>
          <w:rFonts w:ascii="Arial Armenian" w:hAnsi="Arial Armenian"/>
          <w:sz w:val="20"/>
          <w:lang w:val="pt-BR"/>
        </w:rPr>
        <w:t xml:space="preserve"> </w:t>
      </w:r>
      <w:r w:rsidRPr="00A340ED">
        <w:rPr>
          <w:rFonts w:ascii="Sylfaen" w:hAnsi="Sylfaen" w:cs="Sylfaen"/>
          <w:sz w:val="20"/>
          <w:lang w:val="pt-BR"/>
        </w:rPr>
        <w:t>գործակալի</w:t>
      </w:r>
      <w:r w:rsidRPr="00A340ED">
        <w:rPr>
          <w:rFonts w:ascii="Arial Armenian" w:hAnsi="Arial Armenian"/>
          <w:sz w:val="20"/>
          <w:lang w:val="pt-BR"/>
        </w:rPr>
        <w:t xml:space="preserve"> </w:t>
      </w:r>
      <w:r w:rsidRPr="00A340ED">
        <w:rPr>
          <w:rFonts w:ascii="Sylfaen" w:hAnsi="Sylfaen" w:cs="Sylfaen"/>
          <w:sz w:val="20"/>
          <w:lang w:val="pt-BR"/>
        </w:rPr>
        <w:t>պարտավորությունների</w:t>
      </w:r>
      <w:r w:rsidRPr="00A340ED">
        <w:rPr>
          <w:rFonts w:ascii="Arial Armenian" w:hAnsi="Arial Armenian"/>
          <w:sz w:val="20"/>
          <w:lang w:val="pt-BR"/>
        </w:rPr>
        <w:t xml:space="preserve"> </w:t>
      </w:r>
      <w:r w:rsidRPr="00A340ED">
        <w:rPr>
          <w:rFonts w:ascii="Sylfaen" w:hAnsi="Sylfaen" w:cs="Sylfaen"/>
          <w:sz w:val="20"/>
          <w:lang w:val="pt-BR"/>
        </w:rPr>
        <w:t>չկատարման</w:t>
      </w:r>
      <w:r w:rsidRPr="00A340ED">
        <w:rPr>
          <w:rFonts w:ascii="Arial Armenian" w:hAnsi="Arial Armenian"/>
          <w:sz w:val="20"/>
          <w:lang w:val="pt-BR"/>
        </w:rPr>
        <w:t xml:space="preserve"> </w:t>
      </w:r>
      <w:r w:rsidRPr="00A340ED">
        <w:rPr>
          <w:rFonts w:ascii="Sylfaen" w:hAnsi="Sylfaen" w:cs="Sylfaen"/>
          <w:sz w:val="20"/>
          <w:lang w:val="pt-BR"/>
        </w:rPr>
        <w:t>կամ</w:t>
      </w:r>
      <w:r w:rsidRPr="00A340ED">
        <w:rPr>
          <w:rFonts w:ascii="Arial Armenian" w:hAnsi="Arial Armenian"/>
          <w:sz w:val="20"/>
          <w:lang w:val="pt-BR"/>
        </w:rPr>
        <w:t xml:space="preserve"> </w:t>
      </w:r>
      <w:r w:rsidRPr="00A340ED">
        <w:rPr>
          <w:rFonts w:ascii="Sylfaen" w:hAnsi="Sylfaen" w:cs="Sylfaen"/>
          <w:sz w:val="20"/>
          <w:lang w:val="pt-BR"/>
        </w:rPr>
        <w:t>ոչ</w:t>
      </w:r>
      <w:r w:rsidRPr="00A340ED">
        <w:rPr>
          <w:rFonts w:ascii="Arial Armenian" w:hAnsi="Arial Armenian"/>
          <w:sz w:val="20"/>
          <w:lang w:val="pt-BR"/>
        </w:rPr>
        <w:t xml:space="preserve"> </w:t>
      </w:r>
      <w:r w:rsidRPr="00A340ED">
        <w:rPr>
          <w:rFonts w:ascii="Sylfaen" w:hAnsi="Sylfaen" w:cs="Sylfaen"/>
          <w:sz w:val="20"/>
          <w:lang w:val="pt-BR"/>
        </w:rPr>
        <w:t>պատշաճ</w:t>
      </w:r>
      <w:r w:rsidRPr="00A340ED">
        <w:rPr>
          <w:rFonts w:ascii="Arial Armenian" w:hAnsi="Arial Armenian"/>
          <w:sz w:val="20"/>
          <w:lang w:val="pt-BR"/>
        </w:rPr>
        <w:t xml:space="preserve"> </w:t>
      </w:r>
      <w:r w:rsidRPr="00A340ED">
        <w:rPr>
          <w:rFonts w:ascii="Sylfaen" w:hAnsi="Sylfaen" w:cs="Sylfaen"/>
          <w:sz w:val="20"/>
          <w:lang w:val="pt-BR"/>
        </w:rPr>
        <w:t>կատարման</w:t>
      </w:r>
      <w:r w:rsidRPr="00A340ED">
        <w:rPr>
          <w:rFonts w:ascii="Arial Armenian" w:hAnsi="Arial Armenian"/>
          <w:sz w:val="20"/>
          <w:lang w:val="pt-BR"/>
        </w:rPr>
        <w:t xml:space="preserve"> </w:t>
      </w:r>
      <w:r w:rsidRPr="00A340ED">
        <w:rPr>
          <w:rFonts w:ascii="Sylfaen" w:hAnsi="Sylfaen" w:cs="Sylfaen"/>
          <w:sz w:val="20"/>
          <w:lang w:val="pt-BR"/>
        </w:rPr>
        <w:t>համար</w:t>
      </w:r>
      <w:r w:rsidRPr="00A340ED">
        <w:rPr>
          <w:rFonts w:ascii="Arial Armenian" w:hAnsi="Arial Armenian"/>
          <w:sz w:val="20"/>
          <w:lang w:val="pt-BR"/>
        </w:rPr>
        <w:t>.</w:t>
      </w:r>
    </w:p>
    <w:p w:rsidR="00CE7D06" w:rsidRPr="00A340ED" w:rsidRDefault="00CE7D06" w:rsidP="00CE7D06">
      <w:pPr>
        <w:tabs>
          <w:tab w:val="left" w:pos="1276"/>
        </w:tabs>
        <w:ind w:firstLine="720"/>
        <w:jc w:val="both"/>
        <w:rPr>
          <w:rFonts w:ascii="Arial Armenian" w:hAnsi="Arial Armenian"/>
          <w:sz w:val="20"/>
          <w:lang w:val="pt-BR"/>
        </w:rPr>
      </w:pPr>
      <w:r w:rsidRPr="00A340ED">
        <w:rPr>
          <w:rFonts w:ascii="Arial Armenian" w:hAnsi="Arial Armenian"/>
          <w:sz w:val="20"/>
          <w:lang w:val="pt-BR"/>
        </w:rPr>
        <w:t xml:space="preserve">2) </w:t>
      </w:r>
      <w:r w:rsidRPr="00A340ED">
        <w:rPr>
          <w:rFonts w:ascii="Sylfaen" w:hAnsi="Sylfaen" w:cs="Sylfaen"/>
          <w:sz w:val="20"/>
          <w:lang w:val="pt-BR"/>
        </w:rPr>
        <w:t>պայմանագրի</w:t>
      </w:r>
      <w:r w:rsidRPr="00A340ED">
        <w:rPr>
          <w:rFonts w:ascii="Arial Armenian" w:hAnsi="Arial Armenian"/>
          <w:sz w:val="20"/>
          <w:lang w:val="pt-BR"/>
        </w:rPr>
        <w:t xml:space="preserve"> </w:t>
      </w:r>
      <w:r w:rsidRPr="00A340ED">
        <w:rPr>
          <w:rFonts w:ascii="Sylfaen" w:hAnsi="Sylfaen" w:cs="Sylfaen"/>
          <w:sz w:val="20"/>
          <w:lang w:val="pt-BR"/>
        </w:rPr>
        <w:t>կատարման</w:t>
      </w:r>
      <w:r w:rsidRPr="00A340ED">
        <w:rPr>
          <w:rFonts w:ascii="Arial Armenian" w:hAnsi="Arial Armenian"/>
          <w:sz w:val="20"/>
          <w:lang w:val="pt-BR"/>
        </w:rPr>
        <w:t xml:space="preserve"> </w:t>
      </w:r>
      <w:r w:rsidRPr="00A340ED">
        <w:rPr>
          <w:rFonts w:ascii="Sylfaen" w:hAnsi="Sylfaen" w:cs="Sylfaen"/>
          <w:sz w:val="20"/>
          <w:lang w:val="pt-BR"/>
        </w:rPr>
        <w:t>ընթացքում</w:t>
      </w:r>
      <w:r w:rsidRPr="00A340ED">
        <w:rPr>
          <w:rFonts w:ascii="Arial Armenian" w:hAnsi="Arial Armenian"/>
          <w:sz w:val="20"/>
          <w:lang w:val="pt-BR"/>
        </w:rPr>
        <w:t xml:space="preserve"> </w:t>
      </w:r>
      <w:r w:rsidRPr="00A340ED">
        <w:rPr>
          <w:rFonts w:ascii="Sylfaen" w:hAnsi="Sylfaen" w:cs="Sylfaen"/>
          <w:sz w:val="20"/>
          <w:lang w:val="pt-BR"/>
        </w:rPr>
        <w:t>գործակալի</w:t>
      </w:r>
      <w:r w:rsidRPr="00A340ED">
        <w:rPr>
          <w:rFonts w:ascii="Arial Armenian" w:hAnsi="Arial Armenian"/>
          <w:sz w:val="20"/>
          <w:lang w:val="pt-BR"/>
        </w:rPr>
        <w:t xml:space="preserve"> </w:t>
      </w:r>
      <w:r w:rsidRPr="00A340ED">
        <w:rPr>
          <w:rFonts w:ascii="Sylfaen" w:hAnsi="Sylfaen" w:cs="Sylfaen"/>
          <w:sz w:val="20"/>
          <w:lang w:val="pt-BR"/>
        </w:rPr>
        <w:t>փոփոխման</w:t>
      </w:r>
      <w:r w:rsidRPr="00A340ED">
        <w:rPr>
          <w:rFonts w:ascii="Arial Armenian" w:hAnsi="Arial Armenian"/>
          <w:sz w:val="20"/>
          <w:lang w:val="pt-BR"/>
        </w:rPr>
        <w:t xml:space="preserve"> </w:t>
      </w:r>
      <w:r w:rsidRPr="00A340ED">
        <w:rPr>
          <w:rFonts w:ascii="Sylfaen" w:hAnsi="Sylfaen" w:cs="Sylfaen"/>
          <w:sz w:val="20"/>
          <w:lang w:val="pt-BR"/>
        </w:rPr>
        <w:t>դեպքում</w:t>
      </w:r>
      <w:r w:rsidRPr="00A340ED">
        <w:rPr>
          <w:rFonts w:ascii="Arial Armenian" w:hAnsi="Arial Armenian"/>
          <w:sz w:val="20"/>
          <w:lang w:val="pt-BR"/>
        </w:rPr>
        <w:t xml:space="preserve"> </w:t>
      </w:r>
      <w:r w:rsidRPr="00A340ED">
        <w:rPr>
          <w:rFonts w:ascii="Sylfaen" w:hAnsi="Sylfaen" w:cs="Sylfaen"/>
          <w:sz w:val="20"/>
          <w:lang w:val="pt-BR"/>
        </w:rPr>
        <w:t>Վաճառ</w:t>
      </w:r>
      <w:r w:rsidRPr="00A340ED">
        <w:rPr>
          <w:rFonts w:ascii="Sylfaen" w:hAnsi="Sylfaen" w:cs="Sylfaen"/>
          <w:sz w:val="20"/>
          <w:lang w:val="hy-AM"/>
        </w:rPr>
        <w:t>ող</w:t>
      </w:r>
      <w:r w:rsidRPr="00A340ED">
        <w:rPr>
          <w:rFonts w:ascii="Sylfaen" w:hAnsi="Sylfaen" w:cs="Sylfaen"/>
          <w:sz w:val="20"/>
          <w:lang w:val="pt-BR"/>
        </w:rPr>
        <w:t>ը</w:t>
      </w:r>
      <w:r w:rsidRPr="00A340ED">
        <w:rPr>
          <w:rFonts w:ascii="Arial Armenian" w:hAnsi="Arial Armenian"/>
          <w:sz w:val="20"/>
          <w:lang w:val="pt-BR"/>
        </w:rPr>
        <w:t xml:space="preserve"> </w:t>
      </w:r>
      <w:r w:rsidRPr="00A340ED">
        <w:rPr>
          <w:rFonts w:ascii="Sylfaen" w:hAnsi="Sylfaen" w:cs="Sylfaen"/>
          <w:sz w:val="20"/>
          <w:lang w:val="pt-BR"/>
        </w:rPr>
        <w:t>գրավոր</w:t>
      </w:r>
      <w:r w:rsidRPr="00A340ED">
        <w:rPr>
          <w:rFonts w:ascii="Arial Armenian" w:hAnsi="Arial Armenian"/>
          <w:sz w:val="20"/>
          <w:lang w:val="pt-BR"/>
        </w:rPr>
        <w:t xml:space="preserve"> </w:t>
      </w:r>
      <w:r w:rsidRPr="00A340ED">
        <w:rPr>
          <w:rFonts w:ascii="Sylfaen" w:hAnsi="Sylfaen" w:cs="Sylfaen"/>
          <w:sz w:val="20"/>
          <w:lang w:val="pt-BR"/>
        </w:rPr>
        <w:t>տեղեկացնում</w:t>
      </w:r>
      <w:r w:rsidRPr="00A340ED">
        <w:rPr>
          <w:rFonts w:ascii="Arial Armenian" w:hAnsi="Arial Armenian"/>
          <w:sz w:val="20"/>
          <w:lang w:val="pt-BR"/>
        </w:rPr>
        <w:t xml:space="preserve"> </w:t>
      </w:r>
      <w:r w:rsidRPr="00A340ED">
        <w:rPr>
          <w:rFonts w:ascii="Sylfaen" w:hAnsi="Sylfaen" w:cs="Sylfaen"/>
          <w:sz w:val="20"/>
          <w:lang w:val="pt-BR"/>
        </w:rPr>
        <w:t>է</w:t>
      </w:r>
      <w:r w:rsidRPr="00A340ED">
        <w:rPr>
          <w:rFonts w:ascii="Arial Armenian" w:hAnsi="Arial Armenian"/>
          <w:sz w:val="20"/>
          <w:lang w:val="pt-BR"/>
        </w:rPr>
        <w:t xml:space="preserve"> </w:t>
      </w:r>
      <w:r w:rsidRPr="00A340ED">
        <w:rPr>
          <w:rFonts w:ascii="Sylfaen" w:hAnsi="Sylfaen" w:cs="Sylfaen"/>
          <w:sz w:val="20"/>
          <w:lang w:val="pt-BR"/>
        </w:rPr>
        <w:t>Գնորդին՝</w:t>
      </w:r>
      <w:r w:rsidRPr="00A340ED">
        <w:rPr>
          <w:rFonts w:ascii="Arial Armenian" w:hAnsi="Arial Armenian"/>
          <w:sz w:val="20"/>
          <w:lang w:val="pt-BR"/>
        </w:rPr>
        <w:t xml:space="preserve"> </w:t>
      </w:r>
      <w:r w:rsidRPr="00A340ED">
        <w:rPr>
          <w:rFonts w:ascii="Sylfaen" w:hAnsi="Sylfaen" w:cs="Sylfaen"/>
          <w:sz w:val="20"/>
          <w:lang w:val="pt-BR"/>
        </w:rPr>
        <w:t>տրամադրելով</w:t>
      </w:r>
      <w:r w:rsidRPr="00A340ED">
        <w:rPr>
          <w:rFonts w:ascii="Arial Armenian" w:hAnsi="Arial Armenian"/>
          <w:sz w:val="20"/>
          <w:lang w:val="pt-BR"/>
        </w:rPr>
        <w:t xml:space="preserve"> </w:t>
      </w:r>
      <w:r w:rsidRPr="00A340ED">
        <w:rPr>
          <w:rFonts w:ascii="Sylfaen" w:hAnsi="Sylfaen" w:cs="Sylfaen"/>
          <w:sz w:val="20"/>
          <w:lang w:val="pt-BR"/>
        </w:rPr>
        <w:t>գործակալության</w:t>
      </w:r>
      <w:r w:rsidRPr="00A340ED">
        <w:rPr>
          <w:rFonts w:ascii="Arial Armenian" w:hAnsi="Arial Armenian"/>
          <w:sz w:val="20"/>
          <w:lang w:val="pt-BR"/>
        </w:rPr>
        <w:t xml:space="preserve"> </w:t>
      </w:r>
      <w:r w:rsidRPr="00A340ED">
        <w:rPr>
          <w:rFonts w:ascii="Sylfaen" w:hAnsi="Sylfaen" w:cs="Sylfaen"/>
          <w:sz w:val="20"/>
          <w:lang w:val="pt-BR"/>
        </w:rPr>
        <w:t>պայմանագրի</w:t>
      </w:r>
      <w:r w:rsidRPr="00A340ED">
        <w:rPr>
          <w:rFonts w:ascii="Arial Armenian" w:hAnsi="Arial Armenian"/>
          <w:sz w:val="20"/>
          <w:lang w:val="pt-BR"/>
        </w:rPr>
        <w:t xml:space="preserve"> </w:t>
      </w:r>
      <w:r w:rsidRPr="00A340ED">
        <w:rPr>
          <w:rFonts w:ascii="Sylfaen" w:hAnsi="Sylfaen" w:cs="Sylfaen"/>
          <w:sz w:val="20"/>
          <w:lang w:val="pt-BR"/>
        </w:rPr>
        <w:t>պատճենը</w:t>
      </w:r>
      <w:r w:rsidRPr="00A340ED">
        <w:rPr>
          <w:rFonts w:ascii="Arial Armenian" w:hAnsi="Arial Armenian"/>
          <w:sz w:val="20"/>
          <w:lang w:val="pt-BR"/>
        </w:rPr>
        <w:t xml:space="preserve"> </w:t>
      </w:r>
      <w:r w:rsidRPr="00A340ED">
        <w:rPr>
          <w:rFonts w:ascii="Sylfaen" w:hAnsi="Sylfaen" w:cs="Sylfaen"/>
          <w:sz w:val="20"/>
          <w:lang w:val="pt-BR"/>
        </w:rPr>
        <w:t>և</w:t>
      </w:r>
      <w:r w:rsidRPr="00A340ED">
        <w:rPr>
          <w:rFonts w:ascii="Arial Armenian" w:hAnsi="Arial Armenian"/>
          <w:sz w:val="20"/>
          <w:lang w:val="pt-BR"/>
        </w:rPr>
        <w:t xml:space="preserve"> </w:t>
      </w:r>
      <w:r w:rsidRPr="00A340ED">
        <w:rPr>
          <w:rFonts w:ascii="Sylfaen" w:hAnsi="Sylfaen" w:cs="Sylfaen"/>
          <w:sz w:val="20"/>
          <w:lang w:val="pt-BR"/>
        </w:rPr>
        <w:t>դրա</w:t>
      </w:r>
      <w:r w:rsidRPr="00A340ED">
        <w:rPr>
          <w:rFonts w:ascii="Arial Armenian" w:hAnsi="Arial Armenian"/>
          <w:sz w:val="20"/>
          <w:lang w:val="pt-BR"/>
        </w:rPr>
        <w:t xml:space="preserve"> </w:t>
      </w:r>
      <w:r w:rsidRPr="00A340ED">
        <w:rPr>
          <w:rFonts w:ascii="Sylfaen" w:hAnsi="Sylfaen" w:cs="Sylfaen"/>
          <w:sz w:val="20"/>
          <w:lang w:val="pt-BR"/>
        </w:rPr>
        <w:t>կողմ</w:t>
      </w:r>
      <w:r w:rsidRPr="00A340ED">
        <w:rPr>
          <w:rFonts w:ascii="Arial Armenian" w:hAnsi="Arial Armenian"/>
          <w:sz w:val="20"/>
          <w:lang w:val="pt-BR"/>
        </w:rPr>
        <w:t xml:space="preserve"> </w:t>
      </w:r>
      <w:r w:rsidRPr="00A340ED">
        <w:rPr>
          <w:rFonts w:ascii="Sylfaen" w:hAnsi="Sylfaen" w:cs="Sylfaen"/>
          <w:sz w:val="20"/>
          <w:lang w:val="pt-BR"/>
        </w:rPr>
        <w:t>հանդիսացող</w:t>
      </w:r>
      <w:r w:rsidRPr="00A340ED">
        <w:rPr>
          <w:rFonts w:ascii="Arial Armenian" w:hAnsi="Arial Armenian"/>
          <w:sz w:val="20"/>
          <w:lang w:val="pt-BR"/>
        </w:rPr>
        <w:t xml:space="preserve"> </w:t>
      </w:r>
      <w:r w:rsidRPr="00A340ED">
        <w:rPr>
          <w:rFonts w:ascii="Sylfaen" w:hAnsi="Sylfaen" w:cs="Sylfaen"/>
          <w:sz w:val="20"/>
          <w:lang w:val="pt-BR"/>
        </w:rPr>
        <w:t>անձի</w:t>
      </w:r>
      <w:r w:rsidRPr="00A340ED">
        <w:rPr>
          <w:rFonts w:ascii="Arial Armenian" w:hAnsi="Arial Armenian"/>
          <w:sz w:val="20"/>
          <w:lang w:val="pt-BR"/>
        </w:rPr>
        <w:t xml:space="preserve"> </w:t>
      </w:r>
      <w:r w:rsidRPr="00A340ED">
        <w:rPr>
          <w:rFonts w:ascii="Sylfaen" w:hAnsi="Sylfaen" w:cs="Sylfaen"/>
          <w:sz w:val="20"/>
          <w:lang w:val="pt-BR"/>
        </w:rPr>
        <w:t>տվյալները՝</w:t>
      </w:r>
      <w:r w:rsidRPr="00A340ED">
        <w:rPr>
          <w:rFonts w:ascii="Arial Armenian" w:hAnsi="Arial Armenian"/>
          <w:sz w:val="20"/>
          <w:lang w:val="pt-BR"/>
        </w:rPr>
        <w:t xml:space="preserve"> </w:t>
      </w:r>
      <w:r w:rsidRPr="00A340ED">
        <w:rPr>
          <w:rFonts w:ascii="Sylfaen" w:hAnsi="Sylfaen" w:cs="Sylfaen"/>
          <w:sz w:val="20"/>
          <w:lang w:val="pt-BR"/>
        </w:rPr>
        <w:t>փոփոխությունը</w:t>
      </w:r>
      <w:r w:rsidRPr="00A340ED">
        <w:rPr>
          <w:rFonts w:ascii="Arial Armenian" w:hAnsi="Arial Armenian"/>
          <w:sz w:val="20"/>
          <w:lang w:val="pt-BR"/>
        </w:rPr>
        <w:t xml:space="preserve"> </w:t>
      </w:r>
      <w:r w:rsidRPr="00A340ED">
        <w:rPr>
          <w:rFonts w:ascii="Sylfaen" w:hAnsi="Sylfaen" w:cs="Sylfaen"/>
          <w:sz w:val="20"/>
          <w:lang w:val="pt-BR"/>
        </w:rPr>
        <w:t>կատարվելու</w:t>
      </w:r>
      <w:r w:rsidRPr="00A340ED">
        <w:rPr>
          <w:rFonts w:ascii="Arial Armenian" w:hAnsi="Arial Armenian"/>
          <w:sz w:val="20"/>
          <w:lang w:val="pt-BR"/>
        </w:rPr>
        <w:t xml:space="preserve"> </w:t>
      </w:r>
      <w:r w:rsidRPr="00A340ED">
        <w:rPr>
          <w:rFonts w:ascii="Sylfaen" w:hAnsi="Sylfaen" w:cs="Sylfaen"/>
          <w:sz w:val="20"/>
          <w:lang w:val="pt-BR"/>
        </w:rPr>
        <w:t>օրվանից</w:t>
      </w:r>
      <w:r w:rsidRPr="00A340ED">
        <w:rPr>
          <w:rFonts w:ascii="Arial Armenian" w:hAnsi="Arial Armenian"/>
          <w:sz w:val="20"/>
          <w:lang w:val="pt-BR"/>
        </w:rPr>
        <w:t xml:space="preserve">  </w:t>
      </w:r>
      <w:r w:rsidRPr="00A340ED">
        <w:rPr>
          <w:rFonts w:ascii="Sylfaen" w:hAnsi="Sylfaen" w:cs="Sylfaen"/>
          <w:sz w:val="20"/>
          <w:lang w:val="pt-BR"/>
        </w:rPr>
        <w:t>հինգ</w:t>
      </w:r>
      <w:r w:rsidRPr="00A340ED">
        <w:rPr>
          <w:rFonts w:ascii="Arial Armenian" w:hAnsi="Arial Armenian"/>
          <w:sz w:val="20"/>
          <w:lang w:val="pt-BR"/>
        </w:rPr>
        <w:t xml:space="preserve"> </w:t>
      </w:r>
      <w:r w:rsidRPr="00A340ED">
        <w:rPr>
          <w:rFonts w:ascii="Sylfaen" w:hAnsi="Sylfaen" w:cs="Sylfaen"/>
          <w:sz w:val="20"/>
          <w:lang w:val="pt-BR"/>
        </w:rPr>
        <w:t>աշխատանքային</w:t>
      </w:r>
      <w:r w:rsidRPr="00A340ED">
        <w:rPr>
          <w:rFonts w:ascii="Arial Armenian" w:hAnsi="Arial Armenian"/>
          <w:sz w:val="20"/>
          <w:lang w:val="pt-BR"/>
        </w:rPr>
        <w:t xml:space="preserve"> </w:t>
      </w:r>
      <w:r w:rsidRPr="00A340ED">
        <w:rPr>
          <w:rFonts w:ascii="Sylfaen" w:hAnsi="Sylfaen" w:cs="Sylfaen"/>
          <w:sz w:val="20"/>
          <w:lang w:val="pt-BR"/>
        </w:rPr>
        <w:t>օրվա</w:t>
      </w:r>
      <w:r w:rsidRPr="00A340ED">
        <w:rPr>
          <w:rFonts w:ascii="Arial Armenian" w:hAnsi="Arial Armenian"/>
          <w:sz w:val="20"/>
          <w:lang w:val="pt-BR"/>
        </w:rPr>
        <w:t xml:space="preserve"> </w:t>
      </w:r>
      <w:r w:rsidRPr="00A340ED">
        <w:rPr>
          <w:rFonts w:ascii="Sylfaen" w:hAnsi="Sylfaen" w:cs="Sylfaen"/>
          <w:sz w:val="20"/>
          <w:lang w:val="pt-BR"/>
        </w:rPr>
        <w:t>ընթացքում</w:t>
      </w:r>
      <w:r w:rsidRPr="00A340ED">
        <w:rPr>
          <w:rFonts w:ascii="Arial Armenian" w:hAnsi="Arial Armenian"/>
          <w:sz w:val="20"/>
          <w:lang w:val="pt-BR"/>
        </w:rPr>
        <w:t>:</w:t>
      </w:r>
      <w:r w:rsidRPr="00A340ED">
        <w:rPr>
          <w:rFonts w:ascii="Arial Armenian" w:hAnsi="Arial Armenian"/>
          <w:sz w:val="20"/>
          <w:vertAlign w:val="superscript"/>
          <w:lang w:val="pt-BR"/>
        </w:rPr>
        <w:t>22</w:t>
      </w:r>
      <w:r w:rsidRPr="00A340ED">
        <w:rPr>
          <w:rStyle w:val="af6"/>
          <w:rFonts w:ascii="Arial Armenian" w:hAnsi="Arial Armenian"/>
          <w:color w:val="FFFFFF"/>
          <w:sz w:val="20"/>
          <w:lang w:val="pt-BR"/>
        </w:rPr>
        <w:footnoteReference w:id="10"/>
      </w:r>
    </w:p>
    <w:p w:rsidR="00CE7D06" w:rsidRPr="00A340ED" w:rsidRDefault="00CE7D06" w:rsidP="00CE7D06">
      <w:pPr>
        <w:tabs>
          <w:tab w:val="left" w:pos="1276"/>
        </w:tabs>
        <w:ind w:firstLine="720"/>
        <w:jc w:val="both"/>
        <w:rPr>
          <w:rFonts w:ascii="Arial Armenian" w:hAnsi="Arial Armenian"/>
          <w:sz w:val="20"/>
          <w:lang w:val="pt-BR"/>
        </w:rPr>
      </w:pPr>
      <w:r w:rsidRPr="00A340ED">
        <w:rPr>
          <w:rFonts w:ascii="Arial Armenian" w:hAnsi="Arial Armenian"/>
          <w:sz w:val="20"/>
          <w:lang w:val="pt-BR"/>
        </w:rPr>
        <w:lastRenderedPageBreak/>
        <w:t xml:space="preserve">8.7 </w:t>
      </w:r>
      <w:r w:rsidRPr="00A340ED">
        <w:rPr>
          <w:rFonts w:ascii="Sylfaen" w:hAnsi="Sylfaen" w:cs="Sylfaen"/>
          <w:sz w:val="20"/>
          <w:lang w:val="pt-BR"/>
        </w:rPr>
        <w:t>Եթե</w:t>
      </w:r>
      <w:r w:rsidRPr="00A340ED">
        <w:rPr>
          <w:rFonts w:ascii="Arial Armenian" w:hAnsi="Arial Armenian"/>
          <w:sz w:val="20"/>
          <w:lang w:val="pt-BR"/>
        </w:rPr>
        <w:t xml:space="preserve"> </w:t>
      </w:r>
      <w:r w:rsidRPr="00A340ED">
        <w:rPr>
          <w:rFonts w:ascii="Sylfaen" w:hAnsi="Sylfaen" w:cs="Sylfaen"/>
          <w:sz w:val="20"/>
          <w:lang w:val="pt-BR"/>
        </w:rPr>
        <w:t>պայմանագիրն</w:t>
      </w:r>
      <w:r w:rsidRPr="00A340ED">
        <w:rPr>
          <w:rFonts w:ascii="Arial Armenian" w:hAnsi="Arial Armenian"/>
          <w:sz w:val="20"/>
          <w:lang w:val="pt-BR"/>
        </w:rPr>
        <w:t xml:space="preserve">  </w:t>
      </w:r>
      <w:r w:rsidRPr="00A340ED">
        <w:rPr>
          <w:rFonts w:ascii="Sylfaen" w:hAnsi="Sylfaen" w:cs="Sylfaen"/>
          <w:sz w:val="20"/>
          <w:lang w:val="pt-BR"/>
        </w:rPr>
        <w:t>իրականացվում</w:t>
      </w:r>
      <w:r w:rsidRPr="00A340ED">
        <w:rPr>
          <w:rFonts w:ascii="Arial Armenian" w:hAnsi="Arial Armenian"/>
          <w:sz w:val="20"/>
          <w:lang w:val="pt-BR"/>
        </w:rPr>
        <w:t xml:space="preserve"> </w:t>
      </w:r>
      <w:r w:rsidRPr="00A340ED">
        <w:rPr>
          <w:rFonts w:ascii="Sylfaen" w:hAnsi="Sylfaen" w:cs="Sylfaen"/>
          <w:sz w:val="20"/>
          <w:lang w:val="pt-BR"/>
        </w:rPr>
        <w:t>է</w:t>
      </w:r>
      <w:r w:rsidRPr="00A340ED">
        <w:rPr>
          <w:rFonts w:ascii="Arial Armenian" w:hAnsi="Arial Armenian"/>
          <w:sz w:val="20"/>
          <w:lang w:val="pt-BR"/>
        </w:rPr>
        <w:t xml:space="preserve"> </w:t>
      </w:r>
      <w:r w:rsidRPr="00A340ED">
        <w:rPr>
          <w:rFonts w:ascii="Sylfaen" w:hAnsi="Sylfaen" w:cs="Sylfaen"/>
          <w:sz w:val="20"/>
          <w:lang w:val="pt-BR"/>
        </w:rPr>
        <w:t>համատեղ</w:t>
      </w:r>
      <w:r w:rsidRPr="00A340ED">
        <w:rPr>
          <w:rFonts w:ascii="Arial Armenian" w:hAnsi="Arial Armenian"/>
          <w:sz w:val="20"/>
          <w:lang w:val="pt-BR"/>
        </w:rPr>
        <w:t xml:space="preserve"> </w:t>
      </w:r>
      <w:r w:rsidRPr="00A340ED">
        <w:rPr>
          <w:rFonts w:ascii="Sylfaen" w:hAnsi="Sylfaen" w:cs="Sylfaen"/>
          <w:sz w:val="20"/>
          <w:lang w:val="pt-BR"/>
        </w:rPr>
        <w:t>գործունեության</w:t>
      </w:r>
      <w:r w:rsidRPr="00A340ED">
        <w:rPr>
          <w:rFonts w:ascii="Arial Armenian" w:hAnsi="Arial Armenian"/>
          <w:sz w:val="20"/>
          <w:lang w:val="pt-BR"/>
        </w:rPr>
        <w:t xml:space="preserve"> (</w:t>
      </w:r>
      <w:r w:rsidRPr="00A340ED">
        <w:rPr>
          <w:rFonts w:ascii="Sylfaen" w:hAnsi="Sylfaen" w:cs="Sylfaen"/>
          <w:sz w:val="20"/>
          <w:lang w:val="pt-BR"/>
        </w:rPr>
        <w:t>կոնսորցիումի</w:t>
      </w:r>
      <w:r w:rsidRPr="00A340ED">
        <w:rPr>
          <w:rFonts w:ascii="Arial Armenian" w:hAnsi="Arial Armenian"/>
          <w:sz w:val="20"/>
          <w:lang w:val="pt-BR"/>
        </w:rPr>
        <w:t xml:space="preserve">) </w:t>
      </w:r>
      <w:r w:rsidRPr="00A340ED">
        <w:rPr>
          <w:rFonts w:ascii="Sylfaen" w:hAnsi="Sylfaen" w:cs="Sylfaen"/>
          <w:sz w:val="20"/>
          <w:lang w:val="pt-BR"/>
        </w:rPr>
        <w:t>պայմանագիր</w:t>
      </w:r>
      <w:r w:rsidRPr="00A340ED">
        <w:rPr>
          <w:rFonts w:ascii="Arial Armenian" w:hAnsi="Arial Armenian"/>
          <w:sz w:val="20"/>
          <w:lang w:val="pt-BR"/>
        </w:rPr>
        <w:t xml:space="preserve"> </w:t>
      </w:r>
      <w:r w:rsidRPr="00A340ED">
        <w:rPr>
          <w:rFonts w:ascii="Sylfaen" w:hAnsi="Sylfaen" w:cs="Sylfaen"/>
          <w:sz w:val="20"/>
          <w:lang w:val="pt-BR"/>
        </w:rPr>
        <w:t>կնքելու</w:t>
      </w:r>
      <w:r w:rsidRPr="00A340ED">
        <w:rPr>
          <w:rFonts w:ascii="Arial Armenian" w:hAnsi="Arial Armenian"/>
          <w:sz w:val="20"/>
          <w:lang w:val="pt-BR"/>
        </w:rPr>
        <w:t xml:space="preserve"> </w:t>
      </w:r>
      <w:r w:rsidRPr="00A340ED">
        <w:rPr>
          <w:rFonts w:ascii="Sylfaen" w:hAnsi="Sylfaen" w:cs="Sylfaen"/>
          <w:sz w:val="20"/>
          <w:lang w:val="pt-BR"/>
        </w:rPr>
        <w:t>միջոցով</w:t>
      </w:r>
      <w:r w:rsidRPr="00A340ED">
        <w:rPr>
          <w:rFonts w:ascii="Arial Armenian" w:hAnsi="Arial Armenian"/>
          <w:sz w:val="20"/>
          <w:lang w:val="pt-BR"/>
        </w:rPr>
        <w:t xml:space="preserve">, </w:t>
      </w:r>
      <w:r w:rsidRPr="00A340ED">
        <w:rPr>
          <w:rFonts w:ascii="Sylfaen" w:hAnsi="Sylfaen" w:cs="Sylfaen"/>
          <w:sz w:val="20"/>
          <w:lang w:val="pt-BR"/>
        </w:rPr>
        <w:t>ապա</w:t>
      </w:r>
      <w:r w:rsidRPr="00A340ED">
        <w:rPr>
          <w:rFonts w:ascii="Arial Armenian" w:hAnsi="Arial Armenian"/>
          <w:sz w:val="20"/>
          <w:lang w:val="pt-BR"/>
        </w:rPr>
        <w:t xml:space="preserve"> </w:t>
      </w:r>
      <w:r w:rsidRPr="00A340ED">
        <w:rPr>
          <w:rFonts w:ascii="Sylfaen" w:hAnsi="Sylfaen" w:cs="Sylfaen"/>
          <w:sz w:val="20"/>
          <w:lang w:val="pt-BR"/>
        </w:rPr>
        <w:t>այդ</w:t>
      </w:r>
      <w:r w:rsidRPr="00A340ED">
        <w:rPr>
          <w:rFonts w:ascii="Arial Armenian" w:hAnsi="Arial Armenian"/>
          <w:sz w:val="20"/>
          <w:lang w:val="pt-BR"/>
        </w:rPr>
        <w:t xml:space="preserve"> </w:t>
      </w:r>
      <w:r w:rsidRPr="00A340ED">
        <w:rPr>
          <w:rFonts w:ascii="Sylfaen" w:hAnsi="Sylfaen" w:cs="Sylfaen"/>
          <w:sz w:val="20"/>
          <w:lang w:val="pt-BR"/>
        </w:rPr>
        <w:t>պայմանագրի</w:t>
      </w:r>
      <w:r w:rsidRPr="00A340ED">
        <w:rPr>
          <w:rFonts w:ascii="Arial Armenian" w:hAnsi="Arial Armenian"/>
          <w:sz w:val="20"/>
          <w:lang w:val="pt-BR"/>
        </w:rPr>
        <w:t xml:space="preserve"> </w:t>
      </w:r>
      <w:r w:rsidRPr="00A340ED">
        <w:rPr>
          <w:rFonts w:ascii="Sylfaen" w:hAnsi="Sylfaen" w:cs="Sylfaen"/>
          <w:sz w:val="20"/>
          <w:lang w:val="pt-BR"/>
        </w:rPr>
        <w:t>մասնակիցները</w:t>
      </w:r>
      <w:r w:rsidRPr="00A340ED">
        <w:rPr>
          <w:rFonts w:ascii="Arial Armenian" w:hAnsi="Arial Armenian"/>
          <w:sz w:val="20"/>
          <w:lang w:val="pt-BR"/>
        </w:rPr>
        <w:t xml:space="preserve"> </w:t>
      </w:r>
      <w:r w:rsidRPr="00A340ED">
        <w:rPr>
          <w:rFonts w:ascii="Sylfaen" w:hAnsi="Sylfaen" w:cs="Sylfaen"/>
          <w:sz w:val="20"/>
          <w:lang w:val="pt-BR"/>
        </w:rPr>
        <w:t>կրում</w:t>
      </w:r>
      <w:r w:rsidRPr="00A340ED">
        <w:rPr>
          <w:rFonts w:ascii="Arial Armenian" w:hAnsi="Arial Armenian"/>
          <w:sz w:val="20"/>
          <w:lang w:val="pt-BR"/>
        </w:rPr>
        <w:t xml:space="preserve"> </w:t>
      </w:r>
      <w:r w:rsidRPr="00A340ED">
        <w:rPr>
          <w:rFonts w:ascii="Sylfaen" w:hAnsi="Sylfaen" w:cs="Sylfaen"/>
          <w:sz w:val="20"/>
          <w:lang w:val="pt-BR"/>
        </w:rPr>
        <w:t>են</w:t>
      </w:r>
      <w:r w:rsidRPr="00A340ED">
        <w:rPr>
          <w:rFonts w:ascii="Arial Armenian" w:hAnsi="Arial Armenian"/>
          <w:sz w:val="20"/>
          <w:lang w:val="pt-BR"/>
        </w:rPr>
        <w:t xml:space="preserve"> </w:t>
      </w:r>
      <w:r w:rsidRPr="00A340ED">
        <w:rPr>
          <w:rFonts w:ascii="Sylfaen" w:hAnsi="Sylfaen" w:cs="Sylfaen"/>
          <w:sz w:val="20"/>
          <w:lang w:val="pt-BR"/>
        </w:rPr>
        <w:t>համատեղ</w:t>
      </w:r>
      <w:r w:rsidRPr="00A340ED">
        <w:rPr>
          <w:rFonts w:ascii="Arial Armenian" w:hAnsi="Arial Armenian"/>
          <w:sz w:val="20"/>
          <w:lang w:val="pt-BR"/>
        </w:rPr>
        <w:t xml:space="preserve"> </w:t>
      </w:r>
      <w:r w:rsidRPr="00A340ED">
        <w:rPr>
          <w:rFonts w:ascii="Sylfaen" w:hAnsi="Sylfaen" w:cs="Sylfaen"/>
          <w:sz w:val="20"/>
          <w:lang w:val="pt-BR"/>
        </w:rPr>
        <w:t>և</w:t>
      </w:r>
      <w:r w:rsidRPr="00A340ED">
        <w:rPr>
          <w:rFonts w:ascii="Arial Armenian" w:hAnsi="Arial Armenian"/>
          <w:sz w:val="20"/>
          <w:lang w:val="pt-BR"/>
        </w:rPr>
        <w:t xml:space="preserve"> </w:t>
      </w:r>
      <w:r w:rsidRPr="00A340ED">
        <w:rPr>
          <w:rFonts w:ascii="Sylfaen" w:hAnsi="Sylfaen" w:cs="Sylfaen"/>
          <w:sz w:val="20"/>
          <w:lang w:val="pt-BR"/>
        </w:rPr>
        <w:t>համապարտ</w:t>
      </w:r>
      <w:r w:rsidRPr="00A340ED">
        <w:rPr>
          <w:rFonts w:ascii="Arial Armenian" w:hAnsi="Arial Armenian"/>
          <w:sz w:val="20"/>
          <w:lang w:val="pt-BR"/>
        </w:rPr>
        <w:t xml:space="preserve"> </w:t>
      </w:r>
      <w:r w:rsidRPr="00A340ED">
        <w:rPr>
          <w:rFonts w:ascii="Sylfaen" w:hAnsi="Sylfaen" w:cs="Sylfaen"/>
          <w:sz w:val="20"/>
          <w:lang w:val="pt-BR"/>
        </w:rPr>
        <w:t>պատասխանատվություն</w:t>
      </w:r>
      <w:r w:rsidRPr="00A340ED">
        <w:rPr>
          <w:rFonts w:ascii="Arial Armenian" w:hAnsi="Arial Armenian"/>
          <w:sz w:val="20"/>
          <w:lang w:val="pt-BR"/>
        </w:rPr>
        <w:t xml:space="preserve">: </w:t>
      </w:r>
      <w:r w:rsidRPr="00A340ED">
        <w:rPr>
          <w:rFonts w:ascii="Sylfaen" w:hAnsi="Sylfaen" w:cs="Sylfaen"/>
          <w:sz w:val="20"/>
          <w:lang w:val="pt-BR"/>
        </w:rPr>
        <w:t>Ընդ</w:t>
      </w:r>
      <w:r w:rsidRPr="00A340ED">
        <w:rPr>
          <w:rFonts w:ascii="Arial Armenian" w:hAnsi="Arial Armenian"/>
          <w:sz w:val="20"/>
          <w:lang w:val="pt-BR"/>
        </w:rPr>
        <w:t xml:space="preserve"> </w:t>
      </w:r>
      <w:r w:rsidRPr="00A340ED">
        <w:rPr>
          <w:rFonts w:ascii="Sylfaen" w:hAnsi="Sylfaen" w:cs="Sylfaen"/>
          <w:sz w:val="20"/>
          <w:lang w:val="pt-BR"/>
        </w:rPr>
        <w:t>որում</w:t>
      </w:r>
      <w:r w:rsidRPr="00A340ED">
        <w:rPr>
          <w:rFonts w:ascii="Arial Armenian" w:hAnsi="Arial Armenian"/>
          <w:sz w:val="20"/>
          <w:lang w:val="pt-BR"/>
        </w:rPr>
        <w:t xml:space="preserve">, </w:t>
      </w:r>
      <w:r w:rsidRPr="00A340ED">
        <w:rPr>
          <w:rFonts w:ascii="Sylfaen" w:hAnsi="Sylfaen" w:cs="Sylfaen"/>
          <w:sz w:val="20"/>
          <w:lang w:val="pt-BR"/>
        </w:rPr>
        <w:t>կոնսորցիումի</w:t>
      </w:r>
      <w:r w:rsidRPr="00A340ED">
        <w:rPr>
          <w:rFonts w:ascii="Arial Armenian" w:hAnsi="Arial Armenian"/>
          <w:sz w:val="20"/>
          <w:lang w:val="pt-BR"/>
        </w:rPr>
        <w:t xml:space="preserve"> </w:t>
      </w:r>
      <w:r w:rsidRPr="00A340ED">
        <w:rPr>
          <w:rFonts w:ascii="Sylfaen" w:hAnsi="Sylfaen" w:cs="Sylfaen"/>
          <w:sz w:val="20"/>
          <w:lang w:val="pt-BR"/>
        </w:rPr>
        <w:t>անդամի</w:t>
      </w:r>
      <w:r w:rsidRPr="00A340ED">
        <w:rPr>
          <w:rFonts w:ascii="Arial Armenian" w:hAnsi="Arial Armenian"/>
          <w:sz w:val="20"/>
          <w:lang w:val="pt-BR"/>
        </w:rPr>
        <w:t xml:space="preserve"> </w:t>
      </w:r>
      <w:r w:rsidRPr="00A340ED">
        <w:rPr>
          <w:rFonts w:ascii="Sylfaen" w:hAnsi="Sylfaen" w:cs="Sylfaen"/>
          <w:sz w:val="20"/>
          <w:lang w:val="pt-BR"/>
        </w:rPr>
        <w:t>կոնսորցիումից</w:t>
      </w:r>
      <w:r w:rsidRPr="00A340ED">
        <w:rPr>
          <w:rFonts w:ascii="Arial Armenian" w:hAnsi="Arial Armenian"/>
          <w:sz w:val="20"/>
          <w:lang w:val="pt-BR"/>
        </w:rPr>
        <w:t xml:space="preserve"> </w:t>
      </w:r>
      <w:r w:rsidRPr="00A340ED">
        <w:rPr>
          <w:rFonts w:ascii="Sylfaen" w:hAnsi="Sylfaen" w:cs="Sylfaen"/>
          <w:sz w:val="20"/>
          <w:lang w:val="pt-BR"/>
        </w:rPr>
        <w:t>դուրս</w:t>
      </w:r>
      <w:r w:rsidRPr="00A340ED">
        <w:rPr>
          <w:rFonts w:ascii="Arial Armenian" w:hAnsi="Arial Armenian"/>
          <w:sz w:val="20"/>
          <w:lang w:val="pt-BR"/>
        </w:rPr>
        <w:t xml:space="preserve"> </w:t>
      </w:r>
      <w:r w:rsidRPr="00A340ED">
        <w:rPr>
          <w:rFonts w:ascii="Sylfaen" w:hAnsi="Sylfaen" w:cs="Sylfaen"/>
          <w:sz w:val="20"/>
          <w:lang w:val="pt-BR"/>
        </w:rPr>
        <w:t>գալու</w:t>
      </w:r>
      <w:r w:rsidRPr="00A340ED">
        <w:rPr>
          <w:rFonts w:ascii="Arial Armenian" w:hAnsi="Arial Armenian"/>
          <w:sz w:val="20"/>
          <w:lang w:val="pt-BR"/>
        </w:rPr>
        <w:t xml:space="preserve"> </w:t>
      </w:r>
      <w:r w:rsidRPr="00A340ED">
        <w:rPr>
          <w:rFonts w:ascii="Sylfaen" w:hAnsi="Sylfaen" w:cs="Sylfaen"/>
          <w:sz w:val="20"/>
          <w:lang w:val="pt-BR"/>
        </w:rPr>
        <w:t>դեպքում</w:t>
      </w:r>
      <w:r w:rsidRPr="00A340ED">
        <w:rPr>
          <w:rFonts w:ascii="Arial Armenian" w:hAnsi="Arial Armenian"/>
          <w:sz w:val="20"/>
          <w:lang w:val="pt-BR"/>
        </w:rPr>
        <w:t xml:space="preserve"> </w:t>
      </w:r>
      <w:r w:rsidRPr="00A340ED">
        <w:rPr>
          <w:rFonts w:ascii="Sylfaen" w:hAnsi="Sylfaen" w:cs="Sylfaen"/>
          <w:sz w:val="20"/>
          <w:lang w:val="pt-BR"/>
        </w:rPr>
        <w:t>պայմանագիրը</w:t>
      </w:r>
      <w:r w:rsidRPr="00A340ED">
        <w:rPr>
          <w:rFonts w:ascii="Arial Armenian" w:hAnsi="Arial Armenian"/>
          <w:sz w:val="20"/>
          <w:lang w:val="pt-BR"/>
        </w:rPr>
        <w:t xml:space="preserve"> </w:t>
      </w:r>
      <w:r w:rsidRPr="00A340ED">
        <w:rPr>
          <w:rFonts w:ascii="Sylfaen" w:hAnsi="Sylfaen" w:cs="Sylfaen"/>
          <w:sz w:val="20"/>
          <w:lang w:val="pt-BR"/>
        </w:rPr>
        <w:t>միակողմանիորեն</w:t>
      </w:r>
      <w:r w:rsidRPr="00A340ED">
        <w:rPr>
          <w:rFonts w:ascii="Arial Armenian" w:hAnsi="Arial Armenian"/>
          <w:sz w:val="20"/>
          <w:lang w:val="pt-BR"/>
        </w:rPr>
        <w:t xml:space="preserve"> </w:t>
      </w:r>
      <w:r w:rsidRPr="00A340ED">
        <w:rPr>
          <w:rFonts w:ascii="Sylfaen" w:hAnsi="Sylfaen" w:cs="Sylfaen"/>
          <w:sz w:val="20"/>
          <w:lang w:val="pt-BR"/>
        </w:rPr>
        <w:t>լուծվում</w:t>
      </w:r>
      <w:r w:rsidRPr="00A340ED">
        <w:rPr>
          <w:rFonts w:ascii="Arial Armenian" w:hAnsi="Arial Armenian"/>
          <w:sz w:val="20"/>
          <w:lang w:val="pt-BR"/>
        </w:rPr>
        <w:t xml:space="preserve"> </w:t>
      </w:r>
      <w:r w:rsidRPr="00A340ED">
        <w:rPr>
          <w:rFonts w:ascii="Sylfaen" w:hAnsi="Sylfaen" w:cs="Sylfaen"/>
          <w:sz w:val="20"/>
          <w:lang w:val="pt-BR"/>
        </w:rPr>
        <w:t>է</w:t>
      </w:r>
      <w:r w:rsidRPr="00A340ED">
        <w:rPr>
          <w:rFonts w:ascii="Arial Armenian" w:hAnsi="Arial Armenian"/>
          <w:sz w:val="20"/>
          <w:lang w:val="pt-BR"/>
        </w:rPr>
        <w:t xml:space="preserve"> </w:t>
      </w:r>
      <w:r w:rsidRPr="00A340ED">
        <w:rPr>
          <w:rFonts w:ascii="Sylfaen" w:hAnsi="Sylfaen" w:cs="Sylfaen"/>
          <w:sz w:val="20"/>
          <w:lang w:val="pt-BR"/>
        </w:rPr>
        <w:t>և</w:t>
      </w:r>
      <w:r w:rsidRPr="00A340ED">
        <w:rPr>
          <w:rFonts w:ascii="Arial Armenian" w:hAnsi="Arial Armenian"/>
          <w:sz w:val="20"/>
          <w:lang w:val="pt-BR"/>
        </w:rPr>
        <w:t xml:space="preserve"> </w:t>
      </w:r>
      <w:r w:rsidRPr="00A340ED">
        <w:rPr>
          <w:rFonts w:ascii="Sylfaen" w:hAnsi="Sylfaen" w:cs="Sylfaen"/>
          <w:sz w:val="20"/>
          <w:lang w:val="pt-BR"/>
        </w:rPr>
        <w:t>կոնսորցիումի</w:t>
      </w:r>
      <w:r w:rsidRPr="00A340ED">
        <w:rPr>
          <w:rFonts w:ascii="Arial Armenian" w:hAnsi="Arial Armenian"/>
          <w:sz w:val="20"/>
          <w:lang w:val="pt-BR"/>
        </w:rPr>
        <w:t xml:space="preserve"> </w:t>
      </w:r>
      <w:r w:rsidRPr="00A340ED">
        <w:rPr>
          <w:rFonts w:ascii="Sylfaen" w:hAnsi="Sylfaen" w:cs="Sylfaen"/>
          <w:sz w:val="20"/>
          <w:lang w:val="pt-BR"/>
        </w:rPr>
        <w:t>անդամների</w:t>
      </w:r>
      <w:r w:rsidRPr="00A340ED">
        <w:rPr>
          <w:rFonts w:ascii="Arial Armenian" w:hAnsi="Arial Armenian"/>
          <w:sz w:val="20"/>
          <w:lang w:val="pt-BR"/>
        </w:rPr>
        <w:t xml:space="preserve"> </w:t>
      </w:r>
      <w:r w:rsidRPr="00A340ED">
        <w:rPr>
          <w:rFonts w:ascii="Sylfaen" w:hAnsi="Sylfaen" w:cs="Sylfaen"/>
          <w:sz w:val="20"/>
          <w:lang w:val="pt-BR"/>
        </w:rPr>
        <w:t>նկատմամբ</w:t>
      </w:r>
      <w:r w:rsidRPr="00A340ED">
        <w:rPr>
          <w:rFonts w:ascii="Arial Armenian" w:hAnsi="Arial Armenian"/>
          <w:sz w:val="20"/>
          <w:lang w:val="pt-BR"/>
        </w:rPr>
        <w:t xml:space="preserve"> </w:t>
      </w:r>
      <w:r w:rsidRPr="00A340ED">
        <w:rPr>
          <w:rFonts w:ascii="Sylfaen" w:hAnsi="Sylfaen" w:cs="Sylfaen"/>
          <w:sz w:val="20"/>
          <w:lang w:val="pt-BR"/>
        </w:rPr>
        <w:t>կիրառվում</w:t>
      </w:r>
      <w:r w:rsidRPr="00A340ED">
        <w:rPr>
          <w:rFonts w:ascii="Arial Armenian" w:hAnsi="Arial Armenian"/>
          <w:sz w:val="20"/>
          <w:lang w:val="pt-BR"/>
        </w:rPr>
        <w:t xml:space="preserve"> </w:t>
      </w:r>
      <w:r w:rsidRPr="00A340ED">
        <w:rPr>
          <w:rFonts w:ascii="Sylfaen" w:hAnsi="Sylfaen" w:cs="Sylfaen"/>
          <w:sz w:val="20"/>
          <w:lang w:val="pt-BR"/>
        </w:rPr>
        <w:t>են</w:t>
      </w:r>
      <w:r w:rsidRPr="00A340ED">
        <w:rPr>
          <w:rFonts w:ascii="Arial Armenian" w:hAnsi="Arial Armenian"/>
          <w:sz w:val="20"/>
          <w:lang w:val="pt-BR"/>
        </w:rPr>
        <w:t xml:space="preserve"> </w:t>
      </w:r>
      <w:r w:rsidRPr="00A340ED">
        <w:rPr>
          <w:rFonts w:ascii="Sylfaen" w:hAnsi="Sylfaen" w:cs="Sylfaen"/>
          <w:sz w:val="20"/>
          <w:lang w:val="pt-BR"/>
        </w:rPr>
        <w:t>պայմանագրով</w:t>
      </w:r>
      <w:r w:rsidRPr="00A340ED">
        <w:rPr>
          <w:rFonts w:ascii="Arial Armenian" w:hAnsi="Arial Armenian"/>
          <w:sz w:val="20"/>
          <w:lang w:val="pt-BR"/>
        </w:rPr>
        <w:t xml:space="preserve"> </w:t>
      </w:r>
      <w:r w:rsidRPr="00A340ED">
        <w:rPr>
          <w:rFonts w:ascii="Sylfaen" w:hAnsi="Sylfaen" w:cs="Sylfaen"/>
          <w:sz w:val="20"/>
          <w:lang w:val="pt-BR"/>
        </w:rPr>
        <w:t>նախատեսված</w:t>
      </w:r>
      <w:r w:rsidRPr="00A340ED">
        <w:rPr>
          <w:rFonts w:ascii="Arial Armenian" w:hAnsi="Arial Armenian"/>
          <w:sz w:val="20"/>
          <w:lang w:val="pt-BR"/>
        </w:rPr>
        <w:t xml:space="preserve"> </w:t>
      </w:r>
      <w:r w:rsidRPr="00A340ED">
        <w:rPr>
          <w:rFonts w:ascii="Sylfaen" w:hAnsi="Sylfaen" w:cs="Sylfaen"/>
          <w:sz w:val="20"/>
          <w:lang w:val="pt-BR"/>
        </w:rPr>
        <w:t>պատասխանատվության</w:t>
      </w:r>
      <w:r w:rsidRPr="00A340ED">
        <w:rPr>
          <w:rFonts w:ascii="Arial Armenian" w:hAnsi="Arial Armenian"/>
          <w:sz w:val="20"/>
          <w:lang w:val="pt-BR"/>
        </w:rPr>
        <w:t xml:space="preserve"> </w:t>
      </w:r>
      <w:r w:rsidRPr="00A340ED">
        <w:rPr>
          <w:rFonts w:ascii="Sylfaen" w:hAnsi="Sylfaen" w:cs="Sylfaen"/>
          <w:sz w:val="20"/>
          <w:lang w:val="pt-BR"/>
        </w:rPr>
        <w:t>միջոցները</w:t>
      </w:r>
      <w:r w:rsidRPr="00A340ED">
        <w:rPr>
          <w:rFonts w:ascii="Arial Armenian" w:hAnsi="Arial Armenian"/>
          <w:sz w:val="20"/>
          <w:lang w:val="pt-BR"/>
        </w:rPr>
        <w:t>:</w:t>
      </w:r>
      <w:r w:rsidRPr="00A340ED">
        <w:rPr>
          <w:rFonts w:ascii="Arial Armenian" w:hAnsi="Arial Armenian"/>
          <w:sz w:val="20"/>
          <w:vertAlign w:val="superscript"/>
          <w:lang w:val="pt-BR"/>
        </w:rPr>
        <w:t>23</w:t>
      </w:r>
      <w:r w:rsidRPr="00A340ED">
        <w:rPr>
          <w:rStyle w:val="af6"/>
          <w:rFonts w:ascii="Arial Armenian" w:hAnsi="Arial Armenian"/>
          <w:color w:val="FFFFFF"/>
          <w:sz w:val="20"/>
          <w:lang w:val="pt-BR"/>
        </w:rPr>
        <w:footnoteReference w:id="11"/>
      </w:r>
    </w:p>
    <w:p w:rsidR="00CE7D06" w:rsidRPr="00A340ED" w:rsidRDefault="00CE7D06" w:rsidP="00CE7D06">
      <w:pPr>
        <w:tabs>
          <w:tab w:val="left" w:pos="1276"/>
        </w:tabs>
        <w:ind w:firstLine="720"/>
        <w:jc w:val="both"/>
        <w:rPr>
          <w:rFonts w:ascii="Arial Armenian" w:hAnsi="Arial Armenian"/>
          <w:sz w:val="20"/>
          <w:lang w:val="pt-BR"/>
        </w:rPr>
      </w:pPr>
      <w:r w:rsidRPr="00A340ED">
        <w:rPr>
          <w:rFonts w:ascii="Arial Armenian" w:hAnsi="Arial Armenian" w:cs="Times Armenian"/>
          <w:sz w:val="20"/>
          <w:lang w:val="pt-BR"/>
        </w:rPr>
        <w:t>8</w:t>
      </w:r>
      <w:r w:rsidRPr="00A340ED">
        <w:rPr>
          <w:rFonts w:ascii="Arial Armenian" w:hAnsi="Arial Armenian" w:cs="Times Armenian"/>
          <w:sz w:val="20"/>
          <w:lang w:val="hy-AM"/>
        </w:rPr>
        <w:t>.</w:t>
      </w:r>
      <w:r w:rsidRPr="00A340ED">
        <w:rPr>
          <w:rFonts w:ascii="Arial Armenian" w:hAnsi="Arial Armenian" w:cs="Times Armenian"/>
          <w:sz w:val="20"/>
          <w:lang w:val="pt-BR"/>
        </w:rPr>
        <w:t>8</w:t>
      </w:r>
      <w:r w:rsidRPr="00A340ED">
        <w:rPr>
          <w:rFonts w:ascii="Arial Armenian" w:hAnsi="Arial Armenian" w:cs="Times Armenian"/>
          <w:sz w:val="20"/>
          <w:lang w:val="hy-AM"/>
        </w:rPr>
        <w:t xml:space="preserve"> </w:t>
      </w:r>
      <w:r w:rsidRPr="00A340ED">
        <w:rPr>
          <w:rFonts w:ascii="Sylfaen" w:hAnsi="Sylfaen" w:cs="Sylfaen"/>
          <w:sz w:val="20"/>
          <w:lang w:val="hy-AM"/>
        </w:rPr>
        <w:t>Ա</w:t>
      </w:r>
      <w:r w:rsidRPr="00A340ED">
        <w:rPr>
          <w:rFonts w:ascii="Sylfaen" w:hAnsi="Sylfaen" w:cs="Sylfaen"/>
          <w:sz w:val="20"/>
        </w:rPr>
        <w:t>պր</w:t>
      </w:r>
      <w:r w:rsidRPr="00A340ED">
        <w:rPr>
          <w:rFonts w:ascii="Sylfaen" w:hAnsi="Sylfaen" w:cs="Sylfaen"/>
          <w:sz w:val="20"/>
          <w:lang w:val="hy-AM"/>
        </w:rPr>
        <w:t>անքի</w:t>
      </w:r>
      <w:r w:rsidRPr="00A340ED">
        <w:rPr>
          <w:rFonts w:ascii="Arial Armenian" w:hAnsi="Arial Armenian" w:cs="Times Armenian"/>
          <w:sz w:val="20"/>
          <w:lang w:val="hy-AM"/>
        </w:rPr>
        <w:t xml:space="preserve"> </w:t>
      </w:r>
      <w:r w:rsidRPr="00A340ED">
        <w:rPr>
          <w:rFonts w:ascii="Sylfaen" w:hAnsi="Sylfaen" w:cs="Sylfaen"/>
          <w:sz w:val="20"/>
        </w:rPr>
        <w:t>մատա</w:t>
      </w:r>
      <w:r w:rsidRPr="00A340ED">
        <w:rPr>
          <w:rFonts w:ascii="Sylfaen" w:hAnsi="Sylfaen" w:cs="Sylfaen"/>
          <w:sz w:val="20"/>
          <w:lang w:val="hy-AM"/>
        </w:rPr>
        <w:t>կա</w:t>
      </w:r>
      <w:r w:rsidRPr="00A340ED">
        <w:rPr>
          <w:rFonts w:ascii="Sylfaen" w:hAnsi="Sylfaen" w:cs="Sylfaen"/>
          <w:sz w:val="20"/>
        </w:rPr>
        <w:t>ր</w:t>
      </w:r>
      <w:r w:rsidRPr="00A340ED">
        <w:rPr>
          <w:rFonts w:ascii="Sylfaen" w:hAnsi="Sylfaen" w:cs="Sylfaen"/>
          <w:sz w:val="20"/>
          <w:lang w:val="hy-AM"/>
        </w:rPr>
        <w:t>արման</w:t>
      </w:r>
      <w:r w:rsidRPr="00A340ED">
        <w:rPr>
          <w:rFonts w:ascii="Arial Armenian" w:hAnsi="Arial Armenian" w:cs="Times Armenian"/>
          <w:sz w:val="20"/>
          <w:lang w:val="hy-AM"/>
        </w:rPr>
        <w:t xml:space="preserve"> </w:t>
      </w:r>
      <w:r w:rsidRPr="00A340ED">
        <w:rPr>
          <w:rFonts w:ascii="Sylfaen" w:hAnsi="Sylfaen" w:cs="Sylfaen"/>
          <w:sz w:val="20"/>
          <w:lang w:val="hy-AM"/>
        </w:rPr>
        <w:t>ժամկետը</w:t>
      </w:r>
      <w:r w:rsidRPr="00A340ED">
        <w:rPr>
          <w:rFonts w:ascii="Arial Armenian" w:hAnsi="Arial Armenian" w:cs="Times Armenian"/>
          <w:sz w:val="20"/>
          <w:lang w:val="hy-AM"/>
        </w:rPr>
        <w:t xml:space="preserve"> </w:t>
      </w:r>
      <w:r w:rsidRPr="00A340ED">
        <w:rPr>
          <w:rFonts w:ascii="Sylfaen" w:hAnsi="Sylfaen" w:cs="Sylfaen"/>
          <w:sz w:val="20"/>
          <w:lang w:val="hy-AM"/>
        </w:rPr>
        <w:t>կարող</w:t>
      </w:r>
      <w:r w:rsidRPr="00A340ED">
        <w:rPr>
          <w:rFonts w:ascii="Arial Armenian" w:hAnsi="Arial Armenian" w:cs="Times Armenian"/>
          <w:sz w:val="20"/>
          <w:lang w:val="hy-AM"/>
        </w:rPr>
        <w:t xml:space="preserve"> </w:t>
      </w:r>
      <w:r w:rsidRPr="00A340ED">
        <w:rPr>
          <w:rFonts w:ascii="Sylfaen" w:hAnsi="Sylfaen" w:cs="Sylfaen"/>
          <w:sz w:val="20"/>
          <w:lang w:val="hy-AM"/>
        </w:rPr>
        <w:t>է</w:t>
      </w:r>
      <w:r w:rsidRPr="00A340ED">
        <w:rPr>
          <w:rFonts w:ascii="Arial Armenian" w:hAnsi="Arial Armenian" w:cs="Times Armenian"/>
          <w:sz w:val="20"/>
          <w:lang w:val="hy-AM"/>
        </w:rPr>
        <w:t xml:space="preserve"> </w:t>
      </w:r>
      <w:r w:rsidRPr="00A340ED">
        <w:rPr>
          <w:rFonts w:ascii="Sylfaen" w:hAnsi="Sylfaen" w:cs="Sylfaen"/>
          <w:sz w:val="20"/>
          <w:lang w:val="hy-AM"/>
        </w:rPr>
        <w:t>երկարաձգվել</w:t>
      </w:r>
      <w:r w:rsidRPr="00A340ED">
        <w:rPr>
          <w:rFonts w:ascii="Arial Armenian" w:hAnsi="Arial Armenian" w:cs="Times Armenian"/>
          <w:sz w:val="20"/>
          <w:lang w:val="hy-AM"/>
        </w:rPr>
        <w:t xml:space="preserve"> </w:t>
      </w:r>
      <w:r w:rsidRPr="00A340ED">
        <w:rPr>
          <w:rFonts w:ascii="Sylfaen" w:hAnsi="Sylfaen" w:cs="Sylfaen"/>
          <w:sz w:val="20"/>
          <w:lang w:val="hy-AM"/>
        </w:rPr>
        <w:t>մինչև</w:t>
      </w:r>
      <w:r w:rsidRPr="00A340ED">
        <w:rPr>
          <w:rFonts w:ascii="Arial Armenian" w:hAnsi="Arial Armenian" w:cs="Times Armenian"/>
          <w:sz w:val="20"/>
          <w:lang w:val="hy-AM"/>
        </w:rPr>
        <w:t xml:space="preserve"> </w:t>
      </w:r>
      <w:r w:rsidRPr="00A340ED">
        <w:rPr>
          <w:rFonts w:ascii="Sylfaen" w:hAnsi="Sylfaen" w:cs="Sylfaen"/>
          <w:sz w:val="20"/>
        </w:rPr>
        <w:t>պ</w:t>
      </w:r>
      <w:r w:rsidRPr="00A340ED">
        <w:rPr>
          <w:rFonts w:ascii="Sylfaen" w:hAnsi="Sylfaen" w:cs="Sylfaen"/>
          <w:sz w:val="20"/>
          <w:lang w:val="hy-AM"/>
        </w:rPr>
        <w:t>այմանագրով</w:t>
      </w:r>
      <w:r w:rsidRPr="00A340ED">
        <w:rPr>
          <w:rFonts w:ascii="Arial Armenian" w:hAnsi="Arial Armenian" w:cs="Times Armenian"/>
          <w:sz w:val="20"/>
          <w:lang w:val="hy-AM"/>
        </w:rPr>
        <w:t xml:space="preserve"> </w:t>
      </w:r>
      <w:r w:rsidRPr="00A340ED">
        <w:rPr>
          <w:rFonts w:ascii="Sylfaen" w:hAnsi="Sylfaen" w:cs="Sylfaen"/>
          <w:sz w:val="20"/>
          <w:lang w:val="hy-AM"/>
        </w:rPr>
        <w:t>այդ</w:t>
      </w:r>
      <w:r w:rsidRPr="00A340ED">
        <w:rPr>
          <w:rFonts w:ascii="Arial Armenian" w:hAnsi="Arial Armenian" w:cs="Times Armenian"/>
          <w:sz w:val="20"/>
          <w:lang w:val="hy-AM"/>
        </w:rPr>
        <w:t xml:space="preserve"> </w:t>
      </w:r>
      <w:r w:rsidRPr="00A340ED">
        <w:rPr>
          <w:rFonts w:ascii="Sylfaen" w:hAnsi="Sylfaen" w:cs="Sylfaen"/>
          <w:sz w:val="20"/>
          <w:lang w:val="hy-AM"/>
        </w:rPr>
        <w:t>ժամկետը</w:t>
      </w:r>
      <w:r w:rsidRPr="00A340ED">
        <w:rPr>
          <w:rFonts w:ascii="Arial Armenian" w:hAnsi="Arial Armenian" w:cs="Times Armenian"/>
          <w:sz w:val="20"/>
          <w:lang w:val="hy-AM"/>
        </w:rPr>
        <w:t xml:space="preserve"> </w:t>
      </w:r>
      <w:r w:rsidRPr="00A340ED">
        <w:rPr>
          <w:rFonts w:ascii="Sylfaen" w:hAnsi="Sylfaen" w:cs="Sylfaen"/>
          <w:sz w:val="20"/>
          <w:lang w:val="hy-AM"/>
        </w:rPr>
        <w:t>լրանալը</w:t>
      </w:r>
      <w:r w:rsidRPr="00A340ED">
        <w:rPr>
          <w:rFonts w:ascii="Arial Armenian" w:hAnsi="Arial Armenian" w:cs="Sylfaen"/>
          <w:sz w:val="20"/>
          <w:lang w:val="pt-BR"/>
        </w:rPr>
        <w:t>`</w:t>
      </w:r>
      <w:r w:rsidRPr="00A340ED">
        <w:rPr>
          <w:rFonts w:ascii="Arial Armenian" w:hAnsi="Arial Armenian" w:cs="Times Armenian"/>
          <w:sz w:val="20"/>
          <w:lang w:val="hy-AM"/>
        </w:rPr>
        <w:t xml:space="preserve"> </w:t>
      </w:r>
      <w:r w:rsidRPr="00A340ED">
        <w:rPr>
          <w:rFonts w:ascii="Sylfaen" w:hAnsi="Sylfaen" w:cs="Sylfaen"/>
          <w:sz w:val="20"/>
        </w:rPr>
        <w:t>Վաճառողի</w:t>
      </w:r>
      <w:r w:rsidRPr="00A340ED">
        <w:rPr>
          <w:rFonts w:ascii="Arial Armenian" w:hAnsi="Arial Armenian" w:cs="Times Armenian"/>
          <w:sz w:val="20"/>
          <w:lang w:val="pt-BR"/>
        </w:rPr>
        <w:t xml:space="preserve"> </w:t>
      </w:r>
      <w:r w:rsidRPr="00A340ED">
        <w:rPr>
          <w:rFonts w:ascii="Sylfaen" w:hAnsi="Sylfaen" w:cs="Sylfaen"/>
          <w:sz w:val="20"/>
          <w:lang w:val="hy-AM"/>
        </w:rPr>
        <w:t>առաջարկության</w:t>
      </w:r>
      <w:r w:rsidRPr="00A340ED">
        <w:rPr>
          <w:rFonts w:ascii="Arial Armenian" w:hAnsi="Arial Armenian" w:cs="Times Armenian"/>
          <w:sz w:val="20"/>
          <w:lang w:val="hy-AM"/>
        </w:rPr>
        <w:t xml:space="preserve"> </w:t>
      </w:r>
      <w:r w:rsidRPr="00A340ED">
        <w:rPr>
          <w:rFonts w:ascii="Sylfaen" w:hAnsi="Sylfaen" w:cs="Sylfaen"/>
          <w:sz w:val="20"/>
          <w:lang w:val="hy-AM"/>
        </w:rPr>
        <w:t>առկայության</w:t>
      </w:r>
      <w:r w:rsidRPr="00A340ED">
        <w:rPr>
          <w:rFonts w:ascii="Arial Armenian" w:hAnsi="Arial Armenian" w:cs="Times Armenian"/>
          <w:sz w:val="20"/>
          <w:lang w:val="hy-AM"/>
        </w:rPr>
        <w:t xml:space="preserve"> </w:t>
      </w:r>
      <w:r w:rsidRPr="00A340ED">
        <w:rPr>
          <w:rFonts w:ascii="Sylfaen" w:hAnsi="Sylfaen" w:cs="Sylfaen"/>
          <w:sz w:val="20"/>
          <w:lang w:val="hy-AM"/>
        </w:rPr>
        <w:t>դեպքում</w:t>
      </w:r>
      <w:r w:rsidRPr="00A340ED">
        <w:rPr>
          <w:rFonts w:ascii="Arial Armenian" w:hAnsi="Arial Armenian" w:cs="Times Armenian"/>
          <w:sz w:val="20"/>
          <w:lang w:val="pt-BR"/>
        </w:rPr>
        <w:t>,</w:t>
      </w:r>
      <w:r w:rsidRPr="00A340ED">
        <w:rPr>
          <w:rFonts w:ascii="Arial Armenian" w:hAnsi="Arial Armenian" w:cs="Times Armenian"/>
          <w:sz w:val="20"/>
          <w:lang w:val="hy-AM"/>
        </w:rPr>
        <w:t xml:space="preserve"> </w:t>
      </w:r>
      <w:r w:rsidRPr="00A340ED">
        <w:rPr>
          <w:rFonts w:ascii="Sylfaen" w:hAnsi="Sylfaen" w:cs="Sylfaen"/>
          <w:sz w:val="20"/>
          <w:lang w:val="hy-AM"/>
        </w:rPr>
        <w:t>պայմանով</w:t>
      </w:r>
      <w:r w:rsidRPr="00A340ED">
        <w:rPr>
          <w:rFonts w:ascii="Arial Armenian" w:hAnsi="Arial Armenian" w:cs="Times Armenian"/>
          <w:sz w:val="20"/>
          <w:lang w:val="hy-AM"/>
        </w:rPr>
        <w:t xml:space="preserve">, </w:t>
      </w:r>
      <w:r w:rsidRPr="00A340ED">
        <w:rPr>
          <w:rFonts w:ascii="Sylfaen" w:hAnsi="Sylfaen" w:cs="Sylfaen"/>
          <w:sz w:val="20"/>
          <w:lang w:val="hy-AM"/>
        </w:rPr>
        <w:t>որ</w:t>
      </w:r>
      <w:r w:rsidRPr="00A340ED">
        <w:rPr>
          <w:rFonts w:ascii="Arial Armenian" w:hAnsi="Arial Armenian"/>
          <w:sz w:val="20"/>
          <w:lang w:val="hy-AM"/>
        </w:rPr>
        <w:t xml:space="preserve"> </w:t>
      </w:r>
      <w:r w:rsidRPr="00A340ED">
        <w:rPr>
          <w:rFonts w:ascii="Sylfaen" w:hAnsi="Sylfaen" w:cs="Sylfaen"/>
          <w:sz w:val="20"/>
        </w:rPr>
        <w:t>Գնորդ</w:t>
      </w:r>
      <w:r w:rsidRPr="00A340ED">
        <w:rPr>
          <w:rFonts w:ascii="Sylfaen" w:hAnsi="Sylfaen" w:cs="Sylfaen"/>
          <w:sz w:val="20"/>
          <w:lang w:val="hy-AM"/>
        </w:rPr>
        <w:t>ի</w:t>
      </w:r>
      <w:r w:rsidRPr="00A340ED">
        <w:rPr>
          <w:rFonts w:ascii="Arial Armenian" w:hAnsi="Arial Armenian" w:cs="Times Armenian"/>
          <w:sz w:val="20"/>
          <w:lang w:val="hy-AM"/>
        </w:rPr>
        <w:t xml:space="preserve"> </w:t>
      </w:r>
      <w:r w:rsidRPr="00A340ED">
        <w:rPr>
          <w:rFonts w:ascii="Sylfaen" w:hAnsi="Sylfaen" w:cs="Sylfaen"/>
          <w:sz w:val="20"/>
          <w:lang w:val="hy-AM"/>
        </w:rPr>
        <w:t>մոտ</w:t>
      </w:r>
      <w:r w:rsidRPr="00A340ED">
        <w:rPr>
          <w:rFonts w:ascii="Arial Armenian" w:hAnsi="Arial Armenian" w:cs="Times Armenian"/>
          <w:sz w:val="20"/>
          <w:lang w:val="hy-AM"/>
        </w:rPr>
        <w:t xml:space="preserve"> </w:t>
      </w:r>
      <w:r w:rsidRPr="00A340ED">
        <w:rPr>
          <w:rFonts w:ascii="Sylfaen" w:hAnsi="Sylfaen" w:cs="Sylfaen"/>
          <w:sz w:val="20"/>
          <w:lang w:val="hy-AM"/>
        </w:rPr>
        <w:t>չի</w:t>
      </w:r>
      <w:r w:rsidRPr="00A340ED">
        <w:rPr>
          <w:rFonts w:ascii="Arial Armenian" w:hAnsi="Arial Armenian" w:cs="Times Armenian"/>
          <w:sz w:val="20"/>
          <w:lang w:val="hy-AM"/>
        </w:rPr>
        <w:t xml:space="preserve"> </w:t>
      </w:r>
      <w:r w:rsidRPr="00A340ED">
        <w:rPr>
          <w:rFonts w:ascii="Sylfaen" w:hAnsi="Sylfaen" w:cs="Sylfaen"/>
          <w:sz w:val="20"/>
          <w:lang w:val="hy-AM"/>
        </w:rPr>
        <w:t>վերացել</w:t>
      </w:r>
      <w:r w:rsidRPr="00A340ED">
        <w:rPr>
          <w:rFonts w:ascii="Arial Armenian" w:hAnsi="Arial Armenian" w:cs="Times Armenian"/>
          <w:sz w:val="20"/>
          <w:lang w:val="hy-AM"/>
        </w:rPr>
        <w:t xml:space="preserve"> </w:t>
      </w:r>
      <w:r w:rsidRPr="00A340ED">
        <w:rPr>
          <w:rFonts w:ascii="Sylfaen" w:hAnsi="Sylfaen" w:cs="Sylfaen"/>
          <w:sz w:val="20"/>
        </w:rPr>
        <w:t>ապրանքի</w:t>
      </w:r>
      <w:r w:rsidRPr="00A340ED">
        <w:rPr>
          <w:rFonts w:ascii="Arial Armenian" w:hAnsi="Arial Armenian" w:cs="Times Armenian"/>
          <w:sz w:val="20"/>
          <w:lang w:val="pt-BR"/>
        </w:rPr>
        <w:t xml:space="preserve"> </w:t>
      </w:r>
      <w:r w:rsidRPr="00A340ED">
        <w:rPr>
          <w:rFonts w:ascii="Sylfaen" w:hAnsi="Sylfaen" w:cs="Sylfaen"/>
          <w:sz w:val="20"/>
          <w:lang w:val="hy-AM"/>
        </w:rPr>
        <w:t>օգտագործման</w:t>
      </w:r>
      <w:r w:rsidRPr="00A340ED">
        <w:rPr>
          <w:rFonts w:ascii="Arial Armenian" w:hAnsi="Arial Armenian" w:cs="Times Armenian"/>
          <w:sz w:val="20"/>
          <w:lang w:val="hy-AM"/>
        </w:rPr>
        <w:t xml:space="preserve"> </w:t>
      </w:r>
      <w:r w:rsidRPr="00A340ED">
        <w:rPr>
          <w:rFonts w:ascii="Sylfaen" w:hAnsi="Sylfaen" w:cs="Sylfaen"/>
          <w:sz w:val="20"/>
          <w:lang w:val="hy-AM"/>
        </w:rPr>
        <w:t>պահանջը</w:t>
      </w:r>
      <w:r w:rsidRPr="00A340ED">
        <w:rPr>
          <w:rFonts w:ascii="Arial Armenian" w:hAnsi="Arial Armenian" w:cs="Sylfaen"/>
          <w:sz w:val="20"/>
          <w:lang w:val="pt-BR"/>
        </w:rPr>
        <w:t xml:space="preserve">, </w:t>
      </w:r>
      <w:r w:rsidRPr="00A340ED">
        <w:rPr>
          <w:rFonts w:ascii="Sylfaen" w:hAnsi="Sylfaen" w:cs="Sylfaen"/>
          <w:sz w:val="20"/>
        </w:rPr>
        <w:t>իսկ</w:t>
      </w:r>
      <w:r w:rsidRPr="00A340ED">
        <w:rPr>
          <w:rFonts w:ascii="Arial Armenian" w:hAnsi="Arial Armenian" w:cs="Sylfaen"/>
          <w:sz w:val="20"/>
          <w:lang w:val="pt-BR"/>
        </w:rPr>
        <w:t xml:space="preserve"> </w:t>
      </w:r>
      <w:r w:rsidRPr="00A340ED">
        <w:rPr>
          <w:rFonts w:ascii="Sylfaen" w:hAnsi="Sylfaen" w:cs="Sylfaen"/>
          <w:sz w:val="20"/>
        </w:rPr>
        <w:t>Վաճառողի</w:t>
      </w:r>
      <w:r w:rsidRPr="00A340ED">
        <w:rPr>
          <w:rFonts w:ascii="Arial Armenian" w:hAnsi="Arial Armenian" w:cs="Sylfaen"/>
          <w:sz w:val="20"/>
          <w:lang w:val="pt-BR"/>
        </w:rPr>
        <w:t xml:space="preserve"> </w:t>
      </w:r>
      <w:r w:rsidRPr="00A340ED">
        <w:rPr>
          <w:rFonts w:ascii="Sylfaen" w:hAnsi="Sylfaen" w:cs="Sylfaen"/>
          <w:sz w:val="20"/>
        </w:rPr>
        <w:t>առաջարկությունը</w:t>
      </w:r>
      <w:r w:rsidRPr="00A340ED">
        <w:rPr>
          <w:rFonts w:ascii="Arial Armenian" w:hAnsi="Arial Armenian" w:cs="Sylfaen"/>
          <w:sz w:val="20"/>
          <w:lang w:val="pt-BR"/>
        </w:rPr>
        <w:t xml:space="preserve"> </w:t>
      </w:r>
      <w:r w:rsidRPr="00A340ED">
        <w:rPr>
          <w:rFonts w:ascii="Sylfaen" w:hAnsi="Sylfaen" w:cs="Sylfaen"/>
          <w:sz w:val="20"/>
        </w:rPr>
        <w:t>ներկայացվել</w:t>
      </w:r>
      <w:r w:rsidRPr="00A340ED">
        <w:rPr>
          <w:rFonts w:ascii="Arial Armenian" w:hAnsi="Arial Armenian" w:cs="Sylfaen"/>
          <w:sz w:val="20"/>
          <w:lang w:val="pt-BR"/>
        </w:rPr>
        <w:t xml:space="preserve"> </w:t>
      </w:r>
      <w:r w:rsidRPr="00A340ED">
        <w:rPr>
          <w:rFonts w:ascii="Sylfaen" w:hAnsi="Sylfaen" w:cs="Sylfaen"/>
          <w:sz w:val="20"/>
        </w:rPr>
        <w:t>է</w:t>
      </w:r>
      <w:r w:rsidRPr="00A340ED">
        <w:rPr>
          <w:rFonts w:ascii="Arial Armenian" w:hAnsi="Arial Armenian" w:cs="Sylfaen"/>
          <w:sz w:val="20"/>
          <w:lang w:val="pt-BR"/>
        </w:rPr>
        <w:t xml:space="preserve"> </w:t>
      </w:r>
      <w:r w:rsidRPr="00A340ED">
        <w:rPr>
          <w:rFonts w:ascii="Sylfaen" w:hAnsi="Sylfaen" w:cs="Sylfaen"/>
          <w:sz w:val="20"/>
        </w:rPr>
        <w:t>ոչ</w:t>
      </w:r>
      <w:r w:rsidRPr="00A340ED">
        <w:rPr>
          <w:rFonts w:ascii="Arial Armenian" w:hAnsi="Arial Armenian" w:cs="Sylfaen"/>
          <w:sz w:val="20"/>
          <w:lang w:val="pt-BR"/>
        </w:rPr>
        <w:t xml:space="preserve"> </w:t>
      </w:r>
      <w:r w:rsidRPr="00A340ED">
        <w:rPr>
          <w:rFonts w:ascii="Sylfaen" w:hAnsi="Sylfaen" w:cs="Sylfaen"/>
          <w:sz w:val="20"/>
        </w:rPr>
        <w:t>ուշ</w:t>
      </w:r>
      <w:r w:rsidRPr="00A340ED">
        <w:rPr>
          <w:rFonts w:ascii="Arial Armenian" w:hAnsi="Arial Armenian" w:cs="Sylfaen"/>
          <w:sz w:val="20"/>
          <w:lang w:val="pt-BR"/>
        </w:rPr>
        <w:t xml:space="preserve">, </w:t>
      </w:r>
      <w:r w:rsidRPr="00A340ED">
        <w:rPr>
          <w:rFonts w:ascii="Sylfaen" w:hAnsi="Sylfaen" w:cs="Sylfaen"/>
          <w:sz w:val="20"/>
        </w:rPr>
        <w:t>քան</w:t>
      </w:r>
      <w:r w:rsidRPr="00A340ED">
        <w:rPr>
          <w:rFonts w:ascii="Arial Armenian" w:hAnsi="Arial Armenian" w:cs="Sylfaen"/>
          <w:sz w:val="20"/>
          <w:lang w:val="pt-BR"/>
        </w:rPr>
        <w:t xml:space="preserve"> </w:t>
      </w:r>
      <w:r w:rsidRPr="00A340ED">
        <w:rPr>
          <w:rFonts w:ascii="Sylfaen" w:hAnsi="Sylfaen" w:cs="Sylfaen"/>
          <w:sz w:val="20"/>
        </w:rPr>
        <w:t>պայմանագրով</w:t>
      </w:r>
      <w:r w:rsidRPr="00A340ED">
        <w:rPr>
          <w:rFonts w:ascii="Arial Armenian" w:hAnsi="Arial Armenian" w:cs="Sylfaen"/>
          <w:sz w:val="20"/>
          <w:lang w:val="pt-BR"/>
        </w:rPr>
        <w:t xml:space="preserve"> </w:t>
      </w:r>
      <w:r w:rsidRPr="00A340ED">
        <w:rPr>
          <w:rFonts w:ascii="Sylfaen" w:hAnsi="Sylfaen" w:cs="Sylfaen"/>
          <w:sz w:val="20"/>
        </w:rPr>
        <w:t>ի</w:t>
      </w:r>
      <w:r w:rsidRPr="00A340ED">
        <w:rPr>
          <w:rFonts w:ascii="Arial Armenian" w:hAnsi="Arial Armenian" w:cs="Sylfaen"/>
          <w:sz w:val="20"/>
          <w:lang w:val="pt-BR"/>
        </w:rPr>
        <w:t xml:space="preserve"> </w:t>
      </w:r>
      <w:r w:rsidRPr="00A340ED">
        <w:rPr>
          <w:rFonts w:ascii="Sylfaen" w:hAnsi="Sylfaen" w:cs="Sylfaen"/>
          <w:sz w:val="20"/>
        </w:rPr>
        <w:t>սկզբանե</w:t>
      </w:r>
      <w:r w:rsidRPr="00A340ED">
        <w:rPr>
          <w:rFonts w:ascii="Arial Armenian" w:hAnsi="Arial Armenian" w:cs="Sylfaen"/>
          <w:sz w:val="20"/>
          <w:lang w:val="pt-BR"/>
        </w:rPr>
        <w:t xml:space="preserve"> </w:t>
      </w:r>
      <w:r w:rsidRPr="00A340ED">
        <w:rPr>
          <w:rFonts w:ascii="Sylfaen" w:hAnsi="Sylfaen" w:cs="Sylfaen"/>
          <w:sz w:val="20"/>
        </w:rPr>
        <w:t>մատակարարման</w:t>
      </w:r>
      <w:r w:rsidRPr="00A340ED">
        <w:rPr>
          <w:rFonts w:ascii="Arial Armenian" w:hAnsi="Arial Armenian" w:cs="Sylfaen"/>
          <w:sz w:val="20"/>
          <w:lang w:val="pt-BR"/>
        </w:rPr>
        <w:t xml:space="preserve"> </w:t>
      </w:r>
      <w:r w:rsidRPr="00A340ED">
        <w:rPr>
          <w:rFonts w:ascii="Sylfaen" w:hAnsi="Sylfaen" w:cs="Sylfaen"/>
          <w:sz w:val="20"/>
        </w:rPr>
        <w:t>համար</w:t>
      </w:r>
      <w:r w:rsidRPr="00A340ED">
        <w:rPr>
          <w:rFonts w:ascii="Arial Armenian" w:hAnsi="Arial Armenian" w:cs="Sylfaen"/>
          <w:sz w:val="20"/>
          <w:lang w:val="pt-BR"/>
        </w:rPr>
        <w:t xml:space="preserve"> </w:t>
      </w:r>
      <w:r w:rsidRPr="00A340ED">
        <w:rPr>
          <w:rFonts w:ascii="Sylfaen" w:hAnsi="Sylfaen" w:cs="Sylfaen"/>
          <w:sz w:val="20"/>
        </w:rPr>
        <w:t>սահմանված</w:t>
      </w:r>
      <w:r w:rsidRPr="00A340ED">
        <w:rPr>
          <w:rFonts w:ascii="Arial Armenian" w:hAnsi="Arial Armenian" w:cs="Sylfaen"/>
          <w:sz w:val="20"/>
          <w:lang w:val="pt-BR"/>
        </w:rPr>
        <w:t xml:space="preserve"> </w:t>
      </w:r>
      <w:r w:rsidRPr="00A340ED">
        <w:rPr>
          <w:rFonts w:ascii="Sylfaen" w:hAnsi="Sylfaen" w:cs="Sylfaen"/>
          <w:sz w:val="20"/>
        </w:rPr>
        <w:t>ժամկետը</w:t>
      </w:r>
      <w:r w:rsidRPr="00A340ED">
        <w:rPr>
          <w:rFonts w:ascii="Arial Armenian" w:hAnsi="Arial Armenian" w:cs="Sylfaen"/>
          <w:sz w:val="20"/>
          <w:lang w:val="pt-BR"/>
        </w:rPr>
        <w:t xml:space="preserve"> </w:t>
      </w:r>
      <w:r w:rsidRPr="00A340ED">
        <w:rPr>
          <w:rFonts w:ascii="Sylfaen" w:hAnsi="Sylfaen" w:cs="Sylfaen"/>
          <w:sz w:val="20"/>
        </w:rPr>
        <w:t>լրանալուց</w:t>
      </w:r>
      <w:r w:rsidRPr="00A340ED">
        <w:rPr>
          <w:rFonts w:ascii="Arial Armenian" w:hAnsi="Arial Armenian" w:cs="Sylfaen"/>
          <w:sz w:val="20"/>
          <w:lang w:val="pt-BR"/>
        </w:rPr>
        <w:t xml:space="preserve"> </w:t>
      </w:r>
      <w:r w:rsidRPr="00A340ED">
        <w:rPr>
          <w:rFonts w:ascii="Sylfaen" w:hAnsi="Sylfaen" w:cs="Sylfaen"/>
          <w:sz w:val="20"/>
        </w:rPr>
        <w:t>առնվազն</w:t>
      </w:r>
      <w:r w:rsidRPr="00A340ED">
        <w:rPr>
          <w:rFonts w:ascii="Arial Armenian" w:hAnsi="Arial Armenian" w:cs="Sylfaen"/>
          <w:sz w:val="20"/>
          <w:lang w:val="pt-BR"/>
        </w:rPr>
        <w:t xml:space="preserve"> 5 </w:t>
      </w:r>
      <w:r w:rsidRPr="00A340ED">
        <w:rPr>
          <w:rFonts w:ascii="Sylfaen" w:hAnsi="Sylfaen" w:cs="Sylfaen"/>
          <w:sz w:val="20"/>
        </w:rPr>
        <w:t>օրացուցային</w:t>
      </w:r>
      <w:r w:rsidRPr="00A340ED">
        <w:rPr>
          <w:rFonts w:ascii="Arial Armenian" w:hAnsi="Arial Armenian" w:cs="Sylfaen"/>
          <w:sz w:val="20"/>
          <w:lang w:val="pt-BR"/>
        </w:rPr>
        <w:t xml:space="preserve"> </w:t>
      </w:r>
      <w:r w:rsidRPr="00A340ED">
        <w:rPr>
          <w:rFonts w:ascii="Sylfaen" w:hAnsi="Sylfaen" w:cs="Sylfaen"/>
          <w:sz w:val="20"/>
        </w:rPr>
        <w:t>օր</w:t>
      </w:r>
      <w:r w:rsidRPr="00A340ED">
        <w:rPr>
          <w:rFonts w:ascii="Arial Armenian" w:hAnsi="Arial Armenian" w:cs="Sylfaen"/>
          <w:sz w:val="20"/>
          <w:lang w:val="pt-BR"/>
        </w:rPr>
        <w:t xml:space="preserve"> </w:t>
      </w:r>
      <w:r w:rsidRPr="00A340ED">
        <w:rPr>
          <w:rFonts w:ascii="Sylfaen" w:hAnsi="Sylfaen" w:cs="Sylfaen"/>
          <w:sz w:val="20"/>
        </w:rPr>
        <w:t>առաջ</w:t>
      </w:r>
      <w:r w:rsidRPr="00A340ED">
        <w:rPr>
          <w:rFonts w:ascii="Arial Armenian" w:hAnsi="Arial Armenian" w:cs="Sylfaen"/>
          <w:sz w:val="20"/>
          <w:lang w:val="pt-BR"/>
        </w:rPr>
        <w:t xml:space="preserve">: </w:t>
      </w:r>
      <w:r w:rsidRPr="00A340ED">
        <w:rPr>
          <w:rFonts w:ascii="Sylfaen" w:hAnsi="Sylfaen" w:cs="Sylfaen"/>
          <w:sz w:val="20"/>
          <w:lang w:val="pt-BR"/>
        </w:rPr>
        <w:t>Ընդ</w:t>
      </w:r>
      <w:r w:rsidRPr="00A340ED">
        <w:rPr>
          <w:rFonts w:ascii="Arial Armenian" w:hAnsi="Arial Armenian" w:cs="Sylfaen"/>
          <w:sz w:val="20"/>
          <w:lang w:val="pt-BR"/>
        </w:rPr>
        <w:t xml:space="preserve"> </w:t>
      </w:r>
      <w:r w:rsidRPr="00A340ED">
        <w:rPr>
          <w:rFonts w:ascii="Sylfaen" w:hAnsi="Sylfaen" w:cs="Sylfaen"/>
          <w:sz w:val="20"/>
          <w:lang w:val="pt-BR"/>
        </w:rPr>
        <w:t>որում</w:t>
      </w:r>
      <w:r w:rsidRPr="00A340ED">
        <w:rPr>
          <w:rFonts w:ascii="Arial Armenian" w:hAnsi="Arial Armenian" w:cs="Sylfaen"/>
          <w:sz w:val="20"/>
          <w:lang w:val="pt-BR"/>
        </w:rPr>
        <w:t xml:space="preserve"> </w:t>
      </w:r>
      <w:r w:rsidRPr="00A340ED">
        <w:rPr>
          <w:rFonts w:ascii="Sylfaen" w:hAnsi="Sylfaen" w:cs="Sylfaen"/>
          <w:sz w:val="20"/>
          <w:lang w:val="pt-BR"/>
        </w:rPr>
        <w:t>սույն</w:t>
      </w:r>
      <w:r w:rsidRPr="00A340ED">
        <w:rPr>
          <w:rFonts w:ascii="Arial Armenian" w:hAnsi="Arial Armenian" w:cs="Sylfaen"/>
          <w:sz w:val="20"/>
          <w:lang w:val="pt-BR"/>
        </w:rPr>
        <w:t xml:space="preserve"> </w:t>
      </w:r>
      <w:r w:rsidRPr="00A340ED">
        <w:rPr>
          <w:rFonts w:ascii="Sylfaen" w:hAnsi="Sylfaen" w:cs="Sylfaen"/>
          <w:sz w:val="20"/>
          <w:lang w:val="pt-BR"/>
        </w:rPr>
        <w:t>կետով</w:t>
      </w:r>
      <w:r w:rsidRPr="00A340ED">
        <w:rPr>
          <w:rFonts w:ascii="Arial Armenian" w:hAnsi="Arial Armenian" w:cs="Sylfaen"/>
          <w:sz w:val="20"/>
          <w:lang w:val="pt-BR"/>
        </w:rPr>
        <w:t xml:space="preserve"> </w:t>
      </w:r>
      <w:r w:rsidRPr="00A340ED">
        <w:rPr>
          <w:rFonts w:ascii="Sylfaen" w:hAnsi="Sylfaen" w:cs="Sylfaen"/>
          <w:sz w:val="20"/>
          <w:lang w:val="pt-BR"/>
        </w:rPr>
        <w:t>սահմանված</w:t>
      </w:r>
      <w:r w:rsidRPr="00A340ED">
        <w:rPr>
          <w:rFonts w:ascii="Arial Armenian" w:hAnsi="Arial Armenian" w:cs="Sylfaen"/>
          <w:sz w:val="20"/>
          <w:lang w:val="pt-BR"/>
        </w:rPr>
        <w:t xml:space="preserve"> </w:t>
      </w:r>
      <w:r w:rsidRPr="00A340ED">
        <w:rPr>
          <w:rFonts w:ascii="Sylfaen" w:hAnsi="Sylfaen" w:cs="Sylfaen"/>
          <w:sz w:val="20"/>
          <w:lang w:val="pt-BR"/>
        </w:rPr>
        <w:t>դեպքում</w:t>
      </w:r>
      <w:r w:rsidRPr="00A340ED">
        <w:rPr>
          <w:rFonts w:ascii="Arial Armenian" w:hAnsi="Arial Armenian" w:cs="Sylfaen"/>
          <w:sz w:val="20"/>
          <w:lang w:val="pt-BR"/>
        </w:rPr>
        <w:t xml:space="preserve"> </w:t>
      </w:r>
      <w:r w:rsidRPr="00A340ED">
        <w:rPr>
          <w:rFonts w:ascii="Sylfaen" w:hAnsi="Sylfaen" w:cs="Sylfaen"/>
          <w:sz w:val="20"/>
          <w:lang w:val="pt-BR"/>
        </w:rPr>
        <w:t>ապրա</w:t>
      </w:r>
      <w:r w:rsidRPr="00A340ED">
        <w:rPr>
          <w:rFonts w:ascii="Sylfaen" w:hAnsi="Sylfaen" w:cs="Sylfaen"/>
          <w:sz w:val="20"/>
          <w:lang w:val="hy-AM"/>
        </w:rPr>
        <w:t>նքի</w:t>
      </w:r>
      <w:r w:rsidRPr="00A340ED">
        <w:rPr>
          <w:rFonts w:ascii="Arial Armenian" w:hAnsi="Arial Armenian" w:cs="Times Armenian"/>
          <w:sz w:val="20"/>
          <w:lang w:val="hy-AM"/>
        </w:rPr>
        <w:t xml:space="preserve"> </w:t>
      </w:r>
      <w:r w:rsidRPr="00A340ED">
        <w:rPr>
          <w:rFonts w:ascii="Sylfaen" w:hAnsi="Sylfaen" w:cs="Sylfaen"/>
          <w:sz w:val="20"/>
        </w:rPr>
        <w:t>մատակարա</w:t>
      </w:r>
      <w:r w:rsidRPr="00A340ED">
        <w:rPr>
          <w:rFonts w:ascii="Sylfaen" w:hAnsi="Sylfaen" w:cs="Sylfaen"/>
          <w:sz w:val="20"/>
          <w:lang w:val="hy-AM"/>
        </w:rPr>
        <w:t>րման</w:t>
      </w:r>
      <w:r w:rsidRPr="00A340ED">
        <w:rPr>
          <w:rFonts w:ascii="Arial Armenian" w:hAnsi="Arial Armenian" w:cs="Times Armenian"/>
          <w:sz w:val="20"/>
          <w:lang w:val="hy-AM"/>
        </w:rPr>
        <w:t xml:space="preserve"> </w:t>
      </w:r>
      <w:r w:rsidRPr="00A340ED">
        <w:rPr>
          <w:rFonts w:ascii="Sylfaen" w:hAnsi="Sylfaen" w:cs="Sylfaen"/>
          <w:sz w:val="20"/>
          <w:lang w:val="hy-AM"/>
        </w:rPr>
        <w:t>ժամկետը</w:t>
      </w:r>
      <w:r w:rsidRPr="00A340ED">
        <w:rPr>
          <w:rFonts w:ascii="Arial Armenian" w:hAnsi="Arial Armenian" w:cs="Times Armenian"/>
          <w:sz w:val="20"/>
          <w:lang w:val="hy-AM"/>
        </w:rPr>
        <w:t xml:space="preserve"> </w:t>
      </w:r>
      <w:r w:rsidRPr="00A340ED">
        <w:rPr>
          <w:rFonts w:ascii="Sylfaen" w:hAnsi="Sylfaen" w:cs="Sylfaen"/>
          <w:sz w:val="20"/>
          <w:lang w:val="hy-AM"/>
        </w:rPr>
        <w:t>կարող</w:t>
      </w:r>
      <w:r w:rsidRPr="00A340ED">
        <w:rPr>
          <w:rFonts w:ascii="Arial Armenian" w:hAnsi="Arial Armenian" w:cs="Times Armenian"/>
          <w:sz w:val="20"/>
          <w:lang w:val="hy-AM"/>
        </w:rPr>
        <w:t xml:space="preserve"> </w:t>
      </w:r>
      <w:r w:rsidRPr="00A340ED">
        <w:rPr>
          <w:rFonts w:ascii="Sylfaen" w:hAnsi="Sylfaen" w:cs="Sylfaen"/>
          <w:sz w:val="20"/>
          <w:lang w:val="hy-AM"/>
        </w:rPr>
        <w:t>է</w:t>
      </w:r>
      <w:r w:rsidRPr="00A340ED">
        <w:rPr>
          <w:rFonts w:ascii="Arial Armenian" w:hAnsi="Arial Armenian" w:cs="Times Armenian"/>
          <w:sz w:val="20"/>
          <w:lang w:val="hy-AM"/>
        </w:rPr>
        <w:t xml:space="preserve"> </w:t>
      </w:r>
      <w:r w:rsidRPr="00A340ED">
        <w:rPr>
          <w:rFonts w:ascii="Sylfaen" w:hAnsi="Sylfaen" w:cs="Sylfaen"/>
          <w:sz w:val="20"/>
          <w:lang w:val="hy-AM"/>
        </w:rPr>
        <w:t>երկարաձգվել</w:t>
      </w:r>
      <w:r w:rsidRPr="00A340ED">
        <w:rPr>
          <w:rFonts w:ascii="Arial Armenian" w:hAnsi="Arial Armenian" w:cs="Times Armenian"/>
          <w:sz w:val="20"/>
          <w:lang w:val="hy-AM"/>
        </w:rPr>
        <w:t xml:space="preserve"> </w:t>
      </w:r>
      <w:r w:rsidRPr="00A340ED">
        <w:rPr>
          <w:rFonts w:ascii="Sylfaen" w:hAnsi="Sylfaen" w:cs="Sylfaen"/>
          <w:sz w:val="20"/>
        </w:rPr>
        <w:t>մեկ</w:t>
      </w:r>
      <w:r w:rsidRPr="00A340ED">
        <w:rPr>
          <w:rFonts w:ascii="Arial Armenian" w:hAnsi="Arial Armenian" w:cs="Times Armenian"/>
          <w:sz w:val="20"/>
          <w:lang w:val="pt-BR"/>
        </w:rPr>
        <w:t xml:space="preserve"> </w:t>
      </w:r>
      <w:r w:rsidRPr="00A340ED">
        <w:rPr>
          <w:rFonts w:ascii="Sylfaen" w:hAnsi="Sylfaen" w:cs="Sylfaen"/>
          <w:sz w:val="20"/>
        </w:rPr>
        <w:t>անգամ</w:t>
      </w:r>
      <w:r w:rsidRPr="00A340ED">
        <w:rPr>
          <w:rFonts w:ascii="Arial Armenian" w:hAnsi="Arial Armenian" w:cs="Times Armenian"/>
          <w:sz w:val="20"/>
          <w:lang w:val="pt-BR"/>
        </w:rPr>
        <w:t xml:space="preserve"> </w:t>
      </w:r>
      <w:r w:rsidRPr="00A340ED">
        <w:rPr>
          <w:rFonts w:ascii="Sylfaen" w:hAnsi="Sylfaen" w:cs="Sylfaen"/>
          <w:sz w:val="20"/>
          <w:lang w:val="hy-AM"/>
        </w:rPr>
        <w:t>մինչև</w:t>
      </w:r>
      <w:r w:rsidRPr="00A340ED">
        <w:rPr>
          <w:rFonts w:ascii="Arial Armenian" w:hAnsi="Arial Armenian" w:cs="Sylfaen"/>
          <w:sz w:val="20"/>
          <w:lang w:val="pt-BR"/>
        </w:rPr>
        <w:t xml:space="preserve"> 30 </w:t>
      </w:r>
      <w:r w:rsidRPr="00A340ED">
        <w:rPr>
          <w:rFonts w:ascii="Sylfaen" w:hAnsi="Sylfaen" w:cs="Sylfaen"/>
          <w:sz w:val="20"/>
        </w:rPr>
        <w:t>օրացուցային</w:t>
      </w:r>
      <w:r w:rsidRPr="00A340ED">
        <w:rPr>
          <w:rFonts w:ascii="Arial Armenian" w:hAnsi="Arial Armenian" w:cs="Sylfaen"/>
          <w:sz w:val="20"/>
          <w:lang w:val="pt-BR"/>
        </w:rPr>
        <w:t xml:space="preserve"> </w:t>
      </w:r>
      <w:r w:rsidRPr="00A340ED">
        <w:rPr>
          <w:rFonts w:ascii="Sylfaen" w:hAnsi="Sylfaen" w:cs="Sylfaen"/>
          <w:sz w:val="20"/>
        </w:rPr>
        <w:t>օրով</w:t>
      </w:r>
      <w:r w:rsidRPr="00A340ED">
        <w:rPr>
          <w:rFonts w:ascii="Arial Armenian" w:hAnsi="Arial Armenian" w:cs="Sylfaen"/>
          <w:sz w:val="20"/>
          <w:lang w:val="pt-BR"/>
        </w:rPr>
        <w:t xml:space="preserve">, </w:t>
      </w:r>
      <w:r w:rsidRPr="00A340ED">
        <w:rPr>
          <w:rFonts w:ascii="Sylfaen" w:hAnsi="Sylfaen" w:cs="Sylfaen"/>
          <w:sz w:val="20"/>
        </w:rPr>
        <w:t>բայց</w:t>
      </w:r>
      <w:r w:rsidRPr="00A340ED">
        <w:rPr>
          <w:rFonts w:ascii="Arial Armenian" w:hAnsi="Arial Armenian" w:cs="Sylfaen"/>
          <w:sz w:val="20"/>
          <w:lang w:val="pt-BR"/>
        </w:rPr>
        <w:t xml:space="preserve"> </w:t>
      </w:r>
      <w:r w:rsidRPr="00A340ED">
        <w:rPr>
          <w:rFonts w:ascii="Sylfaen" w:hAnsi="Sylfaen" w:cs="Sylfaen"/>
          <w:sz w:val="20"/>
        </w:rPr>
        <w:t>ոչ</w:t>
      </w:r>
      <w:r w:rsidRPr="00A340ED">
        <w:rPr>
          <w:rFonts w:ascii="Arial Armenian" w:hAnsi="Arial Armenian" w:cs="Sylfaen"/>
          <w:sz w:val="20"/>
          <w:lang w:val="pt-BR"/>
        </w:rPr>
        <w:t xml:space="preserve"> </w:t>
      </w:r>
      <w:r w:rsidRPr="00A340ED">
        <w:rPr>
          <w:rFonts w:ascii="Sylfaen" w:hAnsi="Sylfaen" w:cs="Sylfaen"/>
          <w:sz w:val="20"/>
        </w:rPr>
        <w:t>ավել</w:t>
      </w:r>
      <w:r w:rsidRPr="00A340ED">
        <w:rPr>
          <w:rFonts w:ascii="Arial Armenian" w:hAnsi="Arial Armenian" w:cs="Sylfaen"/>
          <w:sz w:val="20"/>
          <w:lang w:val="pt-BR"/>
        </w:rPr>
        <w:t xml:space="preserve"> </w:t>
      </w:r>
      <w:r w:rsidRPr="00A340ED">
        <w:rPr>
          <w:rFonts w:ascii="Sylfaen" w:hAnsi="Sylfaen" w:cs="Sylfaen"/>
          <w:sz w:val="20"/>
        </w:rPr>
        <w:t>քան</w:t>
      </w:r>
      <w:r w:rsidRPr="00A340ED">
        <w:rPr>
          <w:rFonts w:ascii="Arial Armenian" w:hAnsi="Arial Armenian" w:cs="Sylfaen"/>
          <w:sz w:val="20"/>
          <w:lang w:val="pt-BR"/>
        </w:rPr>
        <w:t xml:space="preserve"> </w:t>
      </w:r>
      <w:r w:rsidRPr="00A340ED">
        <w:rPr>
          <w:rFonts w:ascii="Sylfaen" w:hAnsi="Sylfaen" w:cs="Sylfaen"/>
          <w:sz w:val="20"/>
        </w:rPr>
        <w:t>պայմանագրով</w:t>
      </w:r>
      <w:r w:rsidRPr="00A340ED">
        <w:rPr>
          <w:rFonts w:ascii="Arial Armenian" w:hAnsi="Arial Armenian" w:cs="Sylfaen"/>
          <w:sz w:val="20"/>
          <w:lang w:val="pt-BR"/>
        </w:rPr>
        <w:t xml:space="preserve"> </w:t>
      </w:r>
      <w:r w:rsidRPr="00A340ED">
        <w:rPr>
          <w:rFonts w:ascii="Sylfaen" w:hAnsi="Sylfaen" w:cs="Sylfaen"/>
          <w:sz w:val="20"/>
        </w:rPr>
        <w:t>սահմանված</w:t>
      </w:r>
      <w:r w:rsidRPr="00A340ED">
        <w:rPr>
          <w:rFonts w:ascii="Arial Armenian" w:hAnsi="Arial Armenian" w:cs="Sylfaen"/>
          <w:sz w:val="20"/>
          <w:lang w:val="pt-BR"/>
        </w:rPr>
        <w:t xml:space="preserve"> </w:t>
      </w:r>
      <w:r w:rsidRPr="00A340ED">
        <w:rPr>
          <w:rFonts w:ascii="Sylfaen" w:hAnsi="Sylfaen" w:cs="Sylfaen"/>
          <w:sz w:val="20"/>
        </w:rPr>
        <w:t>ժամկետն</w:t>
      </w:r>
      <w:r w:rsidRPr="00A340ED">
        <w:rPr>
          <w:rFonts w:ascii="Arial Armenian" w:hAnsi="Arial Armenian" w:cs="Sylfaen"/>
          <w:sz w:val="20"/>
          <w:lang w:val="pt-BR"/>
        </w:rPr>
        <w:t xml:space="preserve"> </w:t>
      </w:r>
      <w:r w:rsidRPr="00A340ED">
        <w:rPr>
          <w:rFonts w:ascii="Sylfaen" w:hAnsi="Sylfaen" w:cs="Sylfaen"/>
          <w:sz w:val="20"/>
        </w:rPr>
        <w:t>է</w:t>
      </w:r>
      <w:r w:rsidRPr="00A340ED">
        <w:rPr>
          <w:rFonts w:ascii="Arial Armenian" w:hAnsi="Arial Armenian" w:cs="Sylfaen"/>
          <w:sz w:val="20"/>
          <w:lang w:val="pt-BR"/>
        </w:rPr>
        <w:t>:</w:t>
      </w:r>
    </w:p>
    <w:p w:rsidR="00CE7D06" w:rsidRPr="00A340ED" w:rsidRDefault="00CE7D06" w:rsidP="00CE7D06">
      <w:pPr>
        <w:tabs>
          <w:tab w:val="left" w:pos="720"/>
        </w:tabs>
        <w:jc w:val="both"/>
        <w:rPr>
          <w:rFonts w:ascii="Arial Armenian" w:hAnsi="Arial Armenian"/>
          <w:sz w:val="20"/>
          <w:lang w:val="hy-AM"/>
        </w:rPr>
      </w:pPr>
      <w:r w:rsidRPr="00A340ED">
        <w:rPr>
          <w:rFonts w:ascii="Arial Armenian" w:hAnsi="Arial Armenian"/>
          <w:sz w:val="20"/>
          <w:lang w:val="hy-AM"/>
        </w:rPr>
        <w:t xml:space="preserve">            8.9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պատշաճ</w:t>
      </w:r>
      <w:r w:rsidRPr="00A340ED">
        <w:rPr>
          <w:rFonts w:ascii="Arial Armenian" w:hAnsi="Arial Armenian"/>
          <w:sz w:val="20"/>
          <w:lang w:val="hy-AM"/>
        </w:rPr>
        <w:t xml:space="preserve"> </w:t>
      </w:r>
      <w:r w:rsidRPr="00A340ED">
        <w:rPr>
          <w:rFonts w:ascii="Sylfaen" w:hAnsi="Sylfaen" w:cs="Sylfaen"/>
          <w:sz w:val="20"/>
          <w:lang w:val="hy-AM"/>
        </w:rPr>
        <w:t>կատարման</w:t>
      </w:r>
      <w:r w:rsidRPr="00A340ED">
        <w:rPr>
          <w:rFonts w:ascii="Arial Armenian" w:hAnsi="Arial Armenian"/>
          <w:sz w:val="20"/>
          <w:lang w:val="hy-AM"/>
        </w:rPr>
        <w:t xml:space="preserve"> </w:t>
      </w:r>
      <w:r w:rsidRPr="00A340ED">
        <w:rPr>
          <w:rFonts w:ascii="Sylfaen" w:hAnsi="Sylfaen" w:cs="Sylfaen"/>
          <w:sz w:val="20"/>
          <w:lang w:val="hy-AM"/>
        </w:rPr>
        <w:t>պայմաններում</w:t>
      </w:r>
      <w:r w:rsidRPr="00A340ED">
        <w:rPr>
          <w:rFonts w:ascii="Arial Armenian" w:hAnsi="Arial Armenian"/>
          <w:sz w:val="20"/>
          <w:lang w:val="hy-AM"/>
        </w:rPr>
        <w:t xml:space="preserve"> </w:t>
      </w:r>
      <w:r w:rsidRPr="00A340ED">
        <w:rPr>
          <w:rFonts w:ascii="Sylfaen" w:hAnsi="Sylfaen" w:cs="Sylfaen"/>
          <w:sz w:val="20"/>
          <w:lang w:val="hy-AM"/>
        </w:rPr>
        <w:t>կողմերի</w:t>
      </w:r>
      <w:r w:rsidRPr="00A340ED">
        <w:rPr>
          <w:rFonts w:ascii="Arial Armenian" w:hAnsi="Arial Armenian"/>
          <w:sz w:val="20"/>
          <w:lang w:val="hy-AM"/>
        </w:rPr>
        <w:t xml:space="preserve"> (</w:t>
      </w:r>
      <w:r w:rsidRPr="00A340ED">
        <w:rPr>
          <w:rFonts w:ascii="Sylfaen" w:hAnsi="Sylfaen" w:cs="Sylfaen"/>
          <w:sz w:val="20"/>
          <w:lang w:val="hy-AM"/>
        </w:rPr>
        <w:t>Վաճառող</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Գնորդ</w:t>
      </w:r>
      <w:r w:rsidRPr="00A340ED">
        <w:rPr>
          <w:rFonts w:ascii="Arial Armenian" w:hAnsi="Arial Armenian"/>
          <w:sz w:val="20"/>
          <w:lang w:val="hy-AM"/>
        </w:rPr>
        <w:t xml:space="preserve">) </w:t>
      </w:r>
      <w:r w:rsidRPr="00A340ED">
        <w:rPr>
          <w:rFonts w:ascii="Sylfaen" w:hAnsi="Sylfaen" w:cs="Sylfaen"/>
          <w:sz w:val="20"/>
          <w:lang w:val="hy-AM"/>
        </w:rPr>
        <w:t>օգուտները</w:t>
      </w:r>
      <w:r w:rsidRPr="00A340ED">
        <w:rPr>
          <w:rFonts w:ascii="Arial Armenian" w:hAnsi="Arial Armenian"/>
          <w:sz w:val="20"/>
          <w:lang w:val="hy-AM"/>
        </w:rPr>
        <w:t xml:space="preserve"> (</w:t>
      </w:r>
      <w:r w:rsidRPr="00A340ED">
        <w:rPr>
          <w:rFonts w:ascii="Sylfaen" w:hAnsi="Sylfaen" w:cs="Sylfaen"/>
          <w:sz w:val="20"/>
          <w:lang w:val="hy-AM"/>
        </w:rPr>
        <w:t>խնայողություններ</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կրած</w:t>
      </w:r>
      <w:r w:rsidRPr="00A340ED">
        <w:rPr>
          <w:rFonts w:ascii="Arial Armenian" w:hAnsi="Arial Armenian"/>
          <w:sz w:val="20"/>
          <w:lang w:val="hy-AM"/>
        </w:rPr>
        <w:t xml:space="preserve"> </w:t>
      </w:r>
      <w:r w:rsidRPr="00A340ED">
        <w:rPr>
          <w:rFonts w:ascii="Sylfaen" w:hAnsi="Sylfaen" w:cs="Sylfaen"/>
          <w:sz w:val="20"/>
          <w:lang w:val="hy-AM"/>
        </w:rPr>
        <w:t>վնասները</w:t>
      </w:r>
      <w:r w:rsidRPr="00A340ED">
        <w:rPr>
          <w:rFonts w:ascii="Arial Armenian" w:hAnsi="Arial Armenian"/>
          <w:sz w:val="20"/>
          <w:lang w:val="hy-AM"/>
        </w:rPr>
        <w:t xml:space="preserve"> </w:t>
      </w:r>
      <w:r w:rsidRPr="00A340ED">
        <w:rPr>
          <w:rFonts w:ascii="Sylfaen" w:hAnsi="Sylfaen" w:cs="Sylfaen"/>
          <w:sz w:val="20"/>
          <w:lang w:val="hy-AM"/>
        </w:rPr>
        <w:t>տվյալ</w:t>
      </w:r>
      <w:r w:rsidRPr="00A340ED">
        <w:rPr>
          <w:rFonts w:ascii="Arial Armenian" w:hAnsi="Arial Armenian"/>
          <w:sz w:val="20"/>
          <w:lang w:val="hy-AM"/>
        </w:rPr>
        <w:t xml:space="preserve"> </w:t>
      </w:r>
      <w:r w:rsidRPr="00A340ED">
        <w:rPr>
          <w:rFonts w:ascii="Sylfaen" w:hAnsi="Sylfaen" w:cs="Sylfaen"/>
          <w:sz w:val="20"/>
          <w:lang w:val="hy-AM"/>
        </w:rPr>
        <w:t>կողմի</w:t>
      </w:r>
      <w:r w:rsidRPr="00A340ED">
        <w:rPr>
          <w:rFonts w:ascii="Arial Armenian" w:hAnsi="Arial Armenian"/>
          <w:sz w:val="20"/>
          <w:lang w:val="hy-AM"/>
        </w:rPr>
        <w:t xml:space="preserve"> </w:t>
      </w:r>
      <w:r w:rsidRPr="00A340ED">
        <w:rPr>
          <w:rFonts w:ascii="Sylfaen" w:hAnsi="Sylfaen" w:cs="Sylfaen"/>
          <w:sz w:val="20"/>
          <w:lang w:val="hy-AM"/>
        </w:rPr>
        <w:t>օգուտը</w:t>
      </w:r>
      <w:r w:rsidRPr="00A340ED">
        <w:rPr>
          <w:rFonts w:ascii="Arial Armenian" w:hAnsi="Arial Armenian"/>
          <w:sz w:val="20"/>
          <w:lang w:val="hy-AM"/>
        </w:rPr>
        <w:t xml:space="preserve"> </w:t>
      </w:r>
      <w:r w:rsidRPr="00A340ED">
        <w:rPr>
          <w:rFonts w:ascii="Sylfaen" w:hAnsi="Sylfaen" w:cs="Sylfaen"/>
          <w:sz w:val="20"/>
          <w:lang w:val="hy-AM"/>
        </w:rPr>
        <w:t>կամ</w:t>
      </w:r>
      <w:r w:rsidRPr="00A340ED">
        <w:rPr>
          <w:rFonts w:ascii="Arial Armenian" w:hAnsi="Arial Armenian"/>
          <w:sz w:val="20"/>
          <w:lang w:val="hy-AM"/>
        </w:rPr>
        <w:t xml:space="preserve"> </w:t>
      </w:r>
      <w:r w:rsidRPr="00A340ED">
        <w:rPr>
          <w:rFonts w:ascii="Sylfaen" w:hAnsi="Sylfaen" w:cs="Sylfaen"/>
          <w:sz w:val="20"/>
          <w:lang w:val="hy-AM"/>
        </w:rPr>
        <w:t>կրած</w:t>
      </w:r>
      <w:r w:rsidRPr="00A340ED">
        <w:rPr>
          <w:rFonts w:ascii="Arial Armenian" w:hAnsi="Arial Armenian"/>
          <w:sz w:val="20"/>
          <w:lang w:val="hy-AM"/>
        </w:rPr>
        <w:t xml:space="preserve"> </w:t>
      </w:r>
      <w:r w:rsidRPr="00A340ED">
        <w:rPr>
          <w:rFonts w:ascii="Sylfaen" w:hAnsi="Sylfaen" w:cs="Sylfaen"/>
          <w:sz w:val="20"/>
          <w:lang w:val="hy-AM"/>
        </w:rPr>
        <w:t>վնասն</w:t>
      </w:r>
      <w:r w:rsidRPr="00A340ED">
        <w:rPr>
          <w:rFonts w:ascii="Arial Armenian" w:hAnsi="Arial Armenian"/>
          <w:sz w:val="20"/>
          <w:lang w:val="hy-AM"/>
        </w:rPr>
        <w:t xml:space="preserve"> </w:t>
      </w:r>
      <w:r w:rsidRPr="00A340ED">
        <w:rPr>
          <w:rFonts w:ascii="Sylfaen" w:hAnsi="Sylfaen" w:cs="Sylfaen"/>
          <w:sz w:val="20"/>
          <w:lang w:val="hy-AM"/>
        </w:rPr>
        <w:t>են։</w:t>
      </w:r>
    </w:p>
    <w:p w:rsidR="00CE7D06" w:rsidRPr="00A340ED" w:rsidRDefault="00CE7D06" w:rsidP="00CE7D06">
      <w:pPr>
        <w:tabs>
          <w:tab w:val="num" w:pos="0"/>
          <w:tab w:val="left" w:pos="720"/>
          <w:tab w:val="num" w:pos="900"/>
        </w:tabs>
        <w:jc w:val="both"/>
        <w:rPr>
          <w:rFonts w:ascii="Arial Armenian" w:hAnsi="Arial Armenian"/>
          <w:sz w:val="20"/>
          <w:lang w:val="hy-AM"/>
        </w:rPr>
      </w:pPr>
      <w:r w:rsidRPr="00A340ED">
        <w:rPr>
          <w:rFonts w:ascii="Arial Armenian" w:hAnsi="Arial Armenian"/>
          <w:sz w:val="20"/>
          <w:lang w:val="hy-AM"/>
        </w:rPr>
        <w:tab/>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կողմերի</w:t>
      </w:r>
      <w:r w:rsidRPr="00A340ED">
        <w:rPr>
          <w:rFonts w:ascii="Arial Armenian" w:hAnsi="Arial Armenian"/>
          <w:sz w:val="20"/>
          <w:lang w:val="hy-AM"/>
        </w:rPr>
        <w:t xml:space="preserve">` </w:t>
      </w:r>
      <w:r w:rsidRPr="00A340ED">
        <w:rPr>
          <w:rFonts w:ascii="Sylfaen" w:hAnsi="Sylfaen" w:cs="Sylfaen"/>
          <w:sz w:val="20"/>
          <w:lang w:val="hy-AM"/>
        </w:rPr>
        <w:t>երրորդ</w:t>
      </w:r>
      <w:r w:rsidRPr="00A340ED">
        <w:rPr>
          <w:rFonts w:ascii="Arial Armenian" w:hAnsi="Arial Armenian"/>
          <w:sz w:val="20"/>
          <w:lang w:val="hy-AM"/>
        </w:rPr>
        <w:t xml:space="preserve"> </w:t>
      </w:r>
      <w:r w:rsidRPr="00A340ED">
        <w:rPr>
          <w:rFonts w:ascii="Sylfaen" w:hAnsi="Sylfaen" w:cs="Sylfaen"/>
          <w:sz w:val="20"/>
          <w:lang w:val="hy-AM"/>
        </w:rPr>
        <w:t>անձանց</w:t>
      </w:r>
      <w:r w:rsidRPr="00A340ED">
        <w:rPr>
          <w:rFonts w:ascii="Arial Armenian" w:hAnsi="Arial Armenian"/>
          <w:sz w:val="20"/>
          <w:lang w:val="hy-AM"/>
        </w:rPr>
        <w:t xml:space="preserve"> </w:t>
      </w:r>
      <w:r w:rsidRPr="00A340ED">
        <w:rPr>
          <w:rFonts w:ascii="Sylfaen" w:hAnsi="Sylfaen" w:cs="Sylfaen"/>
          <w:sz w:val="20"/>
          <w:lang w:val="hy-AM"/>
        </w:rPr>
        <w:t>նկատմամբ</w:t>
      </w:r>
      <w:r w:rsidRPr="00A340ED">
        <w:rPr>
          <w:rFonts w:ascii="Arial Armenian" w:hAnsi="Arial Armenian"/>
          <w:sz w:val="20"/>
          <w:lang w:val="hy-AM"/>
        </w:rPr>
        <w:t xml:space="preserve"> </w:t>
      </w:r>
      <w:r w:rsidRPr="00A340ED">
        <w:rPr>
          <w:rFonts w:ascii="Sylfaen" w:hAnsi="Sylfaen" w:cs="Sylfaen"/>
          <w:sz w:val="20"/>
          <w:lang w:val="hy-AM"/>
        </w:rPr>
        <w:t>պարտավորությունները՝</w:t>
      </w:r>
      <w:r w:rsidRPr="00A340ED">
        <w:rPr>
          <w:rFonts w:ascii="Arial Armenian" w:hAnsi="Arial Armenian"/>
          <w:sz w:val="20"/>
          <w:lang w:val="hy-AM"/>
        </w:rPr>
        <w:t xml:space="preserve"> </w:t>
      </w:r>
      <w:r w:rsidRPr="00A340ED">
        <w:rPr>
          <w:rFonts w:ascii="Sylfaen" w:hAnsi="Sylfaen" w:cs="Sylfaen"/>
          <w:sz w:val="20"/>
          <w:lang w:val="hy-AM"/>
        </w:rPr>
        <w:t>ներառյալ</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կատարման</w:t>
      </w:r>
      <w:r w:rsidRPr="00A340ED">
        <w:rPr>
          <w:rFonts w:ascii="Arial Armenian" w:hAnsi="Arial Armenian"/>
          <w:sz w:val="20"/>
          <w:lang w:val="hy-AM"/>
        </w:rPr>
        <w:t xml:space="preserve"> </w:t>
      </w:r>
      <w:r w:rsidRPr="00A340ED">
        <w:rPr>
          <w:rFonts w:ascii="Sylfaen" w:hAnsi="Sylfaen" w:cs="Sylfaen"/>
          <w:sz w:val="20"/>
          <w:lang w:val="hy-AM"/>
        </w:rPr>
        <w:t>շրջանակում</w:t>
      </w:r>
      <w:r w:rsidRPr="00A340ED">
        <w:rPr>
          <w:rFonts w:ascii="Arial Armenian" w:hAnsi="Arial Armenian"/>
          <w:sz w:val="20"/>
          <w:lang w:val="hy-AM"/>
        </w:rPr>
        <w:t xml:space="preserve"> </w:t>
      </w:r>
      <w:r w:rsidRPr="00A340ED">
        <w:rPr>
          <w:rFonts w:ascii="Sylfaen" w:hAnsi="Sylfaen" w:cs="Sylfaen"/>
          <w:sz w:val="20"/>
          <w:lang w:val="hy-AM"/>
        </w:rPr>
        <w:t>Վաճառողի</w:t>
      </w:r>
      <w:r w:rsidRPr="00A340ED">
        <w:rPr>
          <w:rFonts w:ascii="Arial Armenian" w:hAnsi="Arial Armenian"/>
          <w:sz w:val="20"/>
          <w:lang w:val="hy-AM"/>
        </w:rPr>
        <w:t xml:space="preserve"> </w:t>
      </w:r>
      <w:r w:rsidRPr="00A340ED">
        <w:rPr>
          <w:rFonts w:ascii="Sylfaen" w:hAnsi="Sylfaen" w:cs="Sylfaen"/>
          <w:sz w:val="20"/>
          <w:lang w:val="hy-AM"/>
        </w:rPr>
        <w:t>կնքած</w:t>
      </w:r>
      <w:r w:rsidRPr="00A340ED">
        <w:rPr>
          <w:rFonts w:ascii="Arial Armenian" w:hAnsi="Arial Armenian"/>
          <w:sz w:val="20"/>
          <w:lang w:val="hy-AM"/>
        </w:rPr>
        <w:t xml:space="preserve"> </w:t>
      </w:r>
      <w:r w:rsidRPr="00A340ED">
        <w:rPr>
          <w:rFonts w:ascii="Sylfaen" w:hAnsi="Sylfaen" w:cs="Sylfaen"/>
          <w:sz w:val="20"/>
          <w:lang w:val="hy-AM"/>
        </w:rPr>
        <w:t>այլ</w:t>
      </w:r>
      <w:r w:rsidRPr="00A340ED">
        <w:rPr>
          <w:rFonts w:ascii="Arial Armenian" w:hAnsi="Arial Armenian"/>
          <w:sz w:val="20"/>
          <w:lang w:val="hy-AM"/>
        </w:rPr>
        <w:t xml:space="preserve"> </w:t>
      </w:r>
      <w:r w:rsidRPr="00A340ED">
        <w:rPr>
          <w:rFonts w:ascii="Sylfaen" w:hAnsi="Sylfaen" w:cs="Sylfaen"/>
          <w:sz w:val="20"/>
          <w:lang w:val="hy-AM"/>
        </w:rPr>
        <w:t>գործարքները</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դրանցից</w:t>
      </w:r>
      <w:r w:rsidRPr="00A340ED">
        <w:rPr>
          <w:rFonts w:ascii="Arial Armenian" w:hAnsi="Arial Armenian"/>
          <w:sz w:val="20"/>
          <w:lang w:val="hy-AM"/>
        </w:rPr>
        <w:t xml:space="preserve"> </w:t>
      </w:r>
      <w:r w:rsidRPr="00A340ED">
        <w:rPr>
          <w:rFonts w:ascii="Sylfaen" w:hAnsi="Sylfaen" w:cs="Sylfaen"/>
          <w:sz w:val="20"/>
          <w:lang w:val="hy-AM"/>
        </w:rPr>
        <w:t>բխող</w:t>
      </w:r>
      <w:r w:rsidRPr="00A340ED">
        <w:rPr>
          <w:rFonts w:ascii="Arial Armenian" w:hAnsi="Arial Armenian"/>
          <w:sz w:val="20"/>
          <w:lang w:val="hy-AM"/>
        </w:rPr>
        <w:t xml:space="preserve"> </w:t>
      </w:r>
      <w:r w:rsidRPr="00A340ED">
        <w:rPr>
          <w:rFonts w:ascii="Sylfaen" w:hAnsi="Sylfaen" w:cs="Sylfaen"/>
          <w:sz w:val="20"/>
          <w:lang w:val="hy-AM"/>
        </w:rPr>
        <w:t>պարտավորությունները</w:t>
      </w:r>
      <w:r w:rsidRPr="00A340ED">
        <w:rPr>
          <w:rFonts w:ascii="Arial Armenian" w:hAnsi="Arial Armenian"/>
          <w:sz w:val="20"/>
          <w:lang w:val="hy-AM"/>
        </w:rPr>
        <w:t xml:space="preserve">, </w:t>
      </w:r>
      <w:r w:rsidRPr="00A340ED">
        <w:rPr>
          <w:rFonts w:ascii="Sylfaen" w:hAnsi="Sylfaen" w:cs="Sylfaen"/>
          <w:sz w:val="20"/>
          <w:lang w:val="hy-AM"/>
        </w:rPr>
        <w:t>դուրս</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կարգավորման</w:t>
      </w:r>
      <w:r w:rsidRPr="00A340ED">
        <w:rPr>
          <w:rFonts w:ascii="Arial Armenian" w:hAnsi="Arial Armenian"/>
          <w:sz w:val="20"/>
          <w:lang w:val="hy-AM"/>
        </w:rPr>
        <w:t xml:space="preserve"> </w:t>
      </w:r>
      <w:r w:rsidRPr="00A340ED">
        <w:rPr>
          <w:rFonts w:ascii="Sylfaen" w:hAnsi="Sylfaen" w:cs="Sylfaen"/>
          <w:sz w:val="20"/>
          <w:lang w:val="hy-AM"/>
        </w:rPr>
        <w:t>դաշտից</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չեն</w:t>
      </w:r>
      <w:r w:rsidRPr="00A340ED">
        <w:rPr>
          <w:rFonts w:ascii="Arial Armenian" w:hAnsi="Arial Armenian"/>
          <w:sz w:val="20"/>
          <w:lang w:val="hy-AM"/>
        </w:rPr>
        <w:t xml:space="preserve"> </w:t>
      </w:r>
      <w:r w:rsidRPr="00A340ED">
        <w:rPr>
          <w:rFonts w:ascii="Sylfaen" w:hAnsi="Sylfaen" w:cs="Sylfaen"/>
          <w:sz w:val="20"/>
          <w:lang w:val="hy-AM"/>
        </w:rPr>
        <w:t>կարող</w:t>
      </w:r>
      <w:r w:rsidRPr="00A340ED">
        <w:rPr>
          <w:rFonts w:ascii="Arial Armenian" w:hAnsi="Arial Armenian"/>
          <w:sz w:val="20"/>
          <w:lang w:val="hy-AM"/>
        </w:rPr>
        <w:t xml:space="preserve"> </w:t>
      </w:r>
      <w:r w:rsidRPr="00A340ED">
        <w:rPr>
          <w:rFonts w:ascii="Sylfaen" w:hAnsi="Sylfaen" w:cs="Sylfaen"/>
          <w:sz w:val="20"/>
          <w:lang w:val="hy-AM"/>
        </w:rPr>
        <w:t>ազդել</w:t>
      </w:r>
      <w:r w:rsidRPr="00A340ED">
        <w:rPr>
          <w:rFonts w:ascii="Arial Armenian" w:hAnsi="Arial Armenian"/>
          <w:sz w:val="20"/>
          <w:lang w:val="hy-AM"/>
        </w:rPr>
        <w:t xml:space="preserve"> </w:t>
      </w:r>
      <w:r w:rsidRPr="00A340ED">
        <w:rPr>
          <w:rFonts w:ascii="Sylfaen" w:hAnsi="Sylfaen" w:cs="Sylfaen"/>
          <w:sz w:val="20"/>
          <w:lang w:val="hy-AM"/>
        </w:rPr>
        <w:t>պայմանագրի</w:t>
      </w:r>
      <w:r w:rsidRPr="00A340ED">
        <w:rPr>
          <w:rFonts w:ascii="Arial Armenian" w:hAnsi="Arial Armenian"/>
          <w:sz w:val="20"/>
          <w:lang w:val="hy-AM"/>
        </w:rPr>
        <w:t xml:space="preserve"> </w:t>
      </w:r>
      <w:r w:rsidRPr="00A340ED">
        <w:rPr>
          <w:rFonts w:ascii="Sylfaen" w:hAnsi="Sylfaen" w:cs="Sylfaen"/>
          <w:sz w:val="20"/>
          <w:lang w:val="hy-AM"/>
        </w:rPr>
        <w:t>կատարման</w:t>
      </w:r>
      <w:r w:rsidRPr="00A340ED">
        <w:rPr>
          <w:rFonts w:ascii="Arial Armenian" w:hAnsi="Arial Armenian"/>
          <w:sz w:val="20"/>
          <w:lang w:val="hy-AM"/>
        </w:rPr>
        <w:t xml:space="preserve"> </w:t>
      </w:r>
      <w:r w:rsidRPr="00A340ED">
        <w:rPr>
          <w:rFonts w:ascii="Sylfaen" w:hAnsi="Sylfaen" w:cs="Sylfaen"/>
          <w:sz w:val="20"/>
          <w:lang w:val="hy-AM"/>
        </w:rPr>
        <w:t>արդյունքն</w:t>
      </w:r>
      <w:r w:rsidRPr="00A340ED">
        <w:rPr>
          <w:rFonts w:ascii="Arial Armenian" w:hAnsi="Arial Armenian"/>
          <w:sz w:val="20"/>
          <w:lang w:val="hy-AM"/>
        </w:rPr>
        <w:t xml:space="preserve"> </w:t>
      </w:r>
      <w:r w:rsidRPr="00A340ED">
        <w:rPr>
          <w:rFonts w:ascii="Sylfaen" w:hAnsi="Sylfaen" w:cs="Sylfaen"/>
          <w:sz w:val="20"/>
          <w:lang w:val="hy-AM"/>
        </w:rPr>
        <w:t>ընդունելու</w:t>
      </w:r>
      <w:r w:rsidRPr="00A340ED">
        <w:rPr>
          <w:rFonts w:ascii="Arial Armenian" w:hAnsi="Arial Armenian"/>
          <w:sz w:val="20"/>
          <w:lang w:val="hy-AM"/>
        </w:rPr>
        <w:t xml:space="preserve"> </w:t>
      </w:r>
      <w:r w:rsidRPr="00A340ED">
        <w:rPr>
          <w:rFonts w:ascii="Sylfaen" w:hAnsi="Sylfaen" w:cs="Sylfaen"/>
          <w:sz w:val="20"/>
          <w:lang w:val="hy-AM"/>
        </w:rPr>
        <w:t>վրա։</w:t>
      </w:r>
      <w:r w:rsidRPr="00A340ED">
        <w:rPr>
          <w:rFonts w:ascii="Arial Armenian" w:hAnsi="Arial Armenian"/>
          <w:sz w:val="20"/>
          <w:lang w:val="hy-AM"/>
        </w:rPr>
        <w:t xml:space="preserve"> </w:t>
      </w:r>
      <w:r w:rsidRPr="00A340ED">
        <w:rPr>
          <w:rFonts w:ascii="Sylfaen" w:hAnsi="Sylfaen" w:cs="Sylfaen"/>
          <w:sz w:val="20"/>
          <w:lang w:val="hy-AM"/>
        </w:rPr>
        <w:t>Այդ</w:t>
      </w:r>
      <w:r w:rsidRPr="00A340ED">
        <w:rPr>
          <w:rFonts w:ascii="Arial Armenian" w:hAnsi="Arial Armenian"/>
          <w:sz w:val="20"/>
          <w:lang w:val="hy-AM"/>
        </w:rPr>
        <w:t xml:space="preserve"> </w:t>
      </w:r>
      <w:r w:rsidRPr="00A340ED">
        <w:rPr>
          <w:rFonts w:ascii="Sylfaen" w:hAnsi="Sylfaen" w:cs="Sylfaen"/>
          <w:sz w:val="20"/>
          <w:lang w:val="hy-AM"/>
        </w:rPr>
        <w:t>գործարքների</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դրանցից</w:t>
      </w:r>
      <w:r w:rsidRPr="00A340ED">
        <w:rPr>
          <w:rFonts w:ascii="Arial Armenian" w:hAnsi="Arial Armenian"/>
          <w:sz w:val="20"/>
          <w:lang w:val="hy-AM"/>
        </w:rPr>
        <w:t xml:space="preserve"> </w:t>
      </w:r>
      <w:r w:rsidRPr="00A340ED">
        <w:rPr>
          <w:rFonts w:ascii="Sylfaen" w:hAnsi="Sylfaen" w:cs="Sylfaen"/>
          <w:sz w:val="20"/>
          <w:lang w:val="hy-AM"/>
        </w:rPr>
        <w:t>բխող</w:t>
      </w:r>
      <w:r w:rsidRPr="00A340ED">
        <w:rPr>
          <w:rFonts w:ascii="Arial Armenian" w:hAnsi="Arial Armenian"/>
          <w:sz w:val="20"/>
          <w:lang w:val="hy-AM"/>
        </w:rPr>
        <w:t xml:space="preserve"> </w:t>
      </w:r>
      <w:r w:rsidRPr="00A340ED">
        <w:rPr>
          <w:rFonts w:ascii="Sylfaen" w:hAnsi="Sylfaen" w:cs="Sylfaen"/>
          <w:sz w:val="20"/>
          <w:lang w:val="hy-AM"/>
        </w:rPr>
        <w:t>պարտավորությունների</w:t>
      </w:r>
      <w:r w:rsidRPr="00A340ED">
        <w:rPr>
          <w:rFonts w:ascii="Arial Armenian" w:hAnsi="Arial Armenian"/>
          <w:sz w:val="20"/>
          <w:lang w:val="hy-AM"/>
        </w:rPr>
        <w:t xml:space="preserve"> </w:t>
      </w:r>
      <w:r w:rsidRPr="00A340ED">
        <w:rPr>
          <w:rFonts w:ascii="Sylfaen" w:hAnsi="Sylfaen" w:cs="Sylfaen"/>
          <w:sz w:val="20"/>
          <w:lang w:val="hy-AM"/>
        </w:rPr>
        <w:t>կատարման</w:t>
      </w:r>
      <w:r w:rsidRPr="00A340ED">
        <w:rPr>
          <w:rFonts w:ascii="Arial Armenian" w:hAnsi="Arial Armenian"/>
          <w:sz w:val="20"/>
          <w:lang w:val="hy-AM"/>
        </w:rPr>
        <w:t xml:space="preserve"> </w:t>
      </w:r>
      <w:r w:rsidRPr="00A340ED">
        <w:rPr>
          <w:rFonts w:ascii="Sylfaen" w:hAnsi="Sylfaen" w:cs="Sylfaen"/>
          <w:sz w:val="20"/>
          <w:lang w:val="hy-AM"/>
        </w:rPr>
        <w:t>հետ</w:t>
      </w:r>
      <w:r w:rsidRPr="00A340ED">
        <w:rPr>
          <w:rFonts w:ascii="Arial Armenian" w:hAnsi="Arial Armenian"/>
          <w:sz w:val="20"/>
          <w:lang w:val="hy-AM"/>
        </w:rPr>
        <w:t xml:space="preserve"> </w:t>
      </w:r>
      <w:r w:rsidRPr="00A340ED">
        <w:rPr>
          <w:rFonts w:ascii="Sylfaen" w:hAnsi="Sylfaen" w:cs="Sylfaen"/>
          <w:sz w:val="20"/>
          <w:lang w:val="hy-AM"/>
        </w:rPr>
        <w:t>կապված</w:t>
      </w:r>
      <w:r w:rsidRPr="00A340ED">
        <w:rPr>
          <w:rFonts w:ascii="Arial Armenian" w:hAnsi="Arial Armenian"/>
          <w:sz w:val="20"/>
          <w:lang w:val="hy-AM"/>
        </w:rPr>
        <w:t xml:space="preserve"> </w:t>
      </w:r>
      <w:r w:rsidRPr="00A340ED">
        <w:rPr>
          <w:rFonts w:ascii="Sylfaen" w:hAnsi="Sylfaen" w:cs="Sylfaen"/>
          <w:sz w:val="20"/>
          <w:lang w:val="hy-AM"/>
        </w:rPr>
        <w:t>հարաբերությունները</w:t>
      </w:r>
      <w:r w:rsidRPr="00A340ED">
        <w:rPr>
          <w:rFonts w:ascii="Arial Armenian" w:hAnsi="Arial Armenian"/>
          <w:sz w:val="20"/>
          <w:lang w:val="hy-AM"/>
        </w:rPr>
        <w:t xml:space="preserve"> </w:t>
      </w:r>
      <w:r w:rsidRPr="00A340ED">
        <w:rPr>
          <w:rFonts w:ascii="Sylfaen" w:hAnsi="Sylfaen" w:cs="Sylfaen"/>
          <w:sz w:val="20"/>
          <w:lang w:val="hy-AM"/>
        </w:rPr>
        <w:t>կարգավորվում</w:t>
      </w:r>
      <w:r w:rsidRPr="00A340ED">
        <w:rPr>
          <w:rFonts w:ascii="Arial Armenian" w:hAnsi="Arial Armenian"/>
          <w:sz w:val="20"/>
          <w:lang w:val="hy-AM"/>
        </w:rPr>
        <w:t xml:space="preserve"> </w:t>
      </w:r>
      <w:r w:rsidRPr="00A340ED">
        <w:rPr>
          <w:rFonts w:ascii="Sylfaen" w:hAnsi="Sylfaen" w:cs="Sylfaen"/>
          <w:sz w:val="20"/>
          <w:lang w:val="hy-AM"/>
        </w:rPr>
        <w:t>են</w:t>
      </w:r>
      <w:r w:rsidRPr="00A340ED">
        <w:rPr>
          <w:rFonts w:ascii="Arial Armenian" w:hAnsi="Arial Armenian"/>
          <w:sz w:val="20"/>
          <w:lang w:val="hy-AM"/>
        </w:rPr>
        <w:t xml:space="preserve"> </w:t>
      </w:r>
      <w:r w:rsidRPr="00A340ED">
        <w:rPr>
          <w:rFonts w:ascii="Sylfaen" w:hAnsi="Sylfaen" w:cs="Sylfaen"/>
          <w:sz w:val="20"/>
          <w:lang w:val="hy-AM"/>
        </w:rPr>
        <w:t>այդ</w:t>
      </w:r>
      <w:r w:rsidRPr="00A340ED">
        <w:rPr>
          <w:rFonts w:ascii="Arial Armenian" w:hAnsi="Arial Armenian"/>
          <w:sz w:val="20"/>
          <w:lang w:val="hy-AM"/>
        </w:rPr>
        <w:t xml:space="preserve"> </w:t>
      </w:r>
      <w:r w:rsidRPr="00A340ED">
        <w:rPr>
          <w:rFonts w:ascii="Sylfaen" w:hAnsi="Sylfaen" w:cs="Sylfaen"/>
          <w:sz w:val="20"/>
          <w:lang w:val="hy-AM"/>
        </w:rPr>
        <w:t>գործարքների</w:t>
      </w:r>
      <w:r w:rsidRPr="00A340ED">
        <w:rPr>
          <w:rFonts w:ascii="Arial Armenian" w:hAnsi="Arial Armenian"/>
          <w:sz w:val="20"/>
          <w:lang w:val="hy-AM"/>
        </w:rPr>
        <w:t xml:space="preserve"> </w:t>
      </w:r>
      <w:r w:rsidRPr="00A340ED">
        <w:rPr>
          <w:rFonts w:ascii="Sylfaen" w:hAnsi="Sylfaen" w:cs="Sylfaen"/>
          <w:sz w:val="20"/>
          <w:lang w:val="hy-AM"/>
        </w:rPr>
        <w:t>հետ</w:t>
      </w:r>
      <w:r w:rsidRPr="00A340ED">
        <w:rPr>
          <w:rFonts w:ascii="Arial Armenian" w:hAnsi="Arial Armenian"/>
          <w:sz w:val="20"/>
          <w:lang w:val="hy-AM"/>
        </w:rPr>
        <w:t xml:space="preserve"> </w:t>
      </w:r>
      <w:r w:rsidRPr="00A340ED">
        <w:rPr>
          <w:rFonts w:ascii="Sylfaen" w:hAnsi="Sylfaen" w:cs="Sylfaen"/>
          <w:sz w:val="20"/>
          <w:lang w:val="hy-AM"/>
        </w:rPr>
        <w:t>կապված</w:t>
      </w:r>
      <w:r w:rsidRPr="00A340ED">
        <w:rPr>
          <w:rFonts w:ascii="Arial Armenian" w:hAnsi="Arial Armenian"/>
          <w:sz w:val="20"/>
          <w:lang w:val="hy-AM"/>
        </w:rPr>
        <w:t xml:space="preserve"> </w:t>
      </w:r>
      <w:r w:rsidRPr="00A340ED">
        <w:rPr>
          <w:rFonts w:ascii="Sylfaen" w:hAnsi="Sylfaen" w:cs="Sylfaen"/>
          <w:sz w:val="20"/>
          <w:lang w:val="hy-AM"/>
        </w:rPr>
        <w:t>հարաբերությունները</w:t>
      </w:r>
      <w:r w:rsidRPr="00A340ED">
        <w:rPr>
          <w:rFonts w:ascii="Arial Armenian" w:hAnsi="Arial Armenian"/>
          <w:sz w:val="20"/>
          <w:lang w:val="hy-AM"/>
        </w:rPr>
        <w:t xml:space="preserve"> </w:t>
      </w:r>
      <w:r w:rsidRPr="00A340ED">
        <w:rPr>
          <w:rFonts w:ascii="Sylfaen" w:hAnsi="Sylfaen" w:cs="Sylfaen"/>
          <w:sz w:val="20"/>
          <w:lang w:val="hy-AM"/>
        </w:rPr>
        <w:t>կարգավորող</w:t>
      </w:r>
      <w:r w:rsidRPr="00A340ED">
        <w:rPr>
          <w:rFonts w:ascii="Arial Armenian" w:hAnsi="Arial Armenian"/>
          <w:sz w:val="20"/>
          <w:lang w:val="hy-AM"/>
        </w:rPr>
        <w:t xml:space="preserve"> </w:t>
      </w:r>
      <w:r w:rsidRPr="00A340ED">
        <w:rPr>
          <w:rFonts w:ascii="Sylfaen" w:hAnsi="Sylfaen" w:cs="Sylfaen"/>
          <w:sz w:val="20"/>
          <w:lang w:val="hy-AM"/>
        </w:rPr>
        <w:t>նորմերով</w:t>
      </w:r>
      <w:r w:rsidRPr="00A340ED">
        <w:rPr>
          <w:rFonts w:ascii="Arial Armenian" w:hAnsi="Arial Armenian"/>
          <w:sz w:val="20"/>
          <w:lang w:val="hy-AM"/>
        </w:rPr>
        <w:t xml:space="preserve">, </w:t>
      </w:r>
      <w:r w:rsidRPr="00A340ED">
        <w:rPr>
          <w:rFonts w:ascii="Sylfaen" w:hAnsi="Sylfaen" w:cs="Sylfaen"/>
          <w:sz w:val="20"/>
          <w:lang w:val="hy-AM"/>
        </w:rPr>
        <w:t>և</w:t>
      </w:r>
      <w:r w:rsidRPr="00A340ED">
        <w:rPr>
          <w:rFonts w:ascii="Arial Armenian" w:hAnsi="Arial Armenian"/>
          <w:sz w:val="20"/>
          <w:lang w:val="hy-AM"/>
        </w:rPr>
        <w:t xml:space="preserve"> </w:t>
      </w:r>
      <w:r w:rsidRPr="00A340ED">
        <w:rPr>
          <w:rFonts w:ascii="Sylfaen" w:hAnsi="Sylfaen" w:cs="Sylfaen"/>
          <w:sz w:val="20"/>
          <w:lang w:val="hy-AM"/>
        </w:rPr>
        <w:t>դրանց</w:t>
      </w:r>
      <w:r w:rsidRPr="00A340ED">
        <w:rPr>
          <w:rFonts w:ascii="Arial Armenian" w:hAnsi="Arial Armenian"/>
          <w:sz w:val="20"/>
          <w:lang w:val="hy-AM"/>
        </w:rPr>
        <w:t xml:space="preserve"> </w:t>
      </w:r>
      <w:r w:rsidRPr="00A340ED">
        <w:rPr>
          <w:rFonts w:ascii="Sylfaen" w:hAnsi="Sylfaen" w:cs="Sylfaen"/>
          <w:sz w:val="20"/>
          <w:lang w:val="hy-AM"/>
        </w:rPr>
        <w:t>համար</w:t>
      </w:r>
      <w:r w:rsidRPr="00A340ED">
        <w:rPr>
          <w:rFonts w:ascii="Arial Armenian" w:hAnsi="Arial Armenian"/>
          <w:sz w:val="20"/>
          <w:lang w:val="hy-AM"/>
        </w:rPr>
        <w:t xml:space="preserve"> </w:t>
      </w:r>
      <w:r w:rsidRPr="00A340ED">
        <w:rPr>
          <w:rFonts w:ascii="Sylfaen" w:hAnsi="Sylfaen" w:cs="Sylfaen"/>
          <w:sz w:val="20"/>
          <w:lang w:val="hy-AM"/>
        </w:rPr>
        <w:t>պատասխանատու</w:t>
      </w:r>
      <w:r w:rsidRPr="00A340ED">
        <w:rPr>
          <w:rFonts w:ascii="Arial Armenian" w:hAnsi="Arial Armenian"/>
          <w:sz w:val="20"/>
          <w:lang w:val="hy-AM"/>
        </w:rPr>
        <w:t xml:space="preserve"> </w:t>
      </w:r>
      <w:r w:rsidRPr="00A340ED">
        <w:rPr>
          <w:rFonts w:ascii="Sylfaen" w:hAnsi="Sylfaen" w:cs="Sylfaen"/>
          <w:sz w:val="20"/>
          <w:lang w:val="hy-AM"/>
        </w:rPr>
        <w:t>է</w:t>
      </w:r>
      <w:r w:rsidRPr="00A340ED">
        <w:rPr>
          <w:rFonts w:ascii="Arial Armenian" w:hAnsi="Arial Armenian"/>
          <w:sz w:val="20"/>
          <w:lang w:val="hy-AM"/>
        </w:rPr>
        <w:t xml:space="preserve"> </w:t>
      </w:r>
      <w:r w:rsidRPr="00A340ED">
        <w:rPr>
          <w:rFonts w:ascii="Sylfaen" w:hAnsi="Sylfaen" w:cs="Sylfaen"/>
          <w:sz w:val="20"/>
          <w:lang w:val="hy-AM"/>
        </w:rPr>
        <w:t>Վաճառողը։</w:t>
      </w:r>
    </w:p>
    <w:p w:rsidR="00CE7D06" w:rsidRPr="00A340ED" w:rsidRDefault="00CE7D06" w:rsidP="00CE7D06">
      <w:pPr>
        <w:ind w:firstLine="567"/>
        <w:jc w:val="both"/>
        <w:rPr>
          <w:rFonts w:ascii="Arial Armenian" w:hAnsi="Arial Armenian"/>
          <w:sz w:val="20"/>
          <w:szCs w:val="20"/>
          <w:lang w:val="hy-AM" w:eastAsia="ru-RU"/>
        </w:rPr>
      </w:pPr>
      <w:r w:rsidRPr="00A340ED">
        <w:rPr>
          <w:rFonts w:ascii="Arial Armenian" w:hAnsi="Arial Armenian"/>
          <w:sz w:val="20"/>
          <w:lang w:val="hy-AM"/>
        </w:rPr>
        <w:tab/>
        <w:t xml:space="preserve">8.10 </w:t>
      </w:r>
      <w:r w:rsidRPr="00A340ED">
        <w:rPr>
          <w:rFonts w:ascii="Sylfaen" w:hAnsi="Sylfaen" w:cs="Sylfaen"/>
          <w:sz w:val="20"/>
          <w:lang w:val="hy-AM"/>
        </w:rPr>
        <w:t>Պ</w:t>
      </w:r>
      <w:r w:rsidRPr="00A340ED">
        <w:rPr>
          <w:rFonts w:ascii="Sylfaen" w:hAnsi="Sylfaen" w:cs="Sylfaen"/>
          <w:spacing w:val="-4"/>
          <w:sz w:val="20"/>
          <w:szCs w:val="20"/>
          <w:lang w:val="hy-AM" w:eastAsia="ru-RU"/>
        </w:rPr>
        <w:t>այմանագիրը</w:t>
      </w:r>
      <w:r w:rsidRPr="00A340ED">
        <w:rPr>
          <w:rFonts w:ascii="Arial Armenian" w:hAnsi="Arial Armenian"/>
          <w:spacing w:val="-4"/>
          <w:sz w:val="20"/>
          <w:szCs w:val="20"/>
          <w:lang w:val="hy-AM" w:eastAsia="ru-RU"/>
        </w:rPr>
        <w:t xml:space="preserve"> </w:t>
      </w:r>
      <w:r w:rsidRPr="00A340ED">
        <w:rPr>
          <w:rFonts w:ascii="Sylfaen" w:hAnsi="Sylfaen" w:cs="Sylfaen"/>
          <w:spacing w:val="-4"/>
          <w:sz w:val="20"/>
          <w:szCs w:val="20"/>
          <w:lang w:val="hy-AM" w:eastAsia="ru-RU"/>
        </w:rPr>
        <w:t>չի</w:t>
      </w:r>
      <w:r w:rsidRPr="00A340ED">
        <w:rPr>
          <w:rFonts w:ascii="Arial Armenian" w:hAnsi="Arial Armenian"/>
          <w:spacing w:val="-4"/>
          <w:sz w:val="20"/>
          <w:szCs w:val="20"/>
          <w:lang w:val="hy-AM" w:eastAsia="ru-RU"/>
        </w:rPr>
        <w:t xml:space="preserve"> </w:t>
      </w:r>
      <w:r w:rsidRPr="00A340ED">
        <w:rPr>
          <w:rFonts w:ascii="Sylfaen" w:hAnsi="Sylfaen" w:cs="Sylfaen"/>
          <w:sz w:val="20"/>
          <w:szCs w:val="20"/>
          <w:lang w:val="hy-AM" w:eastAsia="ru-RU"/>
        </w:rPr>
        <w:t>կարող</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փոփոխվել</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պարտա</w:t>
      </w:r>
      <w:r w:rsidRPr="00A340ED">
        <w:rPr>
          <w:rFonts w:ascii="Arial Armenian" w:hAnsi="Arial Armenian"/>
          <w:sz w:val="20"/>
          <w:szCs w:val="20"/>
          <w:lang w:val="hy-AM" w:eastAsia="ru-RU"/>
        </w:rPr>
        <w:softHyphen/>
      </w:r>
      <w:r w:rsidRPr="00A340ED">
        <w:rPr>
          <w:rFonts w:ascii="Sylfaen" w:hAnsi="Sylfaen" w:cs="Sylfaen"/>
          <w:sz w:val="20"/>
          <w:szCs w:val="20"/>
          <w:lang w:val="hy-AM" w:eastAsia="ru-RU"/>
        </w:rPr>
        <w:t>վորու</w:t>
      </w:r>
      <w:r w:rsidRPr="00A340ED">
        <w:rPr>
          <w:rFonts w:ascii="Arial Armenian" w:hAnsi="Arial Armenian"/>
          <w:sz w:val="20"/>
          <w:szCs w:val="20"/>
          <w:lang w:val="hy-AM" w:eastAsia="ru-RU"/>
        </w:rPr>
        <w:softHyphen/>
      </w:r>
      <w:r w:rsidRPr="00A340ED">
        <w:rPr>
          <w:rFonts w:ascii="Sylfaen" w:hAnsi="Sylfaen" w:cs="Sylfaen"/>
          <w:sz w:val="20"/>
          <w:szCs w:val="20"/>
          <w:lang w:val="hy-AM" w:eastAsia="ru-RU"/>
        </w:rPr>
        <w:t>թյունների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մասնակի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չկատարման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հետևանքով</w:t>
      </w:r>
      <w:r w:rsidRPr="00A340ED" w:rsidDel="00591DE3">
        <w:rPr>
          <w:rFonts w:ascii="Arial Armenian" w:hAnsi="Arial Armenia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ամբողջությամբ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լուծվել</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փոխադարձ</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համաձայնությամբ՝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բացառությամբ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Հայաստանի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Հանրապետության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օրենսդրությամբ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սահմանված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կարգով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ապրանքի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մատակարարման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անհրաժեշտ</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ֆինանսական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հատկացումների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նվազեցման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դեպքերի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Ընդ</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որում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պարտավորությունների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մասնակի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չկատարման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ամբողջությամբ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փոխադարձ</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համաձայնությունն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անհրաժեշտ</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ձեռք</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բերել</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նախքան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Հայաստանի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Հանրապետության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օրենսդրությամբ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սահմանված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կարգով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ապրանքի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մատակարարման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անհրաժեշտ</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ֆինանսական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հատկացումների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նվազեցումը</w:t>
      </w:r>
      <w:r w:rsidRPr="00A340ED">
        <w:rPr>
          <w:rFonts w:ascii="Arial Armenian" w:hAnsi="Arial Armenian"/>
          <w:sz w:val="20"/>
          <w:szCs w:val="20"/>
          <w:lang w:val="hy-AM" w:eastAsia="ru-RU"/>
        </w:rPr>
        <w:t xml:space="preserve">: </w:t>
      </w:r>
    </w:p>
    <w:p w:rsidR="00CE7D06" w:rsidRPr="00A340ED" w:rsidRDefault="00CE7D06" w:rsidP="00CE7D06">
      <w:pPr>
        <w:ind w:firstLine="567"/>
        <w:jc w:val="both"/>
        <w:rPr>
          <w:rFonts w:ascii="Arial Armenian" w:hAnsi="Arial Armenian"/>
          <w:sz w:val="20"/>
          <w:szCs w:val="20"/>
          <w:lang w:val="hy-AM" w:eastAsia="ru-RU"/>
        </w:rPr>
      </w:pPr>
      <w:r w:rsidRPr="00A340ED">
        <w:rPr>
          <w:rFonts w:ascii="Arial Armenian" w:hAnsi="Arial Armenian"/>
          <w:sz w:val="20"/>
          <w:szCs w:val="20"/>
          <w:lang w:val="hy-AM" w:eastAsia="ru-RU"/>
        </w:rPr>
        <w:tab/>
        <w:t xml:space="preserve">8.11 </w:t>
      </w:r>
      <w:r w:rsidRPr="00A340ED">
        <w:rPr>
          <w:rFonts w:ascii="Sylfaen" w:hAnsi="Sylfaen" w:cs="Sylfaen"/>
          <w:sz w:val="20"/>
          <w:szCs w:val="20"/>
          <w:lang w:val="hy-AM" w:eastAsia="ru-RU"/>
        </w:rPr>
        <w:t>Վաճառողի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կողմից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ստանձնած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պարտավորությունները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չկատա</w:t>
      </w:r>
      <w:r w:rsidRPr="00A340ED">
        <w:rPr>
          <w:rFonts w:ascii="Arial Armenian" w:hAnsi="Arial Armenian"/>
          <w:sz w:val="20"/>
          <w:szCs w:val="20"/>
          <w:lang w:val="hy-AM" w:eastAsia="ru-RU"/>
        </w:rPr>
        <w:softHyphen/>
      </w:r>
      <w:r w:rsidRPr="00A340ED">
        <w:rPr>
          <w:rFonts w:ascii="Sylfaen" w:hAnsi="Sylfaen" w:cs="Sylfaen"/>
          <w:sz w:val="20"/>
          <w:szCs w:val="20"/>
          <w:lang w:val="hy-AM" w:eastAsia="ru-RU"/>
        </w:rPr>
        <w:t>րելու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ոչ</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պատշաճ</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կատարելու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հիմքով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պայմանագիրն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ամբողջությամբ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մասնակի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միակողմանի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մասին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ծանուցումը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Գնորդը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հրապարակում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www.procurement.am </w:t>
      </w:r>
      <w:r w:rsidRPr="00A340ED">
        <w:rPr>
          <w:rFonts w:ascii="Sylfaen" w:hAnsi="Sylfaen" w:cs="Sylfaen"/>
          <w:sz w:val="20"/>
          <w:szCs w:val="20"/>
          <w:lang w:val="hy-AM" w:eastAsia="ru-RU"/>
        </w:rPr>
        <w:t>հասցեով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գործող</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ինտերնետային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կայքի</w:t>
      </w:r>
      <w:r w:rsidRPr="00A340ED">
        <w:rPr>
          <w:rFonts w:ascii="Arial Armenian" w:hAnsi="Arial Armenian"/>
          <w:sz w:val="20"/>
          <w:szCs w:val="20"/>
          <w:lang w:val="hy-AM" w:eastAsia="ru-RU"/>
        </w:rPr>
        <w:t xml:space="preserve"> </w:t>
      </w:r>
      <w:r w:rsidRPr="00A340ED">
        <w:rPr>
          <w:rFonts w:ascii="Arial Armenian" w:hAnsi="Arial Armenian" w:cs="Arial LatArm"/>
          <w:sz w:val="20"/>
          <w:szCs w:val="20"/>
          <w:lang w:val="hy-AM" w:eastAsia="ru-RU"/>
        </w:rPr>
        <w:t>«</w:t>
      </w:r>
      <w:r w:rsidRPr="00A340ED">
        <w:rPr>
          <w:rFonts w:ascii="Sylfaen" w:hAnsi="Sylfaen" w:cs="Sylfaen"/>
          <w:sz w:val="20"/>
          <w:szCs w:val="20"/>
          <w:lang w:val="hy-AM" w:eastAsia="ru-RU"/>
        </w:rPr>
        <w:t>Պայմանագրերը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միակողմանի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մասին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ծանուցումներ</w:t>
      </w:r>
      <w:r w:rsidRPr="00A340ED">
        <w:rPr>
          <w:rFonts w:ascii="Arial Armenian" w:hAnsi="Arial Armenian" w:cs="Arial LatArm"/>
          <w:sz w:val="20"/>
          <w:szCs w:val="20"/>
          <w:lang w:val="hy-AM" w:eastAsia="ru-RU"/>
        </w:rPr>
        <w:t>»</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բաժնում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նշելով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հրապարակման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ամսաթիվը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Վաճառողը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պայմանագիրը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միակողմանի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վերաբերյալ</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համարվում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պատշաճ</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ծանուցված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ծանուցումը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սույն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կետով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սահմանված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հրապարակվելուն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հաջորդող</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օրվանից</w:t>
      </w:r>
      <w:r w:rsidRPr="00A340ED">
        <w:rPr>
          <w:rFonts w:ascii="Arial Armenian" w:hAnsi="Arial Armenian"/>
          <w:sz w:val="20"/>
          <w:szCs w:val="20"/>
          <w:lang w:val="hy-AM" w:eastAsia="ru-RU"/>
        </w:rPr>
        <w:t xml:space="preserve">: </w:t>
      </w:r>
      <w:bookmarkStart w:id="21" w:name="_Hlk23253914"/>
      <w:r w:rsidRPr="00A340ED">
        <w:rPr>
          <w:rFonts w:ascii="Sylfaen" w:hAnsi="Sylfaen" w:cs="Sylfaen"/>
          <w:sz w:val="20"/>
          <w:szCs w:val="20"/>
          <w:lang w:val="hy-AM" w:eastAsia="ru-RU"/>
        </w:rPr>
        <w:t>Պայմանագիրն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ամբողջությամբ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մասնակի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միակողմանի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մասին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ծանուցումը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տեղեկագրում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հրապարակվելու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Գնորդը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այն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ուղարկվում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նաև</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Վաճառողի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էլեկտրոնային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փոստին</w:t>
      </w:r>
      <w:r w:rsidRPr="00A340ED">
        <w:rPr>
          <w:rFonts w:ascii="Arial Armenian" w:hAnsi="Arial Armenian"/>
          <w:sz w:val="20"/>
          <w:szCs w:val="20"/>
          <w:lang w:val="hy-AM" w:eastAsia="ru-RU"/>
        </w:rPr>
        <w:t>:</w:t>
      </w:r>
      <w:bookmarkEnd w:id="21"/>
      <w:r w:rsidRPr="00A340ED">
        <w:rPr>
          <w:rFonts w:ascii="Arial Armenian" w:hAnsi="Arial Armenian"/>
          <w:sz w:val="20"/>
          <w:szCs w:val="20"/>
          <w:lang w:val="hy-AM" w:eastAsia="ru-RU"/>
        </w:rPr>
        <w:t xml:space="preserve">   </w:t>
      </w:r>
    </w:p>
    <w:p w:rsidR="00CE7D06" w:rsidRPr="00A340ED" w:rsidRDefault="00CE7D06" w:rsidP="00CE7D06">
      <w:pPr>
        <w:ind w:firstLine="567"/>
        <w:jc w:val="both"/>
        <w:rPr>
          <w:rFonts w:ascii="Arial Armenian" w:hAnsi="Arial Armenian"/>
          <w:sz w:val="20"/>
          <w:szCs w:val="20"/>
          <w:lang w:val="hy-AM" w:eastAsia="ru-RU"/>
        </w:rPr>
      </w:pPr>
      <w:r w:rsidRPr="00A340ED">
        <w:rPr>
          <w:rFonts w:ascii="Arial Armenian" w:hAnsi="Arial Armenian"/>
          <w:sz w:val="20"/>
          <w:szCs w:val="20"/>
          <w:lang w:val="hy-AM" w:eastAsia="ru-RU"/>
        </w:rPr>
        <w:t>8.12</w:t>
      </w:r>
      <w:r w:rsidRPr="00A340ED">
        <w:rPr>
          <w:rFonts w:ascii="Arial Armenian" w:hAnsi="Arial Armenian"/>
          <w:sz w:val="20"/>
          <w:szCs w:val="20"/>
          <w:lang w:val="hy-AM" w:eastAsia="ru-RU"/>
        </w:rPr>
        <w:tab/>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կապակցությամբ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ծագած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վեճերը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բանակցությունների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միջոցով։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Համաձայնություն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ձեռք</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չբերելու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դեպքում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վեճերը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դատական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կարգով։</w:t>
      </w:r>
    </w:p>
    <w:p w:rsidR="00CE7D06" w:rsidRPr="00A340ED" w:rsidRDefault="00CE7D06" w:rsidP="00CE7D06">
      <w:pPr>
        <w:ind w:firstLine="567"/>
        <w:jc w:val="both"/>
        <w:rPr>
          <w:rFonts w:ascii="Arial Armenian" w:hAnsi="Arial Armenian"/>
          <w:sz w:val="20"/>
          <w:szCs w:val="20"/>
          <w:lang w:val="hy-AM" w:eastAsia="ru-RU"/>
        </w:rPr>
      </w:pPr>
      <w:r w:rsidRPr="00A340ED">
        <w:rPr>
          <w:rFonts w:ascii="Arial Armenian" w:hAnsi="Arial Armenian"/>
          <w:sz w:val="20"/>
          <w:szCs w:val="20"/>
          <w:lang w:val="hy-AM" w:eastAsia="ru-RU"/>
        </w:rPr>
        <w:t xml:space="preserve"> 8.13 </w:t>
      </w:r>
      <w:r w:rsidRPr="00A340ED">
        <w:rPr>
          <w:rFonts w:ascii="Sylfaen" w:hAnsi="Sylfaen" w:cs="Sylfaen"/>
          <w:sz w:val="20"/>
          <w:szCs w:val="20"/>
          <w:lang w:val="hy-AM" w:eastAsia="ru-RU"/>
        </w:rPr>
        <w:t>Պայմանագիրը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կազմված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____ </w:t>
      </w:r>
      <w:r w:rsidRPr="00A340ED">
        <w:rPr>
          <w:rFonts w:ascii="Sylfaen" w:hAnsi="Sylfaen" w:cs="Sylfaen"/>
          <w:sz w:val="20"/>
          <w:szCs w:val="20"/>
          <w:lang w:val="hy-AM" w:eastAsia="ru-RU"/>
        </w:rPr>
        <w:t>էջից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կնքվում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երկու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օրինակից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որոնք</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ունեն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հավասարազոր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իրավաբանական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ուժ</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յուրաքանչյուր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տրվում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մեկական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օրինակ։</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N 1, N 2, N 3 </w:t>
      </w:r>
      <w:r w:rsidRPr="00A340ED">
        <w:rPr>
          <w:rFonts w:ascii="Sylfaen" w:hAnsi="Sylfaen" w:cs="Sylfaen"/>
          <w:sz w:val="20"/>
          <w:szCs w:val="20"/>
          <w:lang w:val="hy-AM" w:eastAsia="ru-RU"/>
        </w:rPr>
        <w:t>և</w:t>
      </w:r>
      <w:r w:rsidRPr="00A340ED">
        <w:rPr>
          <w:rFonts w:ascii="Arial Armenian" w:hAnsi="Arial Armenian"/>
          <w:sz w:val="20"/>
          <w:szCs w:val="20"/>
          <w:lang w:val="hy-AM" w:eastAsia="ru-RU"/>
        </w:rPr>
        <w:t xml:space="preserve"> N 3.1 </w:t>
      </w:r>
      <w:r w:rsidRPr="00A340ED">
        <w:rPr>
          <w:rFonts w:ascii="Sylfaen" w:hAnsi="Sylfaen" w:cs="Sylfaen"/>
          <w:sz w:val="20"/>
          <w:szCs w:val="20"/>
          <w:lang w:val="hy-AM" w:eastAsia="ru-RU"/>
        </w:rPr>
        <w:t>հավելվածները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համարվում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անբաժանելի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մասը։</w:t>
      </w:r>
    </w:p>
    <w:p w:rsidR="00CE7D06" w:rsidRPr="00A340ED" w:rsidRDefault="00CE7D06" w:rsidP="00CE7D06">
      <w:pPr>
        <w:ind w:firstLine="567"/>
        <w:jc w:val="both"/>
        <w:rPr>
          <w:rFonts w:ascii="Arial Armenian" w:hAnsi="Arial Armenian"/>
          <w:sz w:val="20"/>
          <w:szCs w:val="20"/>
          <w:lang w:val="hy-AM" w:eastAsia="ru-RU"/>
        </w:rPr>
      </w:pPr>
      <w:r w:rsidRPr="00A340ED">
        <w:rPr>
          <w:rFonts w:ascii="Arial Armenian" w:hAnsi="Arial Armenian"/>
          <w:sz w:val="20"/>
          <w:szCs w:val="20"/>
          <w:lang w:val="hy-AM" w:eastAsia="ru-RU"/>
        </w:rPr>
        <w:t xml:space="preserve">   8.14 </w:t>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հետ</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կապված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հարաբերությունների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նկատմամբ</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կիրառվում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Հայաստանի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Հանրապետության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իրավունքը։</w:t>
      </w:r>
    </w:p>
    <w:p w:rsidR="00CE7D06" w:rsidRPr="00A340ED" w:rsidRDefault="00CE7D06" w:rsidP="00CE7D06">
      <w:pPr>
        <w:ind w:firstLine="567"/>
        <w:jc w:val="both"/>
        <w:rPr>
          <w:rFonts w:ascii="Arial Armenian" w:hAnsi="Arial Armenian"/>
          <w:sz w:val="20"/>
          <w:szCs w:val="20"/>
          <w:lang w:val="hy-AM" w:eastAsia="ru-RU"/>
        </w:rPr>
      </w:pPr>
      <w:r w:rsidRPr="00A340ED">
        <w:rPr>
          <w:rFonts w:ascii="Arial Armenian" w:hAnsi="Arial Armenian"/>
          <w:sz w:val="20"/>
          <w:szCs w:val="20"/>
          <w:lang w:val="hy-AM" w:eastAsia="ru-RU"/>
        </w:rPr>
        <w:tab/>
        <w:t xml:space="preserve">8.15 </w:t>
      </w:r>
      <w:r w:rsidRPr="00A340ED">
        <w:rPr>
          <w:rFonts w:ascii="Sylfaen" w:hAnsi="Sylfaen" w:cs="Sylfaen"/>
          <w:sz w:val="20"/>
          <w:szCs w:val="20"/>
          <w:lang w:val="hy-AM" w:eastAsia="ru-RU"/>
        </w:rPr>
        <w:t>Պայմանագրով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նախատեսված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ապրանքների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մատակարարումն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իրականացվում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այդ</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նպատակով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ֆինանսական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միջոցների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առկայության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և</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դրա</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հիման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վրա</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միջև</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համապատասխան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համաձայնագրի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կնքման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միջոցով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Պայմանագիրը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եթե</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այն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կնքելու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օրվան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հաջորդող</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վեց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ամսվա</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ընթացքում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այդ</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նպատակով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կատարման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ֆինանսական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միջոցներ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չեն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նախատեսվում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Եթե</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կատարման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հատկացված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ֆինանսական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միջոցների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չափը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գերազանցում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գնումների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բազային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միավորի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տասնապատիկը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ապա</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Գնորդի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կողմից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համաձայնագիր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կկնքվի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եթե</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Վաճառողի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կողմից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տուժանքի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ձևով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ներկայացված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որակավորման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և</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ապահովումները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նախատեսված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ֆինանսական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միջոցների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չափով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փոխարինվում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բանկային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երաշխիքով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կանխիկ</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փողով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հաշվի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առնելով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ՀՀ</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կառավարության</w:t>
      </w:r>
      <w:r w:rsidRPr="00A340ED">
        <w:rPr>
          <w:rFonts w:ascii="Arial Armenian" w:hAnsi="Arial Armenian"/>
          <w:sz w:val="20"/>
          <w:szCs w:val="20"/>
          <w:lang w:val="hy-AM" w:eastAsia="ru-RU"/>
        </w:rPr>
        <w:t xml:space="preserve"> 2017 </w:t>
      </w:r>
      <w:r w:rsidRPr="00A340ED">
        <w:rPr>
          <w:rFonts w:ascii="Sylfaen" w:hAnsi="Sylfaen" w:cs="Sylfaen"/>
          <w:sz w:val="20"/>
          <w:szCs w:val="20"/>
          <w:lang w:val="hy-AM" w:eastAsia="ru-RU"/>
        </w:rPr>
        <w:t>թվականի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մայիսի</w:t>
      </w:r>
      <w:r w:rsidRPr="00A340ED">
        <w:rPr>
          <w:rFonts w:ascii="Arial Armenian" w:hAnsi="Arial Armenian"/>
          <w:sz w:val="20"/>
          <w:szCs w:val="20"/>
          <w:lang w:val="hy-AM" w:eastAsia="ru-RU"/>
        </w:rPr>
        <w:t xml:space="preserve"> 4-</w:t>
      </w:r>
      <w:r w:rsidRPr="00A340ED">
        <w:rPr>
          <w:rFonts w:ascii="Sylfaen" w:hAnsi="Sylfaen" w:cs="Sylfaen"/>
          <w:sz w:val="20"/>
          <w:szCs w:val="20"/>
          <w:lang w:val="hy-AM" w:eastAsia="ru-RU"/>
        </w:rPr>
        <w:t>ի</w:t>
      </w:r>
      <w:r w:rsidRPr="00A340ED">
        <w:rPr>
          <w:rFonts w:ascii="Arial Armenian" w:hAnsi="Arial Armenian"/>
          <w:sz w:val="20"/>
          <w:szCs w:val="20"/>
          <w:lang w:val="hy-AM" w:eastAsia="ru-RU"/>
        </w:rPr>
        <w:t xml:space="preserve"> N 526-</w:t>
      </w:r>
      <w:r w:rsidRPr="00A340ED">
        <w:rPr>
          <w:rFonts w:ascii="Sylfaen" w:hAnsi="Sylfaen" w:cs="Sylfaen"/>
          <w:sz w:val="20"/>
          <w:szCs w:val="20"/>
          <w:lang w:val="hy-AM" w:eastAsia="ru-RU"/>
        </w:rPr>
        <w:t>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որոշման</w:t>
      </w:r>
      <w:r w:rsidRPr="00A340ED">
        <w:rPr>
          <w:rFonts w:ascii="Arial Armenian" w:hAnsi="Arial Armenian"/>
          <w:sz w:val="20"/>
          <w:szCs w:val="20"/>
          <w:lang w:val="hy-AM" w:eastAsia="ru-RU"/>
        </w:rPr>
        <w:t xml:space="preserve"> N 1 </w:t>
      </w:r>
      <w:r w:rsidRPr="00A340ED">
        <w:rPr>
          <w:rFonts w:ascii="Sylfaen" w:hAnsi="Sylfaen" w:cs="Sylfaen"/>
          <w:sz w:val="20"/>
          <w:szCs w:val="20"/>
          <w:lang w:val="hy-AM" w:eastAsia="ru-RU"/>
        </w:rPr>
        <w:t>հավելվածի</w:t>
      </w:r>
      <w:r w:rsidRPr="00A340ED">
        <w:rPr>
          <w:rFonts w:ascii="Arial Armenian" w:hAnsi="Arial Armenian"/>
          <w:sz w:val="20"/>
          <w:szCs w:val="20"/>
          <w:lang w:val="hy-AM" w:eastAsia="ru-RU"/>
        </w:rPr>
        <w:t xml:space="preserve"> 32-</w:t>
      </w:r>
      <w:r w:rsidRPr="00A340ED">
        <w:rPr>
          <w:rFonts w:ascii="Sylfaen" w:hAnsi="Sylfaen" w:cs="Sylfaen"/>
          <w:sz w:val="20"/>
          <w:szCs w:val="20"/>
          <w:lang w:val="hy-AM" w:eastAsia="ru-RU"/>
        </w:rPr>
        <w:t>րդ</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կետի</w:t>
      </w:r>
      <w:r w:rsidRPr="00A340ED">
        <w:rPr>
          <w:rFonts w:ascii="Arial Armenian" w:hAnsi="Arial Armenian"/>
          <w:sz w:val="20"/>
          <w:szCs w:val="20"/>
          <w:lang w:val="hy-AM" w:eastAsia="ru-RU"/>
        </w:rPr>
        <w:t xml:space="preserve"> 17-</w:t>
      </w:r>
      <w:r w:rsidRPr="00A340ED">
        <w:rPr>
          <w:rFonts w:ascii="Sylfaen" w:hAnsi="Sylfaen" w:cs="Sylfaen"/>
          <w:sz w:val="20"/>
          <w:szCs w:val="20"/>
          <w:lang w:val="hy-AM" w:eastAsia="ru-RU"/>
        </w:rPr>
        <w:t>րդ</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ենթակետի</w:t>
      </w:r>
      <w:r w:rsidRPr="00A340ED">
        <w:rPr>
          <w:rFonts w:ascii="Arial Armenian" w:hAnsi="Arial Armenian"/>
          <w:sz w:val="20"/>
          <w:szCs w:val="20"/>
          <w:lang w:val="hy-AM" w:eastAsia="ru-RU"/>
        </w:rPr>
        <w:t xml:space="preserve"> </w:t>
      </w:r>
      <w:r w:rsidRPr="00A340ED">
        <w:rPr>
          <w:rFonts w:ascii="Arial Armenian" w:hAnsi="Arial Armenian" w:cs="Arial LatArm"/>
          <w:sz w:val="20"/>
          <w:szCs w:val="20"/>
          <w:lang w:val="hy-AM" w:eastAsia="ru-RU"/>
        </w:rPr>
        <w:t>«</w:t>
      </w:r>
      <w:r w:rsidRPr="00A340ED">
        <w:rPr>
          <w:rFonts w:ascii="Sylfaen" w:hAnsi="Sylfaen" w:cs="Sylfaen"/>
          <w:sz w:val="20"/>
          <w:szCs w:val="20"/>
          <w:lang w:val="hy-AM" w:eastAsia="ru-RU"/>
        </w:rPr>
        <w:t>բ</w:t>
      </w:r>
      <w:r w:rsidRPr="00A340ED">
        <w:rPr>
          <w:rFonts w:ascii="Arial Armenian" w:hAnsi="Arial Armenian" w:cs="Arial LatArm"/>
          <w:sz w:val="20"/>
          <w:szCs w:val="20"/>
          <w:lang w:val="hy-AM" w:eastAsia="ru-RU"/>
        </w:rPr>
        <w:t>»</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պարբերության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պահանջները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Ընդ</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որում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Վաճառողը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համաձայնագիրը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կնքում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իսկ</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տուժանքի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ձևով</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ներկայացված</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lastRenderedPageBreak/>
        <w:t>որակավորման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և</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ապահովումների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փոխարինման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դեպքում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նաև</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նոր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ապահովները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Գնորդին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ներկայացնում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համաձայնագիր</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կնքելու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ծանուցումը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ստանալու</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օրվանից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տասնհինգ</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աշխատանքային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օրվա</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ընթացքում։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Հակառակ</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դեպքում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պայմանագիրը</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Գնորդի</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կողմից</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միակողմանիորեն</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լուծվում</w:t>
      </w:r>
      <w:r w:rsidRPr="00A340ED">
        <w:rPr>
          <w:rFonts w:ascii="Arial Armenian" w:hAnsi="Arial Armenian"/>
          <w:sz w:val="20"/>
          <w:szCs w:val="20"/>
          <w:lang w:val="hy-AM" w:eastAsia="ru-RU"/>
        </w:rPr>
        <w:t xml:space="preserve"> </w:t>
      </w:r>
      <w:r w:rsidRPr="00A340ED">
        <w:rPr>
          <w:rFonts w:ascii="Sylfaen" w:hAnsi="Sylfaen" w:cs="Sylfaen"/>
          <w:sz w:val="20"/>
          <w:szCs w:val="20"/>
          <w:lang w:val="hy-AM" w:eastAsia="ru-RU"/>
        </w:rPr>
        <w:t>է</w:t>
      </w:r>
      <w:r w:rsidRPr="00A340ED">
        <w:rPr>
          <w:rFonts w:ascii="Arial Armenian" w:hAnsi="Arial Armenian"/>
          <w:sz w:val="20"/>
          <w:szCs w:val="20"/>
          <w:lang w:val="hy-AM" w:eastAsia="ru-RU"/>
        </w:rPr>
        <w:t>:</w:t>
      </w:r>
      <w:r w:rsidRPr="00A340ED">
        <w:rPr>
          <w:rFonts w:ascii="Arial Armenian" w:hAnsi="Arial Armenian"/>
          <w:sz w:val="20"/>
          <w:szCs w:val="20"/>
          <w:vertAlign w:val="superscript"/>
          <w:lang w:val="hy-AM" w:eastAsia="ru-RU"/>
        </w:rPr>
        <w:t>24</w:t>
      </w:r>
      <w:r w:rsidRPr="00A340ED">
        <w:rPr>
          <w:rStyle w:val="af6"/>
          <w:rFonts w:ascii="Arial Armenian" w:hAnsi="Arial Armenian"/>
          <w:color w:val="FFFFFF"/>
          <w:sz w:val="20"/>
          <w:szCs w:val="20"/>
          <w:lang w:val="hy-AM" w:eastAsia="ru-RU"/>
        </w:rPr>
        <w:footnoteReference w:id="12"/>
      </w:r>
    </w:p>
    <w:p w:rsidR="00CE7D06" w:rsidRPr="00A340ED" w:rsidRDefault="00CE7D06" w:rsidP="00CE7D06">
      <w:pPr>
        <w:tabs>
          <w:tab w:val="left" w:pos="1276"/>
        </w:tabs>
        <w:ind w:firstLine="720"/>
        <w:jc w:val="both"/>
        <w:rPr>
          <w:rFonts w:ascii="Arial Armenian" w:hAnsi="Arial Armenian" w:cs="Sylfaen"/>
          <w:sz w:val="20"/>
          <w:u w:val="single"/>
          <w:lang w:val="hy-AM"/>
        </w:rPr>
      </w:pPr>
    </w:p>
    <w:p w:rsidR="00CE7D06" w:rsidRPr="00A340ED" w:rsidRDefault="00CE7D06" w:rsidP="00CE7D06">
      <w:pPr>
        <w:ind w:firstLine="709"/>
        <w:jc w:val="both"/>
        <w:rPr>
          <w:rFonts w:ascii="Arial Armenian" w:hAnsi="Arial Armenian"/>
          <w:b/>
          <w:sz w:val="20"/>
          <w:lang w:val="hy-AM"/>
        </w:rPr>
      </w:pPr>
      <w:r w:rsidRPr="00A340ED">
        <w:rPr>
          <w:rFonts w:ascii="Arial Armenian" w:hAnsi="Arial Armenian"/>
          <w:b/>
          <w:sz w:val="20"/>
          <w:lang w:val="hy-AM"/>
        </w:rPr>
        <w:t xml:space="preserve">9. </w:t>
      </w:r>
      <w:r w:rsidRPr="00A340ED">
        <w:rPr>
          <w:rFonts w:ascii="Sylfaen" w:hAnsi="Sylfaen" w:cs="Sylfaen"/>
          <w:b/>
          <w:sz w:val="20"/>
          <w:lang w:val="hy-AM"/>
        </w:rPr>
        <w:t>Կողմերի</w:t>
      </w:r>
      <w:r w:rsidRPr="00A340ED">
        <w:rPr>
          <w:rFonts w:ascii="Arial Armenian" w:hAnsi="Arial Armenian"/>
          <w:b/>
          <w:sz w:val="20"/>
          <w:lang w:val="hy-AM"/>
        </w:rPr>
        <w:t xml:space="preserve"> </w:t>
      </w:r>
      <w:r w:rsidRPr="00A340ED">
        <w:rPr>
          <w:rFonts w:ascii="Sylfaen" w:hAnsi="Sylfaen" w:cs="Sylfaen"/>
          <w:b/>
          <w:sz w:val="20"/>
          <w:lang w:val="hy-AM"/>
        </w:rPr>
        <w:t>հասցեները</w:t>
      </w:r>
      <w:r w:rsidRPr="00A340ED">
        <w:rPr>
          <w:rFonts w:ascii="Arial Armenian" w:hAnsi="Arial Armenian"/>
          <w:b/>
          <w:sz w:val="20"/>
          <w:lang w:val="hy-AM"/>
        </w:rPr>
        <w:t xml:space="preserve">, </w:t>
      </w:r>
      <w:r w:rsidRPr="00A340ED">
        <w:rPr>
          <w:rFonts w:ascii="Sylfaen" w:hAnsi="Sylfaen" w:cs="Sylfaen"/>
          <w:b/>
          <w:sz w:val="20"/>
          <w:lang w:val="hy-AM"/>
        </w:rPr>
        <w:t>բանկային</w:t>
      </w:r>
      <w:r w:rsidRPr="00A340ED">
        <w:rPr>
          <w:rFonts w:ascii="Arial Armenian" w:hAnsi="Arial Armenian"/>
          <w:b/>
          <w:sz w:val="20"/>
          <w:lang w:val="hy-AM"/>
        </w:rPr>
        <w:t xml:space="preserve"> </w:t>
      </w:r>
      <w:r w:rsidRPr="00A340ED">
        <w:rPr>
          <w:rFonts w:ascii="Sylfaen" w:hAnsi="Sylfaen" w:cs="Sylfaen"/>
          <w:b/>
          <w:sz w:val="20"/>
          <w:lang w:val="hy-AM"/>
        </w:rPr>
        <w:t>վավերապայմանները</w:t>
      </w:r>
      <w:r w:rsidRPr="00A340ED">
        <w:rPr>
          <w:rFonts w:ascii="Arial Armenian" w:hAnsi="Arial Armenian"/>
          <w:b/>
          <w:sz w:val="20"/>
          <w:lang w:val="hy-AM"/>
        </w:rPr>
        <w:t xml:space="preserve"> </w:t>
      </w:r>
      <w:r w:rsidRPr="00A340ED">
        <w:rPr>
          <w:rFonts w:ascii="Sylfaen" w:hAnsi="Sylfaen" w:cs="Sylfaen"/>
          <w:b/>
          <w:sz w:val="20"/>
          <w:lang w:val="hy-AM"/>
        </w:rPr>
        <w:t>և</w:t>
      </w:r>
      <w:r w:rsidRPr="00A340ED">
        <w:rPr>
          <w:rFonts w:ascii="Arial Armenian" w:hAnsi="Arial Armenian"/>
          <w:b/>
          <w:sz w:val="20"/>
          <w:lang w:val="hy-AM"/>
        </w:rPr>
        <w:t xml:space="preserve"> </w:t>
      </w:r>
      <w:r w:rsidRPr="00A340ED">
        <w:rPr>
          <w:rFonts w:ascii="Sylfaen" w:hAnsi="Sylfaen" w:cs="Sylfaen"/>
          <w:b/>
          <w:sz w:val="20"/>
          <w:lang w:val="hy-AM"/>
        </w:rPr>
        <w:t>ստորագրությունները</w:t>
      </w:r>
    </w:p>
    <w:p w:rsidR="00CE7D06" w:rsidRPr="00A340ED" w:rsidRDefault="00CE7D06" w:rsidP="00CE7D06">
      <w:pPr>
        <w:ind w:firstLine="709"/>
        <w:jc w:val="both"/>
        <w:rPr>
          <w:rFonts w:ascii="Arial Armenian" w:hAnsi="Arial Armenian"/>
          <w:sz w:val="20"/>
          <w:lang w:val="hy-AM"/>
        </w:rPr>
      </w:pPr>
      <w:r w:rsidRPr="00A340ED">
        <w:rPr>
          <w:rFonts w:ascii="Arial Armenian" w:hAnsi="Arial Armenian"/>
          <w:sz w:val="20"/>
          <w:lang w:val="hy-AM"/>
        </w:rPr>
        <w:t xml:space="preserve"> </w:t>
      </w:r>
    </w:p>
    <w:p w:rsidR="00CE7D06" w:rsidRPr="00A340ED" w:rsidRDefault="00CE7D06" w:rsidP="00CE7D06">
      <w:pPr>
        <w:ind w:firstLine="709"/>
        <w:jc w:val="both"/>
        <w:rPr>
          <w:rFonts w:ascii="Arial Armenian" w:hAnsi="Arial Armenian"/>
          <w:sz w:val="20"/>
          <w:lang w:val="hy-AM"/>
        </w:rPr>
      </w:pPr>
    </w:p>
    <w:p w:rsidR="00CE7D06" w:rsidRPr="00A340ED" w:rsidRDefault="00CE7D06" w:rsidP="00CE7D06">
      <w:pPr>
        <w:ind w:firstLine="709"/>
        <w:jc w:val="both"/>
        <w:rPr>
          <w:rFonts w:ascii="Arial Armenian" w:hAnsi="Arial Armenian"/>
          <w:sz w:val="20"/>
          <w:lang w:val="hy-AM"/>
        </w:rPr>
      </w:pPr>
    </w:p>
    <w:tbl>
      <w:tblPr>
        <w:tblW w:w="9906" w:type="dxa"/>
        <w:tblInd w:w="142" w:type="dxa"/>
        <w:tblLayout w:type="fixed"/>
        <w:tblLook w:val="0000" w:firstRow="0" w:lastRow="0" w:firstColumn="0" w:lastColumn="0" w:noHBand="0" w:noVBand="0"/>
      </w:tblPr>
      <w:tblGrid>
        <w:gridCol w:w="4803"/>
        <w:gridCol w:w="760"/>
        <w:gridCol w:w="4343"/>
      </w:tblGrid>
      <w:tr w:rsidR="00CE7D06" w:rsidRPr="00A340ED" w:rsidTr="00F10BF7">
        <w:tc>
          <w:tcPr>
            <w:tcW w:w="4803" w:type="dxa"/>
          </w:tcPr>
          <w:p w:rsidR="00CE7D06" w:rsidRPr="00A340ED" w:rsidRDefault="00CE7D06" w:rsidP="004B1466">
            <w:pPr>
              <w:jc w:val="center"/>
              <w:rPr>
                <w:rFonts w:ascii="Arial Armenian" w:hAnsi="Arial Armenian" w:cs="Sylfaen"/>
                <w:b/>
                <w:bCs/>
                <w:lang w:val="nb-NO"/>
              </w:rPr>
            </w:pPr>
            <w:r w:rsidRPr="00A340ED">
              <w:rPr>
                <w:rFonts w:ascii="Sylfaen" w:hAnsi="Sylfaen" w:cs="Sylfaen"/>
                <w:b/>
                <w:bCs/>
                <w:lang w:val="nb-NO"/>
              </w:rPr>
              <w:t>ԳՆՈՐԴ</w:t>
            </w:r>
          </w:p>
          <w:p w:rsidR="00F10BF7" w:rsidRPr="00A340ED" w:rsidRDefault="00F10BF7" w:rsidP="00F10BF7">
            <w:pPr>
              <w:ind w:left="-142" w:right="-242"/>
              <w:rPr>
                <w:rFonts w:ascii="Arial Armenian" w:eastAsia="@Arial Unicode MS" w:hAnsi="Arial Armenian" w:cs="@Arial Unicode MS"/>
                <w:sz w:val="20"/>
                <w:szCs w:val="20"/>
                <w:lang w:val="nb-NO"/>
              </w:rPr>
            </w:pPr>
            <w:r w:rsidRPr="00A340ED">
              <w:rPr>
                <w:rFonts w:ascii="Sylfaen" w:hAnsi="Sylfaen" w:cs="Sylfaen"/>
                <w:sz w:val="20"/>
                <w:szCs w:val="20"/>
                <w:lang w:val="hy-AM"/>
              </w:rPr>
              <w:t>Արարատ</w:t>
            </w:r>
            <w:r w:rsidRPr="00A340ED">
              <w:rPr>
                <w:rFonts w:ascii="Arial Armenian" w:hAnsi="Arial Armenian" w:cs="Sylfaen"/>
                <w:sz w:val="20"/>
                <w:szCs w:val="20"/>
                <w:lang w:val="nb-NO"/>
              </w:rPr>
              <w:t xml:space="preserve"> </w:t>
            </w:r>
            <w:r w:rsidRPr="00A340ED">
              <w:rPr>
                <w:rFonts w:ascii="Arial Armenian" w:hAnsi="Arial Armenian" w:cs="Sylfaen"/>
                <w:sz w:val="20"/>
                <w:szCs w:val="20"/>
                <w:lang w:val="pt-BR"/>
              </w:rPr>
              <w:t xml:space="preserve"> </w:t>
            </w:r>
            <w:r w:rsidR="00991798" w:rsidRPr="00A340ED">
              <w:rPr>
                <w:rFonts w:ascii="Sylfaen" w:hAnsi="Sylfaen" w:cs="Sylfaen"/>
                <w:sz w:val="20"/>
                <w:szCs w:val="20"/>
                <w:lang w:val="hy-AM"/>
              </w:rPr>
              <w:t>գյուղի</w:t>
            </w:r>
            <w:r w:rsidR="00991798" w:rsidRPr="00A340ED">
              <w:rPr>
                <w:rFonts w:ascii="Sylfaen" w:hAnsi="Sylfaen" w:cs="Sylfaen"/>
                <w:sz w:val="20"/>
                <w:szCs w:val="20"/>
                <w:lang w:val="nb-NO"/>
              </w:rPr>
              <w:t xml:space="preserve"> </w:t>
            </w:r>
            <w:r w:rsidRPr="00A340ED">
              <w:rPr>
                <w:rFonts w:ascii="Arial Armenian" w:hAnsi="Arial Armenian" w:cs="Sylfaen"/>
                <w:sz w:val="20"/>
                <w:szCs w:val="20"/>
                <w:lang w:val="hy-AM"/>
              </w:rPr>
              <w:t>N</w:t>
            </w:r>
            <w:r w:rsidR="00991798" w:rsidRPr="00A340ED">
              <w:rPr>
                <w:rFonts w:ascii="Sylfaen" w:hAnsi="Sylfaen" w:cs="Sylfaen"/>
                <w:sz w:val="20"/>
                <w:szCs w:val="20"/>
                <w:lang w:val="hy-AM"/>
              </w:rPr>
              <w:t>2</w:t>
            </w:r>
            <w:r w:rsidRPr="00A340ED">
              <w:rPr>
                <w:rFonts w:ascii="Arial Armenian" w:hAnsi="Arial Armenian" w:cs="Sylfaen"/>
                <w:sz w:val="20"/>
                <w:szCs w:val="20"/>
                <w:lang w:val="nb-NO"/>
              </w:rPr>
              <w:t xml:space="preserve"> </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միջն</w:t>
            </w:r>
            <w:r w:rsidRPr="00A340ED">
              <w:rPr>
                <w:rFonts w:ascii="Arial Armenian" w:hAnsi="Arial Armenian" w:cs="Arial Armenian"/>
                <w:sz w:val="20"/>
                <w:szCs w:val="20"/>
                <w:lang w:val="hy-AM"/>
              </w:rPr>
              <w:t>.</w:t>
            </w:r>
            <w:r w:rsidRPr="00A340ED">
              <w:rPr>
                <w:rFonts w:ascii="Sylfaen" w:hAnsi="Sylfaen" w:cs="Sylfaen"/>
                <w:sz w:val="20"/>
                <w:szCs w:val="20"/>
                <w:lang w:val="hy-AM"/>
              </w:rPr>
              <w:t>դպրոց</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ՊՈԱԿ</w:t>
            </w:r>
          </w:p>
          <w:p w:rsidR="00F10BF7" w:rsidRPr="00A340ED" w:rsidRDefault="00991798" w:rsidP="00F10BF7">
            <w:pPr>
              <w:ind w:left="-142" w:right="-242"/>
              <w:rPr>
                <w:rFonts w:ascii="Sylfaen" w:eastAsia="MS Mincho" w:hAnsi="Sylfaen" w:cs="MS Mincho"/>
                <w:sz w:val="20"/>
                <w:szCs w:val="20"/>
                <w:lang w:val="pt-BR"/>
              </w:rPr>
            </w:pPr>
            <w:r w:rsidRPr="00A340ED">
              <w:rPr>
                <w:rFonts w:ascii="Sylfaen" w:hAnsi="Sylfaen" w:cs="Sylfaen"/>
                <w:sz w:val="20"/>
                <w:szCs w:val="20"/>
                <w:lang w:val="hy-AM"/>
              </w:rPr>
              <w:t>Արարատի մարզ,գ</w:t>
            </w:r>
            <w:r w:rsidRPr="00A340ED">
              <w:rPr>
                <w:rFonts w:ascii="MS Mincho" w:eastAsia="MS Mincho" w:hAnsi="MS Mincho" w:cs="MS Mincho"/>
                <w:sz w:val="20"/>
                <w:szCs w:val="20"/>
                <w:lang w:val="hy-AM"/>
              </w:rPr>
              <w:t xml:space="preserve">․ </w:t>
            </w:r>
            <w:r w:rsidRPr="00A340ED">
              <w:rPr>
                <w:rFonts w:ascii="Sylfaen" w:eastAsia="MS Mincho" w:hAnsi="Sylfaen" w:cs="MS Mincho"/>
                <w:sz w:val="20"/>
                <w:szCs w:val="20"/>
                <w:lang w:val="hy-AM"/>
              </w:rPr>
              <w:t>Արարատ, իսակովի 2</w:t>
            </w:r>
          </w:p>
          <w:p w:rsidR="00F10BF7" w:rsidRPr="00A340ED" w:rsidRDefault="00F10BF7" w:rsidP="00F10BF7">
            <w:pPr>
              <w:ind w:left="-142" w:right="-242"/>
              <w:rPr>
                <w:rFonts w:ascii="Arial Armenian" w:hAnsi="Arial Armenian" w:cs="Sylfaen"/>
                <w:sz w:val="20"/>
                <w:szCs w:val="20"/>
                <w:lang w:val="pt-BR"/>
              </w:rPr>
            </w:pPr>
            <w:r w:rsidRPr="00A340ED">
              <w:rPr>
                <w:rFonts w:ascii="Sylfaen" w:hAnsi="Sylfaen" w:cs="Sylfaen"/>
                <w:sz w:val="20"/>
                <w:szCs w:val="20"/>
                <w:lang w:val="pt-BR"/>
              </w:rPr>
              <w:t>Ֆին</w:t>
            </w:r>
            <w:r w:rsidRPr="00A340ED">
              <w:rPr>
                <w:rFonts w:ascii="Arial Armenian" w:hAnsi="Arial Armenian" w:cs="Arial Armenian"/>
                <w:sz w:val="20"/>
                <w:szCs w:val="20"/>
                <w:lang w:val="pt-BR"/>
              </w:rPr>
              <w:t>.</w:t>
            </w:r>
            <w:r w:rsidRPr="00A340ED">
              <w:rPr>
                <w:rFonts w:ascii="Sylfaen" w:hAnsi="Sylfaen" w:cs="Sylfaen"/>
                <w:sz w:val="20"/>
                <w:szCs w:val="20"/>
                <w:lang w:val="pt-BR"/>
              </w:rPr>
              <w:t>նախ</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գործառնական</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վարչ</w:t>
            </w:r>
            <w:r w:rsidRPr="00A340ED">
              <w:rPr>
                <w:rFonts w:ascii="Arial Armenian" w:hAnsi="Arial Armenian" w:cs="Arial Armenian"/>
                <w:sz w:val="20"/>
                <w:szCs w:val="20"/>
                <w:lang w:val="pt-BR"/>
              </w:rPr>
              <w:t>.</w:t>
            </w:r>
          </w:p>
          <w:p w:rsidR="00F10BF7" w:rsidRPr="00A340ED" w:rsidRDefault="00F10BF7" w:rsidP="00F10BF7">
            <w:pPr>
              <w:ind w:left="-142" w:right="-242"/>
              <w:rPr>
                <w:rFonts w:ascii="Arial Armenian" w:eastAsia="@Arial Unicode MS" w:hAnsi="Arial Armenian" w:cs="@Arial Unicode MS"/>
                <w:sz w:val="20"/>
                <w:szCs w:val="20"/>
                <w:lang w:val="pt-BR" w:eastAsia="zh-CN"/>
              </w:rPr>
            </w:pPr>
            <w:r w:rsidRPr="00A340ED">
              <w:rPr>
                <w:rFonts w:ascii="Sylfaen" w:eastAsia="@Arial Unicode MS" w:hAnsi="Sylfaen" w:cs="Sylfaen"/>
                <w:sz w:val="20"/>
                <w:szCs w:val="20"/>
                <w:lang w:val="pt-BR" w:eastAsia="zh-CN"/>
              </w:rPr>
              <w:t>Հ</w:t>
            </w:r>
            <w:r w:rsidRPr="00A340ED">
              <w:rPr>
                <w:rFonts w:ascii="Arial Armenian" w:eastAsia="@Arial Unicode MS" w:hAnsi="Arial Armenian" w:cs="Sylfaen"/>
                <w:sz w:val="20"/>
                <w:szCs w:val="20"/>
                <w:lang w:val="pt-BR" w:eastAsia="zh-CN"/>
              </w:rPr>
              <w:t>/</w:t>
            </w:r>
            <w:r w:rsidRPr="00A340ED">
              <w:rPr>
                <w:rFonts w:ascii="Sylfaen" w:eastAsia="@Arial Unicode MS" w:hAnsi="Sylfaen" w:cs="Sylfaen"/>
                <w:sz w:val="20"/>
                <w:szCs w:val="20"/>
                <w:lang w:val="pt-BR" w:eastAsia="zh-CN"/>
              </w:rPr>
              <w:t>Հ</w:t>
            </w:r>
            <w:r w:rsidRPr="00A340ED">
              <w:rPr>
                <w:rFonts w:ascii="Arial Armenian" w:eastAsia="@Arial Unicode MS" w:hAnsi="Arial Armenian" w:cs="@Arial Unicode MS"/>
                <w:sz w:val="20"/>
                <w:szCs w:val="20"/>
                <w:lang w:val="pt-BR" w:eastAsia="zh-CN"/>
              </w:rPr>
              <w:t xml:space="preserve"> </w:t>
            </w:r>
            <w:r w:rsidR="00991798" w:rsidRPr="00A340ED">
              <w:rPr>
                <w:lang w:val="pt-BR"/>
              </w:rPr>
              <w:t>900428000179 </w:t>
            </w:r>
          </w:p>
          <w:p w:rsidR="00F10BF7" w:rsidRPr="00A340ED" w:rsidRDefault="00F10BF7" w:rsidP="00F10BF7">
            <w:pPr>
              <w:ind w:left="-142" w:right="-242"/>
              <w:rPr>
                <w:rFonts w:ascii="Arial Armenian" w:hAnsi="Arial Armenian"/>
                <w:sz w:val="20"/>
                <w:szCs w:val="20"/>
                <w:lang w:val="pt-BR"/>
              </w:rPr>
            </w:pPr>
            <w:r w:rsidRPr="00A340ED">
              <w:rPr>
                <w:rFonts w:ascii="Sylfaen" w:hAnsi="Sylfaen" w:cs="Sylfaen"/>
                <w:sz w:val="20"/>
                <w:szCs w:val="20"/>
                <w:lang w:val="hy-AM"/>
              </w:rPr>
              <w:t>ՀՎՀՀ</w:t>
            </w:r>
            <w:r w:rsidRPr="00A340ED">
              <w:rPr>
                <w:rFonts w:ascii="Arial Armenian" w:hAnsi="Arial Armenian" w:cs="Arial Armenian"/>
                <w:sz w:val="20"/>
                <w:szCs w:val="20"/>
                <w:lang w:val="hy-AM"/>
              </w:rPr>
              <w:t xml:space="preserve"> 0410</w:t>
            </w:r>
            <w:r w:rsidR="00991798" w:rsidRPr="00A340ED">
              <w:rPr>
                <w:rFonts w:ascii="Arial Armenian" w:hAnsi="Arial Armenian" w:cs="Arial Armenian"/>
                <w:sz w:val="20"/>
                <w:szCs w:val="20"/>
                <w:lang w:val="pt-BR"/>
              </w:rPr>
              <w:t>3892</w:t>
            </w:r>
          </w:p>
          <w:p w:rsidR="00F10BF7" w:rsidRPr="00A340ED" w:rsidRDefault="00F10BF7" w:rsidP="00F10BF7">
            <w:pPr>
              <w:ind w:left="-142" w:right="-242"/>
              <w:rPr>
                <w:rFonts w:ascii="Arial Armenian" w:hAnsi="Arial Armenian"/>
                <w:sz w:val="20"/>
                <w:szCs w:val="20"/>
                <w:lang w:val="hy-AM"/>
              </w:rPr>
            </w:pPr>
            <w:r w:rsidRPr="00A340ED">
              <w:rPr>
                <w:rFonts w:ascii="Sylfaen" w:hAnsi="Sylfaen" w:cs="Sylfaen"/>
                <w:sz w:val="20"/>
                <w:szCs w:val="20"/>
                <w:lang w:val="pt-BR"/>
              </w:rPr>
              <w:t>դպրոցի</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տնօրեն</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Հ</w:t>
            </w:r>
            <w:r w:rsidRPr="00A340ED">
              <w:rPr>
                <w:rFonts w:ascii="Arial Armenian" w:hAnsi="Arial Armenian" w:cs="Arial Armenian"/>
                <w:sz w:val="20"/>
                <w:szCs w:val="20"/>
                <w:lang w:val="pt-BR"/>
              </w:rPr>
              <w:t>.</w:t>
            </w:r>
            <w:r w:rsidR="00991798" w:rsidRPr="00A340ED">
              <w:rPr>
                <w:rFonts w:ascii="Sylfaen" w:hAnsi="Sylfaen" w:cs="Sylfaen"/>
                <w:sz w:val="20"/>
                <w:szCs w:val="20"/>
                <w:lang w:val="hy-AM"/>
              </w:rPr>
              <w:t>Դավթյան</w:t>
            </w:r>
          </w:p>
          <w:p w:rsidR="00F10BF7" w:rsidRPr="00A340ED" w:rsidRDefault="00F10BF7" w:rsidP="00F10BF7">
            <w:pPr>
              <w:ind w:left="-142" w:right="-242"/>
              <w:jc w:val="center"/>
              <w:rPr>
                <w:rFonts w:ascii="Arial Armenian" w:hAnsi="Arial Armenian"/>
                <w:sz w:val="20"/>
                <w:szCs w:val="20"/>
                <w:lang w:val="pt-BR"/>
              </w:rPr>
            </w:pPr>
          </w:p>
          <w:p w:rsidR="00CE7D06" w:rsidRPr="00A340ED" w:rsidRDefault="00CE7D06" w:rsidP="004B1466">
            <w:pPr>
              <w:jc w:val="center"/>
              <w:rPr>
                <w:rFonts w:ascii="Arial Armenian" w:hAnsi="Arial Armenian"/>
                <w:u w:val="single"/>
                <w:lang w:val="pt-BR"/>
              </w:rPr>
            </w:pPr>
            <w:r w:rsidRPr="00A340ED">
              <w:rPr>
                <w:rFonts w:ascii="Arial Armenian" w:hAnsi="Arial Armenian"/>
                <w:sz w:val="22"/>
                <w:szCs w:val="22"/>
                <w:u w:val="single"/>
                <w:lang w:val="pt-BR"/>
              </w:rPr>
              <w:t xml:space="preserve"> </w:t>
            </w:r>
          </w:p>
          <w:p w:rsidR="00CE7D06" w:rsidRPr="00A340ED" w:rsidRDefault="00CE7D06" w:rsidP="004B1466">
            <w:pPr>
              <w:rPr>
                <w:rFonts w:ascii="Arial Armenian" w:hAnsi="Arial Armenian"/>
                <w:lang w:val="hy-AM"/>
              </w:rPr>
            </w:pPr>
          </w:p>
          <w:p w:rsidR="00CE7D06" w:rsidRPr="00A340ED" w:rsidRDefault="00CE7D06" w:rsidP="004B1466">
            <w:pPr>
              <w:jc w:val="center"/>
              <w:rPr>
                <w:rFonts w:ascii="Arial Armenian" w:hAnsi="Arial Armenian"/>
                <w:lang w:val="hy-AM"/>
              </w:rPr>
            </w:pPr>
            <w:r w:rsidRPr="00A340ED">
              <w:rPr>
                <w:rFonts w:ascii="Arial Armenian" w:hAnsi="Arial Armenian"/>
                <w:lang w:val="hy-AM"/>
              </w:rPr>
              <w:t>---------------------------------</w:t>
            </w:r>
          </w:p>
          <w:p w:rsidR="00CE7D06" w:rsidRPr="00A340ED" w:rsidRDefault="00CE7D06" w:rsidP="004B1466">
            <w:pPr>
              <w:jc w:val="center"/>
              <w:rPr>
                <w:rFonts w:ascii="Arial Armenian" w:hAnsi="Arial Armenian"/>
                <w:sz w:val="18"/>
                <w:szCs w:val="18"/>
              </w:rPr>
            </w:pPr>
            <w:r w:rsidRPr="00A340ED">
              <w:rPr>
                <w:rFonts w:ascii="Arial Armenian" w:hAnsi="Arial Armenian"/>
                <w:sz w:val="18"/>
                <w:szCs w:val="18"/>
              </w:rPr>
              <w:t>/</w:t>
            </w:r>
            <w:r w:rsidRPr="00A340ED">
              <w:rPr>
                <w:rFonts w:ascii="Sylfaen" w:hAnsi="Sylfaen" w:cs="Sylfaen"/>
                <w:sz w:val="18"/>
                <w:szCs w:val="18"/>
                <w:lang w:val="hy-AM"/>
              </w:rPr>
              <w:t>ստորագրություն</w:t>
            </w:r>
            <w:r w:rsidRPr="00A340ED">
              <w:rPr>
                <w:rFonts w:ascii="Arial Armenian" w:hAnsi="Arial Armenian"/>
                <w:sz w:val="18"/>
                <w:szCs w:val="18"/>
              </w:rPr>
              <w:t>/</w:t>
            </w:r>
          </w:p>
          <w:p w:rsidR="00CE7D06" w:rsidRPr="00A340ED" w:rsidRDefault="00CE7D06" w:rsidP="004B1466">
            <w:pPr>
              <w:jc w:val="center"/>
              <w:rPr>
                <w:rFonts w:ascii="Arial Armenian" w:hAnsi="Arial Armenian"/>
                <w:sz w:val="18"/>
                <w:szCs w:val="18"/>
                <w:lang w:val="hy-AM"/>
              </w:rPr>
            </w:pPr>
            <w:r w:rsidRPr="00A340ED">
              <w:rPr>
                <w:rFonts w:ascii="Sylfaen" w:hAnsi="Sylfaen" w:cs="Sylfaen"/>
                <w:sz w:val="18"/>
                <w:szCs w:val="18"/>
                <w:lang w:val="hy-AM"/>
              </w:rPr>
              <w:t>Կ</w:t>
            </w:r>
            <w:r w:rsidRPr="00A340ED">
              <w:rPr>
                <w:rFonts w:ascii="Arial Armenian" w:hAnsi="Arial Armenian"/>
                <w:sz w:val="18"/>
                <w:szCs w:val="18"/>
                <w:lang w:val="hy-AM"/>
              </w:rPr>
              <w:t>.</w:t>
            </w:r>
            <w:r w:rsidRPr="00A340ED">
              <w:rPr>
                <w:rFonts w:ascii="Sylfaen" w:hAnsi="Sylfaen" w:cs="Sylfaen"/>
                <w:sz w:val="18"/>
                <w:szCs w:val="18"/>
                <w:lang w:val="hy-AM"/>
              </w:rPr>
              <w:t>Տ</w:t>
            </w:r>
          </w:p>
        </w:tc>
        <w:tc>
          <w:tcPr>
            <w:tcW w:w="760" w:type="dxa"/>
          </w:tcPr>
          <w:p w:rsidR="00CE7D06" w:rsidRPr="00A340ED" w:rsidRDefault="00CE7D06" w:rsidP="004B1466">
            <w:pPr>
              <w:jc w:val="center"/>
              <w:rPr>
                <w:rFonts w:ascii="Arial Armenian" w:hAnsi="Arial Armenian"/>
                <w:lang w:val="hy-AM"/>
              </w:rPr>
            </w:pPr>
          </w:p>
        </w:tc>
        <w:tc>
          <w:tcPr>
            <w:tcW w:w="4343" w:type="dxa"/>
          </w:tcPr>
          <w:p w:rsidR="00CE7D06" w:rsidRPr="00A340ED" w:rsidRDefault="00CE7D06" w:rsidP="004B1466">
            <w:pPr>
              <w:jc w:val="center"/>
              <w:rPr>
                <w:rFonts w:ascii="Arial Armenian" w:hAnsi="Arial Armenian" w:cs="Sylfaen"/>
                <w:b/>
                <w:bCs/>
                <w:lang w:val="hy-AM"/>
              </w:rPr>
            </w:pPr>
            <w:r w:rsidRPr="00A340ED">
              <w:rPr>
                <w:rFonts w:ascii="Sylfaen" w:hAnsi="Sylfaen" w:cs="Sylfaen"/>
                <w:b/>
                <w:bCs/>
                <w:lang w:val="hy-AM"/>
              </w:rPr>
              <w:t>ՎԱՃԱՌՈՂ</w:t>
            </w:r>
          </w:p>
          <w:p w:rsidR="00CE7D06" w:rsidRPr="00A340ED" w:rsidRDefault="00CE7D06" w:rsidP="004B1466">
            <w:pPr>
              <w:jc w:val="center"/>
              <w:rPr>
                <w:rFonts w:ascii="Arial Armenian" w:hAnsi="Arial Armenian"/>
                <w:lang w:val="hy-AM"/>
              </w:rPr>
            </w:pPr>
          </w:p>
          <w:p w:rsidR="00CE7D06" w:rsidRPr="00A340ED" w:rsidRDefault="00CE7D06" w:rsidP="004B1466">
            <w:pPr>
              <w:jc w:val="center"/>
              <w:rPr>
                <w:rFonts w:ascii="Arial Armenian" w:hAnsi="Arial Armenian"/>
                <w:lang w:val="hy-AM"/>
              </w:rPr>
            </w:pPr>
          </w:p>
          <w:p w:rsidR="00CE7D06" w:rsidRPr="00A340ED" w:rsidRDefault="00CE7D06" w:rsidP="004B1466">
            <w:pPr>
              <w:jc w:val="center"/>
              <w:rPr>
                <w:rFonts w:ascii="Arial Armenian" w:hAnsi="Arial Armenian"/>
                <w:lang w:val="hy-AM"/>
              </w:rPr>
            </w:pPr>
            <w:r w:rsidRPr="00A340ED">
              <w:rPr>
                <w:rFonts w:ascii="Arial Armenian" w:hAnsi="Arial Armenian"/>
                <w:lang w:val="hy-AM"/>
              </w:rPr>
              <w:t>---------------------------------</w:t>
            </w:r>
          </w:p>
          <w:p w:rsidR="00CE7D06" w:rsidRPr="00A340ED" w:rsidRDefault="00CE7D06" w:rsidP="004B1466">
            <w:pPr>
              <w:jc w:val="center"/>
              <w:rPr>
                <w:rFonts w:ascii="Arial Armenian" w:hAnsi="Arial Armenian"/>
                <w:sz w:val="18"/>
                <w:szCs w:val="18"/>
              </w:rPr>
            </w:pPr>
            <w:r w:rsidRPr="00A340ED">
              <w:rPr>
                <w:rFonts w:ascii="Arial Armenian" w:hAnsi="Arial Armenian"/>
                <w:sz w:val="18"/>
                <w:szCs w:val="18"/>
              </w:rPr>
              <w:t>/</w:t>
            </w:r>
            <w:r w:rsidRPr="00A340ED">
              <w:rPr>
                <w:rFonts w:ascii="Sylfaen" w:hAnsi="Sylfaen" w:cs="Sylfaen"/>
                <w:sz w:val="18"/>
                <w:szCs w:val="18"/>
                <w:lang w:val="hy-AM"/>
              </w:rPr>
              <w:t>ստորագրություն</w:t>
            </w:r>
            <w:r w:rsidRPr="00A340ED">
              <w:rPr>
                <w:rFonts w:ascii="Arial Armenian" w:hAnsi="Arial Armenian"/>
                <w:sz w:val="18"/>
                <w:szCs w:val="18"/>
              </w:rPr>
              <w:t>/</w:t>
            </w:r>
          </w:p>
          <w:p w:rsidR="00CE7D06" w:rsidRPr="00A340ED" w:rsidRDefault="00CE7D06" w:rsidP="004B1466">
            <w:pPr>
              <w:jc w:val="center"/>
              <w:rPr>
                <w:rFonts w:ascii="Arial Armenian" w:hAnsi="Arial Armenian"/>
                <w:lang w:val="hy-AM"/>
              </w:rPr>
            </w:pPr>
            <w:r w:rsidRPr="00A340ED">
              <w:rPr>
                <w:rFonts w:ascii="Sylfaen" w:hAnsi="Sylfaen" w:cs="Sylfaen"/>
                <w:sz w:val="18"/>
                <w:szCs w:val="18"/>
                <w:lang w:val="hy-AM"/>
              </w:rPr>
              <w:t>Կ</w:t>
            </w:r>
            <w:r w:rsidRPr="00A340ED">
              <w:rPr>
                <w:rFonts w:ascii="Arial Armenian" w:hAnsi="Arial Armenian"/>
                <w:sz w:val="18"/>
                <w:szCs w:val="18"/>
                <w:lang w:val="hy-AM"/>
              </w:rPr>
              <w:t>.</w:t>
            </w:r>
            <w:r w:rsidRPr="00A340ED">
              <w:rPr>
                <w:rFonts w:ascii="Sylfaen" w:hAnsi="Sylfaen" w:cs="Sylfaen"/>
                <w:sz w:val="18"/>
                <w:szCs w:val="18"/>
                <w:lang w:val="hy-AM"/>
              </w:rPr>
              <w:t>Տ</w:t>
            </w:r>
          </w:p>
        </w:tc>
      </w:tr>
    </w:tbl>
    <w:p w:rsidR="00CE7D06" w:rsidRPr="00A340ED" w:rsidRDefault="00CE7D06" w:rsidP="00CE7D06">
      <w:pPr>
        <w:rPr>
          <w:rFonts w:ascii="Arial Armenian" w:hAnsi="Arial Armenian"/>
          <w:sz w:val="20"/>
          <w:lang w:val="hy-AM"/>
        </w:rPr>
      </w:pPr>
    </w:p>
    <w:p w:rsidR="00CE7D06" w:rsidRPr="00A340ED" w:rsidRDefault="00CE7D06" w:rsidP="00CE7D06">
      <w:pPr>
        <w:ind w:firstLine="720"/>
        <w:jc w:val="both"/>
        <w:rPr>
          <w:rFonts w:ascii="Arial Armenian" w:hAnsi="Arial Armenian"/>
          <w:sz w:val="20"/>
          <w:lang w:val="hy-AM"/>
        </w:rPr>
      </w:pPr>
      <w:r w:rsidRPr="00A340ED">
        <w:rPr>
          <w:rFonts w:ascii="Sylfaen" w:hAnsi="Sylfaen" w:cs="Sylfaen"/>
          <w:i/>
          <w:sz w:val="20"/>
          <w:lang w:val="hy-AM"/>
        </w:rPr>
        <w:t>Անհրաժեշտության</w:t>
      </w:r>
      <w:r w:rsidRPr="00A340ED">
        <w:rPr>
          <w:rFonts w:ascii="Arial Armenian" w:hAnsi="Arial Armenian" w:cs="Sylfaen"/>
          <w:i/>
          <w:sz w:val="20"/>
          <w:lang w:val="hy-AM"/>
        </w:rPr>
        <w:t xml:space="preserve"> </w:t>
      </w:r>
      <w:r w:rsidRPr="00A340ED">
        <w:rPr>
          <w:rFonts w:ascii="Sylfaen" w:hAnsi="Sylfaen" w:cs="Sylfaen"/>
          <w:i/>
          <w:sz w:val="20"/>
          <w:lang w:val="hy-AM"/>
        </w:rPr>
        <w:t>դեպքում</w:t>
      </w:r>
      <w:r w:rsidRPr="00A340ED">
        <w:rPr>
          <w:rFonts w:ascii="Arial Armenian" w:hAnsi="Arial Armenian" w:cs="Sylfaen"/>
          <w:i/>
          <w:sz w:val="20"/>
          <w:lang w:val="hy-AM"/>
        </w:rPr>
        <w:t xml:space="preserve"> </w:t>
      </w:r>
      <w:r w:rsidRPr="00A340ED">
        <w:rPr>
          <w:rFonts w:ascii="Sylfaen" w:hAnsi="Sylfaen" w:cs="Sylfaen"/>
          <w:i/>
          <w:sz w:val="20"/>
          <w:lang w:val="hy-AM"/>
        </w:rPr>
        <w:t>պայմանագրում</w:t>
      </w:r>
      <w:r w:rsidRPr="00A340ED">
        <w:rPr>
          <w:rFonts w:ascii="Arial Armenian" w:hAnsi="Arial Armenian" w:cs="Sylfaen"/>
          <w:i/>
          <w:sz w:val="20"/>
          <w:lang w:val="hy-AM"/>
        </w:rPr>
        <w:t xml:space="preserve"> </w:t>
      </w:r>
      <w:r w:rsidRPr="00A340ED">
        <w:rPr>
          <w:rFonts w:ascii="Sylfaen" w:hAnsi="Sylfaen" w:cs="Sylfaen"/>
          <w:i/>
          <w:sz w:val="20"/>
          <w:lang w:val="hy-AM"/>
        </w:rPr>
        <w:t>կարող</w:t>
      </w:r>
      <w:r w:rsidRPr="00A340ED">
        <w:rPr>
          <w:rFonts w:ascii="Arial Armenian" w:hAnsi="Arial Armenian" w:cs="Sylfaen"/>
          <w:i/>
          <w:sz w:val="20"/>
          <w:lang w:val="hy-AM"/>
        </w:rPr>
        <w:t xml:space="preserve"> </w:t>
      </w:r>
      <w:r w:rsidRPr="00A340ED">
        <w:rPr>
          <w:rFonts w:ascii="Sylfaen" w:hAnsi="Sylfaen" w:cs="Sylfaen"/>
          <w:i/>
          <w:sz w:val="20"/>
          <w:lang w:val="hy-AM"/>
        </w:rPr>
        <w:t>են</w:t>
      </w:r>
      <w:r w:rsidRPr="00A340ED">
        <w:rPr>
          <w:rFonts w:ascii="Arial Armenian" w:hAnsi="Arial Armenian" w:cs="Sylfaen"/>
          <w:i/>
          <w:sz w:val="20"/>
          <w:lang w:val="hy-AM"/>
        </w:rPr>
        <w:t xml:space="preserve"> </w:t>
      </w:r>
      <w:r w:rsidRPr="00A340ED">
        <w:rPr>
          <w:rFonts w:ascii="Sylfaen" w:hAnsi="Sylfaen" w:cs="Sylfaen"/>
          <w:i/>
          <w:sz w:val="20"/>
          <w:lang w:val="hy-AM"/>
        </w:rPr>
        <w:t>ներառվել</w:t>
      </w:r>
      <w:r w:rsidRPr="00A340ED">
        <w:rPr>
          <w:rFonts w:ascii="Arial Armenian" w:hAnsi="Arial Armenian" w:cs="Sylfaen"/>
          <w:i/>
          <w:sz w:val="20"/>
          <w:lang w:val="hy-AM"/>
        </w:rPr>
        <w:t xml:space="preserve"> </w:t>
      </w:r>
      <w:r w:rsidRPr="00A340ED">
        <w:rPr>
          <w:rFonts w:ascii="Sylfaen" w:hAnsi="Sylfaen" w:cs="Sylfaen"/>
          <w:i/>
          <w:sz w:val="20"/>
          <w:lang w:val="hy-AM"/>
        </w:rPr>
        <w:t>ՀՀ</w:t>
      </w:r>
      <w:r w:rsidRPr="00A340ED">
        <w:rPr>
          <w:rFonts w:ascii="Arial Armenian" w:hAnsi="Arial Armenian" w:cs="Sylfaen"/>
          <w:i/>
          <w:sz w:val="20"/>
          <w:lang w:val="hy-AM"/>
        </w:rPr>
        <w:t xml:space="preserve"> </w:t>
      </w:r>
      <w:r w:rsidRPr="00A340ED">
        <w:rPr>
          <w:rFonts w:ascii="Sylfaen" w:hAnsi="Sylfaen" w:cs="Sylfaen"/>
          <w:i/>
          <w:sz w:val="20"/>
          <w:lang w:val="hy-AM"/>
        </w:rPr>
        <w:t>օրենսդրությանը</w:t>
      </w:r>
      <w:r w:rsidRPr="00A340ED">
        <w:rPr>
          <w:rFonts w:ascii="Arial Armenian" w:hAnsi="Arial Armenian" w:cs="Sylfaen"/>
          <w:i/>
          <w:sz w:val="20"/>
          <w:lang w:val="hy-AM"/>
        </w:rPr>
        <w:t xml:space="preserve"> </w:t>
      </w:r>
      <w:r w:rsidRPr="00A340ED">
        <w:rPr>
          <w:rFonts w:ascii="Sylfaen" w:hAnsi="Sylfaen" w:cs="Sylfaen"/>
          <w:i/>
          <w:sz w:val="20"/>
          <w:lang w:val="hy-AM"/>
        </w:rPr>
        <w:t>չհակասող</w:t>
      </w:r>
      <w:r w:rsidRPr="00A340ED">
        <w:rPr>
          <w:rFonts w:ascii="Arial Armenian" w:hAnsi="Arial Armenian" w:cs="Sylfaen"/>
          <w:i/>
          <w:sz w:val="20"/>
          <w:lang w:val="hy-AM"/>
        </w:rPr>
        <w:t xml:space="preserve"> </w:t>
      </w:r>
      <w:r w:rsidRPr="00A340ED">
        <w:rPr>
          <w:rFonts w:ascii="Sylfaen" w:hAnsi="Sylfaen" w:cs="Sylfaen"/>
          <w:i/>
          <w:sz w:val="20"/>
          <w:lang w:val="hy-AM"/>
        </w:rPr>
        <w:t>դրույթներ։</w:t>
      </w:r>
    </w:p>
    <w:p w:rsidR="00CE7D06" w:rsidRPr="00A340ED" w:rsidRDefault="00CE7D06" w:rsidP="00CE7D06">
      <w:pPr>
        <w:tabs>
          <w:tab w:val="left" w:pos="1276"/>
        </w:tabs>
        <w:ind w:firstLine="720"/>
        <w:jc w:val="both"/>
        <w:rPr>
          <w:rFonts w:ascii="Arial Armenian" w:hAnsi="Arial Armenian" w:cs="Sylfaen"/>
          <w:sz w:val="20"/>
          <w:u w:val="single"/>
          <w:lang w:val="hy-AM"/>
        </w:rPr>
      </w:pPr>
    </w:p>
    <w:p w:rsidR="00CE7D06" w:rsidRPr="00A340ED" w:rsidRDefault="00CE7D06" w:rsidP="00CE7D06">
      <w:pPr>
        <w:rPr>
          <w:rFonts w:ascii="Arial Armenian" w:hAnsi="Arial Armenian"/>
          <w:sz w:val="20"/>
          <w:lang w:val="hy-AM"/>
        </w:rPr>
      </w:pPr>
    </w:p>
    <w:p w:rsidR="00CE7D06" w:rsidRPr="00A340ED" w:rsidRDefault="00CE7D06" w:rsidP="00CE7D06">
      <w:pPr>
        <w:rPr>
          <w:rFonts w:ascii="Arial Armenian" w:hAnsi="Arial Armenian"/>
          <w:sz w:val="20"/>
          <w:lang w:val="hy-AM"/>
        </w:rPr>
      </w:pPr>
    </w:p>
    <w:p w:rsidR="00CE7D06" w:rsidRPr="00A340ED" w:rsidRDefault="00CE7D06" w:rsidP="00CE7D06">
      <w:pPr>
        <w:rPr>
          <w:rFonts w:ascii="Arial Armenian" w:hAnsi="Arial Armenian"/>
          <w:sz w:val="20"/>
          <w:lang w:val="hy-AM"/>
        </w:rPr>
      </w:pPr>
    </w:p>
    <w:p w:rsidR="00CE7D06" w:rsidRPr="00A340ED" w:rsidRDefault="00CE7D06" w:rsidP="00CE7D06">
      <w:pPr>
        <w:rPr>
          <w:rFonts w:ascii="Arial Armenian" w:hAnsi="Arial Armenian"/>
          <w:sz w:val="20"/>
          <w:lang w:val="hy-AM"/>
        </w:rPr>
      </w:pPr>
    </w:p>
    <w:p w:rsidR="00CE7D06" w:rsidRPr="00A340ED" w:rsidRDefault="00CE7D06" w:rsidP="00CE7D06">
      <w:pPr>
        <w:jc w:val="right"/>
        <w:rPr>
          <w:rFonts w:ascii="Arial Armenian" w:hAnsi="Arial Armenian"/>
          <w:sz w:val="20"/>
          <w:lang w:val="hy-AM"/>
        </w:rPr>
        <w:sectPr w:rsidR="00CE7D06" w:rsidRPr="00A340ED" w:rsidSect="00A340ED">
          <w:pgSz w:w="11906" w:h="16838" w:code="9"/>
          <w:pgMar w:top="720" w:right="662" w:bottom="426" w:left="851" w:header="562" w:footer="562" w:gutter="0"/>
          <w:cols w:space="720"/>
        </w:sectPr>
      </w:pPr>
    </w:p>
    <w:p w:rsidR="00CE7D06" w:rsidRPr="00A340ED" w:rsidRDefault="00CE7D06" w:rsidP="00CE7D06">
      <w:pPr>
        <w:jc w:val="right"/>
        <w:rPr>
          <w:rFonts w:ascii="Arial Armenian" w:hAnsi="Arial Armenian"/>
          <w:i/>
          <w:sz w:val="18"/>
          <w:lang w:val="hy-AM"/>
        </w:rPr>
      </w:pPr>
      <w:r w:rsidRPr="00A340ED">
        <w:rPr>
          <w:rFonts w:ascii="Sylfaen" w:hAnsi="Sylfaen" w:cs="Sylfaen"/>
          <w:i/>
          <w:sz w:val="18"/>
          <w:lang w:val="hy-AM"/>
        </w:rPr>
        <w:lastRenderedPageBreak/>
        <w:t>Հավելված</w:t>
      </w:r>
      <w:r w:rsidRPr="00A340ED">
        <w:rPr>
          <w:rFonts w:ascii="Arial Armenian" w:hAnsi="Arial Armenian"/>
          <w:i/>
          <w:sz w:val="18"/>
          <w:lang w:val="hy-AM"/>
        </w:rPr>
        <w:t xml:space="preserve"> N 1</w:t>
      </w:r>
    </w:p>
    <w:p w:rsidR="00CE7D06" w:rsidRPr="00A340ED" w:rsidRDefault="00CE7D06" w:rsidP="00CE7D06">
      <w:pPr>
        <w:jc w:val="right"/>
        <w:rPr>
          <w:rFonts w:ascii="Arial Armenian" w:hAnsi="Arial Armenian"/>
          <w:i/>
          <w:sz w:val="18"/>
          <w:lang w:val="hy-AM"/>
        </w:rPr>
      </w:pPr>
      <w:r w:rsidRPr="00A340ED">
        <w:rPr>
          <w:rFonts w:ascii="Arial Armenian" w:hAnsi="Arial Armenian"/>
          <w:i/>
          <w:sz w:val="18"/>
          <w:lang w:val="hy-AM"/>
        </w:rPr>
        <w:t xml:space="preserve">«         »              20  </w:t>
      </w:r>
      <w:r w:rsidRPr="00A340ED">
        <w:rPr>
          <w:rFonts w:ascii="Sylfaen" w:hAnsi="Sylfaen" w:cs="Sylfaen"/>
          <w:i/>
          <w:sz w:val="18"/>
          <w:lang w:val="hy-AM"/>
        </w:rPr>
        <w:t>թ</w:t>
      </w:r>
      <w:r w:rsidRPr="00A340ED">
        <w:rPr>
          <w:rFonts w:ascii="Arial Armenian" w:hAnsi="Arial Armenian"/>
          <w:i/>
          <w:sz w:val="18"/>
          <w:lang w:val="hy-AM"/>
        </w:rPr>
        <w:t xml:space="preserve">. </w:t>
      </w:r>
      <w:r w:rsidRPr="00A340ED">
        <w:rPr>
          <w:rFonts w:ascii="Sylfaen" w:hAnsi="Sylfaen" w:cs="Sylfaen"/>
          <w:i/>
          <w:sz w:val="18"/>
          <w:lang w:val="hy-AM"/>
        </w:rPr>
        <w:t>կնքված</w:t>
      </w:r>
      <w:r w:rsidRPr="00A340ED">
        <w:rPr>
          <w:rFonts w:ascii="Arial Armenian" w:hAnsi="Arial Armenian"/>
          <w:i/>
          <w:sz w:val="18"/>
          <w:lang w:val="hy-AM"/>
        </w:rPr>
        <w:t xml:space="preserve"> </w:t>
      </w:r>
    </w:p>
    <w:p w:rsidR="00CE7D06" w:rsidRPr="00A340ED" w:rsidRDefault="00CE7D06" w:rsidP="00CE7D06">
      <w:pPr>
        <w:jc w:val="right"/>
        <w:rPr>
          <w:rFonts w:ascii="Arial Armenian" w:hAnsi="Arial Armenian"/>
          <w:i/>
          <w:sz w:val="18"/>
          <w:lang w:val="hy-AM"/>
        </w:rPr>
      </w:pPr>
      <w:r w:rsidRPr="00A340ED">
        <w:rPr>
          <w:rFonts w:ascii="Arial Armenian" w:hAnsi="Arial Armenian"/>
          <w:i/>
          <w:sz w:val="18"/>
          <w:lang w:val="hy-AM"/>
        </w:rPr>
        <w:t xml:space="preserve">                      </w:t>
      </w:r>
      <w:r w:rsidRPr="00A340ED">
        <w:rPr>
          <w:rFonts w:ascii="Sylfaen" w:hAnsi="Sylfaen" w:cs="Sylfaen"/>
          <w:i/>
          <w:sz w:val="18"/>
          <w:lang w:val="hy-AM"/>
        </w:rPr>
        <w:t>ծածկագրով</w:t>
      </w:r>
      <w:r w:rsidRPr="00A340ED">
        <w:rPr>
          <w:rFonts w:ascii="Arial Armenian" w:hAnsi="Arial Armenian"/>
          <w:i/>
          <w:sz w:val="18"/>
          <w:lang w:val="hy-AM"/>
        </w:rPr>
        <w:t xml:space="preserve"> </w:t>
      </w:r>
      <w:r w:rsidRPr="00A340ED">
        <w:rPr>
          <w:rFonts w:ascii="Sylfaen" w:hAnsi="Sylfaen" w:cs="Sylfaen"/>
          <w:i/>
          <w:sz w:val="18"/>
          <w:lang w:val="hy-AM"/>
        </w:rPr>
        <w:t>պայմանագրի</w:t>
      </w:r>
    </w:p>
    <w:p w:rsidR="00CE7D06" w:rsidRPr="00A340ED" w:rsidRDefault="00CE7D06" w:rsidP="00CE7D06">
      <w:pPr>
        <w:jc w:val="center"/>
        <w:rPr>
          <w:rFonts w:ascii="Arial Armenian" w:hAnsi="Arial Armenian"/>
          <w:sz w:val="18"/>
          <w:lang w:val="hy-AM"/>
        </w:rPr>
      </w:pPr>
    </w:p>
    <w:p w:rsidR="00CE7D06" w:rsidRPr="00A340ED" w:rsidRDefault="00CE7D06" w:rsidP="00CE7D06">
      <w:pPr>
        <w:jc w:val="center"/>
        <w:rPr>
          <w:rFonts w:ascii="Arial Armenian" w:hAnsi="Arial Armenian"/>
          <w:sz w:val="20"/>
          <w:lang w:val="hy-AM"/>
        </w:rPr>
      </w:pPr>
    </w:p>
    <w:p w:rsidR="00CE7D06" w:rsidRPr="00A340ED" w:rsidRDefault="00CE7D06" w:rsidP="00CE7D06">
      <w:pPr>
        <w:jc w:val="center"/>
        <w:rPr>
          <w:rFonts w:ascii="Arial Armenian" w:hAnsi="Arial Armenian"/>
          <w:sz w:val="20"/>
          <w:lang w:val="hy-AM"/>
        </w:rPr>
      </w:pPr>
      <w:r w:rsidRPr="00A340ED">
        <w:rPr>
          <w:rFonts w:ascii="Sylfaen" w:hAnsi="Sylfaen" w:cs="Sylfaen"/>
          <w:sz w:val="20"/>
          <w:lang w:val="hy-AM"/>
        </w:rPr>
        <w:t>ՏԵԽՆԻԿԱԿԱՆ</w:t>
      </w:r>
      <w:r w:rsidRPr="00A340ED">
        <w:rPr>
          <w:rFonts w:ascii="Arial Armenian" w:hAnsi="Arial Armenian"/>
          <w:sz w:val="20"/>
          <w:lang w:val="hy-AM"/>
        </w:rPr>
        <w:t xml:space="preserve"> </w:t>
      </w:r>
      <w:r w:rsidRPr="00A340ED">
        <w:rPr>
          <w:rFonts w:ascii="Sylfaen" w:hAnsi="Sylfaen" w:cs="Sylfaen"/>
          <w:sz w:val="20"/>
          <w:lang w:val="hy-AM"/>
        </w:rPr>
        <w:t>ԲՆՈՒԹԱԳԻՐ</w:t>
      </w:r>
      <w:r w:rsidRPr="00A340ED">
        <w:rPr>
          <w:rFonts w:ascii="Arial Armenian" w:hAnsi="Arial Armenian"/>
          <w:sz w:val="20"/>
          <w:lang w:val="hy-AM"/>
        </w:rPr>
        <w:t xml:space="preserve"> - </w:t>
      </w:r>
      <w:r w:rsidRPr="00A340ED">
        <w:rPr>
          <w:rFonts w:ascii="Sylfaen" w:hAnsi="Sylfaen" w:cs="Sylfaen"/>
          <w:sz w:val="20"/>
          <w:lang w:val="hy-AM"/>
        </w:rPr>
        <w:t>ԳՆՄԱՆ</w:t>
      </w:r>
      <w:r w:rsidRPr="00A340ED">
        <w:rPr>
          <w:rFonts w:ascii="Arial Armenian" w:hAnsi="Arial Armenian"/>
          <w:sz w:val="20"/>
          <w:lang w:val="hy-AM"/>
        </w:rPr>
        <w:t xml:space="preserve"> </w:t>
      </w:r>
      <w:r w:rsidRPr="00A340ED">
        <w:rPr>
          <w:rFonts w:ascii="Sylfaen" w:hAnsi="Sylfaen" w:cs="Sylfaen"/>
          <w:sz w:val="20"/>
          <w:lang w:val="hy-AM"/>
        </w:rPr>
        <w:t>ԺԱՄԱՆԱԿԱՑՈՒՅՑ</w:t>
      </w:r>
      <w:r w:rsidRPr="00A340ED">
        <w:rPr>
          <w:rFonts w:ascii="Arial Armenian" w:hAnsi="Arial Armenian"/>
          <w:sz w:val="20"/>
          <w:lang w:val="hy-AM"/>
        </w:rPr>
        <w:t>*</w:t>
      </w:r>
    </w:p>
    <w:p w:rsidR="00CE7D06" w:rsidRPr="00A340ED" w:rsidRDefault="00CE7D06" w:rsidP="00CE7D06">
      <w:pPr>
        <w:jc w:val="center"/>
        <w:rPr>
          <w:rFonts w:ascii="Arial Armenian" w:hAnsi="Arial Armenian"/>
          <w:sz w:val="20"/>
          <w:lang w:val="hy-AM"/>
        </w:rPr>
      </w:pP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r>
      <w:r w:rsidRPr="00A340ED">
        <w:rPr>
          <w:rFonts w:ascii="Arial Armenian" w:hAnsi="Arial Armenian"/>
          <w:sz w:val="20"/>
          <w:lang w:val="hy-AM"/>
        </w:rPr>
        <w:tab/>
        <w:t xml:space="preserve">                                                                </w:t>
      </w:r>
      <w:r w:rsidRPr="00A340ED">
        <w:rPr>
          <w:rFonts w:ascii="Sylfaen" w:hAnsi="Sylfaen" w:cs="Sylfaen"/>
          <w:sz w:val="20"/>
          <w:lang w:val="hy-AM"/>
        </w:rPr>
        <w:t>ՀՀ</w:t>
      </w:r>
      <w:r w:rsidRPr="00A340ED">
        <w:rPr>
          <w:rFonts w:ascii="Arial Armenian" w:hAnsi="Arial Armenian"/>
          <w:sz w:val="20"/>
          <w:lang w:val="hy-AM"/>
        </w:rPr>
        <w:t xml:space="preserve"> </w:t>
      </w:r>
      <w:r w:rsidRPr="00A340ED">
        <w:rPr>
          <w:rFonts w:ascii="Sylfaen" w:hAnsi="Sylfaen" w:cs="Sylfaen"/>
          <w:sz w:val="20"/>
          <w:lang w:val="hy-AM"/>
        </w:rPr>
        <w:t>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1668"/>
        <w:gridCol w:w="1259"/>
        <w:gridCol w:w="1351"/>
        <w:gridCol w:w="1624"/>
        <w:gridCol w:w="973"/>
        <w:gridCol w:w="894"/>
        <w:gridCol w:w="1137"/>
        <w:gridCol w:w="1137"/>
        <w:gridCol w:w="1255"/>
        <w:gridCol w:w="1067"/>
        <w:gridCol w:w="1609"/>
      </w:tblGrid>
      <w:tr w:rsidR="00CE7D06" w:rsidRPr="00A340ED" w:rsidTr="00F10BF7">
        <w:tc>
          <w:tcPr>
            <w:tcW w:w="15127" w:type="dxa"/>
            <w:gridSpan w:val="12"/>
          </w:tcPr>
          <w:p w:rsidR="00CE7D06" w:rsidRPr="00A340ED" w:rsidRDefault="00CE7D06" w:rsidP="004B1466">
            <w:pPr>
              <w:jc w:val="center"/>
              <w:rPr>
                <w:rFonts w:ascii="Arial Armenian" w:hAnsi="Arial Armenian"/>
                <w:sz w:val="18"/>
              </w:rPr>
            </w:pPr>
            <w:r w:rsidRPr="00A340ED">
              <w:rPr>
                <w:rFonts w:ascii="Sylfaen" w:hAnsi="Sylfaen" w:cs="Sylfaen"/>
                <w:sz w:val="18"/>
              </w:rPr>
              <w:t>Ապրանքի</w:t>
            </w:r>
          </w:p>
        </w:tc>
      </w:tr>
      <w:tr w:rsidR="00CE7D06" w:rsidRPr="00A340ED" w:rsidTr="00F10BF7">
        <w:trPr>
          <w:trHeight w:val="219"/>
        </w:trPr>
        <w:tc>
          <w:tcPr>
            <w:tcW w:w="1461"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հրավերով</w:t>
            </w:r>
            <w:r w:rsidRPr="00A340ED">
              <w:rPr>
                <w:rFonts w:ascii="Arial Armenian" w:hAnsi="Arial Armenian"/>
                <w:sz w:val="18"/>
              </w:rPr>
              <w:t xml:space="preserve"> </w:t>
            </w:r>
            <w:r w:rsidRPr="00A340ED">
              <w:rPr>
                <w:rFonts w:ascii="Sylfaen" w:hAnsi="Sylfaen" w:cs="Sylfaen"/>
                <w:sz w:val="18"/>
              </w:rPr>
              <w:t>նախատեսված</w:t>
            </w:r>
            <w:r w:rsidRPr="00A340ED">
              <w:rPr>
                <w:rFonts w:ascii="Arial Armenian" w:hAnsi="Arial Armenian"/>
                <w:sz w:val="18"/>
              </w:rPr>
              <w:t xml:space="preserve"> </w:t>
            </w:r>
            <w:r w:rsidRPr="00A340ED">
              <w:rPr>
                <w:rFonts w:ascii="Sylfaen" w:hAnsi="Sylfaen" w:cs="Sylfaen"/>
                <w:sz w:val="18"/>
              </w:rPr>
              <w:t>չափաբաժնի</w:t>
            </w:r>
            <w:r w:rsidRPr="00A340ED">
              <w:rPr>
                <w:rFonts w:ascii="Arial Armenian" w:hAnsi="Arial Armenian"/>
                <w:sz w:val="18"/>
              </w:rPr>
              <w:t xml:space="preserve"> </w:t>
            </w:r>
            <w:r w:rsidRPr="00A340ED">
              <w:rPr>
                <w:rFonts w:ascii="Sylfaen" w:hAnsi="Sylfaen" w:cs="Sylfaen"/>
                <w:sz w:val="18"/>
              </w:rPr>
              <w:t>համարը</w:t>
            </w:r>
          </w:p>
        </w:tc>
        <w:tc>
          <w:tcPr>
            <w:tcW w:w="1879"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գնումների</w:t>
            </w:r>
            <w:r w:rsidRPr="00A340ED">
              <w:rPr>
                <w:rFonts w:ascii="Arial Armenian" w:hAnsi="Arial Armenian"/>
                <w:sz w:val="18"/>
              </w:rPr>
              <w:t xml:space="preserve"> </w:t>
            </w:r>
            <w:r w:rsidRPr="00A340ED">
              <w:rPr>
                <w:rFonts w:ascii="Sylfaen" w:hAnsi="Sylfaen" w:cs="Sylfaen"/>
                <w:sz w:val="18"/>
              </w:rPr>
              <w:t>պլանով</w:t>
            </w:r>
            <w:r w:rsidRPr="00A340ED">
              <w:rPr>
                <w:rFonts w:ascii="Arial Armenian" w:hAnsi="Arial Armenian"/>
                <w:sz w:val="18"/>
              </w:rPr>
              <w:t xml:space="preserve"> </w:t>
            </w:r>
            <w:r w:rsidRPr="00A340ED">
              <w:rPr>
                <w:rFonts w:ascii="Sylfaen" w:hAnsi="Sylfaen" w:cs="Sylfaen"/>
                <w:sz w:val="18"/>
              </w:rPr>
              <w:t>նախատեսված</w:t>
            </w:r>
            <w:r w:rsidRPr="00A340ED">
              <w:rPr>
                <w:rFonts w:ascii="Arial Armenian" w:hAnsi="Arial Armenian"/>
                <w:sz w:val="18"/>
              </w:rPr>
              <w:t xml:space="preserve"> </w:t>
            </w:r>
            <w:r w:rsidRPr="00A340ED">
              <w:rPr>
                <w:rFonts w:ascii="Sylfaen" w:hAnsi="Sylfaen" w:cs="Sylfaen"/>
                <w:sz w:val="18"/>
              </w:rPr>
              <w:t>միջանցիկ</w:t>
            </w:r>
            <w:r w:rsidRPr="00A340ED">
              <w:rPr>
                <w:rFonts w:ascii="Arial Armenian" w:hAnsi="Arial Armenian"/>
                <w:sz w:val="18"/>
              </w:rPr>
              <w:t xml:space="preserve"> </w:t>
            </w:r>
            <w:r w:rsidRPr="00A340ED">
              <w:rPr>
                <w:rFonts w:ascii="Sylfaen" w:hAnsi="Sylfaen" w:cs="Sylfaen"/>
                <w:sz w:val="18"/>
              </w:rPr>
              <w:t>ծածկագիրը</w:t>
            </w:r>
            <w:r w:rsidRPr="00A340ED">
              <w:rPr>
                <w:rFonts w:ascii="Arial Armenian" w:hAnsi="Arial Armenian"/>
                <w:sz w:val="18"/>
              </w:rPr>
              <w:t xml:space="preserve">` </w:t>
            </w:r>
            <w:r w:rsidRPr="00A340ED">
              <w:rPr>
                <w:rFonts w:ascii="Sylfaen" w:hAnsi="Sylfaen" w:cs="Sylfaen"/>
                <w:sz w:val="18"/>
              </w:rPr>
              <w:t>ըստ</w:t>
            </w:r>
            <w:r w:rsidRPr="00A340ED">
              <w:rPr>
                <w:rFonts w:ascii="Arial Armenian" w:hAnsi="Arial Armenian"/>
                <w:sz w:val="18"/>
              </w:rPr>
              <w:t xml:space="preserve"> </w:t>
            </w:r>
            <w:r w:rsidRPr="00A340ED">
              <w:rPr>
                <w:rFonts w:ascii="Sylfaen" w:hAnsi="Sylfaen" w:cs="Sylfaen"/>
                <w:sz w:val="18"/>
              </w:rPr>
              <w:t>ԳՄԱ</w:t>
            </w:r>
            <w:r w:rsidRPr="00A340ED">
              <w:rPr>
                <w:rFonts w:ascii="Arial Armenian" w:hAnsi="Arial Armenian"/>
                <w:sz w:val="18"/>
              </w:rPr>
              <w:t xml:space="preserve"> </w:t>
            </w:r>
            <w:r w:rsidRPr="00A340ED">
              <w:rPr>
                <w:rFonts w:ascii="Sylfaen" w:hAnsi="Sylfaen" w:cs="Sylfaen"/>
                <w:sz w:val="18"/>
              </w:rPr>
              <w:t>դասակարգման</w:t>
            </w:r>
            <w:r w:rsidRPr="00A340ED">
              <w:rPr>
                <w:rFonts w:ascii="Arial Armenian" w:hAnsi="Arial Armenian"/>
                <w:sz w:val="18"/>
              </w:rPr>
              <w:t xml:space="preserve"> (CPV)</w:t>
            </w:r>
          </w:p>
        </w:tc>
        <w:tc>
          <w:tcPr>
            <w:tcW w:w="1357"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անվանումը</w:t>
            </w:r>
            <w:r w:rsidRPr="00A340ED">
              <w:rPr>
                <w:rFonts w:ascii="Arial Armenian" w:hAnsi="Arial Armenian"/>
                <w:sz w:val="18"/>
              </w:rPr>
              <w:t xml:space="preserve"> </w:t>
            </w:r>
          </w:p>
        </w:tc>
        <w:tc>
          <w:tcPr>
            <w:tcW w:w="1352"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ապրանքային</w:t>
            </w:r>
            <w:r w:rsidRPr="00A340ED">
              <w:rPr>
                <w:rFonts w:ascii="Arial Armenian" w:hAnsi="Arial Armenian"/>
                <w:sz w:val="18"/>
              </w:rPr>
              <w:t xml:space="preserve"> </w:t>
            </w:r>
            <w:r w:rsidRPr="00A340ED">
              <w:rPr>
                <w:rFonts w:ascii="Sylfaen" w:hAnsi="Sylfaen" w:cs="Sylfaen"/>
                <w:sz w:val="18"/>
              </w:rPr>
              <w:t>նշանը</w:t>
            </w:r>
            <w:r w:rsidRPr="00A340ED">
              <w:rPr>
                <w:rFonts w:ascii="Arial Armenian" w:hAnsi="Arial Armenian"/>
                <w:sz w:val="18"/>
              </w:rPr>
              <w:t xml:space="preserve">, </w:t>
            </w:r>
            <w:r w:rsidRPr="00A340ED">
              <w:rPr>
                <w:rFonts w:ascii="Sylfaen" w:hAnsi="Sylfaen" w:cs="Sylfaen"/>
                <w:sz w:val="18"/>
              </w:rPr>
              <w:t>մակիշը</w:t>
            </w:r>
            <w:r w:rsidRPr="00A340ED">
              <w:rPr>
                <w:rFonts w:ascii="Arial Armenian" w:hAnsi="Arial Armenian"/>
                <w:sz w:val="18"/>
              </w:rPr>
              <w:t xml:space="preserve"> </w:t>
            </w:r>
            <w:r w:rsidRPr="00A340ED">
              <w:rPr>
                <w:rFonts w:ascii="Sylfaen" w:hAnsi="Sylfaen" w:cs="Sylfaen"/>
                <w:sz w:val="18"/>
              </w:rPr>
              <w:t>և</w:t>
            </w:r>
            <w:r w:rsidRPr="00A340ED">
              <w:rPr>
                <w:rFonts w:ascii="Arial Armenian" w:hAnsi="Arial Armenian"/>
                <w:sz w:val="18"/>
              </w:rPr>
              <w:t xml:space="preserve"> </w:t>
            </w:r>
            <w:r w:rsidRPr="00A340ED">
              <w:rPr>
                <w:rFonts w:ascii="Sylfaen" w:hAnsi="Sylfaen" w:cs="Sylfaen"/>
                <w:sz w:val="18"/>
              </w:rPr>
              <w:t>արտադրողի</w:t>
            </w:r>
            <w:r w:rsidRPr="00A340ED">
              <w:rPr>
                <w:rFonts w:ascii="Arial Armenian" w:hAnsi="Arial Armenian"/>
                <w:sz w:val="18"/>
              </w:rPr>
              <w:t xml:space="preserve"> </w:t>
            </w:r>
            <w:r w:rsidRPr="00A340ED">
              <w:rPr>
                <w:rFonts w:ascii="Sylfaen" w:hAnsi="Sylfaen" w:cs="Sylfaen"/>
                <w:sz w:val="18"/>
              </w:rPr>
              <w:t>անվանումը</w:t>
            </w:r>
            <w:r w:rsidRPr="00A340ED">
              <w:rPr>
                <w:rFonts w:ascii="Arial Armenian" w:hAnsi="Arial Armenian"/>
                <w:sz w:val="18"/>
              </w:rPr>
              <w:t xml:space="preserve"> **</w:t>
            </w:r>
          </w:p>
        </w:tc>
        <w:tc>
          <w:tcPr>
            <w:tcW w:w="1413"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տեխնիկական</w:t>
            </w:r>
            <w:r w:rsidRPr="00A340ED">
              <w:rPr>
                <w:rFonts w:ascii="Arial Armenian" w:hAnsi="Arial Armenian"/>
                <w:sz w:val="18"/>
              </w:rPr>
              <w:t xml:space="preserve"> </w:t>
            </w:r>
            <w:r w:rsidRPr="00A340ED">
              <w:rPr>
                <w:rFonts w:ascii="Sylfaen" w:hAnsi="Sylfaen" w:cs="Sylfaen"/>
                <w:sz w:val="18"/>
              </w:rPr>
              <w:t>բնութագիրը</w:t>
            </w:r>
          </w:p>
        </w:tc>
        <w:tc>
          <w:tcPr>
            <w:tcW w:w="966"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չափման</w:t>
            </w:r>
            <w:r w:rsidRPr="00A340ED">
              <w:rPr>
                <w:rFonts w:ascii="Arial Armenian" w:hAnsi="Arial Armenian"/>
                <w:sz w:val="18"/>
              </w:rPr>
              <w:t xml:space="preserve"> </w:t>
            </w:r>
            <w:r w:rsidRPr="00A340ED">
              <w:rPr>
                <w:rFonts w:ascii="Sylfaen" w:hAnsi="Sylfaen" w:cs="Sylfaen"/>
                <w:sz w:val="18"/>
              </w:rPr>
              <w:t>միավորը</w:t>
            </w:r>
          </w:p>
        </w:tc>
        <w:tc>
          <w:tcPr>
            <w:tcW w:w="924"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միավոր</w:t>
            </w:r>
            <w:r w:rsidRPr="00A340ED">
              <w:rPr>
                <w:rFonts w:ascii="Arial Armenian" w:hAnsi="Arial Armenian"/>
                <w:sz w:val="18"/>
              </w:rPr>
              <w:t xml:space="preserve"> </w:t>
            </w:r>
            <w:r w:rsidRPr="00A340ED">
              <w:rPr>
                <w:rFonts w:ascii="Sylfaen" w:hAnsi="Sylfaen" w:cs="Sylfaen"/>
                <w:sz w:val="18"/>
              </w:rPr>
              <w:t>գինը</w:t>
            </w:r>
            <w:r w:rsidRPr="00A340ED">
              <w:rPr>
                <w:rFonts w:ascii="Arial Armenian" w:hAnsi="Arial Armenian"/>
                <w:sz w:val="18"/>
              </w:rPr>
              <w:t>/</w:t>
            </w:r>
            <w:r w:rsidRPr="00A340ED">
              <w:rPr>
                <w:rFonts w:ascii="Sylfaen" w:hAnsi="Sylfaen" w:cs="Sylfaen"/>
                <w:sz w:val="18"/>
              </w:rPr>
              <w:t>ՀՀ</w:t>
            </w:r>
            <w:r w:rsidRPr="00A340ED">
              <w:rPr>
                <w:rFonts w:ascii="Arial Armenian" w:hAnsi="Arial Armenian"/>
                <w:sz w:val="18"/>
              </w:rPr>
              <w:t xml:space="preserve"> </w:t>
            </w:r>
            <w:r w:rsidRPr="00A340ED">
              <w:rPr>
                <w:rFonts w:ascii="Sylfaen" w:hAnsi="Sylfaen" w:cs="Sylfaen"/>
                <w:sz w:val="18"/>
              </w:rPr>
              <w:t>դրամ</w:t>
            </w:r>
          </w:p>
        </w:tc>
        <w:tc>
          <w:tcPr>
            <w:tcW w:w="1138"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ընդհանուր</w:t>
            </w:r>
            <w:r w:rsidRPr="00A340ED">
              <w:rPr>
                <w:rFonts w:ascii="Arial Armenian" w:hAnsi="Arial Armenian"/>
                <w:sz w:val="18"/>
              </w:rPr>
              <w:t xml:space="preserve"> </w:t>
            </w:r>
            <w:r w:rsidRPr="00A340ED">
              <w:rPr>
                <w:rFonts w:ascii="Sylfaen" w:hAnsi="Sylfaen" w:cs="Sylfaen"/>
                <w:sz w:val="18"/>
              </w:rPr>
              <w:t>գինը</w:t>
            </w:r>
            <w:r w:rsidRPr="00A340ED">
              <w:rPr>
                <w:rFonts w:ascii="Arial Armenian" w:hAnsi="Arial Armenian"/>
                <w:sz w:val="18"/>
              </w:rPr>
              <w:t>/</w:t>
            </w:r>
            <w:r w:rsidRPr="00A340ED">
              <w:rPr>
                <w:rFonts w:ascii="Sylfaen" w:hAnsi="Sylfaen" w:cs="Sylfaen"/>
                <w:sz w:val="18"/>
              </w:rPr>
              <w:t>ՀՀ</w:t>
            </w:r>
            <w:r w:rsidRPr="00A340ED">
              <w:rPr>
                <w:rFonts w:ascii="Arial Armenian" w:hAnsi="Arial Armenian"/>
                <w:sz w:val="18"/>
              </w:rPr>
              <w:t xml:space="preserve"> </w:t>
            </w:r>
            <w:r w:rsidRPr="00A340ED">
              <w:rPr>
                <w:rFonts w:ascii="Sylfaen" w:hAnsi="Sylfaen" w:cs="Sylfaen"/>
                <w:sz w:val="18"/>
              </w:rPr>
              <w:t>դրամ</w:t>
            </w:r>
          </w:p>
        </w:tc>
        <w:tc>
          <w:tcPr>
            <w:tcW w:w="1138" w:type="dxa"/>
            <w:vMerge w:val="restart"/>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ընդհանուր</w:t>
            </w:r>
            <w:r w:rsidRPr="00A340ED">
              <w:rPr>
                <w:rFonts w:ascii="Arial Armenian" w:hAnsi="Arial Armenian"/>
                <w:sz w:val="18"/>
              </w:rPr>
              <w:t xml:space="preserve"> </w:t>
            </w:r>
            <w:r w:rsidRPr="00A340ED">
              <w:rPr>
                <w:rFonts w:ascii="Sylfaen" w:hAnsi="Sylfaen" w:cs="Sylfaen"/>
                <w:sz w:val="18"/>
              </w:rPr>
              <w:t>քանակը</w:t>
            </w:r>
          </w:p>
        </w:tc>
        <w:tc>
          <w:tcPr>
            <w:tcW w:w="3499" w:type="dxa"/>
            <w:gridSpan w:val="3"/>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մատակարարման</w:t>
            </w:r>
          </w:p>
        </w:tc>
      </w:tr>
      <w:tr w:rsidR="00CE7D06" w:rsidRPr="00A340ED" w:rsidTr="00F10BF7">
        <w:trPr>
          <w:trHeight w:val="445"/>
        </w:trPr>
        <w:tc>
          <w:tcPr>
            <w:tcW w:w="1461" w:type="dxa"/>
            <w:vMerge/>
            <w:vAlign w:val="center"/>
          </w:tcPr>
          <w:p w:rsidR="00CE7D06" w:rsidRPr="00A340ED" w:rsidRDefault="00CE7D06" w:rsidP="004B1466">
            <w:pPr>
              <w:jc w:val="center"/>
              <w:rPr>
                <w:rFonts w:ascii="Arial Armenian" w:hAnsi="Arial Armenian"/>
                <w:sz w:val="18"/>
              </w:rPr>
            </w:pPr>
          </w:p>
        </w:tc>
        <w:tc>
          <w:tcPr>
            <w:tcW w:w="1879" w:type="dxa"/>
            <w:vMerge/>
            <w:vAlign w:val="center"/>
          </w:tcPr>
          <w:p w:rsidR="00CE7D06" w:rsidRPr="00A340ED" w:rsidRDefault="00CE7D06" w:rsidP="004B1466">
            <w:pPr>
              <w:jc w:val="center"/>
              <w:rPr>
                <w:rFonts w:ascii="Arial Armenian" w:hAnsi="Arial Armenian"/>
                <w:sz w:val="18"/>
              </w:rPr>
            </w:pPr>
          </w:p>
        </w:tc>
        <w:tc>
          <w:tcPr>
            <w:tcW w:w="1357" w:type="dxa"/>
            <w:vMerge/>
            <w:vAlign w:val="center"/>
          </w:tcPr>
          <w:p w:rsidR="00CE7D06" w:rsidRPr="00A340ED" w:rsidRDefault="00CE7D06" w:rsidP="004B1466">
            <w:pPr>
              <w:jc w:val="center"/>
              <w:rPr>
                <w:rFonts w:ascii="Arial Armenian" w:hAnsi="Arial Armenian"/>
                <w:sz w:val="18"/>
              </w:rPr>
            </w:pPr>
          </w:p>
        </w:tc>
        <w:tc>
          <w:tcPr>
            <w:tcW w:w="1352" w:type="dxa"/>
            <w:vMerge/>
            <w:vAlign w:val="center"/>
          </w:tcPr>
          <w:p w:rsidR="00CE7D06" w:rsidRPr="00A340ED" w:rsidRDefault="00CE7D06" w:rsidP="004B1466">
            <w:pPr>
              <w:jc w:val="center"/>
              <w:rPr>
                <w:rFonts w:ascii="Arial Armenian" w:hAnsi="Arial Armenian"/>
                <w:sz w:val="18"/>
              </w:rPr>
            </w:pPr>
          </w:p>
        </w:tc>
        <w:tc>
          <w:tcPr>
            <w:tcW w:w="1413" w:type="dxa"/>
            <w:vMerge/>
            <w:vAlign w:val="center"/>
          </w:tcPr>
          <w:p w:rsidR="00CE7D06" w:rsidRPr="00A340ED" w:rsidRDefault="00CE7D06" w:rsidP="004B1466">
            <w:pPr>
              <w:jc w:val="center"/>
              <w:rPr>
                <w:rFonts w:ascii="Arial Armenian" w:hAnsi="Arial Armenian"/>
                <w:sz w:val="18"/>
              </w:rPr>
            </w:pPr>
          </w:p>
        </w:tc>
        <w:tc>
          <w:tcPr>
            <w:tcW w:w="966" w:type="dxa"/>
            <w:vMerge/>
            <w:vAlign w:val="center"/>
          </w:tcPr>
          <w:p w:rsidR="00CE7D06" w:rsidRPr="00A340ED" w:rsidRDefault="00CE7D06" w:rsidP="004B1466">
            <w:pPr>
              <w:jc w:val="center"/>
              <w:rPr>
                <w:rFonts w:ascii="Arial Armenian" w:hAnsi="Arial Armenian"/>
                <w:sz w:val="18"/>
              </w:rPr>
            </w:pPr>
          </w:p>
        </w:tc>
        <w:tc>
          <w:tcPr>
            <w:tcW w:w="924" w:type="dxa"/>
            <w:vMerge/>
            <w:vAlign w:val="center"/>
          </w:tcPr>
          <w:p w:rsidR="00CE7D06" w:rsidRPr="00A340ED" w:rsidRDefault="00CE7D06" w:rsidP="004B1466">
            <w:pPr>
              <w:jc w:val="center"/>
              <w:rPr>
                <w:rFonts w:ascii="Arial Armenian" w:hAnsi="Arial Armenian"/>
                <w:sz w:val="18"/>
              </w:rPr>
            </w:pPr>
          </w:p>
        </w:tc>
        <w:tc>
          <w:tcPr>
            <w:tcW w:w="1138" w:type="dxa"/>
            <w:vMerge/>
            <w:vAlign w:val="center"/>
          </w:tcPr>
          <w:p w:rsidR="00CE7D06" w:rsidRPr="00A340ED" w:rsidRDefault="00CE7D06" w:rsidP="004B1466">
            <w:pPr>
              <w:jc w:val="center"/>
              <w:rPr>
                <w:rFonts w:ascii="Arial Armenian" w:hAnsi="Arial Armenian"/>
                <w:sz w:val="18"/>
              </w:rPr>
            </w:pPr>
          </w:p>
        </w:tc>
        <w:tc>
          <w:tcPr>
            <w:tcW w:w="1138" w:type="dxa"/>
            <w:vMerge/>
            <w:vAlign w:val="center"/>
          </w:tcPr>
          <w:p w:rsidR="00CE7D06" w:rsidRPr="00A340ED" w:rsidRDefault="00CE7D06" w:rsidP="004B1466">
            <w:pPr>
              <w:jc w:val="center"/>
              <w:rPr>
                <w:rFonts w:ascii="Arial Armenian" w:hAnsi="Arial Armenian"/>
                <w:sz w:val="18"/>
              </w:rPr>
            </w:pPr>
          </w:p>
        </w:tc>
        <w:tc>
          <w:tcPr>
            <w:tcW w:w="987" w:type="dxa"/>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հասցեն</w:t>
            </w:r>
          </w:p>
        </w:tc>
        <w:tc>
          <w:tcPr>
            <w:tcW w:w="1260" w:type="dxa"/>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ենթակա</w:t>
            </w:r>
            <w:r w:rsidRPr="00A340ED">
              <w:rPr>
                <w:rFonts w:ascii="Arial Armenian" w:hAnsi="Arial Armenian"/>
                <w:sz w:val="18"/>
              </w:rPr>
              <w:t xml:space="preserve"> </w:t>
            </w:r>
            <w:r w:rsidRPr="00A340ED">
              <w:rPr>
                <w:rFonts w:ascii="Sylfaen" w:hAnsi="Sylfaen" w:cs="Sylfaen"/>
                <w:sz w:val="18"/>
              </w:rPr>
              <w:t>քանակը</w:t>
            </w:r>
          </w:p>
        </w:tc>
        <w:tc>
          <w:tcPr>
            <w:tcW w:w="1252" w:type="dxa"/>
            <w:vAlign w:val="center"/>
          </w:tcPr>
          <w:p w:rsidR="00CE7D06" w:rsidRPr="00A340ED" w:rsidRDefault="00CE7D06" w:rsidP="004B1466">
            <w:pPr>
              <w:jc w:val="center"/>
              <w:rPr>
                <w:rFonts w:ascii="Arial Armenian" w:hAnsi="Arial Armenian"/>
                <w:sz w:val="18"/>
              </w:rPr>
            </w:pPr>
            <w:r w:rsidRPr="00A340ED">
              <w:rPr>
                <w:rFonts w:ascii="Sylfaen" w:hAnsi="Sylfaen" w:cs="Sylfaen"/>
                <w:sz w:val="18"/>
              </w:rPr>
              <w:t>Ժամկետը</w:t>
            </w:r>
            <w:r w:rsidRPr="00A340ED">
              <w:rPr>
                <w:rFonts w:ascii="Arial Armenian" w:hAnsi="Arial Armenian"/>
                <w:sz w:val="18"/>
              </w:rPr>
              <w:t>***</w:t>
            </w:r>
          </w:p>
          <w:p w:rsidR="00CE7D06" w:rsidRPr="00A340ED" w:rsidRDefault="00CE7D06" w:rsidP="004B1466">
            <w:pPr>
              <w:jc w:val="center"/>
              <w:rPr>
                <w:rFonts w:ascii="Arial Armenian" w:hAnsi="Arial Armenian"/>
                <w:sz w:val="18"/>
              </w:rPr>
            </w:pPr>
          </w:p>
        </w:tc>
      </w:tr>
      <w:tr w:rsidR="00F10BF7" w:rsidRPr="00A340ED" w:rsidTr="00F10BF7">
        <w:trPr>
          <w:trHeight w:val="246"/>
        </w:trPr>
        <w:tc>
          <w:tcPr>
            <w:tcW w:w="1461" w:type="dxa"/>
          </w:tcPr>
          <w:p w:rsidR="00F10BF7" w:rsidRPr="00A340ED" w:rsidRDefault="00F10BF7" w:rsidP="00F10BF7">
            <w:pPr>
              <w:jc w:val="center"/>
              <w:rPr>
                <w:rFonts w:ascii="Arial Armenian" w:hAnsi="Arial Armenian"/>
                <w:sz w:val="20"/>
              </w:rPr>
            </w:pPr>
            <w:r w:rsidRPr="00A340ED">
              <w:rPr>
                <w:rFonts w:ascii="Arial Armenian" w:hAnsi="Arial Armenian"/>
                <w:sz w:val="20"/>
              </w:rPr>
              <w:t>1</w:t>
            </w:r>
          </w:p>
        </w:tc>
        <w:tc>
          <w:tcPr>
            <w:tcW w:w="1879" w:type="dxa"/>
          </w:tcPr>
          <w:p w:rsidR="00F10BF7" w:rsidRPr="00A340ED" w:rsidRDefault="00F10BF7" w:rsidP="00F10BF7">
            <w:pPr>
              <w:jc w:val="center"/>
              <w:rPr>
                <w:rFonts w:ascii="Arial Armenian" w:hAnsi="Arial Armenian"/>
                <w:sz w:val="20"/>
              </w:rPr>
            </w:pPr>
            <w:r w:rsidRPr="00A340ED">
              <w:rPr>
                <w:rFonts w:ascii="Arial Armenian" w:hAnsi="Arial Armenian" w:cs="GHEA Grapalat"/>
                <w:color w:val="000000"/>
                <w:lang w:val="pt-BR"/>
              </w:rPr>
              <w:t>15897200</w:t>
            </w:r>
          </w:p>
        </w:tc>
        <w:tc>
          <w:tcPr>
            <w:tcW w:w="1357" w:type="dxa"/>
          </w:tcPr>
          <w:p w:rsidR="00F10BF7" w:rsidRPr="00A340ED" w:rsidRDefault="00F10BF7" w:rsidP="00F10BF7">
            <w:pPr>
              <w:spacing w:line="276" w:lineRule="auto"/>
              <w:jc w:val="both"/>
              <w:rPr>
                <w:rFonts w:ascii="Arial Armenian" w:hAnsi="Arial Armenian"/>
                <w:bCs/>
                <w:sz w:val="20"/>
                <w:szCs w:val="20"/>
                <w:lang w:val="de-DE"/>
              </w:rPr>
            </w:pPr>
            <w:r w:rsidRPr="00A340ED">
              <w:rPr>
                <w:rFonts w:ascii="Sylfaen" w:hAnsi="Sylfaen" w:cs="Sylfaen"/>
                <w:sz w:val="20"/>
                <w:lang w:val="ru-RU"/>
              </w:rPr>
              <w:t>ՍՆՆԴԻ</w:t>
            </w:r>
            <w:r w:rsidRPr="00A340ED">
              <w:rPr>
                <w:rFonts w:ascii="Arial Armenian" w:hAnsi="Arial Armenian"/>
                <w:sz w:val="20"/>
                <w:lang w:val="de-DE"/>
              </w:rPr>
              <w:t xml:space="preserve"> </w:t>
            </w:r>
            <w:r w:rsidRPr="00A340ED">
              <w:rPr>
                <w:rFonts w:ascii="Sylfaen" w:hAnsi="Sylfaen" w:cs="Sylfaen"/>
                <w:sz w:val="20"/>
                <w:lang w:val="ru-RU"/>
              </w:rPr>
              <w:t>ԾԱՆՐՈՑ</w:t>
            </w:r>
            <w:r w:rsidRPr="00A340ED">
              <w:rPr>
                <w:rFonts w:ascii="Arial Armenian" w:hAnsi="Arial Armenian"/>
                <w:sz w:val="20"/>
                <w:lang w:val="de-DE"/>
              </w:rPr>
              <w:t xml:space="preserve"> /</w:t>
            </w:r>
            <w:r w:rsidRPr="00A340ED">
              <w:rPr>
                <w:rFonts w:ascii="Sylfaen" w:hAnsi="Sylfaen" w:cs="Sylfaen"/>
                <w:sz w:val="20"/>
                <w:lang w:val="ru-RU"/>
              </w:rPr>
              <w:t>ՉՈՐ</w:t>
            </w:r>
            <w:r w:rsidRPr="00A340ED">
              <w:rPr>
                <w:rFonts w:ascii="Arial Armenian" w:hAnsi="Arial Armenian"/>
                <w:sz w:val="20"/>
                <w:lang w:val="de-DE"/>
              </w:rPr>
              <w:t xml:space="preserve"> </w:t>
            </w:r>
            <w:r w:rsidRPr="00A340ED">
              <w:rPr>
                <w:rFonts w:ascii="Sylfaen" w:hAnsi="Sylfaen" w:cs="Sylfaen"/>
                <w:sz w:val="20"/>
                <w:lang w:val="ru-RU"/>
              </w:rPr>
              <w:t>ՍՆՆԴԻ</w:t>
            </w:r>
            <w:r w:rsidRPr="00A340ED">
              <w:rPr>
                <w:rFonts w:ascii="Arial Armenian" w:hAnsi="Arial Armenian"/>
                <w:sz w:val="20"/>
                <w:lang w:val="de-DE"/>
              </w:rPr>
              <w:t xml:space="preserve"> </w:t>
            </w:r>
            <w:r w:rsidRPr="00A340ED">
              <w:rPr>
                <w:rFonts w:ascii="Sylfaen" w:hAnsi="Sylfaen" w:cs="Sylfaen"/>
                <w:sz w:val="20"/>
                <w:lang w:val="ru-RU"/>
              </w:rPr>
              <w:t>ՓԱԹԵԹ</w:t>
            </w:r>
            <w:r w:rsidRPr="00A340ED">
              <w:rPr>
                <w:rFonts w:ascii="Arial Armenian" w:hAnsi="Arial Armenian"/>
                <w:sz w:val="20"/>
                <w:lang w:val="de-DE"/>
              </w:rPr>
              <w:t>/</w:t>
            </w:r>
          </w:p>
        </w:tc>
        <w:tc>
          <w:tcPr>
            <w:tcW w:w="1352" w:type="dxa"/>
          </w:tcPr>
          <w:p w:rsidR="00F10BF7" w:rsidRPr="00A340ED" w:rsidRDefault="00F10BF7" w:rsidP="00F10BF7">
            <w:pPr>
              <w:jc w:val="center"/>
              <w:rPr>
                <w:rFonts w:ascii="Arial Armenian" w:hAnsi="Arial Armenian"/>
                <w:sz w:val="20"/>
              </w:rPr>
            </w:pPr>
          </w:p>
        </w:tc>
        <w:tc>
          <w:tcPr>
            <w:tcW w:w="1413" w:type="dxa"/>
          </w:tcPr>
          <w:p w:rsidR="00F10BF7" w:rsidRPr="00A340ED" w:rsidRDefault="00F10BF7" w:rsidP="00F10BF7">
            <w:pPr>
              <w:jc w:val="center"/>
              <w:rPr>
                <w:rFonts w:ascii="Arial Armenian" w:hAnsi="Arial Armenian"/>
                <w:sz w:val="20"/>
              </w:rPr>
            </w:pPr>
            <w:r w:rsidRPr="00A340ED">
              <w:rPr>
                <w:rFonts w:ascii="Sylfaen" w:hAnsi="Sylfaen" w:cs="Sylfaen"/>
                <w:sz w:val="16"/>
                <w:szCs w:val="16"/>
                <w:lang w:val="hy-AM" w:eastAsia="ru-RU"/>
              </w:rPr>
              <w:t>Տարբեր</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տեսակի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սննդամթերք</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պարունակող</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փաթեթ</w:t>
            </w:r>
            <w:r w:rsidRPr="00A340ED">
              <w:rPr>
                <w:rFonts w:ascii="Sylfaen" w:hAnsi="Sylfaen" w:cs="Sylfaen"/>
                <w:sz w:val="16"/>
                <w:szCs w:val="16"/>
                <w:lang w:eastAsia="ru-RU"/>
              </w:rPr>
              <w:t>՝</w:t>
            </w:r>
            <w:r w:rsidRPr="00A340ED">
              <w:rPr>
                <w:rFonts w:ascii="Arial Armenian" w:hAnsi="Arial Armenian"/>
                <w:sz w:val="16"/>
                <w:szCs w:val="16"/>
                <w:lang w:val="de-DE" w:eastAsia="ru-RU"/>
              </w:rPr>
              <w:t xml:space="preserve"> </w:t>
            </w:r>
            <w:r w:rsidRPr="00A340ED">
              <w:rPr>
                <w:rFonts w:ascii="Sylfaen" w:hAnsi="Sylfaen" w:cs="Sylfaen"/>
                <w:sz w:val="16"/>
                <w:szCs w:val="16"/>
                <w:lang w:eastAsia="ru-RU"/>
              </w:rPr>
              <w:t>փաթեթավորված</w:t>
            </w:r>
            <w:r w:rsidRPr="00A340ED">
              <w:rPr>
                <w:rFonts w:ascii="Arial Armenian" w:hAnsi="Arial Armenian"/>
                <w:sz w:val="16"/>
                <w:szCs w:val="16"/>
                <w:lang w:val="de-DE" w:eastAsia="ru-RU"/>
              </w:rPr>
              <w:t xml:space="preserve"> </w:t>
            </w:r>
            <w:r w:rsidRPr="00A340ED">
              <w:rPr>
                <w:rFonts w:ascii="Sylfaen" w:hAnsi="Sylfaen" w:cs="Sylfaen"/>
                <w:sz w:val="16"/>
                <w:szCs w:val="16"/>
                <w:lang w:eastAsia="ru-RU"/>
              </w:rPr>
              <w:t>ստվարաթղթե</w:t>
            </w:r>
            <w:r w:rsidRPr="00A340ED">
              <w:rPr>
                <w:rFonts w:ascii="Arial Armenian" w:hAnsi="Arial Armenian"/>
                <w:sz w:val="16"/>
                <w:szCs w:val="16"/>
                <w:lang w:val="de-DE" w:eastAsia="ru-RU"/>
              </w:rPr>
              <w:t xml:space="preserve"> </w:t>
            </w:r>
            <w:r w:rsidRPr="00A340ED">
              <w:rPr>
                <w:rFonts w:ascii="Sylfaen" w:hAnsi="Sylfaen" w:cs="Sylfaen"/>
                <w:sz w:val="16"/>
                <w:szCs w:val="16"/>
                <w:lang w:eastAsia="ru-RU"/>
              </w:rPr>
              <w:t>արկղերով</w:t>
            </w:r>
            <w:r w:rsidRPr="00A340ED">
              <w:rPr>
                <w:rFonts w:ascii="Arial Armenian" w:hAnsi="Arial Armenian"/>
                <w:sz w:val="16"/>
                <w:szCs w:val="16"/>
                <w:lang w:val="de-DE" w:eastAsia="ru-RU"/>
              </w:rPr>
              <w:t xml:space="preserve"> </w:t>
            </w:r>
            <w:r w:rsidRPr="00A340ED">
              <w:rPr>
                <w:rFonts w:ascii="Sylfaen" w:hAnsi="Sylfaen" w:cs="Sylfaen"/>
                <w:sz w:val="16"/>
                <w:szCs w:val="16"/>
                <w:lang w:eastAsia="ru-RU"/>
              </w:rPr>
              <w:t>կամ</w:t>
            </w:r>
            <w:r w:rsidRPr="00A340ED">
              <w:rPr>
                <w:rFonts w:ascii="Arial Armenian" w:hAnsi="Arial Armenian"/>
                <w:sz w:val="16"/>
                <w:szCs w:val="16"/>
                <w:lang w:val="de-DE" w:eastAsia="ru-RU"/>
              </w:rPr>
              <w:t xml:space="preserve"> </w:t>
            </w:r>
            <w:r w:rsidRPr="00A340ED">
              <w:rPr>
                <w:rFonts w:ascii="Sylfaen" w:hAnsi="Sylfaen" w:cs="Sylfaen"/>
                <w:sz w:val="16"/>
                <w:szCs w:val="16"/>
                <w:lang w:eastAsia="ru-RU"/>
              </w:rPr>
              <w:t>պոլիէթիլենային</w:t>
            </w:r>
            <w:r w:rsidRPr="00A340ED">
              <w:rPr>
                <w:rFonts w:ascii="Arial Armenian" w:hAnsi="Arial Armenian"/>
                <w:sz w:val="16"/>
                <w:szCs w:val="16"/>
                <w:lang w:val="de-DE" w:eastAsia="ru-RU"/>
              </w:rPr>
              <w:t xml:space="preserve"> </w:t>
            </w:r>
            <w:r w:rsidRPr="00A340ED">
              <w:rPr>
                <w:rFonts w:ascii="Sylfaen" w:hAnsi="Sylfaen" w:cs="Sylfaen"/>
                <w:sz w:val="16"/>
                <w:szCs w:val="16"/>
                <w:lang w:eastAsia="ru-RU"/>
              </w:rPr>
              <w:t>տոպրակներով</w:t>
            </w:r>
            <w:r w:rsidRPr="00A340ED">
              <w:rPr>
                <w:rFonts w:ascii="Arial Armenian" w:hAnsi="Arial Armenian"/>
                <w:sz w:val="16"/>
                <w:szCs w:val="16"/>
                <w:lang w:val="de-DE" w:eastAsia="ru-RU"/>
              </w:rPr>
              <w:t xml:space="preserve">: </w:t>
            </w:r>
            <w:r w:rsidRPr="00A340ED">
              <w:rPr>
                <w:rFonts w:ascii="Sylfaen" w:hAnsi="Sylfaen" w:cs="Sylfaen"/>
                <w:sz w:val="16"/>
                <w:szCs w:val="16"/>
                <w:lang w:val="hy-AM" w:eastAsia="ru-RU"/>
              </w:rPr>
              <w:t>Անվտանգությունը</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փաթեթավորումը</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և</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մակնշումը</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ըստ</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Մաքսային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միության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հանձնաժողովի</w:t>
            </w:r>
            <w:r w:rsidRPr="00A340ED">
              <w:rPr>
                <w:rFonts w:ascii="Arial Armenian" w:hAnsi="Arial Armenian" w:cs="Arial Armenian"/>
                <w:sz w:val="16"/>
                <w:szCs w:val="16"/>
                <w:lang w:val="hy-AM" w:eastAsia="ru-RU"/>
              </w:rPr>
              <w:t xml:space="preserve"> 2011 </w:t>
            </w:r>
            <w:r w:rsidRPr="00A340ED">
              <w:rPr>
                <w:rFonts w:ascii="Sylfaen" w:hAnsi="Sylfaen" w:cs="Sylfaen"/>
                <w:sz w:val="16"/>
                <w:szCs w:val="16"/>
                <w:lang w:val="hy-AM" w:eastAsia="ru-RU"/>
              </w:rPr>
              <w:t>թվականի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դեկտեմբերի</w:t>
            </w:r>
            <w:r w:rsidRPr="00A340ED">
              <w:rPr>
                <w:rFonts w:ascii="Arial Armenian" w:hAnsi="Arial Armenian" w:cs="Arial Armenian"/>
                <w:sz w:val="16"/>
                <w:szCs w:val="16"/>
                <w:lang w:val="hy-AM" w:eastAsia="ru-RU"/>
              </w:rPr>
              <w:t xml:space="preserve"> 9-</w:t>
            </w:r>
            <w:r w:rsidRPr="00A340ED">
              <w:rPr>
                <w:rFonts w:ascii="Sylfaen" w:hAnsi="Sylfaen" w:cs="Sylfaen"/>
                <w:sz w:val="16"/>
                <w:szCs w:val="16"/>
                <w:lang w:val="hy-AM" w:eastAsia="ru-RU"/>
              </w:rPr>
              <w:t>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թիվ</w:t>
            </w:r>
            <w:r w:rsidRPr="00A340ED">
              <w:rPr>
                <w:rFonts w:ascii="Arial Armenian" w:hAnsi="Arial Armenian" w:cs="Arial Armenian"/>
                <w:sz w:val="16"/>
                <w:szCs w:val="16"/>
                <w:lang w:val="hy-AM" w:eastAsia="ru-RU"/>
              </w:rPr>
              <w:t xml:space="preserve"> 880 </w:t>
            </w:r>
            <w:r w:rsidRPr="00A340ED">
              <w:rPr>
                <w:rFonts w:ascii="Sylfaen" w:hAnsi="Sylfaen" w:cs="Sylfaen"/>
                <w:sz w:val="16"/>
                <w:szCs w:val="16"/>
                <w:lang w:val="hy-AM" w:eastAsia="ru-RU"/>
              </w:rPr>
              <w:t>որոշմամբ</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ընդունված</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Սննդամթերքի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անվտանգության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մասին</w:t>
            </w:r>
            <w:r w:rsidRPr="00A340ED">
              <w:rPr>
                <w:rFonts w:ascii="Arial Armenian" w:hAnsi="Arial Armenian" w:cs="Arial Armenian"/>
                <w:sz w:val="16"/>
                <w:szCs w:val="16"/>
                <w:lang w:val="hy-AM" w:eastAsia="ru-RU"/>
              </w:rPr>
              <w:t>» (</w:t>
            </w:r>
            <w:r w:rsidRPr="00A340ED">
              <w:rPr>
                <w:rFonts w:ascii="Sylfaen" w:hAnsi="Sylfaen" w:cs="Sylfaen"/>
                <w:sz w:val="16"/>
                <w:szCs w:val="16"/>
                <w:lang w:val="hy-AM" w:eastAsia="ru-RU"/>
              </w:rPr>
              <w:t>ՄՄ</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ՏԿ</w:t>
            </w:r>
            <w:r w:rsidRPr="00A340ED">
              <w:rPr>
                <w:rFonts w:ascii="Arial Armenian" w:hAnsi="Arial Armenian" w:cs="Arial Armenian"/>
                <w:sz w:val="16"/>
                <w:szCs w:val="16"/>
                <w:lang w:val="hy-AM" w:eastAsia="ru-RU"/>
              </w:rPr>
              <w:t xml:space="preserve"> 021/2011),  </w:t>
            </w:r>
            <w:r w:rsidRPr="00A340ED">
              <w:rPr>
                <w:rFonts w:ascii="Sylfaen" w:hAnsi="Sylfaen" w:cs="Sylfaen"/>
                <w:sz w:val="16"/>
                <w:szCs w:val="16"/>
                <w:lang w:val="hy-AM" w:eastAsia="ru-RU"/>
              </w:rPr>
              <w:t>Մաքսային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միության</w:t>
            </w:r>
            <w:r w:rsidRPr="00A340ED">
              <w:rPr>
                <w:rFonts w:ascii="Arial Armenian" w:hAnsi="Arial Armenian"/>
                <w:sz w:val="16"/>
                <w:szCs w:val="16"/>
                <w:lang w:val="hy-AM" w:eastAsia="ru-RU"/>
              </w:rPr>
              <w:t xml:space="preserve"> </w:t>
            </w:r>
            <w:r w:rsidRPr="00A340ED">
              <w:rPr>
                <w:rFonts w:ascii="Sylfaen" w:hAnsi="Sylfaen" w:cs="Sylfaen"/>
                <w:sz w:val="16"/>
                <w:szCs w:val="16"/>
                <w:lang w:val="hy-AM" w:eastAsia="ru-RU"/>
              </w:rPr>
              <w:t>հանձնաժողովի</w:t>
            </w:r>
            <w:r w:rsidRPr="00A340ED">
              <w:rPr>
                <w:rFonts w:ascii="Arial Armenian" w:hAnsi="Arial Armenian" w:cs="Arial Armenian"/>
                <w:sz w:val="16"/>
                <w:szCs w:val="16"/>
                <w:lang w:val="hy-AM" w:eastAsia="ru-RU"/>
              </w:rPr>
              <w:t xml:space="preserve"> 2011 </w:t>
            </w:r>
            <w:r w:rsidRPr="00A340ED">
              <w:rPr>
                <w:rFonts w:ascii="Sylfaen" w:hAnsi="Sylfaen" w:cs="Sylfaen"/>
                <w:sz w:val="16"/>
                <w:szCs w:val="16"/>
                <w:lang w:val="hy-AM" w:eastAsia="ru-RU"/>
              </w:rPr>
              <w:t>թվականի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դեկտեմբերի</w:t>
            </w:r>
            <w:r w:rsidRPr="00A340ED">
              <w:rPr>
                <w:rFonts w:ascii="Arial Armenian" w:hAnsi="Arial Armenian" w:cs="Arial Armenian"/>
                <w:sz w:val="16"/>
                <w:szCs w:val="16"/>
                <w:lang w:val="hy-AM" w:eastAsia="ru-RU"/>
              </w:rPr>
              <w:t xml:space="preserve"> 9-</w:t>
            </w:r>
            <w:r w:rsidRPr="00A340ED">
              <w:rPr>
                <w:rFonts w:ascii="Sylfaen" w:hAnsi="Sylfaen" w:cs="Sylfaen"/>
                <w:sz w:val="16"/>
                <w:szCs w:val="16"/>
                <w:lang w:val="hy-AM" w:eastAsia="ru-RU"/>
              </w:rPr>
              <w:t>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թիվ</w:t>
            </w:r>
            <w:r w:rsidRPr="00A340ED">
              <w:rPr>
                <w:rFonts w:ascii="Arial Armenian" w:hAnsi="Arial Armenian" w:cs="Arial Armenian"/>
                <w:sz w:val="16"/>
                <w:szCs w:val="16"/>
                <w:lang w:val="hy-AM" w:eastAsia="ru-RU"/>
              </w:rPr>
              <w:t xml:space="preserve"> 881 </w:t>
            </w:r>
            <w:r w:rsidRPr="00A340ED">
              <w:rPr>
                <w:rFonts w:ascii="Sylfaen" w:hAnsi="Sylfaen" w:cs="Sylfaen"/>
                <w:sz w:val="16"/>
                <w:szCs w:val="16"/>
                <w:lang w:val="hy-AM" w:eastAsia="ru-RU"/>
              </w:rPr>
              <w:t>որոշմամբ</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lastRenderedPageBreak/>
              <w:t>ընդունված</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Սննդամթերքը՝</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դրա</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մակնշման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մասով</w:t>
            </w:r>
            <w:r w:rsidRPr="00A340ED">
              <w:rPr>
                <w:rFonts w:ascii="Arial Armenian" w:hAnsi="Arial Armenian" w:cs="Arial Armenian"/>
                <w:sz w:val="16"/>
                <w:szCs w:val="16"/>
                <w:lang w:val="hy-AM" w:eastAsia="ru-RU"/>
              </w:rPr>
              <w:t>» (</w:t>
            </w:r>
            <w:r w:rsidRPr="00A340ED">
              <w:rPr>
                <w:rFonts w:ascii="Sylfaen" w:hAnsi="Sylfaen" w:cs="Sylfaen"/>
                <w:sz w:val="16"/>
                <w:szCs w:val="16"/>
                <w:lang w:val="hy-AM" w:eastAsia="ru-RU"/>
              </w:rPr>
              <w:t>ՄՄ</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ՏԿ</w:t>
            </w:r>
            <w:r w:rsidRPr="00A340ED">
              <w:rPr>
                <w:rFonts w:ascii="Arial Armenian" w:hAnsi="Arial Armenian" w:cs="Arial Armenian"/>
                <w:sz w:val="16"/>
                <w:szCs w:val="16"/>
                <w:lang w:val="hy-AM" w:eastAsia="ru-RU"/>
              </w:rPr>
              <w:t xml:space="preserve"> 022/2011), </w:t>
            </w:r>
            <w:r w:rsidRPr="00A340ED">
              <w:rPr>
                <w:rFonts w:ascii="Sylfaen" w:hAnsi="Sylfaen" w:cs="Sylfaen"/>
                <w:sz w:val="16"/>
                <w:szCs w:val="16"/>
                <w:lang w:val="hy-AM" w:eastAsia="ru-RU"/>
              </w:rPr>
              <w:t>Մաքսային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միության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հանձնաժողովի</w:t>
            </w:r>
            <w:r w:rsidRPr="00A340ED">
              <w:rPr>
                <w:rFonts w:ascii="Arial Armenian" w:hAnsi="Arial Armenian" w:cs="Arial Armenian"/>
                <w:sz w:val="16"/>
                <w:szCs w:val="16"/>
                <w:lang w:val="hy-AM" w:eastAsia="ru-RU"/>
              </w:rPr>
              <w:t xml:space="preserve"> 2011 </w:t>
            </w:r>
            <w:r w:rsidRPr="00A340ED">
              <w:rPr>
                <w:rFonts w:ascii="Sylfaen" w:hAnsi="Sylfaen" w:cs="Sylfaen"/>
                <w:sz w:val="16"/>
                <w:szCs w:val="16"/>
                <w:lang w:val="hy-AM" w:eastAsia="ru-RU"/>
              </w:rPr>
              <w:t>թվականի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օգոստոսի</w:t>
            </w:r>
            <w:r w:rsidRPr="00A340ED">
              <w:rPr>
                <w:rFonts w:ascii="Arial Armenian" w:hAnsi="Arial Armenian" w:cs="Arial Armenian"/>
                <w:sz w:val="16"/>
                <w:szCs w:val="16"/>
                <w:lang w:val="hy-AM" w:eastAsia="ru-RU"/>
              </w:rPr>
              <w:t xml:space="preserve"> 16-</w:t>
            </w:r>
            <w:r w:rsidRPr="00A340ED">
              <w:rPr>
                <w:rFonts w:ascii="Sylfaen" w:hAnsi="Sylfaen" w:cs="Sylfaen"/>
                <w:sz w:val="16"/>
                <w:szCs w:val="16"/>
                <w:lang w:val="hy-AM" w:eastAsia="ru-RU"/>
              </w:rPr>
              <w:t>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թիվ</w:t>
            </w:r>
            <w:r w:rsidRPr="00A340ED">
              <w:rPr>
                <w:rFonts w:ascii="Arial Armenian" w:hAnsi="Arial Armenian" w:cs="Arial Armenian"/>
                <w:sz w:val="16"/>
                <w:szCs w:val="16"/>
                <w:lang w:val="hy-AM" w:eastAsia="ru-RU"/>
              </w:rPr>
              <w:t xml:space="preserve"> 769 </w:t>
            </w:r>
            <w:r w:rsidRPr="00A340ED">
              <w:rPr>
                <w:rFonts w:ascii="Sylfaen" w:hAnsi="Sylfaen" w:cs="Sylfaen"/>
                <w:sz w:val="16"/>
                <w:szCs w:val="16"/>
                <w:lang w:val="hy-AM" w:eastAsia="ru-RU"/>
              </w:rPr>
              <w:t>որոշմամբ</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ընդունված</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Փաթեթվածքի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անվտանգության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մասին</w:t>
            </w:r>
            <w:r w:rsidRPr="00A340ED">
              <w:rPr>
                <w:rFonts w:ascii="Arial Armenian" w:hAnsi="Arial Armenian" w:cs="Arial Armenian"/>
                <w:sz w:val="16"/>
                <w:szCs w:val="16"/>
                <w:lang w:val="hy-AM" w:eastAsia="ru-RU"/>
              </w:rPr>
              <w:t>» (</w:t>
            </w:r>
            <w:r w:rsidRPr="00A340ED">
              <w:rPr>
                <w:rFonts w:ascii="Sylfaen" w:hAnsi="Sylfaen" w:cs="Sylfaen"/>
                <w:sz w:val="16"/>
                <w:szCs w:val="16"/>
                <w:lang w:val="hy-AM" w:eastAsia="ru-RU"/>
              </w:rPr>
              <w:t>ՄՄ</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ՏԿ</w:t>
            </w:r>
            <w:r w:rsidRPr="00A340ED">
              <w:rPr>
                <w:rFonts w:ascii="Arial Armenian" w:hAnsi="Arial Armenian" w:cs="Arial Armenian"/>
                <w:sz w:val="16"/>
                <w:szCs w:val="16"/>
                <w:lang w:val="hy-AM" w:eastAsia="ru-RU"/>
              </w:rPr>
              <w:t xml:space="preserve"> 005/2011) </w:t>
            </w:r>
            <w:r w:rsidRPr="00A340ED">
              <w:rPr>
                <w:rFonts w:ascii="Sylfaen" w:hAnsi="Sylfaen" w:cs="Sylfaen"/>
                <w:sz w:val="16"/>
                <w:szCs w:val="16"/>
                <w:lang w:val="hy-AM" w:eastAsia="ru-RU"/>
              </w:rPr>
              <w:t>կանոնակարգերի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և</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Սննդամթերքի</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անվտանգության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մասին</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ՀՀ</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օրենքի</w:t>
            </w:r>
            <w:r w:rsidRPr="00A340ED">
              <w:rPr>
                <w:rFonts w:ascii="Arial Armenian" w:hAnsi="Arial Armenian" w:cs="Arial Armenian"/>
                <w:sz w:val="16"/>
                <w:szCs w:val="16"/>
                <w:lang w:val="hy-AM" w:eastAsia="ru-RU"/>
              </w:rPr>
              <w:t xml:space="preserve"> 9-</w:t>
            </w:r>
            <w:r w:rsidRPr="00A340ED">
              <w:rPr>
                <w:rFonts w:ascii="Sylfaen" w:hAnsi="Sylfaen" w:cs="Sylfaen"/>
                <w:sz w:val="16"/>
                <w:szCs w:val="16"/>
                <w:lang w:val="hy-AM" w:eastAsia="ru-RU"/>
              </w:rPr>
              <w:t>րդ</w:t>
            </w:r>
            <w:r w:rsidRPr="00A340ED">
              <w:rPr>
                <w:rFonts w:ascii="Arial Armenian" w:hAnsi="Arial Armenian" w:cs="Arial Armenian"/>
                <w:sz w:val="16"/>
                <w:szCs w:val="16"/>
                <w:lang w:val="hy-AM" w:eastAsia="ru-RU"/>
              </w:rPr>
              <w:t xml:space="preserve"> </w:t>
            </w:r>
            <w:r w:rsidRPr="00A340ED">
              <w:rPr>
                <w:rFonts w:ascii="Sylfaen" w:hAnsi="Sylfaen" w:cs="Sylfaen"/>
                <w:sz w:val="16"/>
                <w:szCs w:val="16"/>
                <w:lang w:val="hy-AM" w:eastAsia="ru-RU"/>
              </w:rPr>
              <w:t>հոդվածի</w:t>
            </w:r>
          </w:p>
        </w:tc>
        <w:tc>
          <w:tcPr>
            <w:tcW w:w="966" w:type="dxa"/>
          </w:tcPr>
          <w:p w:rsidR="00F10BF7" w:rsidRPr="00A340ED" w:rsidRDefault="00F10BF7" w:rsidP="00F10BF7">
            <w:pPr>
              <w:jc w:val="center"/>
              <w:rPr>
                <w:rFonts w:ascii="Arial Armenian" w:hAnsi="Arial Armenian" w:cs="Arial"/>
                <w:sz w:val="20"/>
              </w:rPr>
            </w:pPr>
            <w:r w:rsidRPr="00A340ED">
              <w:rPr>
                <w:rFonts w:ascii="Sylfaen" w:hAnsi="Sylfaen" w:cs="Sylfaen"/>
                <w:sz w:val="20"/>
              </w:rPr>
              <w:lastRenderedPageBreak/>
              <w:t>արկղ</w:t>
            </w:r>
          </w:p>
        </w:tc>
        <w:tc>
          <w:tcPr>
            <w:tcW w:w="924" w:type="dxa"/>
          </w:tcPr>
          <w:p w:rsidR="00F10BF7" w:rsidRPr="00A340ED" w:rsidRDefault="00F10BF7" w:rsidP="00F10BF7">
            <w:pPr>
              <w:jc w:val="center"/>
              <w:rPr>
                <w:rFonts w:ascii="Arial Armenian" w:hAnsi="Arial Armenian"/>
                <w:sz w:val="20"/>
              </w:rPr>
            </w:pPr>
          </w:p>
        </w:tc>
        <w:tc>
          <w:tcPr>
            <w:tcW w:w="1138" w:type="dxa"/>
          </w:tcPr>
          <w:p w:rsidR="00F10BF7" w:rsidRPr="00A340ED" w:rsidRDefault="00F10BF7" w:rsidP="00F10BF7">
            <w:pPr>
              <w:jc w:val="center"/>
              <w:rPr>
                <w:rFonts w:ascii="Arial Armenian" w:hAnsi="Arial Armenian"/>
                <w:sz w:val="20"/>
              </w:rPr>
            </w:pPr>
          </w:p>
        </w:tc>
        <w:tc>
          <w:tcPr>
            <w:tcW w:w="1138" w:type="dxa"/>
          </w:tcPr>
          <w:p w:rsidR="00F10BF7" w:rsidRPr="00A340ED" w:rsidRDefault="00B8085B" w:rsidP="00F10BF7">
            <w:pPr>
              <w:jc w:val="center"/>
              <w:rPr>
                <w:rFonts w:ascii="Sylfaen" w:hAnsi="Sylfaen"/>
                <w:sz w:val="20"/>
                <w:lang w:val="hy-AM"/>
              </w:rPr>
            </w:pPr>
            <w:r>
              <w:rPr>
                <w:rFonts w:ascii="Sylfaen" w:hAnsi="Sylfaen"/>
                <w:sz w:val="20"/>
                <w:lang w:val="hy-AM"/>
              </w:rPr>
              <w:t>218</w:t>
            </w:r>
          </w:p>
        </w:tc>
        <w:tc>
          <w:tcPr>
            <w:tcW w:w="987" w:type="dxa"/>
          </w:tcPr>
          <w:p w:rsidR="00F10BF7" w:rsidRPr="00A340ED" w:rsidRDefault="00991798" w:rsidP="00991798">
            <w:pPr>
              <w:jc w:val="center"/>
              <w:rPr>
                <w:rFonts w:ascii="Arial Armenian" w:hAnsi="Arial Armenian" w:cs="Arial"/>
                <w:sz w:val="20"/>
                <w:lang w:val="hy-AM"/>
              </w:rPr>
            </w:pPr>
            <w:r w:rsidRPr="00A340ED">
              <w:rPr>
                <w:rFonts w:ascii="Sylfaen" w:hAnsi="Sylfaen" w:cs="Sylfaen"/>
                <w:sz w:val="20"/>
                <w:lang w:val="hy-AM"/>
              </w:rPr>
              <w:t>գ</w:t>
            </w:r>
            <w:r w:rsidR="00F10BF7" w:rsidRPr="00A340ED">
              <w:rPr>
                <w:rFonts w:ascii="Arial Armenian" w:hAnsi="Arial Armenian" w:cs="Arial Armenian"/>
                <w:sz w:val="20"/>
                <w:lang w:val="hy-AM"/>
              </w:rPr>
              <w:t>.</w:t>
            </w:r>
            <w:r w:rsidR="00F10BF7" w:rsidRPr="00A340ED">
              <w:rPr>
                <w:rFonts w:ascii="Sylfaen" w:hAnsi="Sylfaen" w:cs="Sylfaen"/>
                <w:sz w:val="20"/>
                <w:lang w:val="hy-AM"/>
              </w:rPr>
              <w:t>Արարատ</w:t>
            </w:r>
            <w:r w:rsidR="00F10BF7" w:rsidRPr="00A340ED">
              <w:rPr>
                <w:rFonts w:ascii="Arial Armenian" w:hAnsi="Arial Armenian" w:cs="Arial Armenian"/>
                <w:sz w:val="20"/>
                <w:lang w:val="hy-AM"/>
              </w:rPr>
              <w:t xml:space="preserve"> </w:t>
            </w:r>
            <w:r w:rsidRPr="00A340ED">
              <w:rPr>
                <w:rFonts w:ascii="Sylfaen" w:hAnsi="Sylfaen" w:cs="Sylfaen"/>
                <w:sz w:val="20"/>
                <w:lang w:val="hy-AM"/>
              </w:rPr>
              <w:t>Իսակովի 2</w:t>
            </w:r>
          </w:p>
        </w:tc>
        <w:tc>
          <w:tcPr>
            <w:tcW w:w="1260" w:type="dxa"/>
          </w:tcPr>
          <w:p w:rsidR="00F10BF7" w:rsidRPr="00A340ED" w:rsidRDefault="00B8085B" w:rsidP="00F10BF7">
            <w:pPr>
              <w:jc w:val="center"/>
              <w:rPr>
                <w:rFonts w:ascii="Arial Armenian" w:hAnsi="Arial Armenian"/>
                <w:sz w:val="20"/>
              </w:rPr>
            </w:pPr>
            <w:r>
              <w:rPr>
                <w:rFonts w:ascii="Sylfaen" w:hAnsi="Sylfaen"/>
                <w:sz w:val="20"/>
                <w:lang w:val="hy-AM"/>
              </w:rPr>
              <w:t>218</w:t>
            </w:r>
          </w:p>
        </w:tc>
        <w:tc>
          <w:tcPr>
            <w:tcW w:w="1252" w:type="dxa"/>
          </w:tcPr>
          <w:p w:rsidR="00F10BF7" w:rsidRPr="00A340ED" w:rsidRDefault="00F10BF7" w:rsidP="00F10BF7">
            <w:pPr>
              <w:jc w:val="center"/>
              <w:rPr>
                <w:rFonts w:ascii="Arial Armenian" w:hAnsi="Arial Armenian"/>
                <w:sz w:val="20"/>
              </w:rPr>
            </w:pPr>
            <w:r w:rsidRPr="00A340ED">
              <w:rPr>
                <w:rFonts w:ascii="Sylfaen" w:hAnsi="Sylfaen" w:cs="Sylfaen"/>
                <w:sz w:val="16"/>
                <w:szCs w:val="16"/>
                <w:lang w:val="ru-RU"/>
              </w:rPr>
              <w:t>Մ</w:t>
            </w:r>
            <w:r w:rsidRPr="00A340ED">
              <w:rPr>
                <w:rFonts w:ascii="Sylfaen" w:hAnsi="Sylfaen" w:cs="Sylfaen"/>
                <w:sz w:val="16"/>
                <w:szCs w:val="16"/>
              </w:rPr>
              <w:t>ատակարարումը</w:t>
            </w:r>
            <w:r w:rsidRPr="00A340ED">
              <w:rPr>
                <w:rFonts w:ascii="Arial Armenian" w:hAnsi="Arial Armenian"/>
                <w:sz w:val="16"/>
                <w:szCs w:val="16"/>
                <w:lang w:val="pt-BR"/>
              </w:rPr>
              <w:t xml:space="preserve"> </w:t>
            </w:r>
            <w:r w:rsidRPr="00A340ED">
              <w:rPr>
                <w:rFonts w:ascii="Sylfaen" w:hAnsi="Sylfaen" w:cs="Sylfaen"/>
                <w:sz w:val="16"/>
                <w:szCs w:val="16"/>
              </w:rPr>
              <w:t>կկատարվի</w:t>
            </w:r>
            <w:r w:rsidRPr="00A340ED">
              <w:rPr>
                <w:rFonts w:ascii="Arial Armenian" w:hAnsi="Arial Armenian"/>
                <w:sz w:val="16"/>
                <w:szCs w:val="16"/>
                <w:lang w:val="pt-BR"/>
              </w:rPr>
              <w:t xml:space="preserve"> </w:t>
            </w:r>
            <w:r w:rsidRPr="00A340ED">
              <w:rPr>
                <w:rFonts w:ascii="Sylfaen" w:hAnsi="Sylfaen" w:cs="Sylfaen"/>
                <w:sz w:val="16"/>
                <w:szCs w:val="16"/>
                <w:lang w:val="ru-RU"/>
              </w:rPr>
              <w:t>պայմա</w:t>
            </w:r>
            <w:r w:rsidRPr="00A340ED">
              <w:rPr>
                <w:rFonts w:ascii="Sylfaen" w:hAnsi="Sylfaen" w:cs="Sylfaen"/>
                <w:sz w:val="16"/>
                <w:szCs w:val="16"/>
              </w:rPr>
              <w:t>նագրի</w:t>
            </w:r>
            <w:r w:rsidRPr="00A340ED">
              <w:rPr>
                <w:rFonts w:ascii="Arial Armenian" w:hAnsi="Arial Armenian"/>
                <w:sz w:val="16"/>
                <w:szCs w:val="16"/>
                <w:lang w:val="pt-BR"/>
              </w:rPr>
              <w:t xml:space="preserve"> </w:t>
            </w:r>
            <w:r w:rsidRPr="00A340ED">
              <w:rPr>
                <w:rFonts w:ascii="Sylfaen" w:hAnsi="Sylfaen" w:cs="Sylfaen"/>
                <w:sz w:val="16"/>
                <w:szCs w:val="16"/>
              </w:rPr>
              <w:t>կնքման</w:t>
            </w:r>
            <w:r w:rsidRPr="00A340ED">
              <w:rPr>
                <w:rFonts w:ascii="Arial Armenian" w:hAnsi="Arial Armenian"/>
                <w:sz w:val="16"/>
                <w:szCs w:val="16"/>
                <w:lang w:val="pt-BR"/>
              </w:rPr>
              <w:t xml:space="preserve"> </w:t>
            </w:r>
            <w:r w:rsidRPr="00A340ED">
              <w:rPr>
                <w:rFonts w:ascii="Sylfaen" w:hAnsi="Sylfaen" w:cs="Sylfaen"/>
                <w:sz w:val="16"/>
                <w:szCs w:val="16"/>
              </w:rPr>
              <w:t>պահից</w:t>
            </w:r>
          </w:p>
        </w:tc>
      </w:tr>
      <w:tr w:rsidR="00F10BF7" w:rsidRPr="00A340ED" w:rsidTr="00F10BF7">
        <w:trPr>
          <w:trHeight w:val="120"/>
        </w:trPr>
        <w:tc>
          <w:tcPr>
            <w:tcW w:w="15127" w:type="dxa"/>
            <w:gridSpan w:val="12"/>
          </w:tcPr>
          <w:p w:rsidR="00F10BF7" w:rsidRPr="00A340ED" w:rsidRDefault="00F10BF7" w:rsidP="00F10BF7">
            <w:pPr>
              <w:jc w:val="center"/>
              <w:rPr>
                <w:rFonts w:ascii="Arial Armenian" w:hAnsi="Arial Armenian"/>
                <w:sz w:val="20"/>
              </w:rPr>
            </w:pPr>
            <w:r w:rsidRPr="00A340ED">
              <w:rPr>
                <w:rFonts w:ascii="Sylfaen" w:hAnsi="Sylfaen" w:cs="Sylfaen"/>
                <w:sz w:val="20"/>
                <w:szCs w:val="20"/>
              </w:rPr>
              <w:lastRenderedPageBreak/>
              <w:t>Սննդի</w:t>
            </w:r>
            <w:r w:rsidRPr="00A340ED">
              <w:rPr>
                <w:rFonts w:ascii="Arial Armenian" w:hAnsi="Arial Armenian"/>
                <w:sz w:val="20"/>
                <w:szCs w:val="20"/>
                <w:lang w:val="de-DE"/>
              </w:rPr>
              <w:t xml:space="preserve"> </w:t>
            </w:r>
            <w:r w:rsidRPr="00A340ED">
              <w:rPr>
                <w:rFonts w:ascii="Sylfaen" w:hAnsi="Sylfaen" w:cs="Sylfaen"/>
                <w:sz w:val="20"/>
                <w:szCs w:val="20"/>
              </w:rPr>
              <w:t>ծանրոցում</w:t>
            </w:r>
            <w:r w:rsidRPr="00A340ED">
              <w:rPr>
                <w:rFonts w:ascii="Arial Armenian" w:hAnsi="Arial Armenian"/>
                <w:sz w:val="20"/>
                <w:szCs w:val="20"/>
                <w:lang w:val="de-DE"/>
              </w:rPr>
              <w:t xml:space="preserve"> /</w:t>
            </w:r>
            <w:r w:rsidRPr="00A340ED">
              <w:rPr>
                <w:rFonts w:ascii="Sylfaen" w:hAnsi="Sylfaen" w:cs="Sylfaen"/>
                <w:sz w:val="20"/>
                <w:szCs w:val="20"/>
              </w:rPr>
              <w:t>չոր</w:t>
            </w:r>
            <w:r w:rsidRPr="00A340ED">
              <w:rPr>
                <w:rFonts w:ascii="Arial Armenian" w:hAnsi="Arial Armenian"/>
                <w:sz w:val="20"/>
                <w:szCs w:val="20"/>
                <w:lang w:val="de-DE"/>
              </w:rPr>
              <w:t xml:space="preserve"> </w:t>
            </w:r>
            <w:r w:rsidRPr="00A340ED">
              <w:rPr>
                <w:rFonts w:ascii="Sylfaen" w:hAnsi="Sylfaen" w:cs="Sylfaen"/>
                <w:sz w:val="20"/>
                <w:szCs w:val="20"/>
              </w:rPr>
              <w:t>սննդի</w:t>
            </w:r>
            <w:r w:rsidRPr="00A340ED">
              <w:rPr>
                <w:rFonts w:ascii="Arial Armenian" w:hAnsi="Arial Armenian"/>
                <w:sz w:val="20"/>
                <w:szCs w:val="20"/>
                <w:lang w:val="de-DE"/>
              </w:rPr>
              <w:t xml:space="preserve"> </w:t>
            </w:r>
            <w:r w:rsidRPr="00A340ED">
              <w:rPr>
                <w:rFonts w:ascii="Sylfaen" w:hAnsi="Sylfaen" w:cs="Sylfaen"/>
                <w:sz w:val="20"/>
                <w:szCs w:val="20"/>
              </w:rPr>
              <w:t>փաթեթում</w:t>
            </w:r>
            <w:r w:rsidRPr="00A340ED">
              <w:rPr>
                <w:rFonts w:ascii="Arial Armenian" w:hAnsi="Arial Armenian"/>
                <w:sz w:val="20"/>
                <w:szCs w:val="20"/>
                <w:lang w:val="de-DE"/>
              </w:rPr>
              <w:t xml:space="preserve">/ </w:t>
            </w:r>
            <w:r w:rsidRPr="00A340ED">
              <w:rPr>
                <w:rFonts w:ascii="Sylfaen" w:hAnsi="Sylfaen" w:cs="Sylfaen"/>
                <w:sz w:val="20"/>
                <w:szCs w:val="20"/>
              </w:rPr>
              <w:t>առկա</w:t>
            </w:r>
            <w:r w:rsidRPr="00A340ED">
              <w:rPr>
                <w:rFonts w:ascii="Arial Armenian" w:hAnsi="Arial Armenian"/>
                <w:sz w:val="20"/>
                <w:szCs w:val="20"/>
                <w:lang w:val="de-DE"/>
              </w:rPr>
              <w:t xml:space="preserve">  </w:t>
            </w:r>
            <w:r w:rsidRPr="00A340ED">
              <w:rPr>
                <w:rFonts w:ascii="Sylfaen" w:hAnsi="Sylfaen" w:cs="Sylfaen"/>
                <w:sz w:val="20"/>
                <w:szCs w:val="20"/>
              </w:rPr>
              <w:t>ապրանքատեսակները</w:t>
            </w:r>
            <w:r w:rsidRPr="00A340ED">
              <w:rPr>
                <w:rFonts w:ascii="Arial Armenian" w:hAnsi="Arial Armenian"/>
                <w:sz w:val="20"/>
                <w:szCs w:val="20"/>
                <w:lang w:val="de-DE"/>
              </w:rPr>
              <w:t xml:space="preserve"> </w:t>
            </w:r>
            <w:r w:rsidRPr="00A340ED">
              <w:rPr>
                <w:rFonts w:ascii="Sylfaen" w:hAnsi="Sylfaen" w:cs="Sylfaen"/>
                <w:sz w:val="20"/>
                <w:szCs w:val="20"/>
              </w:rPr>
              <w:t>պետք</w:t>
            </w:r>
            <w:r w:rsidRPr="00A340ED">
              <w:rPr>
                <w:rFonts w:ascii="Arial Armenian" w:hAnsi="Arial Armenian"/>
                <w:sz w:val="20"/>
                <w:szCs w:val="20"/>
                <w:lang w:val="de-DE"/>
              </w:rPr>
              <w:t xml:space="preserve"> </w:t>
            </w:r>
            <w:r w:rsidRPr="00A340ED">
              <w:rPr>
                <w:rFonts w:ascii="Sylfaen" w:hAnsi="Sylfaen" w:cs="Sylfaen"/>
                <w:sz w:val="20"/>
                <w:szCs w:val="20"/>
              </w:rPr>
              <w:t>է</w:t>
            </w:r>
            <w:r w:rsidRPr="00A340ED">
              <w:rPr>
                <w:rFonts w:ascii="Arial Armenian" w:hAnsi="Arial Armenian"/>
                <w:sz w:val="20"/>
                <w:szCs w:val="20"/>
                <w:lang w:val="de-DE"/>
              </w:rPr>
              <w:t xml:space="preserve"> </w:t>
            </w:r>
            <w:r w:rsidRPr="00A340ED">
              <w:rPr>
                <w:rFonts w:ascii="Sylfaen" w:hAnsi="Sylfaen" w:cs="Sylfaen"/>
                <w:sz w:val="20"/>
                <w:szCs w:val="20"/>
              </w:rPr>
              <w:t>համապատասխանեն</w:t>
            </w:r>
            <w:r w:rsidRPr="00A340ED">
              <w:rPr>
                <w:rFonts w:ascii="Arial Armenian" w:hAnsi="Arial Armenian"/>
                <w:sz w:val="20"/>
                <w:szCs w:val="20"/>
                <w:lang w:val="de-DE"/>
              </w:rPr>
              <w:t xml:space="preserve"> </w:t>
            </w:r>
            <w:r w:rsidRPr="00A340ED">
              <w:rPr>
                <w:rFonts w:ascii="Sylfaen" w:hAnsi="Sylfaen" w:cs="Sylfaen"/>
                <w:sz w:val="20"/>
                <w:szCs w:val="20"/>
              </w:rPr>
              <w:t>ստորև</w:t>
            </w:r>
            <w:r w:rsidRPr="00A340ED">
              <w:rPr>
                <w:rFonts w:ascii="Arial Armenian" w:hAnsi="Arial Armenian"/>
                <w:sz w:val="20"/>
                <w:szCs w:val="20"/>
                <w:lang w:val="de-DE"/>
              </w:rPr>
              <w:t xml:space="preserve"> </w:t>
            </w:r>
            <w:r w:rsidRPr="00A340ED">
              <w:rPr>
                <w:rFonts w:ascii="Sylfaen" w:hAnsi="Sylfaen" w:cs="Sylfaen"/>
                <w:sz w:val="20"/>
                <w:szCs w:val="20"/>
              </w:rPr>
              <w:t>ներկայացված</w:t>
            </w:r>
            <w:r w:rsidRPr="00A340ED">
              <w:rPr>
                <w:rFonts w:ascii="Arial Armenian" w:hAnsi="Arial Armenian"/>
                <w:sz w:val="20"/>
                <w:szCs w:val="20"/>
                <w:lang w:val="de-DE"/>
              </w:rPr>
              <w:t xml:space="preserve">  </w:t>
            </w:r>
            <w:r w:rsidRPr="00A340ED">
              <w:rPr>
                <w:rFonts w:ascii="Sylfaen" w:hAnsi="Sylfaen" w:cs="Sylfaen"/>
                <w:sz w:val="20"/>
                <w:szCs w:val="20"/>
              </w:rPr>
              <w:t>տեխնիկական</w:t>
            </w:r>
            <w:r w:rsidRPr="00A340ED">
              <w:rPr>
                <w:rFonts w:ascii="Arial Armenian" w:hAnsi="Arial Armenian"/>
                <w:sz w:val="20"/>
                <w:szCs w:val="20"/>
                <w:lang w:val="de-DE"/>
              </w:rPr>
              <w:t xml:space="preserve"> </w:t>
            </w:r>
            <w:r w:rsidRPr="00A340ED">
              <w:rPr>
                <w:rFonts w:ascii="Sylfaen" w:hAnsi="Sylfaen" w:cs="Sylfaen"/>
                <w:sz w:val="20"/>
                <w:szCs w:val="20"/>
              </w:rPr>
              <w:t>բնութագրերին</w:t>
            </w:r>
          </w:p>
        </w:tc>
      </w:tr>
      <w:tr w:rsidR="00F10BF7" w:rsidRPr="00A340ED" w:rsidTr="0077683C">
        <w:trPr>
          <w:trHeight w:val="105"/>
        </w:trPr>
        <w:tc>
          <w:tcPr>
            <w:tcW w:w="15127" w:type="dxa"/>
            <w:gridSpan w:val="12"/>
          </w:tcPr>
          <w:p w:rsidR="00F10BF7" w:rsidRPr="00A340ED" w:rsidRDefault="00F10BF7" w:rsidP="00F10BF7">
            <w:pPr>
              <w:jc w:val="center"/>
              <w:rPr>
                <w:rFonts w:ascii="Arial Armenian" w:hAnsi="Arial Armenian"/>
                <w:sz w:val="20"/>
              </w:rPr>
            </w:pPr>
            <w:r w:rsidRPr="00A340ED">
              <w:rPr>
                <w:rFonts w:ascii="Sylfaen" w:hAnsi="Sylfaen" w:cs="Sylfaen"/>
                <w:sz w:val="20"/>
                <w:szCs w:val="20"/>
              </w:rPr>
              <w:t>Ապրանքախմբին</w:t>
            </w:r>
            <w:r w:rsidRPr="00A340ED">
              <w:rPr>
                <w:rFonts w:ascii="Arial Armenian" w:hAnsi="Arial Armenian" w:cs="Sylfaen"/>
                <w:sz w:val="20"/>
                <w:szCs w:val="20"/>
                <w:lang w:val="de-DE"/>
              </w:rPr>
              <w:t xml:space="preserve"> </w:t>
            </w:r>
            <w:r w:rsidRPr="00A340ED">
              <w:rPr>
                <w:rFonts w:ascii="Sylfaen" w:hAnsi="Sylfaen" w:cs="Sylfaen"/>
                <w:sz w:val="20"/>
                <w:szCs w:val="20"/>
              </w:rPr>
              <w:t>ներկայացվող</w:t>
            </w:r>
            <w:r w:rsidRPr="00A340ED">
              <w:rPr>
                <w:rFonts w:ascii="Arial Armenian" w:hAnsi="Arial Armenian" w:cs="Sylfaen"/>
                <w:sz w:val="20"/>
                <w:szCs w:val="20"/>
                <w:lang w:val="de-DE"/>
              </w:rPr>
              <w:t xml:space="preserve"> </w:t>
            </w:r>
            <w:r w:rsidRPr="00A340ED">
              <w:rPr>
                <w:rFonts w:ascii="Sylfaen" w:hAnsi="Sylfaen" w:cs="Sylfaen"/>
                <w:sz w:val="20"/>
                <w:szCs w:val="20"/>
              </w:rPr>
              <w:t>ընդհանուր</w:t>
            </w:r>
            <w:r w:rsidRPr="00A340ED">
              <w:rPr>
                <w:rFonts w:ascii="Arial Armenian" w:hAnsi="Arial Armenian" w:cs="Sylfaen"/>
                <w:sz w:val="20"/>
                <w:szCs w:val="20"/>
                <w:lang w:val="de-DE"/>
              </w:rPr>
              <w:t xml:space="preserve"> </w:t>
            </w:r>
            <w:r w:rsidRPr="00A340ED">
              <w:rPr>
                <w:rFonts w:ascii="Sylfaen" w:hAnsi="Sylfaen" w:cs="Sylfaen"/>
                <w:sz w:val="20"/>
                <w:szCs w:val="20"/>
              </w:rPr>
              <w:t>պարտադիր</w:t>
            </w:r>
            <w:r w:rsidRPr="00A340ED">
              <w:rPr>
                <w:rFonts w:ascii="Arial Armenian" w:hAnsi="Arial Armenian" w:cs="Sylfaen"/>
                <w:sz w:val="20"/>
                <w:szCs w:val="20"/>
                <w:lang w:val="de-DE"/>
              </w:rPr>
              <w:t xml:space="preserve"> </w:t>
            </w:r>
            <w:r w:rsidRPr="00A340ED">
              <w:rPr>
                <w:rFonts w:ascii="Sylfaen" w:hAnsi="Sylfaen" w:cs="Sylfaen"/>
                <w:sz w:val="20"/>
                <w:szCs w:val="20"/>
              </w:rPr>
              <w:t>պայմաններ՝</w:t>
            </w:r>
            <w:r w:rsidRPr="00A340ED">
              <w:rPr>
                <w:rFonts w:ascii="Arial Armenian" w:hAnsi="Arial Armenian" w:cs="Sylfaen"/>
                <w:sz w:val="20"/>
                <w:szCs w:val="20"/>
                <w:lang w:val="de-DE"/>
              </w:rPr>
              <w:t xml:space="preserve"> </w:t>
            </w:r>
            <w:r w:rsidRPr="00A340ED">
              <w:rPr>
                <w:rFonts w:ascii="Sylfaen" w:hAnsi="Sylfaen" w:cs="Sylfaen"/>
                <w:sz w:val="20"/>
                <w:szCs w:val="20"/>
              </w:rPr>
              <w:t>անվտանգությունը</w:t>
            </w:r>
            <w:r w:rsidRPr="00A340ED">
              <w:rPr>
                <w:rFonts w:ascii="Arial Armenian" w:hAnsi="Arial Armenian" w:cs="Sylfaen"/>
                <w:sz w:val="20"/>
                <w:szCs w:val="20"/>
                <w:lang w:val="de-DE"/>
              </w:rPr>
              <w:t xml:space="preserve">, </w:t>
            </w:r>
            <w:r w:rsidRPr="00A340ED">
              <w:rPr>
                <w:rFonts w:ascii="Sylfaen" w:hAnsi="Sylfaen" w:cs="Sylfaen"/>
                <w:sz w:val="20"/>
                <w:szCs w:val="20"/>
              </w:rPr>
              <w:t>փաթեթավորումը</w:t>
            </w:r>
            <w:r w:rsidRPr="00A340ED">
              <w:rPr>
                <w:rFonts w:ascii="Arial Armenian" w:hAnsi="Arial Armenian" w:cs="Sylfaen"/>
                <w:sz w:val="20"/>
                <w:szCs w:val="20"/>
                <w:lang w:val="de-DE"/>
              </w:rPr>
              <w:t xml:space="preserve"> </w:t>
            </w:r>
            <w:r w:rsidRPr="00A340ED">
              <w:rPr>
                <w:rFonts w:ascii="Sylfaen" w:hAnsi="Sylfaen" w:cs="Sylfaen"/>
                <w:sz w:val="20"/>
                <w:szCs w:val="20"/>
              </w:rPr>
              <w:t>և</w:t>
            </w:r>
            <w:r w:rsidRPr="00A340ED">
              <w:rPr>
                <w:rFonts w:ascii="Arial Armenian" w:hAnsi="Arial Armenian" w:cs="Sylfaen"/>
                <w:sz w:val="20"/>
                <w:szCs w:val="20"/>
                <w:lang w:val="de-DE"/>
              </w:rPr>
              <w:t xml:space="preserve"> </w:t>
            </w:r>
            <w:r w:rsidRPr="00A340ED">
              <w:rPr>
                <w:rFonts w:ascii="Sylfaen" w:hAnsi="Sylfaen" w:cs="Sylfaen"/>
                <w:sz w:val="20"/>
                <w:szCs w:val="20"/>
              </w:rPr>
              <w:t>մակնշումը</w:t>
            </w:r>
            <w:r w:rsidRPr="00A340ED">
              <w:rPr>
                <w:rFonts w:ascii="Arial Armenian" w:hAnsi="Arial Armenian" w:cs="Sylfaen"/>
                <w:sz w:val="20"/>
                <w:szCs w:val="20"/>
                <w:lang w:val="de-DE"/>
              </w:rPr>
              <w:t xml:space="preserve">` </w:t>
            </w:r>
            <w:r w:rsidRPr="00A340ED">
              <w:rPr>
                <w:rFonts w:ascii="Sylfaen" w:hAnsi="Sylfaen" w:cs="Sylfaen"/>
                <w:sz w:val="20"/>
                <w:szCs w:val="20"/>
              </w:rPr>
              <w:t>ըստ</w:t>
            </w:r>
            <w:r w:rsidRPr="00A340ED">
              <w:rPr>
                <w:rFonts w:ascii="Arial Armenian" w:hAnsi="Arial Armenian" w:cs="Sylfaen"/>
                <w:sz w:val="20"/>
                <w:szCs w:val="20"/>
                <w:lang w:val="de-DE"/>
              </w:rPr>
              <w:t xml:space="preserve"> </w:t>
            </w:r>
            <w:r w:rsidRPr="00A340ED">
              <w:rPr>
                <w:rFonts w:ascii="Sylfaen" w:hAnsi="Sylfaen" w:cs="Sylfaen"/>
                <w:sz w:val="20"/>
                <w:szCs w:val="20"/>
              </w:rPr>
              <w:t>Մաքսային</w:t>
            </w:r>
            <w:r w:rsidRPr="00A340ED">
              <w:rPr>
                <w:rFonts w:ascii="Arial Armenian" w:hAnsi="Arial Armenian" w:cs="Sylfaen"/>
                <w:sz w:val="20"/>
                <w:szCs w:val="20"/>
                <w:lang w:val="de-DE"/>
              </w:rPr>
              <w:t xml:space="preserve"> </w:t>
            </w:r>
            <w:r w:rsidRPr="00A340ED">
              <w:rPr>
                <w:rFonts w:ascii="Sylfaen" w:hAnsi="Sylfaen" w:cs="Sylfaen"/>
                <w:sz w:val="20"/>
                <w:szCs w:val="20"/>
              </w:rPr>
              <w:t>միության</w:t>
            </w:r>
            <w:r w:rsidRPr="00A340ED">
              <w:rPr>
                <w:rFonts w:ascii="Arial Armenian" w:hAnsi="Arial Armenian" w:cs="Sylfaen"/>
                <w:sz w:val="20"/>
                <w:szCs w:val="20"/>
                <w:lang w:val="de-DE"/>
              </w:rPr>
              <w:t xml:space="preserve"> </w:t>
            </w:r>
            <w:r w:rsidRPr="00A340ED">
              <w:rPr>
                <w:rFonts w:ascii="Sylfaen" w:hAnsi="Sylfaen" w:cs="Sylfaen"/>
                <w:sz w:val="20"/>
                <w:szCs w:val="20"/>
              </w:rPr>
              <w:t>հանձնաժողովի</w:t>
            </w:r>
            <w:r w:rsidRPr="00A340ED">
              <w:rPr>
                <w:rFonts w:ascii="Arial Armenian" w:hAnsi="Arial Armenian" w:cs="Sylfaen"/>
                <w:sz w:val="20"/>
                <w:szCs w:val="20"/>
                <w:lang w:val="de-DE"/>
              </w:rPr>
              <w:t xml:space="preserve"> 2011 </w:t>
            </w:r>
            <w:r w:rsidRPr="00A340ED">
              <w:rPr>
                <w:rFonts w:ascii="Sylfaen" w:hAnsi="Sylfaen" w:cs="Sylfaen"/>
                <w:sz w:val="20"/>
                <w:szCs w:val="20"/>
              </w:rPr>
              <w:t>թվականի</w:t>
            </w:r>
            <w:r w:rsidRPr="00A340ED">
              <w:rPr>
                <w:rFonts w:ascii="Arial Armenian" w:hAnsi="Arial Armenian" w:cs="Sylfaen"/>
                <w:sz w:val="20"/>
                <w:szCs w:val="20"/>
                <w:lang w:val="de-DE"/>
              </w:rPr>
              <w:t xml:space="preserve"> </w:t>
            </w:r>
            <w:r w:rsidRPr="00A340ED">
              <w:rPr>
                <w:rFonts w:ascii="Sylfaen" w:hAnsi="Sylfaen" w:cs="Sylfaen"/>
                <w:sz w:val="20"/>
                <w:szCs w:val="20"/>
              </w:rPr>
              <w:t>դեկտեմբերի</w:t>
            </w:r>
            <w:r w:rsidRPr="00A340ED">
              <w:rPr>
                <w:rFonts w:ascii="Arial Armenian" w:hAnsi="Arial Armenian" w:cs="Sylfaen"/>
                <w:sz w:val="20"/>
                <w:szCs w:val="20"/>
                <w:lang w:val="de-DE"/>
              </w:rPr>
              <w:t xml:space="preserve"> 9-</w:t>
            </w:r>
            <w:r w:rsidRPr="00A340ED">
              <w:rPr>
                <w:rFonts w:ascii="Sylfaen" w:hAnsi="Sylfaen" w:cs="Sylfaen"/>
                <w:sz w:val="20"/>
                <w:szCs w:val="20"/>
              </w:rPr>
              <w:t>ի</w:t>
            </w:r>
            <w:r w:rsidRPr="00A340ED">
              <w:rPr>
                <w:rFonts w:ascii="Arial Armenian" w:hAnsi="Arial Armenian" w:cs="Sylfaen"/>
                <w:sz w:val="20"/>
                <w:szCs w:val="20"/>
                <w:lang w:val="de-DE"/>
              </w:rPr>
              <w:t xml:space="preserve"> </w:t>
            </w:r>
            <w:r w:rsidRPr="00A340ED">
              <w:rPr>
                <w:rFonts w:ascii="Sylfaen" w:hAnsi="Sylfaen" w:cs="Sylfaen"/>
                <w:sz w:val="20"/>
                <w:szCs w:val="20"/>
              </w:rPr>
              <w:t>թիվ</w:t>
            </w:r>
            <w:r w:rsidRPr="00A340ED">
              <w:rPr>
                <w:rFonts w:ascii="Arial Armenian" w:hAnsi="Arial Armenian" w:cs="Sylfaen"/>
                <w:sz w:val="20"/>
                <w:szCs w:val="20"/>
                <w:lang w:val="de-DE"/>
              </w:rPr>
              <w:t xml:space="preserve"> 882 </w:t>
            </w:r>
            <w:r w:rsidRPr="00A340ED">
              <w:rPr>
                <w:rFonts w:ascii="Sylfaen" w:hAnsi="Sylfaen" w:cs="Sylfaen"/>
                <w:sz w:val="20"/>
                <w:szCs w:val="20"/>
              </w:rPr>
              <w:t>որոշմամբ</w:t>
            </w:r>
            <w:r w:rsidRPr="00A340ED">
              <w:rPr>
                <w:rFonts w:ascii="Arial Armenian" w:hAnsi="Arial Armenian" w:cs="Sylfaen"/>
                <w:sz w:val="20"/>
                <w:szCs w:val="20"/>
                <w:lang w:val="de-DE"/>
              </w:rPr>
              <w:t xml:space="preserve"> </w:t>
            </w:r>
            <w:r w:rsidRPr="00A340ED">
              <w:rPr>
                <w:rFonts w:ascii="Sylfaen" w:hAnsi="Sylfaen" w:cs="Sylfaen"/>
                <w:sz w:val="20"/>
                <w:szCs w:val="20"/>
              </w:rPr>
              <w:t>ընդունված</w:t>
            </w:r>
            <w:r w:rsidRPr="00A340ED">
              <w:rPr>
                <w:rFonts w:ascii="Arial Armenian" w:hAnsi="Arial Armenian" w:cs="Sylfaen"/>
                <w:sz w:val="20"/>
                <w:szCs w:val="20"/>
                <w:lang w:val="de-DE"/>
              </w:rPr>
              <w:t xml:space="preserve"> «</w:t>
            </w:r>
            <w:r w:rsidRPr="00A340ED">
              <w:rPr>
                <w:rFonts w:ascii="Sylfaen" w:hAnsi="Sylfaen" w:cs="Sylfaen"/>
                <w:sz w:val="20"/>
                <w:szCs w:val="20"/>
              </w:rPr>
              <w:t>Մրգերից</w:t>
            </w:r>
            <w:r w:rsidRPr="00A340ED">
              <w:rPr>
                <w:rFonts w:ascii="Arial Armenian" w:hAnsi="Arial Armenian" w:cs="Sylfaen"/>
                <w:sz w:val="20"/>
                <w:szCs w:val="20"/>
                <w:lang w:val="de-DE"/>
              </w:rPr>
              <w:t xml:space="preserve"> </w:t>
            </w:r>
            <w:r w:rsidRPr="00A340ED">
              <w:rPr>
                <w:rFonts w:ascii="Sylfaen" w:hAnsi="Sylfaen" w:cs="Sylfaen"/>
                <w:sz w:val="20"/>
                <w:szCs w:val="20"/>
              </w:rPr>
              <w:t>և</w:t>
            </w:r>
            <w:r w:rsidRPr="00A340ED">
              <w:rPr>
                <w:rFonts w:ascii="Arial Armenian" w:hAnsi="Arial Armenian" w:cs="Sylfaen"/>
                <w:sz w:val="20"/>
                <w:szCs w:val="20"/>
                <w:lang w:val="de-DE"/>
              </w:rPr>
              <w:t xml:space="preserve"> </w:t>
            </w:r>
            <w:r w:rsidRPr="00A340ED">
              <w:rPr>
                <w:rFonts w:ascii="Sylfaen" w:hAnsi="Sylfaen" w:cs="Sylfaen"/>
                <w:sz w:val="20"/>
                <w:szCs w:val="20"/>
              </w:rPr>
              <w:t>բանջարեղենից</w:t>
            </w:r>
            <w:r w:rsidRPr="00A340ED">
              <w:rPr>
                <w:rFonts w:ascii="Arial Armenian" w:hAnsi="Arial Armenian" w:cs="Sylfaen"/>
                <w:sz w:val="20"/>
                <w:szCs w:val="20"/>
                <w:lang w:val="de-DE"/>
              </w:rPr>
              <w:t xml:space="preserve"> </w:t>
            </w:r>
            <w:r w:rsidRPr="00A340ED">
              <w:rPr>
                <w:rFonts w:ascii="Sylfaen" w:hAnsi="Sylfaen" w:cs="Sylfaen"/>
                <w:sz w:val="20"/>
                <w:szCs w:val="20"/>
              </w:rPr>
              <w:t>ստացված</w:t>
            </w:r>
            <w:r w:rsidRPr="00A340ED">
              <w:rPr>
                <w:rFonts w:ascii="Arial Armenian" w:hAnsi="Arial Armenian" w:cs="Sylfaen"/>
                <w:sz w:val="20"/>
                <w:szCs w:val="20"/>
                <w:lang w:val="de-DE"/>
              </w:rPr>
              <w:t xml:space="preserve"> </w:t>
            </w:r>
            <w:r w:rsidRPr="00A340ED">
              <w:rPr>
                <w:rFonts w:ascii="Sylfaen" w:hAnsi="Sylfaen" w:cs="Sylfaen"/>
                <w:sz w:val="20"/>
                <w:szCs w:val="20"/>
              </w:rPr>
              <w:t>հյութամթերքի</w:t>
            </w:r>
            <w:r w:rsidRPr="00A340ED">
              <w:rPr>
                <w:rFonts w:ascii="Arial Armenian" w:hAnsi="Arial Armenian" w:cs="Sylfaen"/>
                <w:sz w:val="20"/>
                <w:szCs w:val="20"/>
                <w:lang w:val="de-DE"/>
              </w:rPr>
              <w:t xml:space="preserve"> </w:t>
            </w:r>
            <w:r w:rsidRPr="00A340ED">
              <w:rPr>
                <w:rFonts w:ascii="Sylfaen" w:hAnsi="Sylfaen" w:cs="Sylfaen"/>
                <w:sz w:val="20"/>
                <w:szCs w:val="20"/>
              </w:rPr>
              <w:t>տեխնիկական</w:t>
            </w:r>
            <w:r w:rsidRPr="00A340ED">
              <w:rPr>
                <w:rFonts w:ascii="Arial Armenian" w:hAnsi="Arial Armenian" w:cs="Sylfaen"/>
                <w:sz w:val="20"/>
                <w:szCs w:val="20"/>
                <w:lang w:val="de-DE"/>
              </w:rPr>
              <w:t xml:space="preserve"> </w:t>
            </w:r>
            <w:r w:rsidRPr="00A340ED">
              <w:rPr>
                <w:rFonts w:ascii="Sylfaen" w:hAnsi="Sylfaen" w:cs="Sylfaen"/>
                <w:sz w:val="20"/>
                <w:szCs w:val="20"/>
              </w:rPr>
              <w:t>կանոնակարգ</w:t>
            </w:r>
            <w:r w:rsidRPr="00A340ED">
              <w:rPr>
                <w:rFonts w:ascii="Arial Armenian" w:hAnsi="Arial Armenian" w:cs="Sylfaen"/>
                <w:sz w:val="20"/>
                <w:szCs w:val="20"/>
                <w:lang w:val="de-DE"/>
              </w:rPr>
              <w:t>» (</w:t>
            </w:r>
            <w:r w:rsidRPr="00A340ED">
              <w:rPr>
                <w:rFonts w:ascii="Sylfaen" w:hAnsi="Sylfaen" w:cs="Sylfaen"/>
                <w:sz w:val="20"/>
                <w:szCs w:val="20"/>
              </w:rPr>
              <w:t>ՄՄ</w:t>
            </w:r>
            <w:r w:rsidRPr="00A340ED">
              <w:rPr>
                <w:rFonts w:ascii="Arial Armenian" w:hAnsi="Arial Armenian" w:cs="Sylfaen"/>
                <w:sz w:val="20"/>
                <w:szCs w:val="20"/>
                <w:lang w:val="de-DE"/>
              </w:rPr>
              <w:t xml:space="preserve"> </w:t>
            </w:r>
            <w:r w:rsidRPr="00A340ED">
              <w:rPr>
                <w:rFonts w:ascii="Sylfaen" w:hAnsi="Sylfaen" w:cs="Sylfaen"/>
                <w:sz w:val="20"/>
                <w:szCs w:val="20"/>
              </w:rPr>
              <w:t>ՏԿ</w:t>
            </w:r>
            <w:r w:rsidRPr="00A340ED">
              <w:rPr>
                <w:rFonts w:ascii="Arial Armenian" w:hAnsi="Arial Armenian" w:cs="Sylfaen"/>
                <w:sz w:val="20"/>
                <w:szCs w:val="20"/>
                <w:lang w:val="de-DE"/>
              </w:rPr>
              <w:t xml:space="preserve"> 023/2011),  </w:t>
            </w:r>
            <w:r w:rsidRPr="00A340ED">
              <w:rPr>
                <w:rFonts w:ascii="Sylfaen" w:hAnsi="Sylfaen" w:cs="Sylfaen"/>
                <w:sz w:val="20"/>
                <w:szCs w:val="20"/>
              </w:rPr>
              <w:t>Մաքսային</w:t>
            </w:r>
            <w:r w:rsidRPr="00A340ED">
              <w:rPr>
                <w:rFonts w:ascii="Arial Armenian" w:hAnsi="Arial Armenian" w:cs="Sylfaen"/>
                <w:sz w:val="20"/>
                <w:szCs w:val="20"/>
                <w:lang w:val="de-DE"/>
              </w:rPr>
              <w:t xml:space="preserve"> </w:t>
            </w:r>
            <w:r w:rsidRPr="00A340ED">
              <w:rPr>
                <w:rFonts w:ascii="Sylfaen" w:hAnsi="Sylfaen" w:cs="Sylfaen"/>
                <w:sz w:val="20"/>
                <w:szCs w:val="20"/>
              </w:rPr>
              <w:t>միության</w:t>
            </w:r>
            <w:r w:rsidRPr="00A340ED">
              <w:rPr>
                <w:rFonts w:ascii="Arial Armenian" w:hAnsi="Arial Armenian" w:cs="Sylfaen"/>
                <w:sz w:val="20"/>
                <w:szCs w:val="20"/>
                <w:lang w:val="de-DE"/>
              </w:rPr>
              <w:t xml:space="preserve"> </w:t>
            </w:r>
            <w:r w:rsidRPr="00A340ED">
              <w:rPr>
                <w:rFonts w:ascii="Sylfaen" w:hAnsi="Sylfaen" w:cs="Sylfaen"/>
                <w:sz w:val="20"/>
                <w:szCs w:val="20"/>
              </w:rPr>
              <w:t>հանձնաժողովի</w:t>
            </w:r>
            <w:r w:rsidRPr="00A340ED">
              <w:rPr>
                <w:rFonts w:ascii="Arial Armenian" w:hAnsi="Arial Armenian" w:cs="Sylfaen"/>
                <w:sz w:val="20"/>
                <w:szCs w:val="20"/>
                <w:lang w:val="de-DE"/>
              </w:rPr>
              <w:t xml:space="preserve"> 2011 </w:t>
            </w:r>
            <w:r w:rsidRPr="00A340ED">
              <w:rPr>
                <w:rFonts w:ascii="Sylfaen" w:hAnsi="Sylfaen" w:cs="Sylfaen"/>
                <w:sz w:val="20"/>
                <w:szCs w:val="20"/>
              </w:rPr>
              <w:t>թվականի</w:t>
            </w:r>
            <w:r w:rsidRPr="00A340ED">
              <w:rPr>
                <w:rFonts w:ascii="Arial Armenian" w:hAnsi="Arial Armenian" w:cs="Sylfaen"/>
                <w:sz w:val="20"/>
                <w:szCs w:val="20"/>
                <w:lang w:val="de-DE"/>
              </w:rPr>
              <w:t xml:space="preserve"> </w:t>
            </w:r>
            <w:r w:rsidRPr="00A340ED">
              <w:rPr>
                <w:rFonts w:ascii="Sylfaen" w:hAnsi="Sylfaen" w:cs="Sylfaen"/>
                <w:sz w:val="20"/>
                <w:szCs w:val="20"/>
              </w:rPr>
              <w:t>դեկտեմբերի</w:t>
            </w:r>
            <w:r w:rsidRPr="00A340ED">
              <w:rPr>
                <w:rFonts w:ascii="Arial Armenian" w:hAnsi="Arial Armenian" w:cs="Sylfaen"/>
                <w:sz w:val="20"/>
                <w:szCs w:val="20"/>
                <w:lang w:val="de-DE"/>
              </w:rPr>
              <w:t xml:space="preserve"> 9-</w:t>
            </w:r>
            <w:r w:rsidRPr="00A340ED">
              <w:rPr>
                <w:rFonts w:ascii="Sylfaen" w:hAnsi="Sylfaen" w:cs="Sylfaen"/>
                <w:sz w:val="20"/>
                <w:szCs w:val="20"/>
              </w:rPr>
              <w:t>ի</w:t>
            </w:r>
            <w:r w:rsidRPr="00A340ED">
              <w:rPr>
                <w:rFonts w:ascii="Arial Armenian" w:hAnsi="Arial Armenian" w:cs="Sylfaen"/>
                <w:sz w:val="20"/>
                <w:szCs w:val="20"/>
                <w:lang w:val="de-DE"/>
              </w:rPr>
              <w:t xml:space="preserve"> </w:t>
            </w:r>
            <w:r w:rsidRPr="00A340ED">
              <w:rPr>
                <w:rFonts w:ascii="Sylfaen" w:hAnsi="Sylfaen" w:cs="Sylfaen"/>
                <w:sz w:val="20"/>
                <w:szCs w:val="20"/>
              </w:rPr>
              <w:t>թիվ</w:t>
            </w:r>
            <w:r w:rsidRPr="00A340ED">
              <w:rPr>
                <w:rFonts w:ascii="Arial Armenian" w:hAnsi="Arial Armenian" w:cs="Sylfaen"/>
                <w:sz w:val="20"/>
                <w:szCs w:val="20"/>
                <w:lang w:val="de-DE"/>
              </w:rPr>
              <w:t xml:space="preserve"> 880 </w:t>
            </w:r>
            <w:r w:rsidRPr="00A340ED">
              <w:rPr>
                <w:rFonts w:ascii="Sylfaen" w:hAnsi="Sylfaen" w:cs="Sylfaen"/>
                <w:sz w:val="20"/>
                <w:szCs w:val="20"/>
              </w:rPr>
              <w:t>որոշմամբ</w:t>
            </w:r>
            <w:r w:rsidRPr="00A340ED">
              <w:rPr>
                <w:rFonts w:ascii="Arial Armenian" w:hAnsi="Arial Armenian" w:cs="Sylfaen"/>
                <w:sz w:val="20"/>
                <w:szCs w:val="20"/>
                <w:lang w:val="de-DE"/>
              </w:rPr>
              <w:t xml:space="preserve"> </w:t>
            </w:r>
            <w:r w:rsidRPr="00A340ED">
              <w:rPr>
                <w:rFonts w:ascii="Sylfaen" w:hAnsi="Sylfaen" w:cs="Sylfaen"/>
                <w:sz w:val="20"/>
                <w:szCs w:val="20"/>
              </w:rPr>
              <w:t>ընդունված</w:t>
            </w:r>
            <w:r w:rsidRPr="00A340ED">
              <w:rPr>
                <w:rFonts w:ascii="Arial Armenian" w:hAnsi="Arial Armenian" w:cs="Sylfaen"/>
                <w:sz w:val="20"/>
                <w:szCs w:val="20"/>
                <w:lang w:val="de-DE"/>
              </w:rPr>
              <w:t xml:space="preserve"> «</w:t>
            </w:r>
            <w:r w:rsidRPr="00A340ED">
              <w:rPr>
                <w:rFonts w:ascii="Sylfaen" w:hAnsi="Sylfaen" w:cs="Sylfaen"/>
                <w:sz w:val="20"/>
                <w:szCs w:val="20"/>
              </w:rPr>
              <w:t>Սննդամթերքի</w:t>
            </w:r>
            <w:r w:rsidRPr="00A340ED">
              <w:rPr>
                <w:rFonts w:ascii="Arial Armenian" w:hAnsi="Arial Armenian" w:cs="Sylfaen"/>
                <w:sz w:val="20"/>
                <w:szCs w:val="20"/>
                <w:lang w:val="de-DE"/>
              </w:rPr>
              <w:t xml:space="preserve"> </w:t>
            </w:r>
            <w:r w:rsidRPr="00A340ED">
              <w:rPr>
                <w:rFonts w:ascii="Sylfaen" w:hAnsi="Sylfaen" w:cs="Sylfaen"/>
                <w:sz w:val="20"/>
                <w:szCs w:val="20"/>
              </w:rPr>
              <w:t>անվտանգության</w:t>
            </w:r>
            <w:r w:rsidRPr="00A340ED">
              <w:rPr>
                <w:rFonts w:ascii="Arial Armenian" w:hAnsi="Arial Armenian" w:cs="Sylfaen"/>
                <w:sz w:val="20"/>
                <w:szCs w:val="20"/>
                <w:lang w:val="de-DE"/>
              </w:rPr>
              <w:t xml:space="preserve"> </w:t>
            </w:r>
            <w:r w:rsidRPr="00A340ED">
              <w:rPr>
                <w:rFonts w:ascii="Sylfaen" w:hAnsi="Sylfaen" w:cs="Sylfaen"/>
                <w:sz w:val="20"/>
                <w:szCs w:val="20"/>
              </w:rPr>
              <w:t>մասին</w:t>
            </w:r>
            <w:r w:rsidRPr="00A340ED">
              <w:rPr>
                <w:rFonts w:ascii="Arial Armenian" w:hAnsi="Arial Armenian" w:cs="Sylfaen"/>
                <w:sz w:val="20"/>
                <w:szCs w:val="20"/>
                <w:lang w:val="de-DE"/>
              </w:rPr>
              <w:t>» (</w:t>
            </w:r>
            <w:r w:rsidRPr="00A340ED">
              <w:rPr>
                <w:rFonts w:ascii="Sylfaen" w:hAnsi="Sylfaen" w:cs="Sylfaen"/>
                <w:sz w:val="20"/>
                <w:szCs w:val="20"/>
              </w:rPr>
              <w:t>ՄՄ</w:t>
            </w:r>
            <w:r w:rsidRPr="00A340ED">
              <w:rPr>
                <w:rFonts w:ascii="Arial Armenian" w:hAnsi="Arial Armenian" w:cs="Sylfaen"/>
                <w:sz w:val="20"/>
                <w:szCs w:val="20"/>
                <w:lang w:val="de-DE"/>
              </w:rPr>
              <w:t xml:space="preserve"> </w:t>
            </w:r>
            <w:r w:rsidRPr="00A340ED">
              <w:rPr>
                <w:rFonts w:ascii="Sylfaen" w:hAnsi="Sylfaen" w:cs="Sylfaen"/>
                <w:sz w:val="20"/>
                <w:szCs w:val="20"/>
              </w:rPr>
              <w:t>ՏԿ</w:t>
            </w:r>
            <w:r w:rsidRPr="00A340ED">
              <w:rPr>
                <w:rFonts w:ascii="Arial Armenian" w:hAnsi="Arial Armenian" w:cs="Sylfaen"/>
                <w:sz w:val="20"/>
                <w:szCs w:val="20"/>
                <w:lang w:val="de-DE"/>
              </w:rPr>
              <w:t xml:space="preserve"> 021/2011),  </w:t>
            </w:r>
            <w:r w:rsidRPr="00A340ED">
              <w:rPr>
                <w:rFonts w:ascii="Sylfaen" w:hAnsi="Sylfaen" w:cs="Sylfaen"/>
                <w:sz w:val="20"/>
                <w:szCs w:val="20"/>
              </w:rPr>
              <w:t>Մաքսային</w:t>
            </w:r>
            <w:r w:rsidRPr="00A340ED">
              <w:rPr>
                <w:rFonts w:ascii="Arial Armenian" w:hAnsi="Arial Armenian" w:cs="Sylfaen"/>
                <w:sz w:val="20"/>
                <w:szCs w:val="20"/>
                <w:lang w:val="de-DE"/>
              </w:rPr>
              <w:t xml:space="preserve"> </w:t>
            </w:r>
            <w:r w:rsidRPr="00A340ED">
              <w:rPr>
                <w:rFonts w:ascii="Sylfaen" w:hAnsi="Sylfaen" w:cs="Sylfaen"/>
                <w:sz w:val="20"/>
                <w:szCs w:val="20"/>
              </w:rPr>
              <w:t>միության</w:t>
            </w:r>
            <w:r w:rsidRPr="00A340ED">
              <w:rPr>
                <w:rFonts w:ascii="Arial Armenian" w:hAnsi="Arial Armenian" w:cs="Sylfaen"/>
                <w:sz w:val="20"/>
                <w:szCs w:val="20"/>
                <w:lang w:val="de-DE"/>
              </w:rPr>
              <w:t xml:space="preserve"> </w:t>
            </w:r>
            <w:r w:rsidRPr="00A340ED">
              <w:rPr>
                <w:rFonts w:ascii="Sylfaen" w:hAnsi="Sylfaen" w:cs="Sylfaen"/>
                <w:sz w:val="20"/>
                <w:szCs w:val="20"/>
              </w:rPr>
              <w:t>հանձնաժողովի</w:t>
            </w:r>
            <w:r w:rsidRPr="00A340ED">
              <w:rPr>
                <w:rFonts w:ascii="Arial Armenian" w:hAnsi="Arial Armenian" w:cs="Sylfaen"/>
                <w:sz w:val="20"/>
                <w:szCs w:val="20"/>
                <w:lang w:val="de-DE"/>
              </w:rPr>
              <w:t xml:space="preserve"> 2011 </w:t>
            </w:r>
            <w:r w:rsidRPr="00A340ED">
              <w:rPr>
                <w:rFonts w:ascii="Sylfaen" w:hAnsi="Sylfaen" w:cs="Sylfaen"/>
                <w:sz w:val="20"/>
                <w:szCs w:val="20"/>
              </w:rPr>
              <w:t>թվականի</w:t>
            </w:r>
            <w:r w:rsidRPr="00A340ED">
              <w:rPr>
                <w:rFonts w:ascii="Arial Armenian" w:hAnsi="Arial Armenian" w:cs="Sylfaen"/>
                <w:sz w:val="20"/>
                <w:szCs w:val="20"/>
                <w:lang w:val="de-DE"/>
              </w:rPr>
              <w:t xml:space="preserve"> </w:t>
            </w:r>
            <w:r w:rsidRPr="00A340ED">
              <w:rPr>
                <w:rFonts w:ascii="Sylfaen" w:hAnsi="Sylfaen" w:cs="Sylfaen"/>
                <w:sz w:val="20"/>
                <w:szCs w:val="20"/>
              </w:rPr>
              <w:t>դեկտեմբերի</w:t>
            </w:r>
            <w:r w:rsidRPr="00A340ED">
              <w:rPr>
                <w:rFonts w:ascii="Arial Armenian" w:hAnsi="Arial Armenian" w:cs="Sylfaen"/>
                <w:sz w:val="20"/>
                <w:szCs w:val="20"/>
                <w:lang w:val="de-DE"/>
              </w:rPr>
              <w:t xml:space="preserve"> 9-</w:t>
            </w:r>
            <w:r w:rsidRPr="00A340ED">
              <w:rPr>
                <w:rFonts w:ascii="Sylfaen" w:hAnsi="Sylfaen" w:cs="Sylfaen"/>
                <w:sz w:val="20"/>
                <w:szCs w:val="20"/>
              </w:rPr>
              <w:t>ի</w:t>
            </w:r>
            <w:r w:rsidRPr="00A340ED">
              <w:rPr>
                <w:rFonts w:ascii="Arial Armenian" w:hAnsi="Arial Armenian" w:cs="Sylfaen"/>
                <w:sz w:val="20"/>
                <w:szCs w:val="20"/>
                <w:lang w:val="de-DE"/>
              </w:rPr>
              <w:t xml:space="preserve"> </w:t>
            </w:r>
            <w:r w:rsidRPr="00A340ED">
              <w:rPr>
                <w:rFonts w:ascii="Sylfaen" w:hAnsi="Sylfaen" w:cs="Sylfaen"/>
                <w:sz w:val="20"/>
                <w:szCs w:val="20"/>
              </w:rPr>
              <w:t>թիվ</w:t>
            </w:r>
            <w:r w:rsidRPr="00A340ED">
              <w:rPr>
                <w:rFonts w:ascii="Arial Armenian" w:hAnsi="Arial Armenian" w:cs="Sylfaen"/>
                <w:sz w:val="20"/>
                <w:szCs w:val="20"/>
                <w:lang w:val="de-DE"/>
              </w:rPr>
              <w:t xml:space="preserve"> 881 </w:t>
            </w:r>
            <w:r w:rsidRPr="00A340ED">
              <w:rPr>
                <w:rFonts w:ascii="Sylfaen" w:hAnsi="Sylfaen" w:cs="Sylfaen"/>
                <w:sz w:val="20"/>
                <w:szCs w:val="20"/>
              </w:rPr>
              <w:t>որոշմամբ</w:t>
            </w:r>
            <w:r w:rsidRPr="00A340ED">
              <w:rPr>
                <w:rFonts w:ascii="Arial Armenian" w:hAnsi="Arial Armenian" w:cs="Sylfaen"/>
                <w:sz w:val="20"/>
                <w:szCs w:val="20"/>
                <w:lang w:val="de-DE"/>
              </w:rPr>
              <w:t xml:space="preserve"> </w:t>
            </w:r>
            <w:r w:rsidRPr="00A340ED">
              <w:rPr>
                <w:rFonts w:ascii="Sylfaen" w:hAnsi="Sylfaen" w:cs="Sylfaen"/>
                <w:sz w:val="20"/>
                <w:szCs w:val="20"/>
              </w:rPr>
              <w:t>ընդունված</w:t>
            </w:r>
            <w:r w:rsidRPr="00A340ED">
              <w:rPr>
                <w:rFonts w:ascii="Arial Armenian" w:hAnsi="Arial Armenian" w:cs="Sylfaen"/>
                <w:sz w:val="20"/>
                <w:szCs w:val="20"/>
                <w:lang w:val="de-DE"/>
              </w:rPr>
              <w:t xml:space="preserve"> «</w:t>
            </w:r>
            <w:r w:rsidRPr="00A340ED">
              <w:rPr>
                <w:rFonts w:ascii="Sylfaen" w:hAnsi="Sylfaen" w:cs="Sylfaen"/>
                <w:sz w:val="20"/>
                <w:szCs w:val="20"/>
              </w:rPr>
              <w:t>Սննդամթերքը՝</w:t>
            </w:r>
            <w:r w:rsidRPr="00A340ED">
              <w:rPr>
                <w:rFonts w:ascii="Arial Armenian" w:hAnsi="Arial Armenian" w:cs="Sylfaen"/>
                <w:sz w:val="20"/>
                <w:szCs w:val="20"/>
                <w:lang w:val="de-DE"/>
              </w:rPr>
              <w:t xml:space="preserve"> </w:t>
            </w:r>
            <w:r w:rsidRPr="00A340ED">
              <w:rPr>
                <w:rFonts w:ascii="Sylfaen" w:hAnsi="Sylfaen" w:cs="Sylfaen"/>
                <w:sz w:val="20"/>
                <w:szCs w:val="20"/>
              </w:rPr>
              <w:t>դրա</w:t>
            </w:r>
            <w:r w:rsidRPr="00A340ED">
              <w:rPr>
                <w:rFonts w:ascii="Arial Armenian" w:hAnsi="Arial Armenian" w:cs="Sylfaen"/>
                <w:sz w:val="20"/>
                <w:szCs w:val="20"/>
                <w:lang w:val="de-DE"/>
              </w:rPr>
              <w:t xml:space="preserve"> </w:t>
            </w:r>
            <w:r w:rsidRPr="00A340ED">
              <w:rPr>
                <w:rFonts w:ascii="Sylfaen" w:hAnsi="Sylfaen" w:cs="Sylfaen"/>
                <w:sz w:val="20"/>
                <w:szCs w:val="20"/>
              </w:rPr>
              <w:t>մակնշման</w:t>
            </w:r>
            <w:r w:rsidRPr="00A340ED">
              <w:rPr>
                <w:rFonts w:ascii="Arial Armenian" w:hAnsi="Arial Armenian" w:cs="Sylfaen"/>
                <w:sz w:val="20"/>
                <w:szCs w:val="20"/>
                <w:lang w:val="de-DE"/>
              </w:rPr>
              <w:t xml:space="preserve"> </w:t>
            </w:r>
            <w:r w:rsidRPr="00A340ED">
              <w:rPr>
                <w:rFonts w:ascii="Sylfaen" w:hAnsi="Sylfaen" w:cs="Sylfaen"/>
                <w:sz w:val="20"/>
                <w:szCs w:val="20"/>
              </w:rPr>
              <w:t>մասով</w:t>
            </w:r>
            <w:r w:rsidRPr="00A340ED">
              <w:rPr>
                <w:rFonts w:ascii="Arial Armenian" w:hAnsi="Arial Armenian" w:cs="Sylfaen"/>
                <w:sz w:val="20"/>
                <w:szCs w:val="20"/>
                <w:lang w:val="de-DE"/>
              </w:rPr>
              <w:t>» (</w:t>
            </w:r>
            <w:r w:rsidRPr="00A340ED">
              <w:rPr>
                <w:rFonts w:ascii="Sylfaen" w:hAnsi="Sylfaen" w:cs="Sylfaen"/>
                <w:sz w:val="20"/>
                <w:szCs w:val="20"/>
              </w:rPr>
              <w:t>ՄՄ</w:t>
            </w:r>
            <w:r w:rsidRPr="00A340ED">
              <w:rPr>
                <w:rFonts w:ascii="Arial Armenian" w:hAnsi="Arial Armenian" w:cs="Sylfaen"/>
                <w:sz w:val="20"/>
                <w:szCs w:val="20"/>
                <w:lang w:val="de-DE"/>
              </w:rPr>
              <w:t xml:space="preserve"> </w:t>
            </w:r>
            <w:r w:rsidRPr="00A340ED">
              <w:rPr>
                <w:rFonts w:ascii="Sylfaen" w:hAnsi="Sylfaen" w:cs="Sylfaen"/>
                <w:sz w:val="20"/>
                <w:szCs w:val="20"/>
              </w:rPr>
              <w:t>ՏԿ</w:t>
            </w:r>
            <w:r w:rsidRPr="00A340ED">
              <w:rPr>
                <w:rFonts w:ascii="Arial Armenian" w:hAnsi="Arial Armenian" w:cs="Sylfaen"/>
                <w:sz w:val="20"/>
                <w:szCs w:val="20"/>
                <w:lang w:val="de-DE"/>
              </w:rPr>
              <w:t xml:space="preserve"> 022/2011), </w:t>
            </w:r>
            <w:r w:rsidRPr="00A340ED">
              <w:rPr>
                <w:rFonts w:ascii="Sylfaen" w:hAnsi="Sylfaen" w:cs="Sylfaen"/>
                <w:sz w:val="20"/>
                <w:szCs w:val="20"/>
              </w:rPr>
              <w:t>Մաքսային</w:t>
            </w:r>
            <w:r w:rsidRPr="00A340ED">
              <w:rPr>
                <w:rFonts w:ascii="Arial Armenian" w:hAnsi="Arial Armenian" w:cs="Sylfaen"/>
                <w:sz w:val="20"/>
                <w:szCs w:val="20"/>
                <w:lang w:val="de-DE"/>
              </w:rPr>
              <w:t xml:space="preserve"> </w:t>
            </w:r>
            <w:r w:rsidRPr="00A340ED">
              <w:rPr>
                <w:rFonts w:ascii="Sylfaen" w:hAnsi="Sylfaen" w:cs="Sylfaen"/>
                <w:sz w:val="20"/>
                <w:szCs w:val="20"/>
              </w:rPr>
              <w:t>միության</w:t>
            </w:r>
            <w:r w:rsidRPr="00A340ED">
              <w:rPr>
                <w:rFonts w:ascii="Arial Armenian" w:hAnsi="Arial Armenian" w:cs="Sylfaen"/>
                <w:sz w:val="20"/>
                <w:szCs w:val="20"/>
                <w:lang w:val="de-DE"/>
              </w:rPr>
              <w:t xml:space="preserve"> </w:t>
            </w:r>
            <w:r w:rsidRPr="00A340ED">
              <w:rPr>
                <w:rFonts w:ascii="Sylfaen" w:hAnsi="Sylfaen" w:cs="Sylfaen"/>
                <w:sz w:val="20"/>
                <w:szCs w:val="20"/>
              </w:rPr>
              <w:t>հանձնաժողովի</w:t>
            </w:r>
            <w:r w:rsidRPr="00A340ED">
              <w:rPr>
                <w:rFonts w:ascii="Arial Armenian" w:hAnsi="Arial Armenian" w:cs="Sylfaen"/>
                <w:sz w:val="20"/>
                <w:szCs w:val="20"/>
                <w:lang w:val="de-DE"/>
              </w:rPr>
              <w:t xml:space="preserve"> 2011 </w:t>
            </w:r>
            <w:r w:rsidRPr="00A340ED">
              <w:rPr>
                <w:rFonts w:ascii="Sylfaen" w:hAnsi="Sylfaen" w:cs="Sylfaen"/>
                <w:sz w:val="20"/>
                <w:szCs w:val="20"/>
              </w:rPr>
              <w:t>թվականի</w:t>
            </w:r>
            <w:r w:rsidRPr="00A340ED">
              <w:rPr>
                <w:rFonts w:ascii="Arial Armenian" w:hAnsi="Arial Armenian" w:cs="Sylfaen"/>
                <w:sz w:val="20"/>
                <w:szCs w:val="20"/>
                <w:lang w:val="de-DE"/>
              </w:rPr>
              <w:t xml:space="preserve"> </w:t>
            </w:r>
            <w:r w:rsidRPr="00A340ED">
              <w:rPr>
                <w:rFonts w:ascii="Sylfaen" w:hAnsi="Sylfaen" w:cs="Sylfaen"/>
                <w:sz w:val="20"/>
                <w:szCs w:val="20"/>
              </w:rPr>
              <w:t>օգոստոսի</w:t>
            </w:r>
            <w:r w:rsidRPr="00A340ED">
              <w:rPr>
                <w:rFonts w:ascii="Arial Armenian" w:hAnsi="Arial Armenian" w:cs="Sylfaen"/>
                <w:sz w:val="20"/>
                <w:szCs w:val="20"/>
                <w:lang w:val="de-DE"/>
              </w:rPr>
              <w:t xml:space="preserve"> 16-</w:t>
            </w:r>
            <w:r w:rsidRPr="00A340ED">
              <w:rPr>
                <w:rFonts w:ascii="Sylfaen" w:hAnsi="Sylfaen" w:cs="Sylfaen"/>
                <w:sz w:val="20"/>
                <w:szCs w:val="20"/>
              </w:rPr>
              <w:t>ի</w:t>
            </w:r>
            <w:r w:rsidRPr="00A340ED">
              <w:rPr>
                <w:rFonts w:ascii="Arial Armenian" w:hAnsi="Arial Armenian" w:cs="Sylfaen"/>
                <w:sz w:val="20"/>
                <w:szCs w:val="20"/>
                <w:lang w:val="de-DE"/>
              </w:rPr>
              <w:t xml:space="preserve"> </w:t>
            </w:r>
            <w:r w:rsidRPr="00A340ED">
              <w:rPr>
                <w:rFonts w:ascii="Sylfaen" w:hAnsi="Sylfaen" w:cs="Sylfaen"/>
                <w:sz w:val="20"/>
                <w:szCs w:val="20"/>
              </w:rPr>
              <w:t>թիվ</w:t>
            </w:r>
            <w:r w:rsidRPr="00A340ED">
              <w:rPr>
                <w:rFonts w:ascii="Arial Armenian" w:hAnsi="Arial Armenian" w:cs="Sylfaen"/>
                <w:sz w:val="20"/>
                <w:szCs w:val="20"/>
                <w:lang w:val="de-DE"/>
              </w:rPr>
              <w:t xml:space="preserve"> 769 </w:t>
            </w:r>
            <w:r w:rsidRPr="00A340ED">
              <w:rPr>
                <w:rFonts w:ascii="Sylfaen" w:hAnsi="Sylfaen" w:cs="Sylfaen"/>
                <w:sz w:val="20"/>
                <w:szCs w:val="20"/>
              </w:rPr>
              <w:t>որոշմամբ</w:t>
            </w:r>
            <w:r w:rsidRPr="00A340ED">
              <w:rPr>
                <w:rFonts w:ascii="Arial Armenian" w:hAnsi="Arial Armenian" w:cs="Sylfaen"/>
                <w:sz w:val="20"/>
                <w:szCs w:val="20"/>
                <w:lang w:val="de-DE"/>
              </w:rPr>
              <w:t xml:space="preserve"> </w:t>
            </w:r>
            <w:r w:rsidRPr="00A340ED">
              <w:rPr>
                <w:rFonts w:ascii="Sylfaen" w:hAnsi="Sylfaen" w:cs="Sylfaen"/>
                <w:sz w:val="20"/>
                <w:szCs w:val="20"/>
              </w:rPr>
              <w:t>ընդունված</w:t>
            </w:r>
            <w:r w:rsidRPr="00A340ED">
              <w:rPr>
                <w:rFonts w:ascii="Arial Armenian" w:hAnsi="Arial Armenian" w:cs="Sylfaen"/>
                <w:sz w:val="20"/>
                <w:szCs w:val="20"/>
                <w:lang w:val="de-DE"/>
              </w:rPr>
              <w:t xml:space="preserve"> «</w:t>
            </w:r>
            <w:r w:rsidRPr="00A340ED">
              <w:rPr>
                <w:rFonts w:ascii="Sylfaen" w:hAnsi="Sylfaen" w:cs="Sylfaen"/>
                <w:sz w:val="20"/>
                <w:szCs w:val="20"/>
              </w:rPr>
              <w:t>Փաթեթվածքի</w:t>
            </w:r>
            <w:r w:rsidRPr="00A340ED">
              <w:rPr>
                <w:rFonts w:ascii="Arial Armenian" w:hAnsi="Arial Armenian" w:cs="Sylfaen"/>
                <w:sz w:val="20"/>
                <w:szCs w:val="20"/>
                <w:lang w:val="de-DE"/>
              </w:rPr>
              <w:t xml:space="preserve"> </w:t>
            </w:r>
            <w:r w:rsidRPr="00A340ED">
              <w:rPr>
                <w:rFonts w:ascii="Sylfaen" w:hAnsi="Sylfaen" w:cs="Sylfaen"/>
                <w:sz w:val="20"/>
                <w:szCs w:val="20"/>
              </w:rPr>
              <w:t>անվտանգության</w:t>
            </w:r>
            <w:r w:rsidRPr="00A340ED">
              <w:rPr>
                <w:rFonts w:ascii="Arial Armenian" w:hAnsi="Arial Armenian" w:cs="Sylfaen"/>
                <w:sz w:val="20"/>
                <w:szCs w:val="20"/>
                <w:lang w:val="de-DE"/>
              </w:rPr>
              <w:t xml:space="preserve"> </w:t>
            </w:r>
            <w:r w:rsidRPr="00A340ED">
              <w:rPr>
                <w:rFonts w:ascii="Sylfaen" w:hAnsi="Sylfaen" w:cs="Sylfaen"/>
                <w:sz w:val="20"/>
                <w:szCs w:val="20"/>
              </w:rPr>
              <w:t>մասին</w:t>
            </w:r>
            <w:r w:rsidRPr="00A340ED">
              <w:rPr>
                <w:rFonts w:ascii="Arial Armenian" w:hAnsi="Arial Armenian" w:cs="Sylfaen"/>
                <w:sz w:val="20"/>
                <w:szCs w:val="20"/>
                <w:lang w:val="de-DE"/>
              </w:rPr>
              <w:t>» (</w:t>
            </w:r>
            <w:r w:rsidRPr="00A340ED">
              <w:rPr>
                <w:rFonts w:ascii="Sylfaen" w:hAnsi="Sylfaen" w:cs="Sylfaen"/>
                <w:sz w:val="20"/>
                <w:szCs w:val="20"/>
              </w:rPr>
              <w:t>ՄՄ</w:t>
            </w:r>
            <w:r w:rsidRPr="00A340ED">
              <w:rPr>
                <w:rFonts w:ascii="Arial Armenian" w:hAnsi="Arial Armenian" w:cs="Sylfaen"/>
                <w:sz w:val="20"/>
                <w:szCs w:val="20"/>
                <w:lang w:val="de-DE"/>
              </w:rPr>
              <w:t xml:space="preserve"> </w:t>
            </w:r>
            <w:r w:rsidRPr="00A340ED">
              <w:rPr>
                <w:rFonts w:ascii="Sylfaen" w:hAnsi="Sylfaen" w:cs="Sylfaen"/>
                <w:sz w:val="20"/>
                <w:szCs w:val="20"/>
              </w:rPr>
              <w:t>ՏԿ</w:t>
            </w:r>
            <w:r w:rsidRPr="00A340ED">
              <w:rPr>
                <w:rFonts w:ascii="Arial Armenian" w:hAnsi="Arial Armenian" w:cs="Sylfaen"/>
                <w:sz w:val="20"/>
                <w:szCs w:val="20"/>
                <w:lang w:val="de-DE"/>
              </w:rPr>
              <w:t xml:space="preserve">005/2011) </w:t>
            </w:r>
            <w:r w:rsidRPr="00A340ED">
              <w:rPr>
                <w:rFonts w:ascii="Sylfaen" w:hAnsi="Sylfaen" w:cs="Sylfaen"/>
                <w:sz w:val="20"/>
                <w:szCs w:val="20"/>
              </w:rPr>
              <w:t>կանոնակարգերի</w:t>
            </w:r>
            <w:r w:rsidRPr="00A340ED">
              <w:rPr>
                <w:rFonts w:ascii="Arial Armenian" w:hAnsi="Arial Armenian" w:cs="Sylfaen"/>
                <w:sz w:val="20"/>
                <w:szCs w:val="20"/>
                <w:lang w:val="de-DE"/>
              </w:rPr>
              <w:t xml:space="preserve"> </w:t>
            </w:r>
            <w:r w:rsidRPr="00A340ED">
              <w:rPr>
                <w:rFonts w:ascii="Sylfaen" w:hAnsi="Sylfaen" w:cs="Sylfaen"/>
                <w:sz w:val="20"/>
                <w:szCs w:val="20"/>
              </w:rPr>
              <w:t>և</w:t>
            </w:r>
            <w:r w:rsidRPr="00A340ED">
              <w:rPr>
                <w:rFonts w:ascii="Arial Armenian" w:hAnsi="Arial Armenian" w:cs="Sylfaen"/>
                <w:sz w:val="20"/>
                <w:szCs w:val="20"/>
                <w:lang w:val="de-DE"/>
              </w:rPr>
              <w:t xml:space="preserve"> “</w:t>
            </w:r>
            <w:r w:rsidRPr="00A340ED">
              <w:rPr>
                <w:rFonts w:ascii="Sylfaen" w:hAnsi="Sylfaen" w:cs="Sylfaen"/>
                <w:sz w:val="20"/>
                <w:szCs w:val="20"/>
              </w:rPr>
              <w:t>Սննդամթերքի</w:t>
            </w:r>
            <w:r w:rsidRPr="00A340ED">
              <w:rPr>
                <w:rFonts w:ascii="Arial Armenian" w:hAnsi="Arial Armenian" w:cs="Sylfaen"/>
                <w:sz w:val="20"/>
                <w:szCs w:val="20"/>
                <w:lang w:val="de-DE"/>
              </w:rPr>
              <w:t xml:space="preserve"> </w:t>
            </w:r>
            <w:r w:rsidRPr="00A340ED">
              <w:rPr>
                <w:rFonts w:ascii="Sylfaen" w:hAnsi="Sylfaen" w:cs="Sylfaen"/>
                <w:sz w:val="20"/>
                <w:szCs w:val="20"/>
              </w:rPr>
              <w:t>անվտանգության</w:t>
            </w:r>
            <w:r w:rsidRPr="00A340ED">
              <w:rPr>
                <w:rFonts w:ascii="Arial Armenian" w:hAnsi="Arial Armenian" w:cs="Sylfaen"/>
                <w:sz w:val="20"/>
                <w:szCs w:val="20"/>
                <w:lang w:val="de-DE"/>
              </w:rPr>
              <w:t xml:space="preserve"> </w:t>
            </w:r>
            <w:r w:rsidRPr="00A340ED">
              <w:rPr>
                <w:rFonts w:ascii="Sylfaen" w:hAnsi="Sylfaen" w:cs="Sylfaen"/>
                <w:sz w:val="20"/>
                <w:szCs w:val="20"/>
              </w:rPr>
              <w:t>մասին</w:t>
            </w:r>
            <w:r w:rsidRPr="00A340ED">
              <w:rPr>
                <w:rFonts w:ascii="Arial Armenian" w:hAnsi="Arial Armenian" w:cs="Sylfaen"/>
                <w:sz w:val="20"/>
                <w:szCs w:val="20"/>
                <w:lang w:val="de-DE"/>
              </w:rPr>
              <w:t xml:space="preserve">” </w:t>
            </w:r>
            <w:r w:rsidRPr="00A340ED">
              <w:rPr>
                <w:rFonts w:ascii="Sylfaen" w:hAnsi="Sylfaen" w:cs="Sylfaen"/>
                <w:sz w:val="20"/>
                <w:szCs w:val="20"/>
              </w:rPr>
              <w:t>ՀՀ</w:t>
            </w:r>
            <w:r w:rsidRPr="00A340ED">
              <w:rPr>
                <w:rFonts w:ascii="Arial Armenian" w:hAnsi="Arial Armenian" w:cs="Sylfaen"/>
                <w:sz w:val="20"/>
                <w:szCs w:val="20"/>
                <w:lang w:val="de-DE"/>
              </w:rPr>
              <w:t xml:space="preserve"> </w:t>
            </w:r>
            <w:r w:rsidRPr="00A340ED">
              <w:rPr>
                <w:rFonts w:ascii="Sylfaen" w:hAnsi="Sylfaen" w:cs="Sylfaen"/>
                <w:sz w:val="20"/>
                <w:szCs w:val="20"/>
              </w:rPr>
              <w:t>օրենքի</w:t>
            </w:r>
            <w:r w:rsidRPr="00A340ED">
              <w:rPr>
                <w:rFonts w:ascii="Arial Armenian" w:hAnsi="Arial Armenian" w:cs="Sylfaen"/>
                <w:sz w:val="20"/>
                <w:szCs w:val="20"/>
                <w:lang w:val="de-DE"/>
              </w:rPr>
              <w:t xml:space="preserve"> 9-</w:t>
            </w:r>
            <w:r w:rsidRPr="00A340ED">
              <w:rPr>
                <w:rFonts w:ascii="Sylfaen" w:hAnsi="Sylfaen" w:cs="Sylfaen"/>
                <w:sz w:val="20"/>
                <w:szCs w:val="20"/>
              </w:rPr>
              <w:t>րդ</w:t>
            </w:r>
            <w:r w:rsidRPr="00A340ED">
              <w:rPr>
                <w:rFonts w:ascii="Arial Armenian" w:hAnsi="Arial Armenian" w:cs="Sylfaen"/>
                <w:sz w:val="20"/>
                <w:szCs w:val="20"/>
                <w:lang w:val="de-DE"/>
              </w:rPr>
              <w:t xml:space="preserve"> </w:t>
            </w:r>
            <w:r w:rsidRPr="00A340ED">
              <w:rPr>
                <w:rFonts w:ascii="Sylfaen" w:hAnsi="Sylfaen" w:cs="Sylfaen"/>
                <w:sz w:val="20"/>
                <w:szCs w:val="20"/>
              </w:rPr>
              <w:t>հոդվածի</w:t>
            </w:r>
          </w:p>
        </w:tc>
      </w:tr>
    </w:tbl>
    <w:p w:rsidR="00CE7D06" w:rsidRPr="00A340ED" w:rsidRDefault="00CE7D06" w:rsidP="00CE7D06">
      <w:pPr>
        <w:jc w:val="both"/>
        <w:rPr>
          <w:rFonts w:ascii="Arial Armenian" w:hAnsi="Arial Armenian"/>
          <w:sz w:val="20"/>
        </w:rPr>
      </w:pPr>
    </w:p>
    <w:p w:rsidR="00F10BF7" w:rsidRPr="00A340ED" w:rsidRDefault="00F10BF7" w:rsidP="00F10BF7">
      <w:pPr>
        <w:jc w:val="center"/>
        <w:rPr>
          <w:rFonts w:ascii="Arial Armenian" w:hAnsi="Arial Armenian"/>
          <w:b/>
          <w:sz w:val="20"/>
          <w:szCs w:val="20"/>
          <w:lang w:val="hy-AM"/>
        </w:rPr>
      </w:pPr>
      <w:r w:rsidRPr="00A340ED">
        <w:rPr>
          <w:rFonts w:ascii="Sylfaen" w:hAnsi="Sylfaen" w:cs="Sylfaen"/>
          <w:b/>
          <w:sz w:val="20"/>
          <w:szCs w:val="20"/>
        </w:rPr>
        <w:t>Սննդի</w:t>
      </w:r>
      <w:r w:rsidRPr="00A340ED">
        <w:rPr>
          <w:rFonts w:ascii="Arial Armenian" w:hAnsi="Arial Armenian"/>
          <w:b/>
          <w:sz w:val="20"/>
          <w:szCs w:val="20"/>
          <w:lang w:val="de-DE"/>
        </w:rPr>
        <w:t xml:space="preserve"> </w:t>
      </w:r>
      <w:r w:rsidRPr="00A340ED">
        <w:rPr>
          <w:rFonts w:ascii="Sylfaen" w:hAnsi="Sylfaen" w:cs="Sylfaen"/>
          <w:b/>
          <w:sz w:val="20"/>
          <w:szCs w:val="20"/>
        </w:rPr>
        <w:t>ծանրոցի</w:t>
      </w:r>
      <w:r w:rsidRPr="00A340ED">
        <w:rPr>
          <w:rFonts w:ascii="Arial Armenian" w:hAnsi="Arial Armenian"/>
          <w:b/>
          <w:sz w:val="20"/>
          <w:szCs w:val="20"/>
          <w:lang w:val="de-DE"/>
        </w:rPr>
        <w:t>/</w:t>
      </w:r>
      <w:r w:rsidRPr="00A340ED">
        <w:rPr>
          <w:rFonts w:ascii="Sylfaen" w:hAnsi="Sylfaen" w:cs="Sylfaen"/>
          <w:b/>
          <w:sz w:val="20"/>
          <w:szCs w:val="20"/>
        </w:rPr>
        <w:t>չոր</w:t>
      </w:r>
      <w:r w:rsidRPr="00A340ED">
        <w:rPr>
          <w:rFonts w:ascii="Arial Armenian" w:hAnsi="Arial Armenian"/>
          <w:b/>
          <w:sz w:val="20"/>
          <w:szCs w:val="20"/>
          <w:lang w:val="de-DE"/>
        </w:rPr>
        <w:t xml:space="preserve"> </w:t>
      </w:r>
      <w:r w:rsidRPr="00A340ED">
        <w:rPr>
          <w:rFonts w:ascii="Sylfaen" w:hAnsi="Sylfaen" w:cs="Sylfaen"/>
          <w:b/>
          <w:sz w:val="20"/>
          <w:szCs w:val="20"/>
        </w:rPr>
        <w:t>սննդի</w:t>
      </w:r>
      <w:r w:rsidRPr="00A340ED">
        <w:rPr>
          <w:rFonts w:ascii="Arial Armenian" w:hAnsi="Arial Armenian"/>
          <w:b/>
          <w:sz w:val="20"/>
          <w:szCs w:val="20"/>
          <w:lang w:val="de-DE"/>
        </w:rPr>
        <w:t xml:space="preserve"> </w:t>
      </w:r>
      <w:r w:rsidRPr="00A340ED">
        <w:rPr>
          <w:rFonts w:ascii="Sylfaen" w:hAnsi="Sylfaen" w:cs="Sylfaen"/>
          <w:b/>
          <w:sz w:val="20"/>
          <w:szCs w:val="20"/>
        </w:rPr>
        <w:t>փաթեթի</w:t>
      </w:r>
      <w:r w:rsidRPr="00A340ED">
        <w:rPr>
          <w:rFonts w:ascii="Arial Armenian" w:hAnsi="Arial Armenian"/>
          <w:b/>
          <w:sz w:val="20"/>
          <w:szCs w:val="20"/>
          <w:lang w:val="de-DE"/>
        </w:rPr>
        <w:t xml:space="preserve">/   </w:t>
      </w:r>
      <w:r w:rsidRPr="00A340ED">
        <w:rPr>
          <w:rFonts w:ascii="Sylfaen" w:hAnsi="Sylfaen" w:cs="Sylfaen"/>
          <w:b/>
          <w:sz w:val="20"/>
          <w:szCs w:val="20"/>
        </w:rPr>
        <w:t>փաթեթավորմը</w:t>
      </w:r>
      <w:r w:rsidRPr="00A340ED">
        <w:rPr>
          <w:rFonts w:ascii="Arial Armenian" w:hAnsi="Arial Armenian"/>
          <w:b/>
          <w:sz w:val="20"/>
          <w:szCs w:val="20"/>
          <w:lang w:val="de-DE"/>
        </w:rPr>
        <w:t xml:space="preserve"> </w:t>
      </w:r>
      <w:r w:rsidRPr="00A340ED">
        <w:rPr>
          <w:rFonts w:ascii="Sylfaen" w:hAnsi="Sylfaen" w:cs="Sylfaen"/>
          <w:b/>
          <w:sz w:val="20"/>
          <w:szCs w:val="20"/>
        </w:rPr>
        <w:t>և</w:t>
      </w:r>
      <w:r w:rsidRPr="00A340ED">
        <w:rPr>
          <w:rFonts w:ascii="Arial Armenian" w:hAnsi="Arial Armenian"/>
          <w:b/>
          <w:sz w:val="20"/>
          <w:szCs w:val="20"/>
          <w:lang w:val="de-DE"/>
        </w:rPr>
        <w:t xml:space="preserve"> </w:t>
      </w:r>
      <w:r w:rsidRPr="00A340ED">
        <w:rPr>
          <w:rFonts w:ascii="Sylfaen" w:hAnsi="Sylfaen" w:cs="Sylfaen"/>
          <w:b/>
          <w:sz w:val="20"/>
          <w:szCs w:val="20"/>
        </w:rPr>
        <w:t>յուրաքանչյուր</w:t>
      </w:r>
      <w:r w:rsidRPr="00A340ED">
        <w:rPr>
          <w:rFonts w:ascii="Arial Armenian" w:hAnsi="Arial Armenian"/>
          <w:b/>
          <w:sz w:val="20"/>
          <w:szCs w:val="20"/>
          <w:lang w:val="de-DE"/>
        </w:rPr>
        <w:t xml:space="preserve"> </w:t>
      </w:r>
      <w:r w:rsidRPr="00A340ED">
        <w:rPr>
          <w:rFonts w:ascii="Sylfaen" w:hAnsi="Sylfaen" w:cs="Sylfaen"/>
          <w:b/>
          <w:sz w:val="20"/>
          <w:szCs w:val="20"/>
        </w:rPr>
        <w:t>փաթեթի</w:t>
      </w:r>
      <w:r w:rsidRPr="00A340ED">
        <w:rPr>
          <w:rFonts w:ascii="Arial Armenian" w:hAnsi="Arial Armenian"/>
          <w:b/>
          <w:sz w:val="20"/>
          <w:szCs w:val="20"/>
          <w:lang w:val="de-DE"/>
        </w:rPr>
        <w:t xml:space="preserve"> </w:t>
      </w:r>
      <w:r w:rsidRPr="00A340ED">
        <w:rPr>
          <w:rFonts w:ascii="Sylfaen" w:hAnsi="Sylfaen" w:cs="Sylfaen"/>
          <w:b/>
          <w:sz w:val="20"/>
          <w:szCs w:val="20"/>
        </w:rPr>
        <w:t>պարունակությունը</w:t>
      </w:r>
    </w:p>
    <w:p w:rsidR="00F10BF7" w:rsidRPr="00A340ED" w:rsidRDefault="00F10BF7" w:rsidP="00F10BF7">
      <w:pPr>
        <w:jc w:val="center"/>
        <w:rPr>
          <w:rFonts w:ascii="Arial Armenian" w:hAnsi="Arial Armenian"/>
          <w:b/>
          <w:sz w:val="20"/>
          <w:szCs w:val="20"/>
          <w:lang w:val="hy-AM"/>
        </w:rPr>
      </w:pPr>
    </w:p>
    <w:p w:rsidR="00F10BF7" w:rsidRPr="00A340ED" w:rsidRDefault="00F10BF7" w:rsidP="00F10BF7">
      <w:pPr>
        <w:jc w:val="center"/>
        <w:rPr>
          <w:rFonts w:ascii="Arial Armenian" w:hAnsi="Arial Armenian"/>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693"/>
        <w:gridCol w:w="10915"/>
      </w:tblGrid>
      <w:tr w:rsidR="00F10BF7" w:rsidRPr="00A340ED" w:rsidTr="0077683C">
        <w:trPr>
          <w:trHeight w:val="25"/>
        </w:trPr>
        <w:tc>
          <w:tcPr>
            <w:tcW w:w="1843" w:type="dxa"/>
            <w:vAlign w:val="center"/>
          </w:tcPr>
          <w:p w:rsidR="00F10BF7" w:rsidRPr="00A340ED" w:rsidRDefault="00F10BF7" w:rsidP="0077683C">
            <w:pPr>
              <w:jc w:val="center"/>
              <w:rPr>
                <w:rFonts w:ascii="Arial Armenian" w:hAnsi="Arial Armenian"/>
                <w:sz w:val="20"/>
                <w:szCs w:val="20"/>
              </w:rPr>
            </w:pPr>
            <w:r w:rsidRPr="00A340ED">
              <w:rPr>
                <w:rFonts w:ascii="Arial Armenian" w:hAnsi="Arial Armenian"/>
                <w:sz w:val="20"/>
                <w:szCs w:val="20"/>
              </w:rPr>
              <w:t>15616000</w:t>
            </w:r>
          </w:p>
        </w:tc>
        <w:tc>
          <w:tcPr>
            <w:tcW w:w="2693" w:type="dxa"/>
            <w:vAlign w:val="center"/>
          </w:tcPr>
          <w:p w:rsidR="00F10BF7" w:rsidRPr="00A340ED" w:rsidRDefault="00F10BF7" w:rsidP="0077683C">
            <w:pPr>
              <w:rPr>
                <w:rFonts w:ascii="Arial Armenian" w:hAnsi="Arial Armenian" w:cs="Sylfaen"/>
                <w:sz w:val="20"/>
                <w:szCs w:val="20"/>
              </w:rPr>
            </w:pPr>
            <w:r w:rsidRPr="00A340ED">
              <w:rPr>
                <w:rFonts w:ascii="Sylfaen" w:hAnsi="Sylfaen" w:cs="Sylfaen"/>
                <w:sz w:val="20"/>
                <w:szCs w:val="20"/>
              </w:rPr>
              <w:t>Հնդկաձավար</w:t>
            </w:r>
          </w:p>
        </w:tc>
        <w:tc>
          <w:tcPr>
            <w:tcW w:w="10915" w:type="dxa"/>
          </w:tcPr>
          <w:p w:rsidR="00F10BF7" w:rsidRPr="00A340ED" w:rsidRDefault="00F10BF7" w:rsidP="0077683C">
            <w:pPr>
              <w:rPr>
                <w:rFonts w:ascii="Arial Armenian" w:hAnsi="Arial Armenian"/>
                <w:sz w:val="20"/>
                <w:szCs w:val="20"/>
              </w:rPr>
            </w:pPr>
            <w:r w:rsidRPr="00A340ED">
              <w:rPr>
                <w:rFonts w:ascii="Sylfaen" w:hAnsi="Sylfaen" w:cs="Sylfaen"/>
                <w:sz w:val="20"/>
                <w:szCs w:val="20"/>
              </w:rPr>
              <w:t>Հնդկաձավար</w:t>
            </w:r>
            <w:r w:rsidRPr="00A340ED">
              <w:rPr>
                <w:rFonts w:ascii="Arial Armenian" w:hAnsi="Arial Armenian" w:cs="Arial Armenian"/>
                <w:sz w:val="20"/>
                <w:szCs w:val="20"/>
              </w:rPr>
              <w:t xml:space="preserve"> I </w:t>
            </w:r>
            <w:r w:rsidRPr="00A340ED">
              <w:rPr>
                <w:rFonts w:ascii="Sylfaen" w:hAnsi="Sylfaen" w:cs="Sylfaen"/>
                <w:sz w:val="20"/>
                <w:szCs w:val="20"/>
              </w:rPr>
              <w:t>կամ</w:t>
            </w:r>
            <w:r w:rsidRPr="00A340ED">
              <w:rPr>
                <w:rFonts w:ascii="Arial Armenian" w:hAnsi="Arial Armenian" w:cs="Arial Armenian"/>
                <w:sz w:val="20"/>
                <w:szCs w:val="20"/>
              </w:rPr>
              <w:t xml:space="preserve"> II </w:t>
            </w:r>
            <w:r w:rsidRPr="00A340ED">
              <w:rPr>
                <w:rFonts w:ascii="Sylfaen" w:hAnsi="Sylfaen" w:cs="Sylfaen"/>
                <w:sz w:val="20"/>
                <w:szCs w:val="20"/>
              </w:rPr>
              <w:t>տեսակների</w:t>
            </w:r>
            <w:r w:rsidRPr="00A340ED">
              <w:rPr>
                <w:rFonts w:ascii="Arial Armenian" w:hAnsi="Arial Armenian" w:cs="Arial Armenian"/>
                <w:sz w:val="20"/>
                <w:szCs w:val="20"/>
              </w:rPr>
              <w:t xml:space="preserve">, </w:t>
            </w:r>
            <w:r w:rsidRPr="00A340ED">
              <w:rPr>
                <w:rFonts w:ascii="Sylfaen" w:hAnsi="Sylfaen" w:cs="Sylfaen"/>
                <w:sz w:val="20"/>
                <w:szCs w:val="20"/>
              </w:rPr>
              <w:t>խոնավությունը</w:t>
            </w:r>
            <w:r w:rsidRPr="00A340ED">
              <w:rPr>
                <w:rFonts w:ascii="Arial Armenian" w:hAnsi="Arial Armenian" w:cs="Arial Armenian"/>
                <w:sz w:val="20"/>
                <w:szCs w:val="20"/>
              </w:rPr>
              <w:t>` 14,0</w:t>
            </w:r>
            <w:r w:rsidRPr="00A340ED">
              <w:rPr>
                <w:rFonts w:ascii="Arial Armenian" w:hAnsi="Arial Armenian"/>
                <w:sz w:val="20"/>
                <w:szCs w:val="20"/>
              </w:rPr>
              <w:t xml:space="preserve"> %-</w:t>
            </w:r>
            <w:r w:rsidRPr="00A340ED">
              <w:rPr>
                <w:rFonts w:ascii="Sylfaen" w:hAnsi="Sylfaen" w:cs="Sylfaen"/>
                <w:sz w:val="20"/>
                <w:szCs w:val="20"/>
              </w:rPr>
              <w:t>ից</w:t>
            </w:r>
            <w:r w:rsidRPr="00A340ED">
              <w:rPr>
                <w:rFonts w:ascii="Arial Armenian" w:hAnsi="Arial Armenian" w:cs="Arial Armenian"/>
                <w:sz w:val="20"/>
                <w:szCs w:val="20"/>
              </w:rPr>
              <w:t xml:space="preserve"> </w:t>
            </w:r>
            <w:r w:rsidRPr="00A340ED">
              <w:rPr>
                <w:rFonts w:ascii="Sylfaen" w:hAnsi="Sylfaen" w:cs="Sylfaen"/>
                <w:sz w:val="20"/>
                <w:szCs w:val="20"/>
              </w:rPr>
              <w:t>ոչ</w:t>
            </w:r>
            <w:r w:rsidRPr="00A340ED">
              <w:rPr>
                <w:rFonts w:ascii="Arial Armenian" w:hAnsi="Arial Armenian" w:cs="Arial Armenian"/>
                <w:sz w:val="20"/>
                <w:szCs w:val="20"/>
              </w:rPr>
              <w:t xml:space="preserve"> </w:t>
            </w:r>
            <w:r w:rsidRPr="00A340ED">
              <w:rPr>
                <w:rFonts w:ascii="Sylfaen" w:hAnsi="Sylfaen" w:cs="Sylfaen"/>
                <w:sz w:val="20"/>
                <w:szCs w:val="20"/>
              </w:rPr>
              <w:t>ավելի</w:t>
            </w:r>
            <w:r w:rsidRPr="00A340ED">
              <w:rPr>
                <w:rFonts w:ascii="Arial Armenian" w:hAnsi="Arial Armenian" w:cs="Arial Armenian"/>
                <w:sz w:val="20"/>
                <w:szCs w:val="20"/>
              </w:rPr>
              <w:t xml:space="preserve">, </w:t>
            </w:r>
            <w:r w:rsidRPr="00A340ED">
              <w:rPr>
                <w:rFonts w:ascii="Sylfaen" w:hAnsi="Sylfaen" w:cs="Sylfaen"/>
                <w:sz w:val="20"/>
                <w:szCs w:val="20"/>
              </w:rPr>
              <w:t>հատիկները</w:t>
            </w:r>
            <w:r w:rsidRPr="00A340ED">
              <w:rPr>
                <w:rFonts w:ascii="Arial Armenian" w:hAnsi="Arial Armenian" w:cs="Arial Armenian"/>
                <w:sz w:val="20"/>
                <w:szCs w:val="20"/>
              </w:rPr>
              <w:t>` 97,5 %-</w:t>
            </w:r>
            <w:r w:rsidRPr="00A340ED">
              <w:rPr>
                <w:rFonts w:ascii="Sylfaen" w:hAnsi="Sylfaen" w:cs="Sylfaen"/>
                <w:sz w:val="20"/>
                <w:szCs w:val="20"/>
              </w:rPr>
              <w:t>ից</w:t>
            </w:r>
            <w:r w:rsidRPr="00A340ED">
              <w:rPr>
                <w:rFonts w:ascii="Arial Armenian" w:hAnsi="Arial Armenian" w:cs="Arial Armenian"/>
                <w:sz w:val="20"/>
                <w:szCs w:val="20"/>
              </w:rPr>
              <w:t xml:space="preserve"> </w:t>
            </w:r>
            <w:r w:rsidRPr="00A340ED">
              <w:rPr>
                <w:rFonts w:ascii="Sylfaen" w:hAnsi="Sylfaen" w:cs="Sylfaen"/>
                <w:sz w:val="20"/>
                <w:szCs w:val="20"/>
              </w:rPr>
              <w:t>ոչ</w:t>
            </w:r>
            <w:r w:rsidRPr="00A340ED">
              <w:rPr>
                <w:rFonts w:ascii="Arial Armenian" w:hAnsi="Arial Armenian" w:cs="Arial Armenian"/>
                <w:sz w:val="20"/>
                <w:szCs w:val="20"/>
              </w:rPr>
              <w:t xml:space="preserve"> </w:t>
            </w:r>
            <w:r w:rsidRPr="00A340ED">
              <w:rPr>
                <w:rFonts w:ascii="Sylfaen" w:hAnsi="Sylfaen" w:cs="Sylfaen"/>
                <w:sz w:val="20"/>
                <w:szCs w:val="20"/>
              </w:rPr>
              <w:t>պակաս</w:t>
            </w:r>
            <w:r w:rsidRPr="00A340ED">
              <w:rPr>
                <w:rFonts w:ascii="Arial Armenian" w:hAnsi="Arial Armenian" w:cs="Arial Armenian"/>
                <w:sz w:val="20"/>
                <w:szCs w:val="20"/>
              </w:rPr>
              <w:t xml:space="preserve">: </w:t>
            </w:r>
            <w:r w:rsidRPr="00A340ED">
              <w:rPr>
                <w:rFonts w:ascii="Sylfaen" w:hAnsi="Sylfaen" w:cs="Sylfaen"/>
                <w:sz w:val="20"/>
                <w:szCs w:val="20"/>
              </w:rPr>
              <w:t>Պիտանելիության</w:t>
            </w:r>
            <w:r w:rsidRPr="00A340ED">
              <w:rPr>
                <w:rFonts w:ascii="Arial Armenian" w:hAnsi="Arial Armenian" w:cs="Arial Armenian"/>
                <w:sz w:val="20"/>
                <w:szCs w:val="20"/>
              </w:rPr>
              <w:t xml:space="preserve"> </w:t>
            </w:r>
            <w:r w:rsidRPr="00A340ED">
              <w:rPr>
                <w:rFonts w:ascii="Sylfaen" w:hAnsi="Sylfaen" w:cs="Sylfaen"/>
                <w:sz w:val="20"/>
                <w:szCs w:val="20"/>
              </w:rPr>
              <w:t>մնացորդային</w:t>
            </w:r>
            <w:r w:rsidRPr="00A340ED">
              <w:rPr>
                <w:rFonts w:ascii="Arial Armenian" w:hAnsi="Arial Armenian" w:cs="Arial Armenian"/>
                <w:sz w:val="20"/>
                <w:szCs w:val="20"/>
              </w:rPr>
              <w:t xml:space="preserve"> </w:t>
            </w:r>
            <w:r w:rsidRPr="00A340ED">
              <w:rPr>
                <w:rFonts w:ascii="Sylfaen" w:hAnsi="Sylfaen" w:cs="Sylfaen"/>
                <w:sz w:val="20"/>
                <w:szCs w:val="20"/>
              </w:rPr>
              <w:t>ժամկետը</w:t>
            </w:r>
            <w:r w:rsidRPr="00A340ED">
              <w:rPr>
                <w:rFonts w:ascii="Arial Armenian" w:hAnsi="Arial Armenian" w:cs="Arial Armenian"/>
                <w:sz w:val="20"/>
                <w:szCs w:val="20"/>
              </w:rPr>
              <w:t xml:space="preserve"> </w:t>
            </w:r>
            <w:r w:rsidRPr="00A340ED">
              <w:rPr>
                <w:rFonts w:ascii="Sylfaen" w:hAnsi="Sylfaen" w:cs="Sylfaen"/>
                <w:sz w:val="20"/>
                <w:szCs w:val="20"/>
              </w:rPr>
              <w:t>ոչ</w:t>
            </w:r>
            <w:r w:rsidRPr="00A340ED">
              <w:rPr>
                <w:rFonts w:ascii="Arial Armenian" w:hAnsi="Arial Armenian" w:cs="Arial Armenian"/>
                <w:sz w:val="20"/>
                <w:szCs w:val="20"/>
              </w:rPr>
              <w:t xml:space="preserve"> </w:t>
            </w:r>
            <w:r w:rsidRPr="00A340ED">
              <w:rPr>
                <w:rFonts w:ascii="Sylfaen" w:hAnsi="Sylfaen" w:cs="Sylfaen"/>
                <w:sz w:val="20"/>
                <w:szCs w:val="20"/>
              </w:rPr>
              <w:t>պակաս</w:t>
            </w:r>
            <w:r w:rsidRPr="00A340ED">
              <w:rPr>
                <w:rFonts w:ascii="Arial Armenian" w:hAnsi="Arial Armenian" w:cs="Arial Armenian"/>
                <w:sz w:val="20"/>
                <w:szCs w:val="20"/>
              </w:rPr>
              <w:t xml:space="preserve"> </w:t>
            </w:r>
            <w:r w:rsidRPr="00A340ED">
              <w:rPr>
                <w:rFonts w:ascii="Sylfaen" w:hAnsi="Sylfaen" w:cs="Sylfaen"/>
                <w:sz w:val="20"/>
                <w:szCs w:val="20"/>
              </w:rPr>
              <w:t>քան</w:t>
            </w:r>
            <w:r w:rsidRPr="00A340ED">
              <w:rPr>
                <w:rFonts w:ascii="Arial Armenian" w:hAnsi="Arial Armenian" w:cs="Arial Armenian"/>
                <w:sz w:val="20"/>
                <w:szCs w:val="20"/>
              </w:rPr>
              <w:t xml:space="preserve"> 70 %: </w:t>
            </w:r>
            <w:r w:rsidRPr="00A340ED">
              <w:rPr>
                <w:rFonts w:ascii="Sylfaen" w:hAnsi="Sylfaen" w:cs="Sylfaen"/>
                <w:sz w:val="20"/>
                <w:szCs w:val="20"/>
              </w:rPr>
              <w:t>Անվտանգությունը</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մակնշումը՝</w:t>
            </w:r>
            <w:r w:rsidRPr="00A340ED">
              <w:rPr>
                <w:rFonts w:ascii="Arial Armenian" w:hAnsi="Arial Armenian" w:cs="Arial Armenian"/>
                <w:sz w:val="20"/>
                <w:szCs w:val="20"/>
              </w:rPr>
              <w:t xml:space="preserve"> </w:t>
            </w:r>
            <w:r w:rsidRPr="00A340ED">
              <w:rPr>
                <w:rFonts w:ascii="Sylfaen" w:hAnsi="Sylfaen" w:cs="Sylfaen"/>
                <w:sz w:val="20"/>
                <w:szCs w:val="20"/>
              </w:rPr>
              <w:t>ըստ</w:t>
            </w:r>
            <w:r w:rsidRPr="00A340ED">
              <w:rPr>
                <w:rFonts w:ascii="Arial Armenian" w:hAnsi="Arial Armenian" w:cs="Arial Armenian"/>
                <w:sz w:val="20"/>
                <w:szCs w:val="20"/>
              </w:rPr>
              <w:t xml:space="preserve"> </w:t>
            </w:r>
            <w:r w:rsidRPr="00A340ED">
              <w:rPr>
                <w:rFonts w:ascii="Sylfaen" w:hAnsi="Sylfaen" w:cs="Sylfaen"/>
                <w:sz w:val="20"/>
                <w:szCs w:val="20"/>
              </w:rPr>
              <w:t>ՀՀ</w:t>
            </w:r>
            <w:r w:rsidRPr="00A340ED">
              <w:rPr>
                <w:rFonts w:ascii="Arial Armenian" w:hAnsi="Arial Armenian" w:cs="Arial Armenian"/>
                <w:sz w:val="20"/>
                <w:szCs w:val="20"/>
              </w:rPr>
              <w:t xml:space="preserve"> </w:t>
            </w:r>
            <w:r w:rsidRPr="00A340ED">
              <w:rPr>
                <w:rFonts w:ascii="Sylfaen" w:hAnsi="Sylfaen" w:cs="Sylfaen"/>
                <w:sz w:val="20"/>
                <w:szCs w:val="20"/>
              </w:rPr>
              <w:t>կառավարության</w:t>
            </w:r>
            <w:r w:rsidRPr="00A340ED">
              <w:rPr>
                <w:rFonts w:ascii="Arial Armenian" w:hAnsi="Arial Armenian" w:cs="Arial Armenian"/>
                <w:sz w:val="20"/>
                <w:szCs w:val="20"/>
              </w:rPr>
              <w:t xml:space="preserve"> 2007</w:t>
            </w:r>
            <w:r w:rsidRPr="00A340ED">
              <w:rPr>
                <w:rFonts w:ascii="Sylfaen" w:hAnsi="Sylfaen" w:cs="Sylfaen"/>
                <w:sz w:val="20"/>
                <w:szCs w:val="20"/>
              </w:rPr>
              <w:t>թ</w:t>
            </w:r>
            <w:r w:rsidRPr="00A340ED">
              <w:rPr>
                <w:rFonts w:ascii="Arial Armenian" w:hAnsi="Arial Armenian" w:cs="Arial Armenian"/>
                <w:sz w:val="20"/>
                <w:szCs w:val="20"/>
              </w:rPr>
              <w:t xml:space="preserve">. </w:t>
            </w:r>
            <w:r w:rsidRPr="00A340ED">
              <w:rPr>
                <w:rFonts w:ascii="Sylfaen" w:hAnsi="Sylfaen" w:cs="Sylfaen"/>
                <w:sz w:val="20"/>
                <w:szCs w:val="20"/>
              </w:rPr>
              <w:t>հունվարի</w:t>
            </w:r>
            <w:r w:rsidRPr="00A340ED">
              <w:rPr>
                <w:rFonts w:ascii="Arial Armenian" w:hAnsi="Arial Armenian" w:cs="Arial Armenian"/>
                <w:sz w:val="20"/>
                <w:szCs w:val="20"/>
              </w:rPr>
              <w:t xml:space="preserve"> 11-</w:t>
            </w:r>
            <w:r w:rsidRPr="00A340ED">
              <w:rPr>
                <w:rFonts w:ascii="Sylfaen" w:hAnsi="Sylfaen" w:cs="Sylfaen"/>
                <w:sz w:val="20"/>
                <w:szCs w:val="20"/>
              </w:rPr>
              <w:t>ի</w:t>
            </w:r>
            <w:r w:rsidRPr="00A340ED">
              <w:rPr>
                <w:rFonts w:ascii="Arial Armenian" w:hAnsi="Arial Armenian" w:cs="Arial Armenian"/>
                <w:sz w:val="20"/>
                <w:szCs w:val="20"/>
              </w:rPr>
              <w:t xml:space="preserve"> N 22-</w:t>
            </w:r>
            <w:r w:rsidRPr="00A340ED">
              <w:rPr>
                <w:rFonts w:ascii="Sylfaen" w:hAnsi="Sylfaen" w:cs="Sylfaen"/>
                <w:sz w:val="20"/>
                <w:szCs w:val="20"/>
              </w:rPr>
              <w:t>Ն</w:t>
            </w:r>
            <w:r w:rsidRPr="00A340ED">
              <w:rPr>
                <w:rFonts w:ascii="Arial Armenian" w:hAnsi="Arial Armenian" w:cs="Arial Armenian"/>
                <w:sz w:val="20"/>
                <w:szCs w:val="20"/>
              </w:rPr>
              <w:t xml:space="preserve"> </w:t>
            </w:r>
            <w:r w:rsidRPr="00A340ED">
              <w:rPr>
                <w:rFonts w:ascii="Sylfaen" w:hAnsi="Sylfaen" w:cs="Sylfaen"/>
                <w:sz w:val="20"/>
                <w:szCs w:val="20"/>
              </w:rPr>
              <w:t>որոշմամբ</w:t>
            </w:r>
            <w:r w:rsidRPr="00A340ED">
              <w:rPr>
                <w:rFonts w:ascii="Arial Armenian" w:hAnsi="Arial Armenian" w:cs="Arial Armenian"/>
                <w:sz w:val="20"/>
                <w:szCs w:val="20"/>
              </w:rPr>
              <w:t xml:space="preserve"> </w:t>
            </w:r>
            <w:r w:rsidRPr="00A340ED">
              <w:rPr>
                <w:rFonts w:ascii="Sylfaen" w:hAnsi="Sylfaen" w:cs="Sylfaen"/>
                <w:sz w:val="20"/>
                <w:szCs w:val="20"/>
              </w:rPr>
              <w:t>հաստատված</w:t>
            </w:r>
            <w:r w:rsidRPr="00A340ED">
              <w:rPr>
                <w:rFonts w:ascii="Arial Armenian" w:hAnsi="Arial Armenian" w:cs="Arial Armenian"/>
                <w:sz w:val="20"/>
                <w:szCs w:val="20"/>
              </w:rPr>
              <w:t xml:space="preserve"> «</w:t>
            </w:r>
            <w:r w:rsidRPr="00A340ED">
              <w:rPr>
                <w:rFonts w:ascii="Sylfaen" w:hAnsi="Sylfaen" w:cs="Sylfaen"/>
                <w:sz w:val="20"/>
                <w:szCs w:val="20"/>
              </w:rPr>
              <w:t>Հացահատիկին</w:t>
            </w:r>
            <w:r w:rsidRPr="00A340ED">
              <w:rPr>
                <w:rFonts w:ascii="Arial Armenian" w:hAnsi="Arial Armenian" w:cs="Arial Armenian"/>
                <w:sz w:val="20"/>
                <w:szCs w:val="20"/>
              </w:rPr>
              <w:t xml:space="preserve">, </w:t>
            </w:r>
            <w:r w:rsidRPr="00A340ED">
              <w:rPr>
                <w:rFonts w:ascii="Sylfaen" w:hAnsi="Sylfaen" w:cs="Sylfaen"/>
                <w:sz w:val="20"/>
                <w:szCs w:val="20"/>
              </w:rPr>
              <w:t>դրա</w:t>
            </w:r>
            <w:r w:rsidRPr="00A340ED">
              <w:rPr>
                <w:rFonts w:ascii="Arial Armenian" w:hAnsi="Arial Armenian" w:cs="Arial Armenian"/>
                <w:sz w:val="20"/>
                <w:szCs w:val="20"/>
              </w:rPr>
              <w:t xml:space="preserve"> </w:t>
            </w:r>
            <w:r w:rsidRPr="00A340ED">
              <w:rPr>
                <w:rFonts w:ascii="Sylfaen" w:hAnsi="Sylfaen" w:cs="Sylfaen"/>
                <w:sz w:val="20"/>
                <w:szCs w:val="20"/>
              </w:rPr>
              <w:t>արտադրմանը</w:t>
            </w:r>
            <w:r w:rsidRPr="00A340ED">
              <w:rPr>
                <w:rFonts w:ascii="Arial Armenian" w:hAnsi="Arial Armenian" w:cs="Arial Armenian"/>
                <w:sz w:val="20"/>
                <w:szCs w:val="20"/>
              </w:rPr>
              <w:t xml:space="preserve">, </w:t>
            </w:r>
            <w:r w:rsidRPr="00A340ED">
              <w:rPr>
                <w:rFonts w:ascii="Sylfaen" w:hAnsi="Sylfaen" w:cs="Sylfaen"/>
                <w:sz w:val="20"/>
                <w:szCs w:val="20"/>
              </w:rPr>
              <w:t>պահմանը</w:t>
            </w:r>
            <w:r w:rsidRPr="00A340ED">
              <w:rPr>
                <w:rFonts w:ascii="Arial Armenian" w:hAnsi="Arial Armenian" w:cs="Arial Armenian"/>
                <w:sz w:val="20"/>
                <w:szCs w:val="20"/>
              </w:rPr>
              <w:t xml:space="preserve">, </w:t>
            </w:r>
            <w:r w:rsidRPr="00A340ED">
              <w:rPr>
                <w:rFonts w:ascii="Sylfaen" w:hAnsi="Sylfaen" w:cs="Sylfaen"/>
                <w:sz w:val="20"/>
                <w:szCs w:val="20"/>
              </w:rPr>
              <w:t>վերամշակմանը</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օգտահանմանը</w:t>
            </w:r>
            <w:r w:rsidRPr="00A340ED">
              <w:rPr>
                <w:rFonts w:ascii="Arial Armenian" w:hAnsi="Arial Armenian" w:cs="Arial Armenian"/>
                <w:sz w:val="20"/>
                <w:szCs w:val="20"/>
              </w:rPr>
              <w:t xml:space="preserve"> </w:t>
            </w:r>
            <w:r w:rsidRPr="00A340ED">
              <w:rPr>
                <w:rFonts w:ascii="Sylfaen" w:hAnsi="Sylfaen" w:cs="Sylfaen"/>
                <w:sz w:val="20"/>
                <w:szCs w:val="20"/>
              </w:rPr>
              <w:t>ներկայացվող</w:t>
            </w:r>
            <w:r w:rsidRPr="00A340ED">
              <w:rPr>
                <w:rFonts w:ascii="Arial Armenian" w:hAnsi="Arial Armenian" w:cs="Arial Armenian"/>
                <w:sz w:val="20"/>
                <w:szCs w:val="20"/>
              </w:rPr>
              <w:t xml:space="preserve"> </w:t>
            </w:r>
            <w:r w:rsidRPr="00A340ED">
              <w:rPr>
                <w:rFonts w:ascii="Sylfaen" w:hAnsi="Sylfaen" w:cs="Sylfaen"/>
                <w:sz w:val="20"/>
                <w:szCs w:val="20"/>
              </w:rPr>
              <w:t>պահանջների</w:t>
            </w:r>
            <w:r w:rsidRPr="00A340ED">
              <w:rPr>
                <w:rFonts w:ascii="Arial Armenian" w:hAnsi="Arial Armenian" w:cs="Arial Armenian"/>
                <w:sz w:val="20"/>
                <w:szCs w:val="20"/>
              </w:rPr>
              <w:t xml:space="preserve"> </w:t>
            </w:r>
            <w:r w:rsidRPr="00A340ED">
              <w:rPr>
                <w:rFonts w:ascii="Sylfaen" w:hAnsi="Sylfaen" w:cs="Sylfaen"/>
                <w:sz w:val="20"/>
                <w:szCs w:val="20"/>
              </w:rPr>
              <w:t>տեխնիկական</w:t>
            </w:r>
            <w:r w:rsidRPr="00A340ED">
              <w:rPr>
                <w:rFonts w:ascii="Arial Armenian" w:hAnsi="Arial Armenian" w:cs="Arial Armenian"/>
                <w:sz w:val="20"/>
                <w:szCs w:val="20"/>
              </w:rPr>
              <w:t xml:space="preserve"> </w:t>
            </w:r>
            <w:r w:rsidRPr="00A340ED">
              <w:rPr>
                <w:rFonts w:ascii="Sylfaen" w:hAnsi="Sylfaen" w:cs="Sylfaen"/>
                <w:sz w:val="20"/>
                <w:szCs w:val="20"/>
              </w:rPr>
              <w:t>կանոնակարգի</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Սննդամթերքի</w:t>
            </w:r>
            <w:r w:rsidRPr="00A340ED">
              <w:rPr>
                <w:rFonts w:ascii="Arial Armenian" w:hAnsi="Arial Armenian" w:cs="Arial Armenian"/>
                <w:sz w:val="20"/>
                <w:szCs w:val="20"/>
              </w:rPr>
              <w:t xml:space="preserve"> </w:t>
            </w:r>
            <w:r w:rsidRPr="00A340ED">
              <w:rPr>
                <w:rFonts w:ascii="Sylfaen" w:hAnsi="Sylfaen" w:cs="Sylfaen"/>
                <w:sz w:val="20"/>
                <w:szCs w:val="20"/>
              </w:rPr>
              <w:t>անվտանգության</w:t>
            </w:r>
            <w:r w:rsidRPr="00A340ED">
              <w:rPr>
                <w:rFonts w:ascii="Arial Armenian" w:hAnsi="Arial Armenian" w:cs="Arial Armenian"/>
                <w:sz w:val="20"/>
                <w:szCs w:val="20"/>
              </w:rPr>
              <w:t xml:space="preserve"> </w:t>
            </w:r>
            <w:r w:rsidRPr="00A340ED">
              <w:rPr>
                <w:rFonts w:ascii="Sylfaen" w:hAnsi="Sylfaen" w:cs="Sylfaen"/>
                <w:sz w:val="20"/>
                <w:szCs w:val="20"/>
              </w:rPr>
              <w:t>մասին</w:t>
            </w:r>
            <w:r w:rsidRPr="00A340ED">
              <w:rPr>
                <w:rFonts w:ascii="Arial Armenian" w:hAnsi="Arial Armenian" w:cs="Arial Armenian"/>
                <w:sz w:val="20"/>
                <w:szCs w:val="20"/>
              </w:rPr>
              <w:t xml:space="preserve">» </w:t>
            </w:r>
            <w:r w:rsidRPr="00A340ED">
              <w:rPr>
                <w:rFonts w:ascii="Sylfaen" w:hAnsi="Sylfaen" w:cs="Sylfaen"/>
                <w:sz w:val="20"/>
                <w:szCs w:val="20"/>
              </w:rPr>
              <w:t>ՀՀ</w:t>
            </w:r>
            <w:r w:rsidRPr="00A340ED">
              <w:rPr>
                <w:rFonts w:ascii="Arial Armenian" w:hAnsi="Arial Armenian" w:cs="Arial Armenian"/>
                <w:sz w:val="20"/>
                <w:szCs w:val="20"/>
              </w:rPr>
              <w:t xml:space="preserve"> </w:t>
            </w:r>
            <w:r w:rsidRPr="00A340ED">
              <w:rPr>
                <w:rFonts w:ascii="Sylfaen" w:hAnsi="Sylfaen" w:cs="Sylfaen"/>
                <w:sz w:val="20"/>
                <w:szCs w:val="20"/>
              </w:rPr>
              <w:t>օրենքի</w:t>
            </w:r>
            <w:r w:rsidRPr="00A340ED">
              <w:rPr>
                <w:rFonts w:ascii="Arial Armenian" w:hAnsi="Arial Armenian" w:cs="Arial Armenian"/>
                <w:sz w:val="20"/>
                <w:szCs w:val="20"/>
              </w:rPr>
              <w:t xml:space="preserve"> 8-</w:t>
            </w:r>
            <w:r w:rsidRPr="00A340ED">
              <w:rPr>
                <w:rFonts w:ascii="Sylfaen" w:hAnsi="Sylfaen" w:cs="Sylfaen"/>
                <w:sz w:val="20"/>
                <w:szCs w:val="20"/>
              </w:rPr>
              <w:t>րդ</w:t>
            </w:r>
            <w:r w:rsidRPr="00A340ED">
              <w:rPr>
                <w:rFonts w:ascii="Arial Armenian" w:hAnsi="Arial Armenian" w:cs="Arial Armenian"/>
                <w:sz w:val="20"/>
                <w:szCs w:val="20"/>
              </w:rPr>
              <w:t xml:space="preserve"> </w:t>
            </w:r>
            <w:r w:rsidRPr="00A340ED">
              <w:rPr>
                <w:rFonts w:ascii="Sylfaen" w:hAnsi="Sylfaen" w:cs="Sylfaen"/>
                <w:sz w:val="20"/>
                <w:szCs w:val="20"/>
              </w:rPr>
              <w:t>հոդվածի։</w:t>
            </w:r>
          </w:p>
        </w:tc>
      </w:tr>
      <w:tr w:rsidR="00F10BF7" w:rsidRPr="00A340ED" w:rsidTr="0077683C">
        <w:trPr>
          <w:trHeight w:val="20"/>
        </w:trPr>
        <w:tc>
          <w:tcPr>
            <w:tcW w:w="1843" w:type="dxa"/>
            <w:vAlign w:val="center"/>
          </w:tcPr>
          <w:p w:rsidR="00F10BF7" w:rsidRPr="00A340ED" w:rsidRDefault="00F10BF7" w:rsidP="0077683C">
            <w:pPr>
              <w:jc w:val="center"/>
              <w:rPr>
                <w:rFonts w:ascii="Arial Armenian" w:hAnsi="Arial Armenian" w:cs="Calibri"/>
                <w:sz w:val="20"/>
                <w:szCs w:val="20"/>
              </w:rPr>
            </w:pPr>
            <w:r w:rsidRPr="00A340ED">
              <w:rPr>
                <w:rFonts w:ascii="Arial Armenian" w:hAnsi="Arial Armenian" w:cs="Calibri"/>
                <w:sz w:val="20"/>
                <w:szCs w:val="20"/>
              </w:rPr>
              <w:t>15331153</w:t>
            </w:r>
          </w:p>
        </w:tc>
        <w:tc>
          <w:tcPr>
            <w:tcW w:w="2693" w:type="dxa"/>
            <w:vAlign w:val="center"/>
          </w:tcPr>
          <w:p w:rsidR="00F10BF7" w:rsidRPr="00A340ED" w:rsidRDefault="00F10BF7" w:rsidP="0077683C">
            <w:pPr>
              <w:rPr>
                <w:rFonts w:ascii="Arial Armenian" w:hAnsi="Arial Armenian" w:cs="Sylfaen"/>
                <w:sz w:val="20"/>
                <w:szCs w:val="20"/>
              </w:rPr>
            </w:pPr>
            <w:r w:rsidRPr="00A340ED">
              <w:rPr>
                <w:rFonts w:ascii="Sylfaen" w:hAnsi="Sylfaen" w:cs="Sylfaen"/>
                <w:sz w:val="20"/>
                <w:szCs w:val="20"/>
              </w:rPr>
              <w:t>Ոսպ</w:t>
            </w:r>
          </w:p>
        </w:tc>
        <w:tc>
          <w:tcPr>
            <w:tcW w:w="10915" w:type="dxa"/>
          </w:tcPr>
          <w:p w:rsidR="00F10BF7" w:rsidRPr="00A340ED" w:rsidRDefault="00F10BF7" w:rsidP="0077683C">
            <w:pPr>
              <w:rPr>
                <w:rFonts w:ascii="Arial Armenian" w:hAnsi="Arial Armenian"/>
                <w:sz w:val="20"/>
                <w:szCs w:val="20"/>
              </w:rPr>
            </w:pPr>
            <w:r w:rsidRPr="00A340ED">
              <w:rPr>
                <w:rFonts w:ascii="Sylfaen" w:hAnsi="Sylfaen" w:cs="Sylfaen"/>
                <w:sz w:val="20"/>
                <w:szCs w:val="20"/>
              </w:rPr>
              <w:t>Ոսպ</w:t>
            </w:r>
            <w:r w:rsidRPr="00A340ED">
              <w:rPr>
                <w:rFonts w:ascii="Arial Armenian" w:hAnsi="Arial Armenian" w:cs="Arial Armenian"/>
                <w:sz w:val="20"/>
                <w:szCs w:val="20"/>
              </w:rPr>
              <w:t xml:space="preserve"> </w:t>
            </w:r>
            <w:r w:rsidRPr="00A340ED">
              <w:rPr>
                <w:rFonts w:ascii="Sylfaen" w:hAnsi="Sylfaen" w:cs="Sylfaen"/>
                <w:sz w:val="20"/>
                <w:szCs w:val="20"/>
              </w:rPr>
              <w:t>ամբողջական</w:t>
            </w:r>
            <w:r w:rsidRPr="00A340ED">
              <w:rPr>
                <w:rFonts w:ascii="Arial Armenian" w:hAnsi="Arial Armenian" w:cs="Arial Armenian"/>
                <w:sz w:val="20"/>
                <w:szCs w:val="20"/>
              </w:rPr>
              <w:t xml:space="preserve">, </w:t>
            </w:r>
            <w:r w:rsidRPr="00A340ED">
              <w:rPr>
                <w:rFonts w:ascii="Sylfaen" w:hAnsi="Sylfaen" w:cs="Sylfaen"/>
                <w:sz w:val="20"/>
                <w:szCs w:val="20"/>
              </w:rPr>
              <w:t>երեք</w:t>
            </w:r>
            <w:r w:rsidRPr="00A340ED">
              <w:rPr>
                <w:rFonts w:ascii="Arial Armenian" w:hAnsi="Arial Armenian" w:cs="Arial Armenian"/>
                <w:sz w:val="20"/>
                <w:szCs w:val="20"/>
              </w:rPr>
              <w:t xml:space="preserve"> </w:t>
            </w:r>
            <w:r w:rsidRPr="00A340ED">
              <w:rPr>
                <w:rFonts w:ascii="Sylfaen" w:hAnsi="Sylfaen" w:cs="Sylfaen"/>
                <w:sz w:val="20"/>
                <w:szCs w:val="20"/>
              </w:rPr>
              <w:t>տեսակի</w:t>
            </w:r>
            <w:r w:rsidRPr="00A340ED">
              <w:rPr>
                <w:rFonts w:ascii="Arial Armenian" w:hAnsi="Arial Armenian" w:cs="Arial Armenian"/>
                <w:sz w:val="20"/>
                <w:szCs w:val="20"/>
              </w:rPr>
              <w:t xml:space="preserve">, </w:t>
            </w:r>
            <w:r w:rsidRPr="00A340ED">
              <w:rPr>
                <w:rFonts w:ascii="Sylfaen" w:hAnsi="Sylfaen" w:cs="Sylfaen"/>
                <w:sz w:val="20"/>
                <w:szCs w:val="20"/>
              </w:rPr>
              <w:t>համասեռ</w:t>
            </w:r>
            <w:r w:rsidRPr="00A340ED">
              <w:rPr>
                <w:rFonts w:ascii="Arial Armenian" w:hAnsi="Arial Armenian" w:cs="Arial Armenian"/>
                <w:sz w:val="20"/>
                <w:szCs w:val="20"/>
              </w:rPr>
              <w:t xml:space="preserve">, </w:t>
            </w:r>
            <w:r w:rsidRPr="00A340ED">
              <w:rPr>
                <w:rFonts w:ascii="Sylfaen" w:hAnsi="Sylfaen" w:cs="Sylfaen"/>
                <w:sz w:val="20"/>
                <w:szCs w:val="20"/>
              </w:rPr>
              <w:t>մաքուր</w:t>
            </w:r>
            <w:r w:rsidRPr="00A340ED">
              <w:rPr>
                <w:rFonts w:ascii="Arial Armenian" w:hAnsi="Arial Armenian" w:cs="Arial Armenian"/>
                <w:sz w:val="20"/>
                <w:szCs w:val="20"/>
              </w:rPr>
              <w:t xml:space="preserve">, </w:t>
            </w:r>
            <w:r w:rsidRPr="00A340ED">
              <w:rPr>
                <w:rFonts w:ascii="Sylfaen" w:hAnsi="Sylfaen" w:cs="Sylfaen"/>
                <w:sz w:val="20"/>
                <w:szCs w:val="20"/>
              </w:rPr>
              <w:t>չոր</w:t>
            </w:r>
            <w:r w:rsidRPr="00A340ED">
              <w:rPr>
                <w:rFonts w:ascii="Arial Armenian" w:hAnsi="Arial Armenian" w:cs="Arial Armenian"/>
                <w:sz w:val="20"/>
                <w:szCs w:val="20"/>
              </w:rPr>
              <w:t xml:space="preserve">` </w:t>
            </w:r>
            <w:r w:rsidRPr="00A340ED">
              <w:rPr>
                <w:rFonts w:ascii="Sylfaen" w:hAnsi="Sylfaen" w:cs="Sylfaen"/>
                <w:sz w:val="20"/>
                <w:szCs w:val="20"/>
              </w:rPr>
              <w:t>խոնավությունը</w:t>
            </w:r>
            <w:r w:rsidRPr="00A340ED">
              <w:rPr>
                <w:rFonts w:ascii="Arial Armenian" w:hAnsi="Arial Armenian" w:cs="Arial Armenian"/>
                <w:sz w:val="20"/>
                <w:szCs w:val="20"/>
              </w:rPr>
              <w:t xml:space="preserve">` 14,0% </w:t>
            </w:r>
            <w:r w:rsidRPr="00A340ED">
              <w:rPr>
                <w:rFonts w:ascii="Sylfaen" w:hAnsi="Sylfaen" w:cs="Sylfaen"/>
                <w:sz w:val="20"/>
                <w:szCs w:val="20"/>
              </w:rPr>
              <w:t>ոչավելի</w:t>
            </w:r>
            <w:r w:rsidRPr="00A340ED">
              <w:rPr>
                <w:rFonts w:ascii="Arial Armenian" w:hAnsi="Arial Armenian" w:cs="Arial Armenian"/>
                <w:sz w:val="20"/>
                <w:szCs w:val="20"/>
              </w:rPr>
              <w:t xml:space="preserve">: </w:t>
            </w:r>
            <w:r w:rsidRPr="00A340ED">
              <w:rPr>
                <w:rFonts w:ascii="Sylfaen" w:hAnsi="Sylfaen" w:cs="Sylfaen"/>
                <w:sz w:val="20"/>
                <w:szCs w:val="20"/>
              </w:rPr>
              <w:t>Անվտանգությունը</w:t>
            </w:r>
            <w:r w:rsidRPr="00A340ED">
              <w:rPr>
                <w:rFonts w:ascii="Arial Armenian" w:hAnsi="Arial Armenian" w:cs="Arial Armenian"/>
                <w:sz w:val="20"/>
                <w:szCs w:val="20"/>
              </w:rPr>
              <w:t xml:space="preserve">` </w:t>
            </w:r>
            <w:r w:rsidRPr="00A340ED">
              <w:rPr>
                <w:rFonts w:ascii="Sylfaen" w:hAnsi="Sylfaen" w:cs="Sylfaen"/>
                <w:sz w:val="20"/>
                <w:szCs w:val="20"/>
              </w:rPr>
              <w:t>ըստ</w:t>
            </w:r>
            <w:r w:rsidRPr="00A340ED">
              <w:rPr>
                <w:rFonts w:ascii="Arial Armenian" w:hAnsi="Arial Armenian" w:cs="Arial Armenian"/>
                <w:sz w:val="20"/>
                <w:szCs w:val="20"/>
              </w:rPr>
              <w:t xml:space="preserve"> N 2-III-4.9-01-2010 </w:t>
            </w:r>
            <w:r w:rsidRPr="00A340ED">
              <w:rPr>
                <w:rFonts w:ascii="Sylfaen" w:hAnsi="Sylfaen" w:cs="Sylfaen"/>
                <w:sz w:val="20"/>
                <w:szCs w:val="20"/>
              </w:rPr>
              <w:t>հիգիենիկ</w:t>
            </w:r>
            <w:r w:rsidRPr="00A340ED">
              <w:rPr>
                <w:rFonts w:ascii="Arial Armenian" w:hAnsi="Arial Armenian" w:cs="Arial Armenian"/>
                <w:sz w:val="20"/>
                <w:szCs w:val="20"/>
              </w:rPr>
              <w:t xml:space="preserve"> </w:t>
            </w:r>
            <w:r w:rsidRPr="00A340ED">
              <w:rPr>
                <w:rFonts w:ascii="Sylfaen" w:hAnsi="Sylfaen" w:cs="Sylfaen"/>
                <w:sz w:val="20"/>
                <w:szCs w:val="20"/>
              </w:rPr>
              <w:t>նորմատիվների</w:t>
            </w:r>
            <w:r w:rsidRPr="00A340ED">
              <w:rPr>
                <w:rFonts w:ascii="Arial Armenian" w:hAnsi="Arial Armenian" w:cs="Arial Armenian"/>
                <w:sz w:val="20"/>
                <w:szCs w:val="20"/>
              </w:rPr>
              <w:t>, «</w:t>
            </w:r>
            <w:r w:rsidRPr="00A340ED">
              <w:rPr>
                <w:rFonts w:ascii="Sylfaen" w:hAnsi="Sylfaen" w:cs="Sylfaen"/>
                <w:sz w:val="20"/>
                <w:szCs w:val="20"/>
              </w:rPr>
              <w:t>Սննդամթերքի</w:t>
            </w:r>
            <w:r w:rsidRPr="00A340ED">
              <w:rPr>
                <w:rFonts w:ascii="Arial Armenian" w:hAnsi="Arial Armenian" w:cs="Arial Armenian"/>
                <w:sz w:val="20"/>
                <w:szCs w:val="20"/>
              </w:rPr>
              <w:t xml:space="preserve"> </w:t>
            </w:r>
            <w:r w:rsidRPr="00A340ED">
              <w:rPr>
                <w:rFonts w:ascii="Sylfaen" w:hAnsi="Sylfaen" w:cs="Sylfaen"/>
                <w:sz w:val="20"/>
                <w:szCs w:val="20"/>
              </w:rPr>
              <w:t>անվտանգության</w:t>
            </w:r>
            <w:r w:rsidRPr="00A340ED">
              <w:rPr>
                <w:rFonts w:ascii="Arial Armenian" w:hAnsi="Arial Armenian" w:cs="Arial Armenian"/>
                <w:sz w:val="20"/>
                <w:szCs w:val="20"/>
              </w:rPr>
              <w:t xml:space="preserve"> </w:t>
            </w:r>
            <w:r w:rsidRPr="00A340ED">
              <w:rPr>
                <w:rFonts w:ascii="Sylfaen" w:hAnsi="Sylfaen" w:cs="Sylfaen"/>
                <w:sz w:val="20"/>
                <w:szCs w:val="20"/>
              </w:rPr>
              <w:t>մասին</w:t>
            </w:r>
            <w:r w:rsidRPr="00A340ED">
              <w:rPr>
                <w:rFonts w:ascii="Arial Armenian" w:hAnsi="Arial Armenian" w:cs="Arial Armenian"/>
                <w:sz w:val="20"/>
                <w:szCs w:val="20"/>
              </w:rPr>
              <w:t xml:space="preserve">» </w:t>
            </w:r>
            <w:r w:rsidRPr="00A340ED">
              <w:rPr>
                <w:rFonts w:ascii="Sylfaen" w:hAnsi="Sylfaen" w:cs="Sylfaen"/>
                <w:sz w:val="20"/>
                <w:szCs w:val="20"/>
              </w:rPr>
              <w:t>ՀՀ</w:t>
            </w:r>
            <w:r w:rsidRPr="00A340ED">
              <w:rPr>
                <w:rFonts w:ascii="Arial Armenian" w:hAnsi="Arial Armenian" w:cs="Arial Armenian"/>
                <w:sz w:val="20"/>
                <w:szCs w:val="20"/>
              </w:rPr>
              <w:t xml:space="preserve"> </w:t>
            </w:r>
            <w:r w:rsidRPr="00A340ED">
              <w:rPr>
                <w:rFonts w:ascii="Sylfaen" w:hAnsi="Sylfaen" w:cs="Sylfaen"/>
                <w:sz w:val="20"/>
                <w:szCs w:val="20"/>
              </w:rPr>
              <w:t>օրենքի</w:t>
            </w:r>
            <w:r w:rsidRPr="00A340ED">
              <w:rPr>
                <w:rFonts w:ascii="Arial Armenian" w:hAnsi="Arial Armenian" w:cs="Arial Armenian"/>
                <w:sz w:val="20"/>
                <w:szCs w:val="20"/>
              </w:rPr>
              <w:t xml:space="preserve"> 8-</w:t>
            </w:r>
            <w:r w:rsidRPr="00A340ED">
              <w:rPr>
                <w:rFonts w:ascii="Sylfaen" w:hAnsi="Sylfaen" w:cs="Sylfaen"/>
                <w:sz w:val="20"/>
                <w:szCs w:val="20"/>
              </w:rPr>
              <w:t>րդ</w:t>
            </w:r>
            <w:r w:rsidRPr="00A340ED">
              <w:rPr>
                <w:rFonts w:ascii="Arial Armenian" w:hAnsi="Arial Armenian" w:cs="Arial Armenian"/>
                <w:sz w:val="20"/>
                <w:szCs w:val="20"/>
              </w:rPr>
              <w:t xml:space="preserve"> </w:t>
            </w:r>
            <w:r w:rsidRPr="00A340ED">
              <w:rPr>
                <w:rFonts w:ascii="Sylfaen" w:hAnsi="Sylfaen" w:cs="Sylfaen"/>
                <w:sz w:val="20"/>
                <w:szCs w:val="20"/>
              </w:rPr>
              <w:t>հոդվածի</w:t>
            </w:r>
            <w:r w:rsidRPr="00A340ED">
              <w:rPr>
                <w:rFonts w:ascii="Arial Armenian" w:hAnsi="Arial Armenian" w:cs="Arial Armenian"/>
                <w:sz w:val="20"/>
                <w:szCs w:val="20"/>
              </w:rPr>
              <w:t>:</w:t>
            </w:r>
          </w:p>
        </w:tc>
      </w:tr>
      <w:tr w:rsidR="00F10BF7" w:rsidRPr="00A340ED" w:rsidTr="0077683C">
        <w:trPr>
          <w:trHeight w:val="20"/>
        </w:trPr>
        <w:tc>
          <w:tcPr>
            <w:tcW w:w="1843" w:type="dxa"/>
            <w:vAlign w:val="center"/>
          </w:tcPr>
          <w:p w:rsidR="00F10BF7" w:rsidRPr="00A340ED" w:rsidRDefault="00F10BF7" w:rsidP="0077683C">
            <w:pPr>
              <w:jc w:val="center"/>
              <w:rPr>
                <w:rFonts w:ascii="Arial Armenian" w:hAnsi="Arial Armenian" w:cs="Calibri"/>
                <w:sz w:val="20"/>
                <w:szCs w:val="20"/>
              </w:rPr>
            </w:pPr>
            <w:r w:rsidRPr="00A340ED">
              <w:rPr>
                <w:rFonts w:ascii="Arial Armenian" w:hAnsi="Arial Armenian" w:cs="Calibri"/>
                <w:sz w:val="20"/>
                <w:szCs w:val="20"/>
              </w:rPr>
              <w:t>15851100</w:t>
            </w:r>
          </w:p>
        </w:tc>
        <w:tc>
          <w:tcPr>
            <w:tcW w:w="2693" w:type="dxa"/>
            <w:vAlign w:val="center"/>
          </w:tcPr>
          <w:p w:rsidR="00F10BF7" w:rsidRPr="00A340ED" w:rsidRDefault="00F10BF7" w:rsidP="0077683C">
            <w:pPr>
              <w:rPr>
                <w:rFonts w:ascii="Arial Armenian" w:hAnsi="Arial Armenian" w:cs="Sylfaen"/>
                <w:sz w:val="20"/>
                <w:szCs w:val="20"/>
              </w:rPr>
            </w:pPr>
            <w:r w:rsidRPr="00A340ED">
              <w:rPr>
                <w:rFonts w:ascii="Sylfaen" w:hAnsi="Sylfaen" w:cs="Sylfaen"/>
                <w:sz w:val="20"/>
                <w:szCs w:val="20"/>
              </w:rPr>
              <w:t>Մակարոն</w:t>
            </w:r>
          </w:p>
        </w:tc>
        <w:tc>
          <w:tcPr>
            <w:tcW w:w="10915" w:type="dxa"/>
          </w:tcPr>
          <w:p w:rsidR="00F10BF7" w:rsidRPr="00A340ED" w:rsidRDefault="00F10BF7" w:rsidP="0077683C">
            <w:pPr>
              <w:rPr>
                <w:rFonts w:ascii="Arial Armenian" w:hAnsi="Arial Armenian"/>
                <w:sz w:val="20"/>
                <w:szCs w:val="20"/>
              </w:rPr>
            </w:pPr>
            <w:r w:rsidRPr="00A340ED">
              <w:rPr>
                <w:rFonts w:ascii="Sylfaen" w:hAnsi="Sylfaen" w:cs="Sylfaen"/>
                <w:sz w:val="20"/>
                <w:szCs w:val="20"/>
              </w:rPr>
              <w:t>Մակարոնեղեն</w:t>
            </w:r>
            <w:r w:rsidRPr="00A340ED">
              <w:rPr>
                <w:rFonts w:ascii="Arial Armenian" w:hAnsi="Arial Armenian" w:cs="Arial Armenian"/>
                <w:sz w:val="20"/>
                <w:szCs w:val="20"/>
              </w:rPr>
              <w:t xml:space="preserve"> </w:t>
            </w:r>
            <w:r w:rsidRPr="00A340ED">
              <w:rPr>
                <w:rFonts w:ascii="Sylfaen" w:hAnsi="Sylfaen" w:cs="Sylfaen"/>
                <w:sz w:val="20"/>
                <w:szCs w:val="20"/>
              </w:rPr>
              <w:t>անդրոժ</w:t>
            </w:r>
            <w:r w:rsidRPr="00A340ED">
              <w:rPr>
                <w:rFonts w:ascii="Arial Armenian" w:hAnsi="Arial Armenian" w:cs="Arial Armenian"/>
                <w:sz w:val="20"/>
                <w:szCs w:val="20"/>
              </w:rPr>
              <w:t xml:space="preserve"> </w:t>
            </w:r>
            <w:r w:rsidRPr="00A340ED">
              <w:rPr>
                <w:rFonts w:ascii="Sylfaen" w:hAnsi="Sylfaen" w:cs="Sylfaen"/>
                <w:sz w:val="20"/>
                <w:szCs w:val="20"/>
              </w:rPr>
              <w:t>խմորից</w:t>
            </w:r>
            <w:r w:rsidRPr="00A340ED">
              <w:rPr>
                <w:rFonts w:ascii="Arial Armenian" w:hAnsi="Arial Armenian" w:cs="Arial Armenian"/>
                <w:sz w:val="20"/>
                <w:szCs w:val="20"/>
              </w:rPr>
              <w:t xml:space="preserve">, </w:t>
            </w:r>
            <w:r w:rsidRPr="00A340ED">
              <w:rPr>
                <w:rFonts w:ascii="Sylfaen" w:hAnsi="Sylfaen" w:cs="Sylfaen"/>
                <w:sz w:val="20"/>
                <w:szCs w:val="20"/>
              </w:rPr>
              <w:t>կախված</w:t>
            </w:r>
            <w:r w:rsidRPr="00A340ED">
              <w:rPr>
                <w:rFonts w:ascii="Arial Armenian" w:hAnsi="Arial Armenian" w:cs="Arial Armenian"/>
                <w:sz w:val="20"/>
                <w:szCs w:val="20"/>
              </w:rPr>
              <w:t xml:space="preserve"> </w:t>
            </w:r>
            <w:r w:rsidRPr="00A340ED">
              <w:rPr>
                <w:rFonts w:ascii="Sylfaen" w:hAnsi="Sylfaen" w:cs="Sylfaen"/>
                <w:sz w:val="20"/>
                <w:szCs w:val="20"/>
              </w:rPr>
              <w:t>ալյուրի</w:t>
            </w:r>
            <w:r w:rsidRPr="00A340ED">
              <w:rPr>
                <w:rFonts w:ascii="Arial Armenian" w:hAnsi="Arial Armenian" w:cs="Arial Armenian"/>
                <w:sz w:val="20"/>
                <w:szCs w:val="20"/>
              </w:rPr>
              <w:t xml:space="preserve"> </w:t>
            </w:r>
            <w:r w:rsidRPr="00A340ED">
              <w:rPr>
                <w:rFonts w:ascii="Sylfaen" w:hAnsi="Sylfaen" w:cs="Sylfaen"/>
                <w:sz w:val="20"/>
                <w:szCs w:val="20"/>
              </w:rPr>
              <w:t>տեսակից</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որակից</w:t>
            </w:r>
            <w:r w:rsidRPr="00A340ED">
              <w:rPr>
                <w:rFonts w:ascii="Arial Armenian" w:hAnsi="Arial Armenian" w:cs="Arial Armenian"/>
                <w:sz w:val="20"/>
                <w:szCs w:val="20"/>
              </w:rPr>
              <w:t>` A (</w:t>
            </w:r>
            <w:r w:rsidRPr="00A340ED">
              <w:rPr>
                <w:rFonts w:ascii="Sylfaen" w:hAnsi="Sylfaen" w:cs="Sylfaen"/>
                <w:sz w:val="20"/>
                <w:szCs w:val="20"/>
              </w:rPr>
              <w:t>պինդ</w:t>
            </w:r>
            <w:r w:rsidRPr="00A340ED">
              <w:rPr>
                <w:rFonts w:ascii="Arial Armenian" w:hAnsi="Arial Armenian" w:cs="Arial Armenian"/>
                <w:sz w:val="20"/>
                <w:szCs w:val="20"/>
              </w:rPr>
              <w:t xml:space="preserve"> </w:t>
            </w:r>
            <w:r w:rsidRPr="00A340ED">
              <w:rPr>
                <w:rFonts w:ascii="Sylfaen" w:hAnsi="Sylfaen" w:cs="Sylfaen"/>
                <w:sz w:val="20"/>
                <w:szCs w:val="20"/>
              </w:rPr>
              <w:t>ցորենի</w:t>
            </w:r>
            <w:r w:rsidRPr="00A340ED">
              <w:rPr>
                <w:rFonts w:ascii="Arial Armenian" w:hAnsi="Arial Armenian" w:cs="Arial Armenian"/>
                <w:sz w:val="20"/>
                <w:szCs w:val="20"/>
              </w:rPr>
              <w:t xml:space="preserve"> </w:t>
            </w:r>
            <w:r w:rsidRPr="00A340ED">
              <w:rPr>
                <w:rFonts w:ascii="Sylfaen" w:hAnsi="Sylfaen" w:cs="Sylfaen"/>
                <w:sz w:val="20"/>
                <w:szCs w:val="20"/>
              </w:rPr>
              <w:t>ալյուրից</w:t>
            </w:r>
            <w:r w:rsidRPr="00A340ED">
              <w:rPr>
                <w:rFonts w:ascii="Arial Armenian" w:hAnsi="Arial Armenian" w:cs="Arial Armenian"/>
                <w:sz w:val="20"/>
                <w:szCs w:val="20"/>
              </w:rPr>
              <w:t xml:space="preserve">), </w:t>
            </w:r>
            <w:r w:rsidRPr="00A340ED">
              <w:rPr>
                <w:rFonts w:ascii="Arial" w:hAnsi="Arial" w:cs="Arial"/>
                <w:sz w:val="20"/>
                <w:szCs w:val="20"/>
              </w:rPr>
              <w:t>Б</w:t>
            </w:r>
            <w:r w:rsidRPr="00A340ED">
              <w:rPr>
                <w:rFonts w:ascii="Arial Armenian" w:hAnsi="Arial Armenian" w:cs="Arial Armenian"/>
                <w:sz w:val="20"/>
                <w:szCs w:val="20"/>
              </w:rPr>
              <w:t xml:space="preserve"> (</w:t>
            </w:r>
            <w:r w:rsidRPr="00A340ED">
              <w:rPr>
                <w:rFonts w:ascii="Sylfaen" w:hAnsi="Sylfaen" w:cs="Sylfaen"/>
                <w:sz w:val="20"/>
                <w:szCs w:val="20"/>
              </w:rPr>
              <w:t>փափուկ</w:t>
            </w:r>
            <w:r w:rsidRPr="00A340ED">
              <w:rPr>
                <w:rFonts w:ascii="Arial Armenian" w:hAnsi="Arial Armenian" w:cs="Arial Armenian"/>
                <w:sz w:val="20"/>
                <w:szCs w:val="20"/>
              </w:rPr>
              <w:t xml:space="preserve"> </w:t>
            </w:r>
            <w:r w:rsidRPr="00A340ED">
              <w:rPr>
                <w:rFonts w:ascii="Sylfaen" w:hAnsi="Sylfaen" w:cs="Sylfaen"/>
                <w:sz w:val="20"/>
                <w:szCs w:val="20"/>
              </w:rPr>
              <w:t>ապակենման</w:t>
            </w:r>
            <w:r w:rsidRPr="00A340ED">
              <w:rPr>
                <w:rFonts w:ascii="Arial Armenian" w:hAnsi="Arial Armenian" w:cs="Arial Armenian"/>
                <w:sz w:val="20"/>
                <w:szCs w:val="20"/>
              </w:rPr>
              <w:t xml:space="preserve"> </w:t>
            </w:r>
            <w:r w:rsidRPr="00A340ED">
              <w:rPr>
                <w:rFonts w:ascii="Sylfaen" w:hAnsi="Sylfaen" w:cs="Sylfaen"/>
                <w:sz w:val="20"/>
                <w:szCs w:val="20"/>
              </w:rPr>
              <w:t>ցորենի</w:t>
            </w:r>
            <w:r w:rsidRPr="00A340ED">
              <w:rPr>
                <w:rFonts w:ascii="Arial Armenian" w:hAnsi="Arial Armenian" w:cs="Arial Armenian"/>
                <w:sz w:val="20"/>
                <w:szCs w:val="20"/>
              </w:rPr>
              <w:t xml:space="preserve"> </w:t>
            </w:r>
            <w:r w:rsidRPr="00A340ED">
              <w:rPr>
                <w:rFonts w:ascii="Sylfaen" w:hAnsi="Sylfaen" w:cs="Sylfaen"/>
                <w:sz w:val="20"/>
                <w:szCs w:val="20"/>
              </w:rPr>
              <w:t>ալյուրից</w:t>
            </w:r>
            <w:r w:rsidRPr="00A340ED">
              <w:rPr>
                <w:rFonts w:ascii="Arial Armenian" w:hAnsi="Arial Armenian" w:cs="Arial Armenian"/>
                <w:sz w:val="20"/>
                <w:szCs w:val="20"/>
              </w:rPr>
              <w:t>), B (</w:t>
            </w:r>
            <w:r w:rsidRPr="00A340ED">
              <w:rPr>
                <w:rFonts w:ascii="Sylfaen" w:hAnsi="Sylfaen" w:cs="Sylfaen"/>
                <w:sz w:val="20"/>
                <w:szCs w:val="20"/>
              </w:rPr>
              <w:t>հացաթխման</w:t>
            </w:r>
            <w:r w:rsidRPr="00A340ED">
              <w:rPr>
                <w:rFonts w:ascii="Arial Armenian" w:hAnsi="Arial Armenian" w:cs="Arial Armenian"/>
                <w:sz w:val="20"/>
                <w:szCs w:val="20"/>
              </w:rPr>
              <w:t xml:space="preserve"> </w:t>
            </w:r>
            <w:r w:rsidRPr="00A340ED">
              <w:rPr>
                <w:rFonts w:ascii="Sylfaen" w:hAnsi="Sylfaen" w:cs="Sylfaen"/>
                <w:sz w:val="20"/>
                <w:szCs w:val="20"/>
              </w:rPr>
              <w:t>ցորենի</w:t>
            </w:r>
            <w:r w:rsidRPr="00A340ED">
              <w:rPr>
                <w:rFonts w:ascii="Arial Armenian" w:hAnsi="Arial Armenian" w:cs="Arial Armenian"/>
                <w:sz w:val="20"/>
                <w:szCs w:val="20"/>
              </w:rPr>
              <w:t xml:space="preserve"> </w:t>
            </w:r>
            <w:r w:rsidRPr="00A340ED">
              <w:rPr>
                <w:rFonts w:ascii="Sylfaen" w:hAnsi="Sylfaen" w:cs="Sylfaen"/>
                <w:sz w:val="20"/>
                <w:szCs w:val="20"/>
              </w:rPr>
              <w:t>ալյուրից</w:t>
            </w:r>
            <w:r w:rsidRPr="00A340ED">
              <w:rPr>
                <w:rFonts w:ascii="Arial Armenian" w:hAnsi="Arial Armenian" w:cs="Arial Armenian"/>
                <w:sz w:val="20"/>
                <w:szCs w:val="20"/>
              </w:rPr>
              <w:t xml:space="preserve">), </w:t>
            </w:r>
            <w:r w:rsidRPr="00A340ED">
              <w:rPr>
                <w:rFonts w:ascii="Sylfaen" w:hAnsi="Sylfaen" w:cs="Sylfaen"/>
                <w:sz w:val="20"/>
                <w:szCs w:val="20"/>
              </w:rPr>
              <w:t>չափածրարված</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առանց</w:t>
            </w:r>
            <w:r w:rsidRPr="00A340ED">
              <w:rPr>
                <w:rFonts w:ascii="Arial Armenian" w:hAnsi="Arial Armenian" w:cs="Arial Armenian"/>
                <w:sz w:val="20"/>
                <w:szCs w:val="20"/>
              </w:rPr>
              <w:t xml:space="preserve"> </w:t>
            </w:r>
            <w:r w:rsidRPr="00A340ED">
              <w:rPr>
                <w:rFonts w:ascii="Sylfaen" w:hAnsi="Sylfaen" w:cs="Sylfaen"/>
                <w:sz w:val="20"/>
                <w:szCs w:val="20"/>
              </w:rPr>
              <w:t>չափածրարման։</w:t>
            </w:r>
            <w:r w:rsidRPr="00A340ED">
              <w:rPr>
                <w:rFonts w:ascii="Arial Armenian" w:hAnsi="Arial Armenian" w:cs="Arial Armenian"/>
                <w:sz w:val="20"/>
                <w:szCs w:val="20"/>
              </w:rPr>
              <w:t xml:space="preserve"> </w:t>
            </w:r>
            <w:r w:rsidRPr="00A340ED">
              <w:rPr>
                <w:rFonts w:ascii="Sylfaen" w:hAnsi="Sylfaen" w:cs="Sylfaen"/>
                <w:sz w:val="20"/>
                <w:szCs w:val="20"/>
              </w:rPr>
              <w:t>Անվտանգությունը՝</w:t>
            </w:r>
            <w:r w:rsidRPr="00A340ED">
              <w:rPr>
                <w:rFonts w:ascii="Arial Armenian" w:hAnsi="Arial Armenian" w:cs="Arial Armenian"/>
                <w:sz w:val="20"/>
                <w:szCs w:val="20"/>
              </w:rPr>
              <w:t xml:space="preserve"> </w:t>
            </w:r>
            <w:r w:rsidRPr="00A340ED">
              <w:rPr>
                <w:rFonts w:ascii="Sylfaen" w:hAnsi="Sylfaen" w:cs="Sylfaen"/>
                <w:sz w:val="20"/>
                <w:szCs w:val="20"/>
              </w:rPr>
              <w:t>ըստ</w:t>
            </w:r>
            <w:r w:rsidRPr="00A340ED">
              <w:rPr>
                <w:rFonts w:ascii="Arial Armenian" w:hAnsi="Arial Armenian" w:cs="Arial Armenian"/>
                <w:sz w:val="20"/>
                <w:szCs w:val="20"/>
              </w:rPr>
              <w:t xml:space="preserve"> N 2-III-4.9-01-2010 </w:t>
            </w:r>
            <w:r w:rsidRPr="00A340ED">
              <w:rPr>
                <w:rFonts w:ascii="Sylfaen" w:hAnsi="Sylfaen" w:cs="Sylfaen"/>
                <w:sz w:val="20"/>
                <w:szCs w:val="20"/>
              </w:rPr>
              <w:t>հիգիենիկ</w:t>
            </w:r>
            <w:r w:rsidRPr="00A340ED">
              <w:rPr>
                <w:rFonts w:ascii="Arial Armenian" w:hAnsi="Arial Armenian" w:cs="Arial Armenian"/>
                <w:sz w:val="20"/>
                <w:szCs w:val="20"/>
              </w:rPr>
              <w:t xml:space="preserve"> </w:t>
            </w:r>
            <w:r w:rsidRPr="00A340ED">
              <w:rPr>
                <w:rFonts w:ascii="Sylfaen" w:hAnsi="Sylfaen" w:cs="Sylfaen"/>
                <w:sz w:val="20"/>
                <w:szCs w:val="20"/>
              </w:rPr>
              <w:t>նորմատիվների</w:t>
            </w:r>
            <w:r w:rsidRPr="00A340ED">
              <w:rPr>
                <w:rFonts w:ascii="Arial Armenian" w:hAnsi="Arial Armenian" w:cs="Arial Armenian"/>
                <w:sz w:val="20"/>
                <w:szCs w:val="20"/>
              </w:rPr>
              <w:t xml:space="preserve">, </w:t>
            </w:r>
            <w:r w:rsidRPr="00A340ED">
              <w:rPr>
                <w:rFonts w:ascii="Sylfaen" w:hAnsi="Sylfaen" w:cs="Sylfaen"/>
                <w:sz w:val="20"/>
                <w:szCs w:val="20"/>
              </w:rPr>
              <w:t>իսկ</w:t>
            </w:r>
            <w:r w:rsidRPr="00A340ED">
              <w:rPr>
                <w:rFonts w:ascii="Arial Armenian" w:hAnsi="Arial Armenian" w:cs="Arial Armenian"/>
                <w:sz w:val="20"/>
                <w:szCs w:val="20"/>
              </w:rPr>
              <w:t xml:space="preserve"> </w:t>
            </w:r>
            <w:r w:rsidRPr="00A340ED">
              <w:rPr>
                <w:rFonts w:ascii="Sylfaen" w:hAnsi="Sylfaen" w:cs="Sylfaen"/>
                <w:sz w:val="20"/>
                <w:szCs w:val="20"/>
              </w:rPr>
              <w:t>մակնշումը</w:t>
            </w:r>
            <w:r w:rsidRPr="00A340ED">
              <w:rPr>
                <w:rFonts w:ascii="Arial Armenian" w:hAnsi="Arial Armenian" w:cs="Arial Armenian"/>
                <w:sz w:val="20"/>
                <w:szCs w:val="20"/>
              </w:rPr>
              <w:t>` «</w:t>
            </w:r>
            <w:r w:rsidRPr="00A340ED">
              <w:rPr>
                <w:rFonts w:ascii="Sylfaen" w:hAnsi="Sylfaen" w:cs="Sylfaen"/>
                <w:sz w:val="20"/>
                <w:szCs w:val="20"/>
              </w:rPr>
              <w:t>Սննդամթերքի</w:t>
            </w:r>
            <w:r w:rsidRPr="00A340ED">
              <w:rPr>
                <w:rFonts w:ascii="Arial Armenian" w:hAnsi="Arial Armenian" w:cs="Arial Armenian"/>
                <w:sz w:val="20"/>
                <w:szCs w:val="20"/>
              </w:rPr>
              <w:t xml:space="preserve"> </w:t>
            </w:r>
            <w:r w:rsidRPr="00A340ED">
              <w:rPr>
                <w:rFonts w:ascii="Sylfaen" w:hAnsi="Sylfaen" w:cs="Sylfaen"/>
                <w:sz w:val="20"/>
                <w:szCs w:val="20"/>
              </w:rPr>
              <w:lastRenderedPageBreak/>
              <w:t>անվտանգության</w:t>
            </w:r>
            <w:r w:rsidRPr="00A340ED">
              <w:rPr>
                <w:rFonts w:ascii="Arial Armenian" w:hAnsi="Arial Armenian" w:cs="Arial Armenian"/>
                <w:sz w:val="20"/>
                <w:szCs w:val="20"/>
              </w:rPr>
              <w:t xml:space="preserve"> </w:t>
            </w:r>
            <w:r w:rsidRPr="00A340ED">
              <w:rPr>
                <w:rFonts w:ascii="Sylfaen" w:hAnsi="Sylfaen" w:cs="Sylfaen"/>
                <w:sz w:val="20"/>
                <w:szCs w:val="20"/>
              </w:rPr>
              <w:t>մասին</w:t>
            </w:r>
            <w:r w:rsidRPr="00A340ED">
              <w:rPr>
                <w:rFonts w:ascii="Arial Armenian" w:hAnsi="Arial Armenian" w:cs="Arial Armenian"/>
                <w:sz w:val="20"/>
                <w:szCs w:val="20"/>
              </w:rPr>
              <w:t xml:space="preserve">» </w:t>
            </w:r>
            <w:r w:rsidRPr="00A340ED">
              <w:rPr>
                <w:rFonts w:ascii="Sylfaen" w:hAnsi="Sylfaen" w:cs="Sylfaen"/>
                <w:sz w:val="20"/>
                <w:szCs w:val="20"/>
              </w:rPr>
              <w:t>ՀՀ</w:t>
            </w:r>
            <w:r w:rsidRPr="00A340ED">
              <w:rPr>
                <w:rFonts w:ascii="Arial Armenian" w:hAnsi="Arial Armenian" w:cs="Arial Armenian"/>
                <w:sz w:val="20"/>
                <w:szCs w:val="20"/>
              </w:rPr>
              <w:t xml:space="preserve"> </w:t>
            </w:r>
            <w:r w:rsidRPr="00A340ED">
              <w:rPr>
                <w:rFonts w:ascii="Sylfaen" w:hAnsi="Sylfaen" w:cs="Sylfaen"/>
                <w:sz w:val="20"/>
                <w:szCs w:val="20"/>
              </w:rPr>
              <w:t>օրենքի</w:t>
            </w:r>
            <w:r w:rsidRPr="00A340ED">
              <w:rPr>
                <w:rFonts w:ascii="Arial Armenian" w:hAnsi="Arial Armenian" w:cs="Arial Armenian"/>
                <w:sz w:val="20"/>
                <w:szCs w:val="20"/>
              </w:rPr>
              <w:t xml:space="preserve"> 8-</w:t>
            </w:r>
            <w:r w:rsidRPr="00A340ED">
              <w:rPr>
                <w:rFonts w:ascii="Sylfaen" w:hAnsi="Sylfaen" w:cs="Sylfaen"/>
                <w:sz w:val="20"/>
                <w:szCs w:val="20"/>
              </w:rPr>
              <w:t>րդ</w:t>
            </w:r>
            <w:r w:rsidRPr="00A340ED">
              <w:rPr>
                <w:rFonts w:ascii="Arial Armenian" w:hAnsi="Arial Armenian" w:cs="Arial Armenian"/>
                <w:sz w:val="20"/>
                <w:szCs w:val="20"/>
              </w:rPr>
              <w:t xml:space="preserve"> </w:t>
            </w:r>
            <w:r w:rsidRPr="00A340ED">
              <w:rPr>
                <w:rFonts w:ascii="Sylfaen" w:hAnsi="Sylfaen" w:cs="Sylfaen"/>
                <w:sz w:val="20"/>
                <w:szCs w:val="20"/>
              </w:rPr>
              <w:t>հոդվածի</w:t>
            </w:r>
            <w:r w:rsidRPr="00A340ED">
              <w:rPr>
                <w:rFonts w:ascii="Arial Armenian" w:hAnsi="Arial Armenian" w:cs="Arial Armenian"/>
                <w:sz w:val="20"/>
                <w:szCs w:val="20"/>
              </w:rPr>
              <w:t>:</w:t>
            </w:r>
          </w:p>
        </w:tc>
      </w:tr>
      <w:tr w:rsidR="00F10BF7" w:rsidRPr="00137D5B" w:rsidTr="0077683C">
        <w:trPr>
          <w:trHeight w:val="20"/>
        </w:trPr>
        <w:tc>
          <w:tcPr>
            <w:tcW w:w="1843" w:type="dxa"/>
            <w:vAlign w:val="center"/>
          </w:tcPr>
          <w:p w:rsidR="00F10BF7" w:rsidRPr="00A340ED" w:rsidRDefault="00F10BF7" w:rsidP="0077683C">
            <w:pPr>
              <w:jc w:val="center"/>
              <w:rPr>
                <w:rFonts w:ascii="Arial Armenian" w:hAnsi="Arial Armenian" w:cs="Calibri"/>
                <w:sz w:val="20"/>
                <w:szCs w:val="20"/>
              </w:rPr>
            </w:pPr>
            <w:r w:rsidRPr="00A340ED">
              <w:rPr>
                <w:rFonts w:ascii="Arial Armenian" w:hAnsi="Arial Armenian" w:cs="Calibri"/>
                <w:sz w:val="20"/>
                <w:szCs w:val="20"/>
              </w:rPr>
              <w:lastRenderedPageBreak/>
              <w:t>15614200</w:t>
            </w:r>
          </w:p>
        </w:tc>
        <w:tc>
          <w:tcPr>
            <w:tcW w:w="2693" w:type="dxa"/>
            <w:vAlign w:val="center"/>
          </w:tcPr>
          <w:p w:rsidR="00F10BF7" w:rsidRPr="00A340ED" w:rsidRDefault="00F10BF7" w:rsidP="0077683C">
            <w:pPr>
              <w:rPr>
                <w:rFonts w:ascii="Arial Armenian" w:hAnsi="Arial Armenian" w:cs="Sylfaen"/>
                <w:sz w:val="20"/>
                <w:szCs w:val="20"/>
              </w:rPr>
            </w:pPr>
            <w:r w:rsidRPr="00A340ED">
              <w:rPr>
                <w:rFonts w:ascii="Sylfaen" w:hAnsi="Sylfaen" w:cs="Sylfaen"/>
                <w:sz w:val="20"/>
                <w:szCs w:val="20"/>
              </w:rPr>
              <w:t>Բրինձ</w:t>
            </w:r>
          </w:p>
        </w:tc>
        <w:tc>
          <w:tcPr>
            <w:tcW w:w="10915" w:type="dxa"/>
          </w:tcPr>
          <w:p w:rsidR="00F10BF7" w:rsidRPr="00A340ED" w:rsidRDefault="00F10BF7" w:rsidP="0077683C">
            <w:pPr>
              <w:rPr>
                <w:rFonts w:ascii="Arial Armenian" w:hAnsi="Arial Armenian"/>
                <w:sz w:val="20"/>
                <w:szCs w:val="20"/>
                <w:lang w:val="hy-AM"/>
              </w:rPr>
            </w:pPr>
            <w:r w:rsidRPr="00A340ED">
              <w:rPr>
                <w:rFonts w:ascii="Sylfaen" w:hAnsi="Sylfaen" w:cs="Sylfaen"/>
                <w:sz w:val="20"/>
                <w:szCs w:val="20"/>
                <w:lang w:val="hy-AM"/>
              </w:rPr>
              <w:t>Սպիտակ</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խոշոր</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բարձր</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երկար</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տեսակի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չկոտրած</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լայնությունից</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բաժանվում</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են</w:t>
            </w:r>
            <w:r w:rsidRPr="00A340ED">
              <w:rPr>
                <w:rFonts w:ascii="Arial Armenian" w:hAnsi="Arial Armenian" w:cs="Arial Armenian"/>
                <w:sz w:val="20"/>
                <w:szCs w:val="20"/>
                <w:lang w:val="hy-AM"/>
              </w:rPr>
              <w:t xml:space="preserve"> 1-</w:t>
            </w:r>
            <w:r w:rsidRPr="00A340ED">
              <w:rPr>
                <w:rFonts w:ascii="Sylfaen" w:hAnsi="Sylfaen" w:cs="Sylfaen"/>
                <w:sz w:val="20"/>
                <w:szCs w:val="20"/>
                <w:lang w:val="hy-AM"/>
              </w:rPr>
              <w:t>ից</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մինչև</w:t>
            </w:r>
            <w:r w:rsidRPr="00A340ED">
              <w:rPr>
                <w:rFonts w:ascii="Arial Armenian" w:hAnsi="Arial Armenian" w:cs="Arial Armenian"/>
                <w:sz w:val="20"/>
                <w:szCs w:val="20"/>
                <w:lang w:val="hy-AM"/>
              </w:rPr>
              <w:t xml:space="preserve"> 4 </w:t>
            </w:r>
            <w:r w:rsidRPr="00A340ED">
              <w:rPr>
                <w:rFonts w:ascii="Sylfaen" w:hAnsi="Sylfaen" w:cs="Sylfaen"/>
                <w:sz w:val="20"/>
                <w:szCs w:val="20"/>
                <w:lang w:val="hy-AM"/>
              </w:rPr>
              <w:t>տիպերի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ըստ</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տիպերի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խոնավությունը</w:t>
            </w:r>
            <w:r w:rsidRPr="00A340ED">
              <w:rPr>
                <w:rFonts w:ascii="Arial Armenian" w:hAnsi="Arial Armenian" w:cs="Arial Armenian"/>
                <w:sz w:val="20"/>
                <w:szCs w:val="20"/>
                <w:lang w:val="hy-AM"/>
              </w:rPr>
              <w:t xml:space="preserve"> 13%-</w:t>
            </w:r>
            <w:r w:rsidRPr="00A340ED">
              <w:rPr>
                <w:rFonts w:ascii="Sylfaen" w:hAnsi="Sylfaen" w:cs="Sylfaen"/>
                <w:sz w:val="20"/>
                <w:szCs w:val="20"/>
                <w:lang w:val="hy-AM"/>
              </w:rPr>
              <w:t>ից</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մինչև</w:t>
            </w:r>
            <w:r w:rsidRPr="00A340ED">
              <w:rPr>
                <w:rFonts w:ascii="Arial Armenian" w:hAnsi="Arial Armenian" w:cs="Arial Armenian"/>
                <w:sz w:val="20"/>
                <w:szCs w:val="20"/>
                <w:lang w:val="hy-AM"/>
              </w:rPr>
              <w:t xml:space="preserve"> 14%</w:t>
            </w:r>
            <w:r w:rsidRPr="00A340ED">
              <w:rPr>
                <w:rFonts w:ascii="Tahoma" w:hAnsi="Tahoma" w:cs="Tahoma"/>
                <w:sz w:val="20"/>
                <w:szCs w:val="20"/>
                <w:lang w:val="hy-AM"/>
              </w:rPr>
              <w:t>։</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Անվտանգությունը</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և</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մակնշումը</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ըստ</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ՀՀ</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կառ</w:t>
            </w:r>
            <w:r w:rsidRPr="00A340ED">
              <w:rPr>
                <w:rFonts w:ascii="Arial Armenian" w:hAnsi="Arial Armenian" w:cs="Arial Armenian"/>
                <w:sz w:val="20"/>
                <w:szCs w:val="20"/>
                <w:lang w:val="hy-AM"/>
              </w:rPr>
              <w:t>. 2007</w:t>
            </w:r>
            <w:r w:rsidRPr="00A340ED">
              <w:rPr>
                <w:rFonts w:ascii="Sylfaen" w:hAnsi="Sylfaen" w:cs="Sylfaen"/>
                <w:sz w:val="20"/>
                <w:szCs w:val="20"/>
                <w:lang w:val="hy-AM"/>
              </w:rPr>
              <w:t>թ</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հունվարի</w:t>
            </w:r>
            <w:r w:rsidRPr="00A340ED">
              <w:rPr>
                <w:rFonts w:ascii="Arial Armenian" w:hAnsi="Arial Armenian" w:cs="Arial Armenian"/>
                <w:sz w:val="20"/>
                <w:szCs w:val="20"/>
                <w:lang w:val="hy-AM"/>
              </w:rPr>
              <w:t xml:space="preserve"> 11-</w:t>
            </w:r>
            <w:r w:rsidRPr="00A340ED">
              <w:rPr>
                <w:rFonts w:ascii="Sylfaen" w:hAnsi="Sylfaen" w:cs="Sylfaen"/>
                <w:sz w:val="20"/>
                <w:szCs w:val="20"/>
                <w:lang w:val="hy-AM"/>
              </w:rPr>
              <w:t>ի</w:t>
            </w:r>
            <w:r w:rsidRPr="00A340ED">
              <w:rPr>
                <w:rFonts w:ascii="Arial Armenian" w:hAnsi="Arial Armenian" w:cs="Arial Armenian"/>
                <w:sz w:val="20"/>
                <w:szCs w:val="20"/>
                <w:lang w:val="hy-AM"/>
              </w:rPr>
              <w:t xml:space="preserve"> N 22-</w:t>
            </w:r>
            <w:r w:rsidRPr="00A340ED">
              <w:rPr>
                <w:rFonts w:ascii="Sylfaen" w:hAnsi="Sylfaen" w:cs="Sylfaen"/>
                <w:sz w:val="20"/>
                <w:szCs w:val="20"/>
                <w:lang w:val="hy-AM"/>
              </w:rPr>
              <w:t>Ն</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որոշմամբ</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հաստատված</w:t>
            </w:r>
            <w:r w:rsidRPr="00A340ED">
              <w:rPr>
                <w:rFonts w:ascii="Arial Armenian" w:hAnsi="Arial Armenian" w:cs="Arial Armenian"/>
                <w:sz w:val="20"/>
                <w:szCs w:val="20"/>
                <w:lang w:val="hy-AM"/>
              </w:rPr>
              <w:t xml:space="preserve"> ‚ </w:t>
            </w:r>
            <w:r w:rsidRPr="00A340ED">
              <w:rPr>
                <w:rFonts w:ascii="Sylfaen" w:hAnsi="Sylfaen" w:cs="Sylfaen"/>
                <w:sz w:val="20"/>
                <w:szCs w:val="20"/>
                <w:lang w:val="hy-AM"/>
              </w:rPr>
              <w:t>Հացահատիկին</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դրա</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արտադրմանը</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պահմանը</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վերամշակմանը</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և</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օգտահանմանը</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ներկայացվող</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պահանջների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տեխնիկական</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կանոնակարգի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և</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Սննդամթերքի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անվտանգության</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մասին</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ՀՀ</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օրենքի</w:t>
            </w:r>
            <w:r w:rsidRPr="00A340ED">
              <w:rPr>
                <w:rFonts w:ascii="Arial Armenian" w:hAnsi="Arial Armenian" w:cs="Arial Armenian"/>
                <w:sz w:val="20"/>
                <w:szCs w:val="20"/>
                <w:lang w:val="hy-AM"/>
              </w:rPr>
              <w:t xml:space="preserve">  8-</w:t>
            </w:r>
            <w:r w:rsidRPr="00A340ED">
              <w:rPr>
                <w:rFonts w:ascii="Sylfaen" w:hAnsi="Sylfaen" w:cs="Sylfaen"/>
                <w:sz w:val="20"/>
                <w:szCs w:val="20"/>
                <w:lang w:val="hy-AM"/>
              </w:rPr>
              <w:t>րդ</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հոդվածի</w:t>
            </w:r>
            <w:r w:rsidRPr="00A340ED">
              <w:rPr>
                <w:rFonts w:ascii="Arial Armenian" w:hAnsi="Arial Armenian" w:cs="Arial Armenian"/>
                <w:sz w:val="20"/>
                <w:szCs w:val="20"/>
                <w:lang w:val="hy-AM"/>
              </w:rPr>
              <w:t>.</w:t>
            </w:r>
          </w:p>
        </w:tc>
      </w:tr>
      <w:tr w:rsidR="00F10BF7" w:rsidRPr="00A340ED" w:rsidTr="0077683C">
        <w:trPr>
          <w:trHeight w:val="20"/>
        </w:trPr>
        <w:tc>
          <w:tcPr>
            <w:tcW w:w="1843" w:type="dxa"/>
            <w:vAlign w:val="center"/>
          </w:tcPr>
          <w:p w:rsidR="00F10BF7" w:rsidRPr="00A340ED" w:rsidRDefault="00F10BF7" w:rsidP="0077683C">
            <w:pPr>
              <w:jc w:val="center"/>
              <w:rPr>
                <w:rFonts w:ascii="Arial Armenian" w:hAnsi="Arial Armenian" w:cs="Calibri"/>
                <w:sz w:val="20"/>
                <w:szCs w:val="20"/>
              </w:rPr>
            </w:pPr>
            <w:r w:rsidRPr="00A340ED">
              <w:rPr>
                <w:rFonts w:ascii="Arial Armenian" w:hAnsi="Arial Armenian" w:cs="Calibri"/>
                <w:sz w:val="20"/>
                <w:szCs w:val="20"/>
              </w:rPr>
              <w:t>15421100</w:t>
            </w:r>
          </w:p>
        </w:tc>
        <w:tc>
          <w:tcPr>
            <w:tcW w:w="2693" w:type="dxa"/>
            <w:vAlign w:val="center"/>
          </w:tcPr>
          <w:p w:rsidR="00F10BF7" w:rsidRPr="00A340ED" w:rsidRDefault="00F10BF7" w:rsidP="0077683C">
            <w:pPr>
              <w:rPr>
                <w:rFonts w:ascii="Arial Armenian" w:hAnsi="Arial Armenian" w:cs="Sylfaen"/>
                <w:sz w:val="20"/>
                <w:szCs w:val="20"/>
              </w:rPr>
            </w:pPr>
            <w:r w:rsidRPr="00A340ED">
              <w:rPr>
                <w:rFonts w:ascii="Sylfaen" w:hAnsi="Sylfaen" w:cs="Sylfaen"/>
                <w:sz w:val="20"/>
                <w:szCs w:val="20"/>
              </w:rPr>
              <w:t>Արևածաղկի</w:t>
            </w:r>
            <w:r w:rsidRPr="00A340ED">
              <w:rPr>
                <w:rFonts w:ascii="Arial Armenian" w:hAnsi="Arial Armenian" w:cs="Arial Armenian"/>
                <w:sz w:val="20"/>
                <w:szCs w:val="20"/>
              </w:rPr>
              <w:t xml:space="preserve"> </w:t>
            </w:r>
            <w:r w:rsidRPr="00A340ED">
              <w:rPr>
                <w:rFonts w:ascii="Sylfaen" w:hAnsi="Sylfaen" w:cs="Sylfaen"/>
                <w:sz w:val="20"/>
                <w:szCs w:val="20"/>
              </w:rPr>
              <w:t>ձեթ</w:t>
            </w:r>
            <w:r w:rsidRPr="00A340ED">
              <w:rPr>
                <w:rFonts w:ascii="Arial Armenian" w:hAnsi="Arial Armenian" w:cs="Arial Armenian"/>
                <w:sz w:val="20"/>
                <w:szCs w:val="20"/>
              </w:rPr>
              <w:t xml:space="preserve">, </w:t>
            </w:r>
            <w:r w:rsidRPr="00A340ED">
              <w:rPr>
                <w:rFonts w:ascii="Sylfaen" w:hAnsi="Sylfaen" w:cs="Sylfaen"/>
                <w:sz w:val="20"/>
                <w:szCs w:val="20"/>
              </w:rPr>
              <w:t>ռաֆինացված</w:t>
            </w:r>
            <w:r w:rsidRPr="00A340ED">
              <w:rPr>
                <w:rFonts w:ascii="Arial Armenian" w:hAnsi="Arial Armenian" w:cs="Arial Armenian"/>
                <w:sz w:val="20"/>
                <w:szCs w:val="20"/>
              </w:rPr>
              <w:t>, (</w:t>
            </w:r>
            <w:r w:rsidRPr="00A340ED">
              <w:rPr>
                <w:rFonts w:ascii="Sylfaen" w:hAnsi="Sylfaen" w:cs="Sylfaen"/>
                <w:sz w:val="20"/>
                <w:szCs w:val="20"/>
              </w:rPr>
              <w:t>զտած</w:t>
            </w:r>
            <w:r w:rsidRPr="00A340ED">
              <w:rPr>
                <w:rFonts w:ascii="Arial Armenian" w:hAnsi="Arial Armenian" w:cs="Arial Armenian"/>
                <w:sz w:val="20"/>
                <w:szCs w:val="20"/>
              </w:rPr>
              <w:t>)</w:t>
            </w:r>
          </w:p>
        </w:tc>
        <w:tc>
          <w:tcPr>
            <w:tcW w:w="10915" w:type="dxa"/>
          </w:tcPr>
          <w:p w:rsidR="00F10BF7" w:rsidRPr="00A340ED" w:rsidRDefault="00F10BF7" w:rsidP="0077683C">
            <w:pPr>
              <w:rPr>
                <w:rFonts w:ascii="Arial Armenian" w:hAnsi="Arial Armenian" w:cs="Sylfaen"/>
                <w:sz w:val="20"/>
                <w:szCs w:val="20"/>
              </w:rPr>
            </w:pPr>
            <w:r w:rsidRPr="00A340ED">
              <w:rPr>
                <w:rFonts w:ascii="Sylfaen" w:hAnsi="Sylfaen" w:cs="Sylfaen"/>
                <w:sz w:val="20"/>
                <w:szCs w:val="20"/>
              </w:rPr>
              <w:t>Պատրաստված</w:t>
            </w:r>
            <w:r w:rsidRPr="00A340ED">
              <w:rPr>
                <w:rFonts w:ascii="Arial Armenian" w:hAnsi="Arial Armenian" w:cs="Arial Armenian"/>
                <w:sz w:val="20"/>
                <w:szCs w:val="20"/>
              </w:rPr>
              <w:t xml:space="preserve"> </w:t>
            </w:r>
            <w:r w:rsidRPr="00A340ED">
              <w:rPr>
                <w:rFonts w:ascii="Sylfaen" w:hAnsi="Sylfaen" w:cs="Sylfaen"/>
                <w:sz w:val="20"/>
                <w:szCs w:val="20"/>
              </w:rPr>
              <w:t>արևածաղկի</w:t>
            </w:r>
            <w:r w:rsidRPr="00A340ED">
              <w:rPr>
                <w:rFonts w:ascii="Arial Armenian" w:hAnsi="Arial Armenian" w:cs="Arial Armenian"/>
                <w:sz w:val="20"/>
                <w:szCs w:val="20"/>
              </w:rPr>
              <w:t xml:space="preserve"> </w:t>
            </w:r>
            <w:r w:rsidRPr="00A340ED">
              <w:rPr>
                <w:rFonts w:ascii="Sylfaen" w:hAnsi="Sylfaen" w:cs="Sylfaen"/>
                <w:sz w:val="20"/>
                <w:szCs w:val="20"/>
              </w:rPr>
              <w:t>սերմերի</w:t>
            </w:r>
            <w:r w:rsidRPr="00A340ED">
              <w:rPr>
                <w:rFonts w:ascii="Arial Armenian" w:hAnsi="Arial Armenian" w:cs="Arial Armenian"/>
                <w:sz w:val="20"/>
                <w:szCs w:val="20"/>
              </w:rPr>
              <w:t xml:space="preserve"> </w:t>
            </w:r>
            <w:r w:rsidRPr="00A340ED">
              <w:rPr>
                <w:rFonts w:ascii="Sylfaen" w:hAnsi="Sylfaen" w:cs="Sylfaen"/>
                <w:sz w:val="20"/>
                <w:szCs w:val="20"/>
              </w:rPr>
              <w:t>լուծամզման</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ճզմման</w:t>
            </w:r>
            <w:r w:rsidRPr="00A340ED">
              <w:rPr>
                <w:rFonts w:ascii="Arial Armenian" w:hAnsi="Arial Armenian" w:cs="Arial Armenian"/>
                <w:sz w:val="20"/>
                <w:szCs w:val="20"/>
              </w:rPr>
              <w:t xml:space="preserve"> </w:t>
            </w:r>
            <w:r w:rsidRPr="00A340ED">
              <w:rPr>
                <w:rFonts w:ascii="Sylfaen" w:hAnsi="Sylfaen" w:cs="Sylfaen"/>
                <w:sz w:val="20"/>
                <w:szCs w:val="20"/>
              </w:rPr>
              <w:t>եղանակով</w:t>
            </w:r>
            <w:r w:rsidRPr="00A340ED">
              <w:rPr>
                <w:rFonts w:ascii="Arial Armenian" w:hAnsi="Arial Armenian" w:cs="Arial Armenian"/>
                <w:sz w:val="20"/>
                <w:szCs w:val="20"/>
              </w:rPr>
              <w:t xml:space="preserve">, </w:t>
            </w:r>
            <w:r w:rsidRPr="00A340ED">
              <w:rPr>
                <w:rFonts w:ascii="Sylfaen" w:hAnsi="Sylfaen" w:cs="Sylfaen"/>
                <w:sz w:val="20"/>
                <w:szCs w:val="20"/>
              </w:rPr>
              <w:t>բարձր</w:t>
            </w:r>
            <w:r w:rsidRPr="00A340ED">
              <w:rPr>
                <w:rFonts w:ascii="Arial Armenian" w:hAnsi="Arial Armenian" w:cs="Arial Armenian"/>
                <w:sz w:val="20"/>
                <w:szCs w:val="20"/>
              </w:rPr>
              <w:t xml:space="preserve"> </w:t>
            </w:r>
            <w:r w:rsidRPr="00A340ED">
              <w:rPr>
                <w:rFonts w:ascii="Sylfaen" w:hAnsi="Sylfaen" w:cs="Sylfaen"/>
                <w:sz w:val="20"/>
                <w:szCs w:val="20"/>
              </w:rPr>
              <w:t>տեսակի</w:t>
            </w:r>
            <w:r w:rsidRPr="00A340ED">
              <w:rPr>
                <w:rFonts w:ascii="Arial Armenian" w:hAnsi="Arial Armenian" w:cs="Arial Armenian"/>
                <w:sz w:val="20"/>
                <w:szCs w:val="20"/>
              </w:rPr>
              <w:t xml:space="preserve">, </w:t>
            </w:r>
            <w:r w:rsidRPr="00A340ED">
              <w:rPr>
                <w:rFonts w:ascii="Sylfaen" w:hAnsi="Sylfaen" w:cs="Sylfaen"/>
                <w:sz w:val="20"/>
                <w:szCs w:val="20"/>
              </w:rPr>
              <w:t>զտված</w:t>
            </w:r>
            <w:r w:rsidRPr="00A340ED">
              <w:rPr>
                <w:rFonts w:ascii="Arial Armenian" w:hAnsi="Arial Armenian" w:cs="Arial Armenian"/>
                <w:sz w:val="20"/>
                <w:szCs w:val="20"/>
              </w:rPr>
              <w:t xml:space="preserve">, </w:t>
            </w:r>
            <w:r w:rsidRPr="00A340ED">
              <w:rPr>
                <w:rFonts w:ascii="Sylfaen" w:hAnsi="Sylfaen" w:cs="Sylfaen"/>
                <w:sz w:val="20"/>
                <w:szCs w:val="20"/>
              </w:rPr>
              <w:t>հոտազերծված։</w:t>
            </w:r>
            <w:r w:rsidRPr="00A340ED">
              <w:rPr>
                <w:rFonts w:ascii="Arial Armenian" w:hAnsi="Arial Armenian" w:cs="Arial Armenian"/>
                <w:sz w:val="20"/>
                <w:szCs w:val="20"/>
              </w:rPr>
              <w:t xml:space="preserve"> </w:t>
            </w:r>
            <w:r w:rsidRPr="00A340ED">
              <w:rPr>
                <w:rFonts w:ascii="Sylfaen" w:hAnsi="Sylfaen" w:cs="Sylfaen"/>
                <w:sz w:val="20"/>
                <w:szCs w:val="20"/>
              </w:rPr>
              <w:t>Անվտանգությունը՝</w:t>
            </w:r>
            <w:r w:rsidRPr="00A340ED">
              <w:rPr>
                <w:rFonts w:ascii="Arial Armenian" w:hAnsi="Arial Armenian" w:cs="Arial Armenian"/>
                <w:sz w:val="20"/>
                <w:szCs w:val="20"/>
              </w:rPr>
              <w:t xml:space="preserve"> N 2-III-4.9-01-2010 </w:t>
            </w:r>
            <w:r w:rsidRPr="00A340ED">
              <w:rPr>
                <w:rFonts w:ascii="Sylfaen" w:hAnsi="Sylfaen" w:cs="Sylfaen"/>
                <w:sz w:val="20"/>
                <w:szCs w:val="20"/>
              </w:rPr>
              <w:t>հիգիենիկ</w:t>
            </w:r>
            <w:r w:rsidRPr="00A340ED">
              <w:rPr>
                <w:rFonts w:ascii="Arial Armenian" w:hAnsi="Arial Armenian"/>
                <w:sz w:val="20"/>
                <w:szCs w:val="20"/>
              </w:rPr>
              <w:t xml:space="preserve"> </w:t>
            </w:r>
            <w:r w:rsidRPr="00A340ED">
              <w:rPr>
                <w:rFonts w:ascii="Sylfaen" w:hAnsi="Sylfaen" w:cs="Sylfaen"/>
                <w:sz w:val="20"/>
                <w:szCs w:val="20"/>
              </w:rPr>
              <w:t>նորմատիվների</w:t>
            </w:r>
            <w:r w:rsidRPr="00A340ED">
              <w:rPr>
                <w:rFonts w:ascii="Arial Armenian" w:hAnsi="Arial Armenian" w:cs="Arial Armenian"/>
                <w:sz w:val="20"/>
                <w:szCs w:val="20"/>
              </w:rPr>
              <w:t xml:space="preserve">, </w:t>
            </w:r>
            <w:r w:rsidRPr="00A340ED">
              <w:rPr>
                <w:rFonts w:ascii="Sylfaen" w:hAnsi="Sylfaen" w:cs="Sylfaen"/>
                <w:sz w:val="20"/>
                <w:szCs w:val="20"/>
              </w:rPr>
              <w:t>մակնշումը</w:t>
            </w:r>
            <w:r w:rsidRPr="00A340ED">
              <w:rPr>
                <w:rFonts w:ascii="Arial Armenian" w:hAnsi="Arial Armenian" w:cs="Arial Armenian"/>
                <w:sz w:val="20"/>
                <w:szCs w:val="20"/>
              </w:rPr>
              <w:t>`  “</w:t>
            </w:r>
            <w:r w:rsidRPr="00A340ED">
              <w:rPr>
                <w:rFonts w:ascii="Sylfaen" w:hAnsi="Sylfaen" w:cs="Sylfaen"/>
                <w:sz w:val="20"/>
                <w:szCs w:val="20"/>
              </w:rPr>
              <w:t>Սննդամթերքի</w:t>
            </w:r>
            <w:r w:rsidRPr="00A340ED">
              <w:rPr>
                <w:rFonts w:ascii="Arial Armenian" w:hAnsi="Arial Armenian" w:cs="Arial Armenian"/>
                <w:sz w:val="20"/>
                <w:szCs w:val="20"/>
              </w:rPr>
              <w:t xml:space="preserve"> </w:t>
            </w:r>
            <w:r w:rsidRPr="00A340ED">
              <w:rPr>
                <w:rFonts w:ascii="Sylfaen" w:hAnsi="Sylfaen" w:cs="Sylfaen"/>
                <w:sz w:val="20"/>
                <w:szCs w:val="20"/>
              </w:rPr>
              <w:t>անվտանգության</w:t>
            </w:r>
            <w:r w:rsidRPr="00A340ED">
              <w:rPr>
                <w:rFonts w:ascii="Arial Armenian" w:hAnsi="Arial Armenian" w:cs="Arial Armenian"/>
                <w:sz w:val="20"/>
                <w:szCs w:val="20"/>
              </w:rPr>
              <w:t xml:space="preserve"> </w:t>
            </w:r>
            <w:r w:rsidRPr="00A340ED">
              <w:rPr>
                <w:rFonts w:ascii="Sylfaen" w:hAnsi="Sylfaen" w:cs="Sylfaen"/>
                <w:sz w:val="20"/>
                <w:szCs w:val="20"/>
              </w:rPr>
              <w:t>մասին</w:t>
            </w:r>
            <w:r w:rsidRPr="00A340ED">
              <w:rPr>
                <w:rFonts w:ascii="Arial Armenian" w:hAnsi="Arial Armenian" w:cs="Arial Armenian"/>
                <w:sz w:val="20"/>
                <w:szCs w:val="20"/>
              </w:rPr>
              <w:t xml:space="preserve">” </w:t>
            </w:r>
            <w:r w:rsidRPr="00A340ED">
              <w:rPr>
                <w:rFonts w:ascii="Sylfaen" w:hAnsi="Sylfaen" w:cs="Sylfaen"/>
                <w:sz w:val="20"/>
                <w:szCs w:val="20"/>
              </w:rPr>
              <w:t>ՀՀ</w:t>
            </w:r>
            <w:r w:rsidRPr="00A340ED">
              <w:rPr>
                <w:rFonts w:ascii="Arial Armenian" w:hAnsi="Arial Armenian" w:cs="Arial Armenian"/>
                <w:sz w:val="20"/>
                <w:szCs w:val="20"/>
              </w:rPr>
              <w:t xml:space="preserve"> </w:t>
            </w:r>
            <w:r w:rsidRPr="00A340ED">
              <w:rPr>
                <w:rFonts w:ascii="Sylfaen" w:hAnsi="Sylfaen" w:cs="Sylfaen"/>
                <w:sz w:val="20"/>
                <w:szCs w:val="20"/>
              </w:rPr>
              <w:t>օրենքի</w:t>
            </w:r>
            <w:r w:rsidRPr="00A340ED">
              <w:rPr>
                <w:rFonts w:ascii="Arial Armenian" w:hAnsi="Arial Armenian" w:cs="Arial Armenian"/>
                <w:sz w:val="20"/>
                <w:szCs w:val="20"/>
              </w:rPr>
              <w:t xml:space="preserve"> 8-</w:t>
            </w:r>
            <w:r w:rsidRPr="00A340ED">
              <w:rPr>
                <w:rFonts w:ascii="Sylfaen" w:hAnsi="Sylfaen" w:cs="Sylfaen"/>
                <w:sz w:val="20"/>
                <w:szCs w:val="20"/>
              </w:rPr>
              <w:t>րդ</w:t>
            </w:r>
            <w:r w:rsidRPr="00A340ED">
              <w:rPr>
                <w:rFonts w:ascii="Arial Armenian" w:hAnsi="Arial Armenian" w:cs="Arial Armenian"/>
                <w:sz w:val="20"/>
                <w:szCs w:val="20"/>
              </w:rPr>
              <w:t xml:space="preserve"> </w:t>
            </w:r>
            <w:r w:rsidRPr="00A340ED">
              <w:rPr>
                <w:rFonts w:ascii="Sylfaen" w:hAnsi="Sylfaen" w:cs="Sylfaen"/>
                <w:sz w:val="20"/>
                <w:szCs w:val="20"/>
              </w:rPr>
              <w:t>հոդվածի։</w:t>
            </w:r>
          </w:p>
        </w:tc>
      </w:tr>
      <w:tr w:rsidR="00F10BF7" w:rsidRPr="00A340ED" w:rsidTr="0077683C">
        <w:trPr>
          <w:trHeight w:val="20"/>
        </w:trPr>
        <w:tc>
          <w:tcPr>
            <w:tcW w:w="1843" w:type="dxa"/>
            <w:vAlign w:val="center"/>
          </w:tcPr>
          <w:p w:rsidR="00F10BF7" w:rsidRPr="00A340ED" w:rsidRDefault="00F10BF7" w:rsidP="0077683C">
            <w:pPr>
              <w:jc w:val="center"/>
              <w:rPr>
                <w:rFonts w:ascii="Arial Armenian" w:hAnsi="Arial Armenian"/>
                <w:sz w:val="20"/>
                <w:szCs w:val="20"/>
                <w:lang w:val="hy-AM"/>
              </w:rPr>
            </w:pPr>
            <w:r w:rsidRPr="00A340ED">
              <w:rPr>
                <w:rFonts w:ascii="Arial Armenian" w:hAnsi="Arial Armenian"/>
                <w:sz w:val="20"/>
                <w:szCs w:val="20"/>
              </w:rPr>
              <w:t>15612160</w:t>
            </w:r>
          </w:p>
        </w:tc>
        <w:tc>
          <w:tcPr>
            <w:tcW w:w="2693" w:type="dxa"/>
            <w:vAlign w:val="center"/>
          </w:tcPr>
          <w:p w:rsidR="00F10BF7" w:rsidRPr="00A340ED" w:rsidRDefault="00F10BF7" w:rsidP="0077683C">
            <w:pPr>
              <w:rPr>
                <w:rFonts w:ascii="Arial Armenian" w:hAnsi="Arial Armenian" w:cs="Sylfaen"/>
                <w:sz w:val="20"/>
                <w:szCs w:val="20"/>
              </w:rPr>
            </w:pPr>
            <w:r w:rsidRPr="00A340ED">
              <w:rPr>
                <w:rFonts w:ascii="Arial Armenian" w:hAnsi="Arial Armenian" w:cs="Sylfaen"/>
                <w:sz w:val="20"/>
                <w:szCs w:val="20"/>
              </w:rPr>
              <w:t>1-</w:t>
            </w:r>
            <w:r w:rsidRPr="00A340ED">
              <w:rPr>
                <w:rFonts w:ascii="Sylfaen" w:hAnsi="Sylfaen" w:cs="Sylfaen"/>
                <w:sz w:val="20"/>
                <w:szCs w:val="20"/>
              </w:rPr>
              <w:t>ին</w:t>
            </w:r>
            <w:r w:rsidRPr="00A340ED">
              <w:rPr>
                <w:rFonts w:ascii="Arial Armenian" w:hAnsi="Arial Armenian" w:cs="Arial Armenian"/>
                <w:sz w:val="20"/>
                <w:szCs w:val="20"/>
              </w:rPr>
              <w:t xml:space="preserve"> </w:t>
            </w:r>
            <w:r w:rsidRPr="00A340ED">
              <w:rPr>
                <w:rFonts w:ascii="Sylfaen" w:hAnsi="Sylfaen" w:cs="Sylfaen"/>
                <w:sz w:val="20"/>
                <w:szCs w:val="20"/>
              </w:rPr>
              <w:t>տեսակի</w:t>
            </w:r>
            <w:r w:rsidRPr="00A340ED">
              <w:rPr>
                <w:rFonts w:ascii="Arial Armenian" w:hAnsi="Arial Armenian" w:cs="Arial Armenian"/>
                <w:sz w:val="20"/>
                <w:szCs w:val="20"/>
              </w:rPr>
              <w:t xml:space="preserve"> </w:t>
            </w:r>
            <w:r w:rsidRPr="00A340ED">
              <w:rPr>
                <w:rFonts w:ascii="Sylfaen" w:hAnsi="Sylfaen" w:cs="Sylfaen"/>
                <w:sz w:val="20"/>
                <w:szCs w:val="20"/>
              </w:rPr>
              <w:t>ցորենի</w:t>
            </w:r>
            <w:r w:rsidRPr="00A340ED">
              <w:rPr>
                <w:rFonts w:ascii="Arial Armenian" w:hAnsi="Arial Armenian" w:cs="Arial Armenian"/>
                <w:sz w:val="20"/>
                <w:szCs w:val="20"/>
              </w:rPr>
              <w:t xml:space="preserve"> </w:t>
            </w:r>
            <w:r w:rsidRPr="00A340ED">
              <w:rPr>
                <w:rFonts w:ascii="Sylfaen" w:hAnsi="Sylfaen" w:cs="Sylfaen"/>
                <w:sz w:val="20"/>
                <w:szCs w:val="20"/>
              </w:rPr>
              <w:t>ալյուր</w:t>
            </w:r>
          </w:p>
        </w:tc>
        <w:tc>
          <w:tcPr>
            <w:tcW w:w="10915" w:type="dxa"/>
          </w:tcPr>
          <w:p w:rsidR="00F10BF7" w:rsidRPr="00A340ED" w:rsidRDefault="00F10BF7" w:rsidP="0077683C">
            <w:pPr>
              <w:rPr>
                <w:rFonts w:ascii="Arial Armenian" w:hAnsi="Arial Armenian"/>
                <w:sz w:val="20"/>
                <w:szCs w:val="20"/>
              </w:rPr>
            </w:pPr>
            <w:r w:rsidRPr="00A340ED">
              <w:rPr>
                <w:rFonts w:ascii="Sylfaen" w:hAnsi="Sylfaen" w:cs="Sylfaen"/>
                <w:sz w:val="20"/>
                <w:szCs w:val="20"/>
              </w:rPr>
              <w:t>Ցորենի</w:t>
            </w:r>
            <w:r w:rsidRPr="00A340ED">
              <w:rPr>
                <w:rFonts w:ascii="Arial Armenian" w:hAnsi="Arial Armenian" w:cs="Arial Armenian"/>
                <w:sz w:val="20"/>
                <w:szCs w:val="20"/>
              </w:rPr>
              <w:t xml:space="preserve"> </w:t>
            </w:r>
            <w:r w:rsidRPr="00A340ED">
              <w:rPr>
                <w:rFonts w:ascii="Sylfaen" w:hAnsi="Sylfaen" w:cs="Sylfaen"/>
                <w:sz w:val="20"/>
                <w:szCs w:val="20"/>
              </w:rPr>
              <w:t>ալյուրին</w:t>
            </w:r>
            <w:r w:rsidRPr="00A340ED">
              <w:rPr>
                <w:rFonts w:ascii="Arial Armenian" w:hAnsi="Arial Armenian" w:cs="Arial Armenian"/>
                <w:sz w:val="20"/>
                <w:szCs w:val="20"/>
              </w:rPr>
              <w:t xml:space="preserve"> </w:t>
            </w:r>
            <w:r w:rsidRPr="00A340ED">
              <w:rPr>
                <w:rFonts w:ascii="Sylfaen" w:hAnsi="Sylfaen" w:cs="Sylfaen"/>
                <w:sz w:val="20"/>
                <w:szCs w:val="20"/>
              </w:rPr>
              <w:t>բնորոշ</w:t>
            </w:r>
            <w:r w:rsidRPr="00A340ED">
              <w:rPr>
                <w:rFonts w:ascii="Arial Armenian" w:hAnsi="Arial Armenian" w:cs="Arial Armenian"/>
                <w:sz w:val="20"/>
                <w:szCs w:val="20"/>
              </w:rPr>
              <w:t xml:space="preserve">, </w:t>
            </w:r>
            <w:r w:rsidRPr="00A340ED">
              <w:rPr>
                <w:rFonts w:ascii="Sylfaen" w:hAnsi="Sylfaen" w:cs="Sylfaen"/>
                <w:sz w:val="20"/>
                <w:szCs w:val="20"/>
              </w:rPr>
              <w:t>առանց</w:t>
            </w:r>
            <w:r w:rsidRPr="00A340ED">
              <w:rPr>
                <w:rFonts w:ascii="Arial Armenian" w:hAnsi="Arial Armenian" w:cs="Arial Armenian"/>
                <w:sz w:val="20"/>
                <w:szCs w:val="20"/>
              </w:rPr>
              <w:t xml:space="preserve">  </w:t>
            </w:r>
            <w:r w:rsidRPr="00A340ED">
              <w:rPr>
                <w:rFonts w:ascii="Sylfaen" w:hAnsi="Sylfaen" w:cs="Sylfaen"/>
                <w:sz w:val="20"/>
                <w:szCs w:val="20"/>
              </w:rPr>
              <w:t>կողմնակի</w:t>
            </w:r>
            <w:r w:rsidRPr="00A340ED">
              <w:rPr>
                <w:rFonts w:ascii="Arial Armenian" w:hAnsi="Arial Armenian" w:cs="Arial Armenian"/>
                <w:sz w:val="20"/>
                <w:szCs w:val="20"/>
              </w:rPr>
              <w:t xml:space="preserve"> </w:t>
            </w:r>
            <w:r w:rsidRPr="00A340ED">
              <w:rPr>
                <w:rFonts w:ascii="Sylfaen" w:hAnsi="Sylfaen" w:cs="Sylfaen"/>
                <w:sz w:val="20"/>
                <w:szCs w:val="20"/>
              </w:rPr>
              <w:t>համի</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հոտի</w:t>
            </w:r>
            <w:r w:rsidRPr="00A340ED">
              <w:rPr>
                <w:rFonts w:ascii="Arial Armenian" w:hAnsi="Arial Armenian" w:cs="Arial Armenian"/>
                <w:sz w:val="20"/>
                <w:szCs w:val="20"/>
              </w:rPr>
              <w:t xml:space="preserve">: </w:t>
            </w:r>
            <w:r w:rsidRPr="00A340ED">
              <w:rPr>
                <w:rFonts w:ascii="Sylfaen" w:hAnsi="Sylfaen" w:cs="Sylfaen"/>
                <w:sz w:val="20"/>
                <w:szCs w:val="20"/>
              </w:rPr>
              <w:t>Առանց</w:t>
            </w:r>
            <w:r w:rsidRPr="00A340ED">
              <w:rPr>
                <w:rFonts w:ascii="Arial Armenian" w:hAnsi="Arial Armenian" w:cs="Arial Armenian"/>
                <w:sz w:val="20"/>
                <w:szCs w:val="20"/>
              </w:rPr>
              <w:t xml:space="preserve"> </w:t>
            </w:r>
            <w:r w:rsidRPr="00A340ED">
              <w:rPr>
                <w:rFonts w:ascii="Sylfaen" w:hAnsi="Sylfaen" w:cs="Sylfaen"/>
                <w:sz w:val="20"/>
                <w:szCs w:val="20"/>
              </w:rPr>
              <w:t>թթվության</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դառնության</w:t>
            </w:r>
            <w:r w:rsidRPr="00A340ED">
              <w:rPr>
                <w:rFonts w:ascii="Arial Armenian" w:hAnsi="Arial Armenian" w:cs="Arial Armenian"/>
                <w:sz w:val="20"/>
                <w:szCs w:val="20"/>
              </w:rPr>
              <w:t xml:space="preserve">, </w:t>
            </w:r>
            <w:r w:rsidRPr="00A340ED">
              <w:rPr>
                <w:rFonts w:ascii="Sylfaen" w:hAnsi="Sylfaen" w:cs="Sylfaen"/>
                <w:sz w:val="20"/>
                <w:szCs w:val="20"/>
              </w:rPr>
              <w:t>առանց</w:t>
            </w:r>
            <w:r w:rsidRPr="00A340ED">
              <w:rPr>
                <w:rFonts w:ascii="Arial Armenian" w:hAnsi="Arial Armenian" w:cs="Arial Armenian"/>
                <w:sz w:val="20"/>
                <w:szCs w:val="20"/>
              </w:rPr>
              <w:t xml:space="preserve"> </w:t>
            </w:r>
            <w:r w:rsidRPr="00A340ED">
              <w:rPr>
                <w:rFonts w:ascii="Sylfaen" w:hAnsi="Sylfaen" w:cs="Sylfaen"/>
                <w:sz w:val="20"/>
                <w:szCs w:val="20"/>
              </w:rPr>
              <w:t>փտահոտի</w:t>
            </w:r>
            <w:r w:rsidRPr="00A340ED">
              <w:rPr>
                <w:rFonts w:ascii="Arial Armenian" w:hAnsi="Arial Armenian" w:cs="Arial Armenian"/>
                <w:sz w:val="20"/>
                <w:szCs w:val="20"/>
              </w:rPr>
              <w:t xml:space="preserve"> </w:t>
            </w:r>
            <w:r w:rsidRPr="00A340ED">
              <w:rPr>
                <w:rFonts w:ascii="Sylfaen" w:hAnsi="Sylfaen" w:cs="Sylfaen"/>
                <w:sz w:val="20"/>
                <w:szCs w:val="20"/>
              </w:rPr>
              <w:t>ու</w:t>
            </w:r>
            <w:r w:rsidRPr="00A340ED">
              <w:rPr>
                <w:rFonts w:ascii="Arial Armenian" w:hAnsi="Arial Armenian" w:cs="Arial Armenian"/>
                <w:sz w:val="20"/>
                <w:szCs w:val="20"/>
              </w:rPr>
              <w:t xml:space="preserve"> </w:t>
            </w:r>
            <w:r w:rsidRPr="00A340ED">
              <w:rPr>
                <w:rFonts w:ascii="Sylfaen" w:hAnsi="Sylfaen" w:cs="Sylfaen"/>
                <w:sz w:val="20"/>
                <w:szCs w:val="20"/>
              </w:rPr>
              <w:t>բորբոսի</w:t>
            </w:r>
            <w:r w:rsidRPr="00A340ED">
              <w:rPr>
                <w:rFonts w:ascii="Arial Armenian" w:hAnsi="Arial Armenian" w:cs="Arial Armenian"/>
                <w:sz w:val="20"/>
                <w:szCs w:val="20"/>
              </w:rPr>
              <w:t xml:space="preserve">: </w:t>
            </w:r>
            <w:r w:rsidRPr="00A340ED">
              <w:rPr>
                <w:rFonts w:ascii="Sylfaen" w:hAnsi="Sylfaen" w:cs="Sylfaen"/>
                <w:sz w:val="20"/>
                <w:szCs w:val="20"/>
              </w:rPr>
              <w:t>Խոնավության</w:t>
            </w:r>
            <w:r w:rsidRPr="00A340ED">
              <w:rPr>
                <w:rFonts w:ascii="Arial Armenian" w:hAnsi="Arial Armenian" w:cs="Arial Armenian"/>
                <w:sz w:val="20"/>
                <w:szCs w:val="20"/>
              </w:rPr>
              <w:t xml:space="preserve"> </w:t>
            </w:r>
            <w:r w:rsidRPr="00A340ED">
              <w:rPr>
                <w:rFonts w:ascii="Sylfaen" w:hAnsi="Sylfaen" w:cs="Sylfaen"/>
                <w:sz w:val="20"/>
                <w:szCs w:val="20"/>
              </w:rPr>
              <w:t>զանգվածային</w:t>
            </w:r>
            <w:r w:rsidRPr="00A340ED">
              <w:rPr>
                <w:rFonts w:ascii="Arial Armenian" w:hAnsi="Arial Armenian" w:cs="Arial Armenian"/>
                <w:sz w:val="20"/>
                <w:szCs w:val="20"/>
              </w:rPr>
              <w:t xml:space="preserve"> </w:t>
            </w:r>
            <w:r w:rsidRPr="00A340ED">
              <w:rPr>
                <w:rFonts w:ascii="Sylfaen" w:hAnsi="Sylfaen" w:cs="Sylfaen"/>
                <w:sz w:val="20"/>
                <w:szCs w:val="20"/>
              </w:rPr>
              <w:t>մասը՝</w:t>
            </w:r>
            <w:r w:rsidRPr="00A340ED">
              <w:rPr>
                <w:rFonts w:ascii="Arial Armenian" w:hAnsi="Arial Armenian" w:cs="Arial Armenian"/>
                <w:sz w:val="20"/>
                <w:szCs w:val="20"/>
              </w:rPr>
              <w:t xml:space="preserve"> </w:t>
            </w:r>
            <w:r w:rsidRPr="00A340ED">
              <w:rPr>
                <w:rFonts w:ascii="Sylfaen" w:hAnsi="Sylfaen" w:cs="Sylfaen"/>
                <w:sz w:val="20"/>
                <w:szCs w:val="20"/>
              </w:rPr>
              <w:t>ոչ</w:t>
            </w:r>
            <w:r w:rsidRPr="00A340ED">
              <w:rPr>
                <w:rFonts w:ascii="Arial Armenian" w:hAnsi="Arial Armenian" w:cs="Arial Armenian"/>
                <w:sz w:val="20"/>
                <w:szCs w:val="20"/>
              </w:rPr>
              <w:t xml:space="preserve"> </w:t>
            </w:r>
            <w:r w:rsidRPr="00A340ED">
              <w:rPr>
                <w:rFonts w:ascii="Sylfaen" w:hAnsi="Sylfaen" w:cs="Sylfaen"/>
                <w:sz w:val="20"/>
                <w:szCs w:val="20"/>
              </w:rPr>
              <w:t>ավելի</w:t>
            </w:r>
            <w:r w:rsidRPr="00A340ED">
              <w:rPr>
                <w:rFonts w:ascii="Arial Armenian" w:hAnsi="Arial Armenian" w:cs="Arial Armenian"/>
                <w:sz w:val="20"/>
                <w:szCs w:val="20"/>
              </w:rPr>
              <w:t xml:space="preserve"> 14 %-</w:t>
            </w:r>
            <w:r w:rsidRPr="00A340ED">
              <w:rPr>
                <w:rFonts w:ascii="Sylfaen" w:hAnsi="Sylfaen" w:cs="Sylfaen"/>
                <w:sz w:val="20"/>
                <w:szCs w:val="20"/>
              </w:rPr>
              <w:t>ից</w:t>
            </w:r>
            <w:r w:rsidRPr="00A340ED">
              <w:rPr>
                <w:rFonts w:ascii="Arial Armenian" w:hAnsi="Arial Armenian" w:cs="Arial Armenian"/>
                <w:sz w:val="20"/>
                <w:szCs w:val="20"/>
              </w:rPr>
              <w:t xml:space="preserve">, </w:t>
            </w:r>
            <w:r w:rsidRPr="00A340ED">
              <w:rPr>
                <w:rFonts w:ascii="Sylfaen" w:hAnsi="Sylfaen" w:cs="Sylfaen"/>
                <w:sz w:val="20"/>
                <w:szCs w:val="20"/>
              </w:rPr>
              <w:t>մետաղամագնիսական</w:t>
            </w:r>
            <w:r w:rsidRPr="00A340ED">
              <w:rPr>
                <w:rFonts w:ascii="Arial Armenian" w:hAnsi="Arial Armenian" w:cs="Arial Armenian"/>
                <w:sz w:val="20"/>
                <w:szCs w:val="20"/>
              </w:rPr>
              <w:t xml:space="preserve"> </w:t>
            </w:r>
            <w:r w:rsidRPr="00A340ED">
              <w:rPr>
                <w:rFonts w:ascii="Sylfaen" w:hAnsi="Sylfaen" w:cs="Sylfaen"/>
                <w:sz w:val="20"/>
                <w:szCs w:val="20"/>
              </w:rPr>
              <w:t>խառնուրդները՝</w:t>
            </w:r>
            <w:r w:rsidRPr="00A340ED">
              <w:rPr>
                <w:rFonts w:ascii="Arial Armenian" w:hAnsi="Arial Armenian" w:cs="Arial Armenian"/>
                <w:sz w:val="20"/>
                <w:szCs w:val="20"/>
              </w:rPr>
              <w:t xml:space="preserve"> </w:t>
            </w:r>
            <w:r w:rsidRPr="00A340ED">
              <w:rPr>
                <w:rFonts w:ascii="Sylfaen" w:hAnsi="Sylfaen" w:cs="Sylfaen"/>
                <w:sz w:val="20"/>
                <w:szCs w:val="20"/>
              </w:rPr>
              <w:t>ոչ</w:t>
            </w:r>
            <w:r w:rsidRPr="00A340ED">
              <w:rPr>
                <w:rFonts w:ascii="Arial Armenian" w:hAnsi="Arial Armenian" w:cs="Arial Armenian"/>
                <w:sz w:val="20"/>
                <w:szCs w:val="20"/>
              </w:rPr>
              <w:t xml:space="preserve"> </w:t>
            </w:r>
            <w:r w:rsidRPr="00A340ED">
              <w:rPr>
                <w:rFonts w:ascii="Sylfaen" w:hAnsi="Sylfaen" w:cs="Sylfaen"/>
                <w:sz w:val="20"/>
                <w:szCs w:val="20"/>
              </w:rPr>
              <w:t>ավելի</w:t>
            </w:r>
            <w:r w:rsidRPr="00A340ED">
              <w:rPr>
                <w:rFonts w:ascii="Arial Armenian" w:hAnsi="Arial Armenian" w:cs="Arial Armenian"/>
                <w:sz w:val="20"/>
                <w:szCs w:val="20"/>
              </w:rPr>
              <w:t xml:space="preserve"> 3,0%-</w:t>
            </w:r>
            <w:r w:rsidRPr="00A340ED">
              <w:rPr>
                <w:rFonts w:ascii="Sylfaen" w:hAnsi="Sylfaen" w:cs="Sylfaen"/>
                <w:sz w:val="20"/>
                <w:szCs w:val="20"/>
              </w:rPr>
              <w:t>ից</w:t>
            </w:r>
            <w:r w:rsidRPr="00A340ED">
              <w:rPr>
                <w:rFonts w:ascii="Arial Armenian" w:hAnsi="Arial Armenian" w:cs="Arial Armenian"/>
                <w:sz w:val="20"/>
                <w:szCs w:val="20"/>
              </w:rPr>
              <w:t xml:space="preserve">, </w:t>
            </w:r>
            <w:r w:rsidRPr="00A340ED">
              <w:rPr>
                <w:rFonts w:ascii="Sylfaen" w:hAnsi="Sylfaen" w:cs="Sylfaen"/>
                <w:sz w:val="20"/>
                <w:szCs w:val="20"/>
              </w:rPr>
              <w:t>մոխրի</w:t>
            </w:r>
            <w:r w:rsidRPr="00A340ED">
              <w:rPr>
                <w:rFonts w:ascii="Arial Armenian" w:hAnsi="Arial Armenian" w:cs="Arial Armenian"/>
                <w:sz w:val="20"/>
                <w:szCs w:val="20"/>
              </w:rPr>
              <w:t xml:space="preserve"> </w:t>
            </w:r>
            <w:r w:rsidRPr="00A340ED">
              <w:rPr>
                <w:rFonts w:ascii="Sylfaen" w:hAnsi="Sylfaen" w:cs="Sylfaen"/>
                <w:sz w:val="20"/>
                <w:szCs w:val="20"/>
              </w:rPr>
              <w:t>զանգվածային</w:t>
            </w:r>
            <w:r w:rsidRPr="00A340ED">
              <w:rPr>
                <w:rFonts w:ascii="Arial Armenian" w:hAnsi="Arial Armenian" w:cs="Arial Armenian"/>
                <w:sz w:val="20"/>
                <w:szCs w:val="20"/>
              </w:rPr>
              <w:t xml:space="preserve"> </w:t>
            </w:r>
            <w:r w:rsidRPr="00A340ED">
              <w:rPr>
                <w:rFonts w:ascii="Sylfaen" w:hAnsi="Sylfaen" w:cs="Sylfaen"/>
                <w:sz w:val="20"/>
                <w:szCs w:val="20"/>
              </w:rPr>
              <w:t>մասը՝</w:t>
            </w:r>
            <w:r w:rsidRPr="00A340ED">
              <w:rPr>
                <w:rFonts w:ascii="Arial Armenian" w:hAnsi="Arial Armenian" w:cs="Arial Armenian"/>
                <w:sz w:val="20"/>
                <w:szCs w:val="20"/>
              </w:rPr>
              <w:t xml:space="preserve"> </w:t>
            </w:r>
            <w:r w:rsidRPr="00A340ED">
              <w:rPr>
                <w:rFonts w:ascii="Sylfaen" w:hAnsi="Sylfaen" w:cs="Sylfaen"/>
                <w:sz w:val="20"/>
                <w:szCs w:val="20"/>
              </w:rPr>
              <w:t>չոր</w:t>
            </w:r>
            <w:r w:rsidRPr="00A340ED">
              <w:rPr>
                <w:rFonts w:ascii="Arial Armenian" w:hAnsi="Arial Armenian" w:cs="Arial Armenian"/>
                <w:sz w:val="20"/>
                <w:szCs w:val="20"/>
              </w:rPr>
              <w:t xml:space="preserve"> </w:t>
            </w:r>
            <w:r w:rsidRPr="00A340ED">
              <w:rPr>
                <w:rFonts w:ascii="Sylfaen" w:hAnsi="Sylfaen" w:cs="Sylfaen"/>
                <w:sz w:val="20"/>
                <w:szCs w:val="20"/>
              </w:rPr>
              <w:t>նյութի</w:t>
            </w:r>
            <w:r w:rsidRPr="00A340ED">
              <w:rPr>
                <w:rFonts w:ascii="Arial Armenian" w:hAnsi="Arial Armenian" w:cs="Arial Armenian"/>
                <w:sz w:val="20"/>
                <w:szCs w:val="20"/>
              </w:rPr>
              <w:t xml:space="preserve"> 0.75%, </w:t>
            </w:r>
            <w:r w:rsidRPr="00A340ED">
              <w:rPr>
                <w:rFonts w:ascii="Sylfaen" w:hAnsi="Sylfaen" w:cs="Sylfaen"/>
                <w:sz w:val="20"/>
                <w:szCs w:val="20"/>
              </w:rPr>
              <w:t>հում</w:t>
            </w:r>
            <w:r w:rsidRPr="00A340ED">
              <w:rPr>
                <w:rFonts w:ascii="Arial Armenian" w:hAnsi="Arial Armenian" w:cs="Arial Armenian"/>
                <w:sz w:val="20"/>
                <w:szCs w:val="20"/>
              </w:rPr>
              <w:t xml:space="preserve"> </w:t>
            </w:r>
            <w:r w:rsidRPr="00A340ED">
              <w:rPr>
                <w:rFonts w:ascii="Sylfaen" w:hAnsi="Sylfaen" w:cs="Sylfaen"/>
                <w:sz w:val="20"/>
                <w:szCs w:val="20"/>
              </w:rPr>
              <w:t>սոսնձանյութի</w:t>
            </w:r>
            <w:r w:rsidRPr="00A340ED">
              <w:rPr>
                <w:rFonts w:ascii="Arial Armenian" w:hAnsi="Arial Armenian" w:cs="Arial Armenian"/>
                <w:sz w:val="20"/>
                <w:szCs w:val="20"/>
              </w:rPr>
              <w:t xml:space="preserve"> </w:t>
            </w:r>
            <w:r w:rsidRPr="00A340ED">
              <w:rPr>
                <w:rFonts w:ascii="Sylfaen" w:hAnsi="Sylfaen" w:cs="Sylfaen"/>
                <w:sz w:val="20"/>
                <w:szCs w:val="20"/>
              </w:rPr>
              <w:t>քանակությունը՝</w:t>
            </w:r>
            <w:r w:rsidRPr="00A340ED">
              <w:rPr>
                <w:rFonts w:ascii="Arial Armenian" w:hAnsi="Arial Armenian" w:cs="Arial Armenian"/>
                <w:sz w:val="20"/>
                <w:szCs w:val="20"/>
              </w:rPr>
              <w:t xml:space="preserve"> </w:t>
            </w:r>
            <w:r w:rsidRPr="00A340ED">
              <w:rPr>
                <w:rFonts w:ascii="Sylfaen" w:hAnsi="Sylfaen" w:cs="Sylfaen"/>
                <w:sz w:val="20"/>
                <w:szCs w:val="20"/>
              </w:rPr>
              <w:t>առնվազն</w:t>
            </w:r>
            <w:r w:rsidRPr="00A340ED">
              <w:rPr>
                <w:rFonts w:ascii="Arial Armenian" w:hAnsi="Arial Armenian" w:cs="Arial Armenian"/>
                <w:sz w:val="20"/>
                <w:szCs w:val="20"/>
              </w:rPr>
              <w:t xml:space="preserve"> 30,0%:  </w:t>
            </w:r>
            <w:r w:rsidRPr="00A340ED">
              <w:rPr>
                <w:rFonts w:ascii="Sylfaen" w:hAnsi="Sylfaen" w:cs="Sylfaen"/>
                <w:sz w:val="20"/>
                <w:szCs w:val="20"/>
              </w:rPr>
              <w:t>ՀՍՏ</w:t>
            </w:r>
            <w:r w:rsidRPr="00A340ED">
              <w:rPr>
                <w:rFonts w:ascii="Arial Armenian" w:hAnsi="Arial Armenian" w:cs="Arial Armenian"/>
                <w:sz w:val="20"/>
                <w:szCs w:val="20"/>
              </w:rPr>
              <w:t xml:space="preserve"> 280-2007: </w:t>
            </w:r>
            <w:r w:rsidRPr="00A340ED">
              <w:rPr>
                <w:rFonts w:ascii="Sylfaen" w:hAnsi="Sylfaen" w:cs="Sylfaen"/>
                <w:sz w:val="20"/>
                <w:szCs w:val="20"/>
              </w:rPr>
              <w:t>Անվտանգությունը</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մակնշումը</w:t>
            </w:r>
            <w:r w:rsidRPr="00A340ED">
              <w:rPr>
                <w:rFonts w:ascii="Arial Armenian" w:hAnsi="Arial Armenian" w:cs="Arial Armenian"/>
                <w:sz w:val="20"/>
                <w:szCs w:val="20"/>
              </w:rPr>
              <w:t xml:space="preserve">  N 2-III-4.9-01-2010 </w:t>
            </w:r>
            <w:r w:rsidRPr="00A340ED">
              <w:rPr>
                <w:rFonts w:ascii="Sylfaen" w:hAnsi="Sylfaen" w:cs="Sylfaen"/>
                <w:sz w:val="20"/>
                <w:szCs w:val="20"/>
              </w:rPr>
              <w:t>հիգիենիկ</w:t>
            </w:r>
            <w:r w:rsidRPr="00A340ED">
              <w:rPr>
                <w:rFonts w:ascii="Arial Armenian" w:hAnsi="Arial Armenian" w:cs="Arial Armenian"/>
                <w:sz w:val="20"/>
                <w:szCs w:val="20"/>
              </w:rPr>
              <w:t xml:space="preserve"> </w:t>
            </w:r>
            <w:r w:rsidRPr="00A340ED">
              <w:rPr>
                <w:rFonts w:ascii="Sylfaen" w:hAnsi="Sylfaen" w:cs="Sylfaen"/>
                <w:sz w:val="20"/>
                <w:szCs w:val="20"/>
              </w:rPr>
              <w:t>նորմատիվների</w:t>
            </w:r>
            <w:r w:rsidRPr="00A340ED">
              <w:rPr>
                <w:rFonts w:ascii="Arial Armenian" w:hAnsi="Arial Armenian" w:cs="Arial Armenian"/>
                <w:sz w:val="20"/>
                <w:szCs w:val="20"/>
              </w:rPr>
              <w:t xml:space="preserve">  </w:t>
            </w:r>
            <w:r w:rsidRPr="00A340ED">
              <w:rPr>
                <w:rFonts w:ascii="Sylfaen" w:hAnsi="Sylfaen" w:cs="Sylfaen"/>
                <w:sz w:val="20"/>
                <w:szCs w:val="20"/>
              </w:rPr>
              <w:t>և</w:t>
            </w:r>
            <w:r w:rsidRPr="00A340ED">
              <w:rPr>
                <w:rFonts w:ascii="Arial Armenian" w:hAnsi="Arial Armenian" w:cs="Arial Armenian"/>
                <w:sz w:val="20"/>
                <w:szCs w:val="20"/>
              </w:rPr>
              <w:t xml:space="preserve"> “</w:t>
            </w:r>
            <w:r w:rsidRPr="00A340ED">
              <w:rPr>
                <w:rFonts w:ascii="Sylfaen" w:hAnsi="Sylfaen" w:cs="Sylfaen"/>
                <w:sz w:val="20"/>
                <w:szCs w:val="20"/>
              </w:rPr>
              <w:t>Սննդամթերքի</w:t>
            </w:r>
            <w:r w:rsidRPr="00A340ED">
              <w:rPr>
                <w:rFonts w:ascii="Arial Armenian" w:hAnsi="Arial Armenian" w:cs="Arial Armenian"/>
                <w:sz w:val="20"/>
                <w:szCs w:val="20"/>
              </w:rPr>
              <w:t xml:space="preserve"> </w:t>
            </w:r>
            <w:r w:rsidRPr="00A340ED">
              <w:rPr>
                <w:rFonts w:ascii="Sylfaen" w:hAnsi="Sylfaen" w:cs="Sylfaen"/>
                <w:sz w:val="20"/>
                <w:szCs w:val="20"/>
              </w:rPr>
              <w:t>անվտանգության</w:t>
            </w:r>
            <w:r w:rsidRPr="00A340ED">
              <w:rPr>
                <w:rFonts w:ascii="Arial Armenian" w:hAnsi="Arial Armenian" w:cs="Arial Armenian"/>
                <w:sz w:val="20"/>
                <w:szCs w:val="20"/>
              </w:rPr>
              <w:t xml:space="preserve"> </w:t>
            </w:r>
            <w:r w:rsidRPr="00A340ED">
              <w:rPr>
                <w:rFonts w:ascii="Sylfaen" w:hAnsi="Sylfaen" w:cs="Sylfaen"/>
                <w:sz w:val="20"/>
                <w:szCs w:val="20"/>
              </w:rPr>
              <w:t>մասին</w:t>
            </w:r>
            <w:r w:rsidRPr="00A340ED">
              <w:rPr>
                <w:rFonts w:ascii="Arial Armenian" w:hAnsi="Arial Armenian" w:cs="Arial Armenian"/>
                <w:sz w:val="20"/>
                <w:szCs w:val="20"/>
              </w:rPr>
              <w:t xml:space="preserve">” </w:t>
            </w:r>
            <w:r w:rsidRPr="00A340ED">
              <w:rPr>
                <w:rFonts w:ascii="Sylfaen" w:hAnsi="Sylfaen" w:cs="Sylfaen"/>
                <w:sz w:val="20"/>
                <w:szCs w:val="20"/>
              </w:rPr>
              <w:t>ՀՀ</w:t>
            </w:r>
            <w:r w:rsidRPr="00A340ED">
              <w:rPr>
                <w:rFonts w:ascii="Arial Armenian" w:hAnsi="Arial Armenian" w:cs="Arial Armenian"/>
                <w:sz w:val="20"/>
                <w:szCs w:val="20"/>
              </w:rPr>
              <w:t xml:space="preserve"> </w:t>
            </w:r>
            <w:r w:rsidRPr="00A340ED">
              <w:rPr>
                <w:rFonts w:ascii="Sylfaen" w:hAnsi="Sylfaen" w:cs="Sylfaen"/>
                <w:sz w:val="20"/>
                <w:szCs w:val="20"/>
              </w:rPr>
              <w:t>օրենքի</w:t>
            </w:r>
            <w:r w:rsidRPr="00A340ED">
              <w:rPr>
                <w:rFonts w:ascii="Arial Armenian" w:hAnsi="Arial Armenian" w:cs="Arial Armenian"/>
                <w:sz w:val="20"/>
                <w:szCs w:val="20"/>
              </w:rPr>
              <w:t xml:space="preserve"> 8-</w:t>
            </w:r>
            <w:r w:rsidRPr="00A340ED">
              <w:rPr>
                <w:rFonts w:ascii="Sylfaen" w:hAnsi="Sylfaen" w:cs="Sylfaen"/>
                <w:sz w:val="20"/>
                <w:szCs w:val="20"/>
              </w:rPr>
              <w:t>րդ</w:t>
            </w:r>
            <w:r w:rsidRPr="00A340ED">
              <w:rPr>
                <w:rFonts w:ascii="Arial Armenian" w:hAnsi="Arial Armenian" w:cs="Arial Armenian"/>
                <w:sz w:val="20"/>
                <w:szCs w:val="20"/>
              </w:rPr>
              <w:t xml:space="preserve"> </w:t>
            </w:r>
            <w:r w:rsidRPr="00A340ED">
              <w:rPr>
                <w:rFonts w:ascii="Sylfaen" w:hAnsi="Sylfaen" w:cs="Sylfaen"/>
                <w:sz w:val="20"/>
                <w:szCs w:val="20"/>
              </w:rPr>
              <w:t>հոդվածի</w:t>
            </w:r>
            <w:r w:rsidRPr="00A340ED">
              <w:rPr>
                <w:rFonts w:ascii="Arial Armenian" w:hAnsi="Arial Armenian" w:cs="Arial Armenian"/>
                <w:sz w:val="20"/>
                <w:szCs w:val="20"/>
              </w:rPr>
              <w:t>:</w:t>
            </w:r>
          </w:p>
        </w:tc>
      </w:tr>
    </w:tbl>
    <w:p w:rsidR="00CE7D06" w:rsidRPr="00A340ED" w:rsidRDefault="00CE7D06" w:rsidP="00CE7D06">
      <w:pPr>
        <w:pStyle w:val="3"/>
        <w:spacing w:line="240" w:lineRule="auto"/>
        <w:ind w:firstLine="567"/>
        <w:jc w:val="left"/>
        <w:rPr>
          <w:rFonts w:ascii="Arial Armenian" w:hAnsi="Arial Armenian"/>
          <w:b/>
          <w:lang w:val="en-US"/>
        </w:rPr>
      </w:pPr>
    </w:p>
    <w:tbl>
      <w:tblPr>
        <w:tblpPr w:leftFromText="180" w:rightFromText="180" w:vertAnchor="text" w:horzAnchor="margin" w:tblpY="2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0"/>
        <w:gridCol w:w="1947"/>
      </w:tblGrid>
      <w:tr w:rsidR="00F10BF7" w:rsidRPr="00A340ED" w:rsidTr="0077683C">
        <w:trPr>
          <w:trHeight w:val="122"/>
        </w:trPr>
        <w:tc>
          <w:tcPr>
            <w:tcW w:w="7117" w:type="dxa"/>
            <w:gridSpan w:val="2"/>
            <w:shd w:val="clear" w:color="auto" w:fill="auto"/>
          </w:tcPr>
          <w:p w:rsidR="00F10BF7" w:rsidRPr="00A340ED" w:rsidRDefault="00F10BF7" w:rsidP="0077683C">
            <w:pPr>
              <w:jc w:val="center"/>
              <w:rPr>
                <w:rFonts w:ascii="Arial Armenian" w:hAnsi="Arial Armenian"/>
                <w:i/>
                <w:sz w:val="20"/>
                <w:szCs w:val="20"/>
                <w:lang w:val="hy-AM"/>
              </w:rPr>
            </w:pPr>
            <w:r w:rsidRPr="00A340ED">
              <w:rPr>
                <w:rFonts w:ascii="Sylfaen" w:hAnsi="Sylfaen" w:cs="Sylfaen"/>
                <w:i/>
                <w:sz w:val="20"/>
                <w:szCs w:val="20"/>
                <w:lang w:val="hy-AM"/>
              </w:rPr>
              <w:t>Չոր</w:t>
            </w:r>
            <w:r w:rsidRPr="00A340ED">
              <w:rPr>
                <w:rFonts w:ascii="Arial Armenian" w:hAnsi="Arial Armenian" w:cs="Arial Armenian"/>
                <w:i/>
                <w:sz w:val="20"/>
                <w:szCs w:val="20"/>
                <w:lang w:val="hy-AM"/>
              </w:rPr>
              <w:t xml:space="preserve"> </w:t>
            </w:r>
            <w:r w:rsidRPr="00A340ED">
              <w:rPr>
                <w:rFonts w:ascii="Sylfaen" w:hAnsi="Sylfaen" w:cs="Sylfaen"/>
                <w:i/>
                <w:sz w:val="20"/>
                <w:szCs w:val="20"/>
                <w:lang w:val="hy-AM"/>
              </w:rPr>
              <w:t>սննդի</w:t>
            </w:r>
            <w:r w:rsidRPr="00A340ED">
              <w:rPr>
                <w:rFonts w:ascii="Arial Armenian" w:hAnsi="Arial Armenian" w:cs="Arial Armenian"/>
                <w:i/>
                <w:sz w:val="20"/>
                <w:szCs w:val="20"/>
                <w:lang w:val="hy-AM"/>
              </w:rPr>
              <w:t xml:space="preserve"> </w:t>
            </w:r>
            <w:r w:rsidRPr="00A340ED">
              <w:rPr>
                <w:rFonts w:ascii="Sylfaen" w:hAnsi="Sylfaen" w:cs="Sylfaen"/>
                <w:i/>
                <w:sz w:val="20"/>
                <w:szCs w:val="20"/>
                <w:lang w:val="hy-AM"/>
              </w:rPr>
              <w:t>փաթեթի</w:t>
            </w:r>
            <w:r w:rsidRPr="00A340ED">
              <w:rPr>
                <w:rFonts w:ascii="Arial Armenian" w:hAnsi="Arial Armenian" w:cs="Arial Armenian"/>
                <w:i/>
                <w:sz w:val="20"/>
                <w:szCs w:val="20"/>
                <w:lang w:val="hy-AM"/>
              </w:rPr>
              <w:t xml:space="preserve"> </w:t>
            </w:r>
            <w:r w:rsidRPr="00A340ED">
              <w:rPr>
                <w:rFonts w:ascii="Sylfaen" w:hAnsi="Sylfaen" w:cs="Sylfaen"/>
                <w:i/>
                <w:sz w:val="20"/>
                <w:szCs w:val="20"/>
                <w:lang w:val="hy-AM"/>
              </w:rPr>
              <w:t>յուրաքանչյուր</w:t>
            </w:r>
            <w:r w:rsidRPr="00A340ED">
              <w:rPr>
                <w:rFonts w:ascii="Arial Armenian" w:hAnsi="Arial Armenian" w:cs="Arial Armenian"/>
                <w:i/>
                <w:sz w:val="20"/>
                <w:szCs w:val="20"/>
                <w:lang w:val="hy-AM"/>
              </w:rPr>
              <w:t xml:space="preserve"> </w:t>
            </w:r>
            <w:r w:rsidRPr="00A340ED">
              <w:rPr>
                <w:rFonts w:ascii="Sylfaen" w:hAnsi="Sylfaen" w:cs="Sylfaen"/>
                <w:i/>
                <w:sz w:val="20"/>
                <w:szCs w:val="20"/>
                <w:lang w:val="hy-AM"/>
              </w:rPr>
              <w:t>տուփ</w:t>
            </w:r>
            <w:r w:rsidRPr="00A340ED">
              <w:rPr>
                <w:rFonts w:ascii="Arial Armenian" w:hAnsi="Arial Armenian" w:cs="Arial Armenian"/>
                <w:i/>
                <w:sz w:val="20"/>
                <w:szCs w:val="20"/>
                <w:lang w:val="hy-AM"/>
              </w:rPr>
              <w:t xml:space="preserve"> </w:t>
            </w:r>
            <w:r w:rsidRPr="00A340ED">
              <w:rPr>
                <w:rFonts w:ascii="Sylfaen" w:hAnsi="Sylfaen" w:cs="Sylfaen"/>
                <w:i/>
                <w:sz w:val="20"/>
                <w:szCs w:val="20"/>
                <w:lang w:val="hy-AM"/>
              </w:rPr>
              <w:t>պարունակում</w:t>
            </w:r>
            <w:r w:rsidRPr="00A340ED">
              <w:rPr>
                <w:rFonts w:ascii="Arial Armenian" w:hAnsi="Arial Armenian" w:cs="Arial Armenian"/>
                <w:i/>
                <w:sz w:val="20"/>
                <w:szCs w:val="20"/>
                <w:lang w:val="hy-AM"/>
              </w:rPr>
              <w:t xml:space="preserve"> </w:t>
            </w:r>
            <w:r w:rsidRPr="00A340ED">
              <w:rPr>
                <w:rFonts w:ascii="Sylfaen" w:hAnsi="Sylfaen" w:cs="Sylfaen"/>
                <w:i/>
                <w:sz w:val="20"/>
                <w:szCs w:val="20"/>
                <w:lang w:val="hy-AM"/>
              </w:rPr>
              <w:t>է՝</w:t>
            </w:r>
          </w:p>
          <w:p w:rsidR="00F10BF7" w:rsidRPr="00A340ED" w:rsidRDefault="00F10BF7" w:rsidP="00F10BF7">
            <w:pPr>
              <w:rPr>
                <w:rFonts w:ascii="Arial Armenian" w:hAnsi="Arial Armenian"/>
                <w:i/>
                <w:sz w:val="20"/>
                <w:szCs w:val="20"/>
                <w:lang w:val="hy-AM"/>
              </w:rPr>
            </w:pPr>
          </w:p>
        </w:tc>
      </w:tr>
      <w:tr w:rsidR="00F10BF7" w:rsidRPr="00A340ED" w:rsidTr="0077683C">
        <w:trPr>
          <w:trHeight w:val="122"/>
        </w:trPr>
        <w:tc>
          <w:tcPr>
            <w:tcW w:w="5170" w:type="dxa"/>
            <w:shd w:val="clear" w:color="auto" w:fill="auto"/>
          </w:tcPr>
          <w:p w:rsidR="00F10BF7" w:rsidRPr="00A340ED" w:rsidRDefault="00F10BF7" w:rsidP="0077683C">
            <w:pPr>
              <w:rPr>
                <w:rFonts w:ascii="Arial Armenian" w:hAnsi="Arial Armenian"/>
                <w:sz w:val="20"/>
                <w:szCs w:val="20"/>
              </w:rPr>
            </w:pPr>
            <w:r w:rsidRPr="00A340ED">
              <w:rPr>
                <w:rFonts w:ascii="Sylfaen" w:hAnsi="Sylfaen" w:cs="Sylfaen"/>
                <w:sz w:val="20"/>
                <w:szCs w:val="20"/>
                <w:lang w:val="hy-AM"/>
              </w:rPr>
              <w:t>Հնդկաձավար</w:t>
            </w:r>
            <w:r w:rsidRPr="00A340ED">
              <w:rPr>
                <w:rFonts w:ascii="Arial Armenian" w:hAnsi="Arial Armenian" w:cs="Arial Armenian"/>
                <w:sz w:val="20"/>
                <w:szCs w:val="20"/>
                <w:lang w:val="hy-AM"/>
              </w:rPr>
              <w:t xml:space="preserve"> </w:t>
            </w:r>
          </w:p>
        </w:tc>
        <w:tc>
          <w:tcPr>
            <w:tcW w:w="1947" w:type="dxa"/>
            <w:shd w:val="clear" w:color="auto" w:fill="auto"/>
          </w:tcPr>
          <w:p w:rsidR="00F10BF7" w:rsidRPr="00A340ED" w:rsidRDefault="00F10BF7" w:rsidP="0077683C">
            <w:pPr>
              <w:rPr>
                <w:rFonts w:ascii="Arial Armenian" w:hAnsi="Arial Armenian"/>
                <w:sz w:val="20"/>
                <w:szCs w:val="20"/>
                <w:lang w:val="hy-AM"/>
              </w:rPr>
            </w:pPr>
            <w:r w:rsidRPr="00A340ED">
              <w:rPr>
                <w:rFonts w:ascii="Arial Armenian" w:hAnsi="Arial Armenian"/>
                <w:sz w:val="20"/>
                <w:szCs w:val="20"/>
                <w:lang w:val="hy-AM"/>
              </w:rPr>
              <w:t xml:space="preserve">1 </w:t>
            </w:r>
            <w:r w:rsidRPr="00A340ED">
              <w:rPr>
                <w:rFonts w:ascii="Sylfaen" w:hAnsi="Sylfaen" w:cs="Sylfaen"/>
                <w:sz w:val="20"/>
                <w:szCs w:val="20"/>
                <w:lang w:val="hy-AM"/>
              </w:rPr>
              <w:t>կգ</w:t>
            </w:r>
          </w:p>
        </w:tc>
      </w:tr>
      <w:tr w:rsidR="00F10BF7" w:rsidRPr="00A340ED" w:rsidTr="0077683C">
        <w:trPr>
          <w:trHeight w:val="129"/>
        </w:trPr>
        <w:tc>
          <w:tcPr>
            <w:tcW w:w="5170" w:type="dxa"/>
            <w:shd w:val="clear" w:color="auto" w:fill="auto"/>
          </w:tcPr>
          <w:p w:rsidR="00F10BF7" w:rsidRPr="00A340ED" w:rsidRDefault="00F10BF7" w:rsidP="0077683C">
            <w:pPr>
              <w:rPr>
                <w:rFonts w:ascii="Arial Armenian" w:hAnsi="Arial Armenian"/>
                <w:sz w:val="20"/>
                <w:szCs w:val="20"/>
              </w:rPr>
            </w:pPr>
            <w:r w:rsidRPr="00A340ED">
              <w:rPr>
                <w:rFonts w:ascii="Sylfaen" w:hAnsi="Sylfaen" w:cs="Sylfaen"/>
                <w:sz w:val="20"/>
                <w:szCs w:val="20"/>
                <w:lang w:val="hy-AM"/>
              </w:rPr>
              <w:t>Ոսպ</w:t>
            </w:r>
          </w:p>
        </w:tc>
        <w:tc>
          <w:tcPr>
            <w:tcW w:w="1947" w:type="dxa"/>
            <w:shd w:val="clear" w:color="auto" w:fill="auto"/>
          </w:tcPr>
          <w:p w:rsidR="00F10BF7" w:rsidRPr="00A340ED" w:rsidRDefault="00F10BF7" w:rsidP="0077683C">
            <w:pPr>
              <w:rPr>
                <w:rFonts w:ascii="Arial Armenian" w:hAnsi="Arial Armenian"/>
                <w:sz w:val="20"/>
                <w:szCs w:val="20"/>
                <w:lang w:val="hy-AM"/>
              </w:rPr>
            </w:pPr>
            <w:r w:rsidRPr="00A340ED">
              <w:rPr>
                <w:rFonts w:ascii="Arial Armenian" w:hAnsi="Arial Armenian"/>
                <w:sz w:val="20"/>
                <w:szCs w:val="20"/>
                <w:lang w:val="hy-AM"/>
              </w:rPr>
              <w:t xml:space="preserve">1 </w:t>
            </w:r>
            <w:r w:rsidRPr="00A340ED">
              <w:rPr>
                <w:rFonts w:ascii="Sylfaen" w:hAnsi="Sylfaen" w:cs="Sylfaen"/>
                <w:sz w:val="20"/>
                <w:szCs w:val="20"/>
                <w:lang w:val="hy-AM"/>
              </w:rPr>
              <w:t>կգ</w:t>
            </w:r>
          </w:p>
        </w:tc>
      </w:tr>
      <w:tr w:rsidR="00F10BF7" w:rsidRPr="00A340ED" w:rsidTr="0077683C">
        <w:trPr>
          <w:trHeight w:val="122"/>
        </w:trPr>
        <w:tc>
          <w:tcPr>
            <w:tcW w:w="5170" w:type="dxa"/>
            <w:shd w:val="clear" w:color="auto" w:fill="auto"/>
          </w:tcPr>
          <w:p w:rsidR="00F10BF7" w:rsidRPr="00A340ED" w:rsidRDefault="00F10BF7" w:rsidP="0077683C">
            <w:pPr>
              <w:rPr>
                <w:rFonts w:ascii="Arial Armenian" w:hAnsi="Arial Armenian"/>
                <w:sz w:val="20"/>
                <w:szCs w:val="20"/>
              </w:rPr>
            </w:pPr>
            <w:r w:rsidRPr="00A340ED">
              <w:rPr>
                <w:rFonts w:ascii="Sylfaen" w:hAnsi="Sylfaen" w:cs="Sylfaen"/>
                <w:sz w:val="20"/>
                <w:szCs w:val="20"/>
                <w:lang w:val="hy-AM"/>
              </w:rPr>
              <w:t>Մակարոն</w:t>
            </w:r>
          </w:p>
        </w:tc>
        <w:tc>
          <w:tcPr>
            <w:tcW w:w="1947" w:type="dxa"/>
            <w:shd w:val="clear" w:color="auto" w:fill="auto"/>
          </w:tcPr>
          <w:p w:rsidR="00F10BF7" w:rsidRPr="00A340ED" w:rsidRDefault="00F10BF7" w:rsidP="0077683C">
            <w:pPr>
              <w:rPr>
                <w:rFonts w:ascii="Arial Armenian" w:hAnsi="Arial Armenian"/>
                <w:sz w:val="20"/>
                <w:szCs w:val="20"/>
              </w:rPr>
            </w:pPr>
            <w:r w:rsidRPr="00A340ED">
              <w:rPr>
                <w:rFonts w:ascii="Arial Armenian" w:hAnsi="Arial Armenian"/>
                <w:sz w:val="20"/>
                <w:szCs w:val="20"/>
                <w:lang w:val="hy-AM"/>
              </w:rPr>
              <w:t xml:space="preserve">1 </w:t>
            </w:r>
            <w:r w:rsidRPr="00A340ED">
              <w:rPr>
                <w:rFonts w:ascii="Sylfaen" w:hAnsi="Sylfaen" w:cs="Sylfaen"/>
                <w:sz w:val="20"/>
                <w:szCs w:val="20"/>
                <w:lang w:val="hy-AM"/>
              </w:rPr>
              <w:t>կգ</w:t>
            </w:r>
          </w:p>
        </w:tc>
      </w:tr>
      <w:tr w:rsidR="00F10BF7" w:rsidRPr="00A340ED" w:rsidTr="0077683C">
        <w:trPr>
          <w:trHeight w:val="129"/>
        </w:trPr>
        <w:tc>
          <w:tcPr>
            <w:tcW w:w="5170" w:type="dxa"/>
            <w:shd w:val="clear" w:color="auto" w:fill="auto"/>
          </w:tcPr>
          <w:p w:rsidR="00F10BF7" w:rsidRPr="00A340ED" w:rsidRDefault="00F10BF7" w:rsidP="0077683C">
            <w:pPr>
              <w:rPr>
                <w:rFonts w:ascii="Arial Armenian" w:hAnsi="Arial Armenian"/>
                <w:sz w:val="20"/>
                <w:szCs w:val="20"/>
              </w:rPr>
            </w:pPr>
            <w:r w:rsidRPr="00A340ED">
              <w:rPr>
                <w:rFonts w:ascii="Sylfaen" w:hAnsi="Sylfaen" w:cs="Sylfaen"/>
                <w:sz w:val="20"/>
                <w:szCs w:val="20"/>
                <w:lang w:val="hy-AM"/>
              </w:rPr>
              <w:t>Բրինձ</w:t>
            </w:r>
          </w:p>
        </w:tc>
        <w:tc>
          <w:tcPr>
            <w:tcW w:w="1947" w:type="dxa"/>
            <w:shd w:val="clear" w:color="auto" w:fill="auto"/>
          </w:tcPr>
          <w:p w:rsidR="00F10BF7" w:rsidRPr="00A340ED" w:rsidRDefault="00F10BF7" w:rsidP="0077683C">
            <w:pPr>
              <w:rPr>
                <w:rFonts w:ascii="Arial Armenian" w:hAnsi="Arial Armenian"/>
                <w:sz w:val="20"/>
                <w:szCs w:val="20"/>
              </w:rPr>
            </w:pPr>
            <w:r w:rsidRPr="00A340ED">
              <w:rPr>
                <w:rFonts w:ascii="Arial Armenian" w:hAnsi="Arial Armenian"/>
                <w:sz w:val="20"/>
                <w:szCs w:val="20"/>
                <w:lang w:val="hy-AM"/>
              </w:rPr>
              <w:t xml:space="preserve">1 </w:t>
            </w:r>
            <w:r w:rsidRPr="00A340ED">
              <w:rPr>
                <w:rFonts w:ascii="Sylfaen" w:hAnsi="Sylfaen" w:cs="Sylfaen"/>
                <w:sz w:val="20"/>
                <w:szCs w:val="20"/>
                <w:lang w:val="hy-AM"/>
              </w:rPr>
              <w:t>կգ</w:t>
            </w:r>
          </w:p>
        </w:tc>
      </w:tr>
      <w:tr w:rsidR="00F10BF7" w:rsidRPr="00A340ED" w:rsidTr="0077683C">
        <w:trPr>
          <w:trHeight w:val="122"/>
        </w:trPr>
        <w:tc>
          <w:tcPr>
            <w:tcW w:w="5170" w:type="dxa"/>
            <w:shd w:val="clear" w:color="auto" w:fill="auto"/>
          </w:tcPr>
          <w:p w:rsidR="00F10BF7" w:rsidRPr="00A340ED" w:rsidRDefault="00F10BF7" w:rsidP="0077683C">
            <w:pPr>
              <w:rPr>
                <w:rFonts w:ascii="Arial Armenian" w:hAnsi="Arial Armenian"/>
                <w:sz w:val="20"/>
                <w:szCs w:val="20"/>
              </w:rPr>
            </w:pPr>
            <w:r w:rsidRPr="00A340ED">
              <w:rPr>
                <w:rFonts w:ascii="Sylfaen" w:hAnsi="Sylfaen" w:cs="Sylfaen"/>
                <w:sz w:val="20"/>
                <w:szCs w:val="20"/>
                <w:lang w:val="hy-AM"/>
              </w:rPr>
              <w:t>Արևածաղկի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ձեթ</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ռաֆինացված</w:t>
            </w:r>
            <w:r w:rsidRPr="00A340ED">
              <w:rPr>
                <w:rFonts w:ascii="Arial Armenian" w:hAnsi="Arial Armenian" w:cs="Arial Armenian"/>
                <w:sz w:val="20"/>
                <w:szCs w:val="20"/>
                <w:lang w:val="hy-AM"/>
              </w:rPr>
              <w:t>, (</w:t>
            </w:r>
            <w:r w:rsidRPr="00A340ED">
              <w:rPr>
                <w:rFonts w:ascii="Sylfaen" w:hAnsi="Sylfaen" w:cs="Sylfaen"/>
                <w:sz w:val="20"/>
                <w:szCs w:val="20"/>
                <w:lang w:val="hy-AM"/>
              </w:rPr>
              <w:t>զտած</w:t>
            </w:r>
            <w:r w:rsidRPr="00A340ED">
              <w:rPr>
                <w:rFonts w:ascii="Arial Armenian" w:hAnsi="Arial Armenian" w:cs="Arial Armenian"/>
                <w:sz w:val="20"/>
                <w:szCs w:val="20"/>
                <w:lang w:val="hy-AM"/>
              </w:rPr>
              <w:t>)</w:t>
            </w:r>
          </w:p>
        </w:tc>
        <w:tc>
          <w:tcPr>
            <w:tcW w:w="1947" w:type="dxa"/>
            <w:shd w:val="clear" w:color="auto" w:fill="auto"/>
          </w:tcPr>
          <w:p w:rsidR="00F10BF7" w:rsidRPr="00A340ED" w:rsidRDefault="00F10BF7" w:rsidP="0077683C">
            <w:pPr>
              <w:rPr>
                <w:rFonts w:ascii="Arial Armenian" w:hAnsi="Arial Armenian"/>
                <w:sz w:val="20"/>
                <w:szCs w:val="20"/>
              </w:rPr>
            </w:pPr>
            <w:r w:rsidRPr="00A340ED">
              <w:rPr>
                <w:rFonts w:ascii="Arial Armenian" w:hAnsi="Arial Armenian"/>
                <w:sz w:val="20"/>
                <w:szCs w:val="20"/>
                <w:lang w:val="hy-AM"/>
              </w:rPr>
              <w:t xml:space="preserve">1 </w:t>
            </w:r>
            <w:r w:rsidRPr="00A340ED">
              <w:rPr>
                <w:rFonts w:ascii="Sylfaen" w:hAnsi="Sylfaen" w:cs="Sylfaen"/>
                <w:sz w:val="20"/>
                <w:szCs w:val="20"/>
                <w:lang w:val="hy-AM"/>
              </w:rPr>
              <w:t>լ</w:t>
            </w:r>
          </w:p>
        </w:tc>
      </w:tr>
      <w:tr w:rsidR="00F10BF7" w:rsidRPr="00A340ED" w:rsidTr="0077683C">
        <w:trPr>
          <w:trHeight w:val="129"/>
        </w:trPr>
        <w:tc>
          <w:tcPr>
            <w:tcW w:w="5170" w:type="dxa"/>
            <w:shd w:val="clear" w:color="auto" w:fill="auto"/>
          </w:tcPr>
          <w:p w:rsidR="00F10BF7" w:rsidRPr="00A340ED" w:rsidRDefault="00F10BF7" w:rsidP="0077683C">
            <w:pPr>
              <w:rPr>
                <w:rFonts w:ascii="Arial Armenian" w:hAnsi="Arial Armenian"/>
                <w:sz w:val="20"/>
                <w:szCs w:val="20"/>
              </w:rPr>
            </w:pPr>
            <w:r w:rsidRPr="00A340ED">
              <w:rPr>
                <w:rFonts w:ascii="Arial Armenian" w:hAnsi="Arial Armenian"/>
                <w:sz w:val="20"/>
                <w:szCs w:val="20"/>
                <w:lang w:val="hy-AM"/>
              </w:rPr>
              <w:t>1-</w:t>
            </w:r>
            <w:r w:rsidRPr="00A340ED">
              <w:rPr>
                <w:rFonts w:ascii="Sylfaen" w:hAnsi="Sylfaen" w:cs="Sylfaen"/>
                <w:sz w:val="20"/>
                <w:szCs w:val="20"/>
                <w:lang w:val="hy-AM"/>
              </w:rPr>
              <w:t>ին</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տեսակի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ցորենի</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ալյուր</w:t>
            </w:r>
          </w:p>
        </w:tc>
        <w:tc>
          <w:tcPr>
            <w:tcW w:w="1947" w:type="dxa"/>
            <w:shd w:val="clear" w:color="auto" w:fill="auto"/>
          </w:tcPr>
          <w:p w:rsidR="00F10BF7" w:rsidRPr="00A340ED" w:rsidRDefault="00F10BF7" w:rsidP="0077683C">
            <w:pPr>
              <w:rPr>
                <w:rFonts w:ascii="Arial Armenian" w:hAnsi="Arial Armenian"/>
                <w:sz w:val="20"/>
                <w:szCs w:val="20"/>
              </w:rPr>
            </w:pPr>
            <w:r w:rsidRPr="00A340ED">
              <w:rPr>
                <w:rFonts w:ascii="Arial Armenian" w:hAnsi="Arial Armenian"/>
                <w:sz w:val="20"/>
                <w:szCs w:val="20"/>
                <w:lang w:val="hy-AM"/>
              </w:rPr>
              <w:t xml:space="preserve">10 </w:t>
            </w:r>
            <w:r w:rsidRPr="00A340ED">
              <w:rPr>
                <w:rFonts w:ascii="Sylfaen" w:hAnsi="Sylfaen" w:cs="Sylfaen"/>
                <w:sz w:val="20"/>
                <w:szCs w:val="20"/>
                <w:lang w:val="hy-AM"/>
              </w:rPr>
              <w:t>կգ</w:t>
            </w:r>
          </w:p>
        </w:tc>
      </w:tr>
      <w:tr w:rsidR="00F10BF7" w:rsidRPr="00A340ED" w:rsidTr="0077683C">
        <w:trPr>
          <w:trHeight w:val="129"/>
        </w:trPr>
        <w:tc>
          <w:tcPr>
            <w:tcW w:w="5170" w:type="dxa"/>
            <w:shd w:val="clear" w:color="auto" w:fill="auto"/>
          </w:tcPr>
          <w:p w:rsidR="00F10BF7" w:rsidRPr="00A340ED" w:rsidRDefault="00F10BF7" w:rsidP="0077683C">
            <w:pPr>
              <w:rPr>
                <w:rFonts w:ascii="Arial Armenian" w:hAnsi="Arial Armenian"/>
                <w:i/>
                <w:sz w:val="20"/>
                <w:szCs w:val="20"/>
                <w:lang w:val="hy-AM"/>
              </w:rPr>
            </w:pPr>
            <w:r w:rsidRPr="00A340ED">
              <w:rPr>
                <w:rFonts w:ascii="Sylfaen" w:hAnsi="Sylfaen" w:cs="Sylfaen"/>
                <w:i/>
                <w:sz w:val="20"/>
                <w:szCs w:val="20"/>
                <w:lang w:val="hy-AM"/>
              </w:rPr>
              <w:t>ԸՆԴԱՄԵՆԸ</w:t>
            </w:r>
          </w:p>
        </w:tc>
        <w:tc>
          <w:tcPr>
            <w:tcW w:w="1947" w:type="dxa"/>
            <w:shd w:val="clear" w:color="auto" w:fill="auto"/>
          </w:tcPr>
          <w:p w:rsidR="00F10BF7" w:rsidRPr="00A340ED" w:rsidRDefault="00F10BF7" w:rsidP="0077683C">
            <w:pPr>
              <w:rPr>
                <w:rFonts w:ascii="Arial Armenian" w:hAnsi="Arial Armenian"/>
                <w:i/>
                <w:sz w:val="20"/>
                <w:szCs w:val="20"/>
                <w:lang w:val="hy-AM"/>
              </w:rPr>
            </w:pPr>
            <w:r w:rsidRPr="00A340ED">
              <w:rPr>
                <w:rFonts w:ascii="Arial Armenian" w:hAnsi="Arial Armenian"/>
                <w:i/>
                <w:sz w:val="20"/>
                <w:szCs w:val="20"/>
                <w:lang w:val="hy-AM"/>
              </w:rPr>
              <w:t xml:space="preserve">15 </w:t>
            </w:r>
            <w:r w:rsidRPr="00A340ED">
              <w:rPr>
                <w:rFonts w:ascii="Sylfaen" w:hAnsi="Sylfaen" w:cs="Sylfaen"/>
                <w:i/>
                <w:sz w:val="20"/>
                <w:szCs w:val="20"/>
                <w:lang w:val="hy-AM"/>
              </w:rPr>
              <w:t>կգ</w:t>
            </w:r>
          </w:p>
        </w:tc>
      </w:tr>
    </w:tbl>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p>
    <w:p w:rsidR="00F10BF7" w:rsidRPr="00A340ED" w:rsidRDefault="00F10BF7" w:rsidP="00F10BF7">
      <w:pPr>
        <w:rPr>
          <w:rFonts w:ascii="Arial Armenian" w:eastAsia="Calibri" w:hAnsi="Arial Armenian"/>
          <w:b/>
          <w:sz w:val="22"/>
          <w:szCs w:val="22"/>
          <w:lang w:val="es-ES"/>
        </w:rPr>
      </w:pPr>
      <w:r w:rsidRPr="00A340ED">
        <w:rPr>
          <w:rFonts w:ascii="Sylfaen" w:eastAsia="Calibri" w:hAnsi="Sylfaen" w:cs="Sylfaen"/>
          <w:b/>
          <w:sz w:val="22"/>
          <w:szCs w:val="22"/>
          <w:lang w:val="es-ES"/>
        </w:rPr>
        <w:t>ՄԱՏԱԿԱՐԱՐՈՒՄԸ</w:t>
      </w:r>
      <w:r w:rsidRPr="00A340ED">
        <w:rPr>
          <w:rFonts w:ascii="Arial Armenian" w:eastAsia="Calibri" w:hAnsi="Arial Armenian"/>
          <w:b/>
          <w:sz w:val="22"/>
          <w:szCs w:val="22"/>
          <w:lang w:val="es-ES"/>
        </w:rPr>
        <w:t xml:space="preserve">  </w:t>
      </w:r>
      <w:r w:rsidRPr="00A340ED">
        <w:rPr>
          <w:rFonts w:ascii="Sylfaen" w:eastAsia="Calibri" w:hAnsi="Sylfaen" w:cs="Sylfaen"/>
          <w:b/>
          <w:sz w:val="22"/>
          <w:szCs w:val="22"/>
          <w:lang w:val="ru-RU"/>
        </w:rPr>
        <w:t>ԻՐԱԿԱՆԱՑՆՈՒՄ</w:t>
      </w:r>
      <w:r w:rsidRPr="00A340ED">
        <w:rPr>
          <w:rFonts w:ascii="Arial Armenian" w:eastAsia="Calibri" w:hAnsi="Arial Armenian"/>
          <w:b/>
          <w:sz w:val="22"/>
          <w:szCs w:val="22"/>
          <w:lang w:val="es-ES"/>
        </w:rPr>
        <w:t xml:space="preserve"> </w:t>
      </w:r>
      <w:r w:rsidRPr="00A340ED">
        <w:rPr>
          <w:rFonts w:ascii="Sylfaen" w:eastAsia="Calibri" w:hAnsi="Sylfaen" w:cs="Sylfaen"/>
          <w:b/>
          <w:sz w:val="22"/>
          <w:szCs w:val="22"/>
          <w:lang w:val="ru-RU"/>
        </w:rPr>
        <w:t>Է</w:t>
      </w:r>
      <w:r w:rsidRPr="00A340ED">
        <w:rPr>
          <w:rFonts w:ascii="Arial Armenian" w:eastAsia="Calibri" w:hAnsi="Arial Armenian"/>
          <w:b/>
          <w:sz w:val="22"/>
          <w:szCs w:val="22"/>
          <w:lang w:val="es-ES"/>
        </w:rPr>
        <w:t xml:space="preserve">  </w:t>
      </w:r>
      <w:r w:rsidRPr="00A340ED">
        <w:rPr>
          <w:rFonts w:ascii="Sylfaen" w:eastAsia="Calibri" w:hAnsi="Sylfaen" w:cs="Sylfaen"/>
          <w:b/>
          <w:sz w:val="22"/>
          <w:szCs w:val="22"/>
          <w:lang w:val="ru-RU"/>
        </w:rPr>
        <w:t>ՄԱՏԱԿԱՐԱՐԸ</w:t>
      </w:r>
    </w:p>
    <w:p w:rsidR="00F10BF7" w:rsidRPr="00A340ED" w:rsidRDefault="00F10BF7" w:rsidP="00F10BF7">
      <w:pPr>
        <w:rPr>
          <w:rFonts w:ascii="Arial Armenian" w:hAnsi="Arial Armenian"/>
          <w:sz w:val="22"/>
          <w:szCs w:val="22"/>
          <w:lang w:val="es-ES"/>
        </w:rPr>
      </w:pPr>
    </w:p>
    <w:p w:rsidR="00F10BF7" w:rsidRPr="00A340ED" w:rsidRDefault="00F10BF7" w:rsidP="00F10BF7">
      <w:pPr>
        <w:jc w:val="both"/>
        <w:rPr>
          <w:rFonts w:ascii="Arial Armenian" w:hAnsi="Arial Armenian"/>
          <w:sz w:val="20"/>
          <w:szCs w:val="20"/>
          <w:shd w:val="clear" w:color="auto" w:fill="FFFFFF"/>
          <w:lang w:val="es-ES"/>
        </w:rPr>
      </w:pPr>
      <w:r w:rsidRPr="00A340ED">
        <w:rPr>
          <w:rFonts w:ascii="Sylfaen" w:hAnsi="Sylfaen" w:cs="Sylfaen"/>
          <w:sz w:val="20"/>
          <w:szCs w:val="20"/>
          <w:shd w:val="clear" w:color="auto" w:fill="FFFFFF"/>
        </w:rPr>
        <w:t>Չոր</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սննդի</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փաթեթների</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մատակարարման</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քանակները</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կարող</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են</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lang w:val="es-ES"/>
        </w:rPr>
        <w:t>փոփոխվե</w:t>
      </w:r>
      <w:r w:rsidRPr="00A340ED">
        <w:rPr>
          <w:rFonts w:ascii="Sylfaen" w:hAnsi="Sylfaen" w:cs="Sylfaen"/>
          <w:sz w:val="20"/>
          <w:szCs w:val="20"/>
          <w:shd w:val="clear" w:color="auto" w:fill="FFFFFF"/>
        </w:rPr>
        <w:t>լ՝</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ելնելով</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աշակերտների</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թվի</w:t>
      </w:r>
      <w:r w:rsidRPr="00A340ED">
        <w:rPr>
          <w:rFonts w:ascii="Arial Armenian" w:hAnsi="Arial Armenian"/>
          <w:sz w:val="20"/>
          <w:szCs w:val="20"/>
          <w:shd w:val="clear" w:color="auto" w:fill="FFFFFF"/>
          <w:lang w:val="es-ES"/>
        </w:rPr>
        <w:t xml:space="preserve"> </w:t>
      </w:r>
      <w:r w:rsidRPr="00A340ED">
        <w:rPr>
          <w:rFonts w:ascii="Sylfaen" w:hAnsi="Sylfaen" w:cs="Sylfaen"/>
          <w:sz w:val="20"/>
          <w:szCs w:val="20"/>
          <w:shd w:val="clear" w:color="auto" w:fill="FFFFFF"/>
        </w:rPr>
        <w:t>նվազումիցկամ</w:t>
      </w:r>
      <w:r w:rsidRPr="00A340ED">
        <w:rPr>
          <w:rFonts w:ascii="Arial Armenian" w:hAnsi="Arial Armenian" w:cs="Arial"/>
          <w:sz w:val="20"/>
          <w:szCs w:val="20"/>
          <w:shd w:val="clear" w:color="auto" w:fill="FFFFFF"/>
          <w:lang w:val="es-ES"/>
        </w:rPr>
        <w:t xml:space="preserve">  </w:t>
      </w:r>
      <w:r w:rsidRPr="00A340ED">
        <w:rPr>
          <w:rFonts w:ascii="Sylfaen" w:hAnsi="Sylfaen" w:cs="Sylfaen"/>
          <w:sz w:val="20"/>
          <w:szCs w:val="20"/>
          <w:shd w:val="clear" w:color="auto" w:fill="FFFFFF"/>
        </w:rPr>
        <w:t>ավելացումից</w:t>
      </w:r>
      <w:r w:rsidRPr="00A340ED">
        <w:rPr>
          <w:rFonts w:ascii="Arial Armenian" w:hAnsi="Arial Armenian"/>
          <w:sz w:val="20"/>
          <w:szCs w:val="20"/>
          <w:shd w:val="clear" w:color="auto" w:fill="FFFFFF"/>
          <w:lang w:val="es-ES"/>
        </w:rPr>
        <w:t>:</w:t>
      </w:r>
    </w:p>
    <w:p w:rsidR="00F10BF7" w:rsidRPr="00A340ED" w:rsidRDefault="00F10BF7" w:rsidP="00F10BF7">
      <w:pPr>
        <w:jc w:val="both"/>
        <w:rPr>
          <w:rFonts w:ascii="Arial Armenian" w:hAnsi="Arial Armenian"/>
          <w:sz w:val="20"/>
          <w:szCs w:val="20"/>
          <w:shd w:val="clear" w:color="auto" w:fill="FFFFFF"/>
          <w:lang w:val="hy-AM"/>
        </w:rPr>
      </w:pPr>
      <w:r w:rsidRPr="00A340ED">
        <w:rPr>
          <w:rFonts w:ascii="Arial Armenian" w:hAnsi="Arial Armenian"/>
          <w:sz w:val="20"/>
          <w:szCs w:val="20"/>
          <w:shd w:val="clear" w:color="auto" w:fill="FFFFFF"/>
          <w:lang w:val="hy-AM"/>
        </w:rPr>
        <w:t>***</w:t>
      </w:r>
      <w:r w:rsidRPr="00A340ED">
        <w:rPr>
          <w:rFonts w:ascii="Sylfaen" w:hAnsi="Sylfaen" w:cs="Sylfaen"/>
          <w:sz w:val="20"/>
          <w:szCs w:val="20"/>
          <w:shd w:val="clear" w:color="auto" w:fill="FFFFFF"/>
          <w:lang w:val="hy-AM"/>
        </w:rPr>
        <w:t>Ապրանքի</w:t>
      </w:r>
      <w:r w:rsidRPr="00A340ED">
        <w:rPr>
          <w:rFonts w:ascii="Arial Armenian" w:hAnsi="Arial Armenian" w:cs="Arial Armenian"/>
          <w:sz w:val="20"/>
          <w:szCs w:val="20"/>
          <w:shd w:val="clear" w:color="auto" w:fill="FFFFFF"/>
          <w:lang w:val="hy-AM"/>
        </w:rPr>
        <w:t xml:space="preserve"> </w:t>
      </w:r>
      <w:r w:rsidRPr="00A340ED">
        <w:rPr>
          <w:rFonts w:ascii="Sylfaen" w:hAnsi="Sylfaen" w:cs="Sylfaen"/>
          <w:sz w:val="20"/>
          <w:szCs w:val="20"/>
          <w:shd w:val="clear" w:color="auto" w:fill="FFFFFF"/>
          <w:lang w:val="hy-AM"/>
        </w:rPr>
        <w:t>տեղափոխումն</w:t>
      </w:r>
      <w:r w:rsidRPr="00A340ED">
        <w:rPr>
          <w:rFonts w:ascii="Arial Armenian" w:hAnsi="Arial Armenian" w:cs="Arial Armenian"/>
          <w:sz w:val="20"/>
          <w:szCs w:val="20"/>
          <w:shd w:val="clear" w:color="auto" w:fill="FFFFFF"/>
          <w:lang w:val="hy-AM"/>
        </w:rPr>
        <w:t xml:space="preserve"> </w:t>
      </w:r>
      <w:r w:rsidRPr="00A340ED">
        <w:rPr>
          <w:rFonts w:ascii="Sylfaen" w:hAnsi="Sylfaen" w:cs="Sylfaen"/>
          <w:sz w:val="20"/>
          <w:szCs w:val="20"/>
          <w:shd w:val="clear" w:color="auto" w:fill="FFFFFF"/>
          <w:lang w:val="hy-AM"/>
        </w:rPr>
        <w:t>ու</w:t>
      </w:r>
      <w:r w:rsidRPr="00A340ED">
        <w:rPr>
          <w:rFonts w:ascii="Arial Armenian" w:hAnsi="Arial Armenian" w:cs="Arial Armenian"/>
          <w:sz w:val="20"/>
          <w:szCs w:val="20"/>
          <w:shd w:val="clear" w:color="auto" w:fill="FFFFFF"/>
          <w:lang w:val="hy-AM"/>
        </w:rPr>
        <w:t xml:space="preserve"> </w:t>
      </w:r>
      <w:r w:rsidRPr="00A340ED">
        <w:rPr>
          <w:rFonts w:ascii="Sylfaen" w:hAnsi="Sylfaen" w:cs="Sylfaen"/>
          <w:sz w:val="20"/>
          <w:szCs w:val="20"/>
          <w:shd w:val="clear" w:color="auto" w:fill="FFFFFF"/>
          <w:lang w:val="hy-AM"/>
        </w:rPr>
        <w:t>բեռնաթափումը</w:t>
      </w:r>
      <w:r w:rsidRPr="00A340ED">
        <w:rPr>
          <w:rFonts w:ascii="Arial Armenian" w:hAnsi="Arial Armenian" w:cs="Arial Armenian"/>
          <w:sz w:val="20"/>
          <w:szCs w:val="20"/>
          <w:shd w:val="clear" w:color="auto" w:fill="FFFFFF"/>
          <w:lang w:val="hy-AM"/>
        </w:rPr>
        <w:t xml:space="preserve"> </w:t>
      </w:r>
      <w:r w:rsidRPr="00A340ED">
        <w:rPr>
          <w:rFonts w:ascii="Sylfaen" w:hAnsi="Sylfaen" w:cs="Sylfaen"/>
          <w:sz w:val="20"/>
          <w:szCs w:val="20"/>
          <w:shd w:val="clear" w:color="auto" w:fill="FFFFFF"/>
          <w:lang w:val="hy-AM"/>
        </w:rPr>
        <w:t>պետք</w:t>
      </w:r>
      <w:r w:rsidRPr="00A340ED">
        <w:rPr>
          <w:rFonts w:ascii="Arial Armenian" w:hAnsi="Arial Armenian" w:cs="Arial Armenian"/>
          <w:sz w:val="20"/>
          <w:szCs w:val="20"/>
          <w:shd w:val="clear" w:color="auto" w:fill="FFFFFF"/>
          <w:lang w:val="hy-AM"/>
        </w:rPr>
        <w:t xml:space="preserve"> </w:t>
      </w:r>
      <w:r w:rsidRPr="00A340ED">
        <w:rPr>
          <w:rFonts w:ascii="Sylfaen" w:hAnsi="Sylfaen" w:cs="Sylfaen"/>
          <w:sz w:val="20"/>
          <w:szCs w:val="20"/>
          <w:shd w:val="clear" w:color="auto" w:fill="FFFFFF"/>
          <w:lang w:val="hy-AM"/>
        </w:rPr>
        <w:t>է</w:t>
      </w:r>
      <w:r w:rsidRPr="00A340ED">
        <w:rPr>
          <w:rFonts w:ascii="Arial Armenian" w:hAnsi="Arial Armenian" w:cs="Arial Armenian"/>
          <w:sz w:val="20"/>
          <w:szCs w:val="20"/>
          <w:shd w:val="clear" w:color="auto" w:fill="FFFFFF"/>
          <w:lang w:val="hy-AM"/>
        </w:rPr>
        <w:t xml:space="preserve"> </w:t>
      </w:r>
      <w:r w:rsidRPr="00A340ED">
        <w:rPr>
          <w:rFonts w:ascii="Sylfaen" w:hAnsi="Sylfaen" w:cs="Sylfaen"/>
          <w:sz w:val="20"/>
          <w:szCs w:val="20"/>
          <w:shd w:val="clear" w:color="auto" w:fill="FFFFFF"/>
          <w:lang w:val="hy-AM"/>
        </w:rPr>
        <w:t>իրացնի</w:t>
      </w:r>
      <w:r w:rsidRPr="00A340ED">
        <w:rPr>
          <w:rFonts w:ascii="Arial Armenian" w:hAnsi="Arial Armenian" w:cs="Arial Armenian"/>
          <w:sz w:val="20"/>
          <w:szCs w:val="20"/>
          <w:shd w:val="clear" w:color="auto" w:fill="FFFFFF"/>
          <w:lang w:val="hy-AM"/>
        </w:rPr>
        <w:t xml:space="preserve"> </w:t>
      </w:r>
      <w:r w:rsidRPr="00A340ED">
        <w:rPr>
          <w:rFonts w:ascii="Sylfaen" w:hAnsi="Sylfaen" w:cs="Sylfaen"/>
          <w:sz w:val="20"/>
          <w:szCs w:val="20"/>
          <w:shd w:val="clear" w:color="auto" w:fill="FFFFFF"/>
          <w:lang w:val="hy-AM"/>
        </w:rPr>
        <w:t>մատակարարը</w:t>
      </w:r>
    </w:p>
    <w:p w:rsidR="00CE7D06" w:rsidRPr="00A340ED" w:rsidRDefault="00CE7D06" w:rsidP="00CE7D06">
      <w:pPr>
        <w:pStyle w:val="3"/>
        <w:spacing w:line="240" w:lineRule="auto"/>
        <w:ind w:firstLine="567"/>
        <w:jc w:val="left"/>
        <w:rPr>
          <w:rFonts w:ascii="Arial Armenian" w:hAnsi="Arial Armenian"/>
          <w:b/>
          <w:lang w:val="hy-AM"/>
        </w:rPr>
      </w:pPr>
    </w:p>
    <w:p w:rsidR="00F10BF7" w:rsidRPr="00A340ED" w:rsidRDefault="00F10BF7" w:rsidP="00F10BF7">
      <w:pPr>
        <w:rPr>
          <w:rFonts w:ascii="Arial Armenian" w:hAnsi="Arial Armenian"/>
          <w:lang w:val="hy-AM"/>
        </w:rPr>
      </w:pPr>
    </w:p>
    <w:p w:rsidR="00F10BF7" w:rsidRPr="00A340ED" w:rsidRDefault="00F10BF7" w:rsidP="00F10BF7">
      <w:pPr>
        <w:rPr>
          <w:rFonts w:ascii="Arial Armenian" w:hAnsi="Arial Armenian"/>
          <w:lang w:val="hy-AM"/>
        </w:rPr>
      </w:pPr>
    </w:p>
    <w:p w:rsidR="00F10BF7" w:rsidRPr="00A340ED" w:rsidRDefault="00F10BF7" w:rsidP="00F10BF7">
      <w:pPr>
        <w:rPr>
          <w:rFonts w:ascii="Arial Armenian" w:hAnsi="Arial Armenian"/>
          <w:lang w:val="hy-AM"/>
        </w:rPr>
      </w:pPr>
    </w:p>
    <w:p w:rsidR="00CE7D06" w:rsidRPr="00A340ED" w:rsidRDefault="00CE7D06" w:rsidP="00CE7D06">
      <w:pPr>
        <w:jc w:val="both"/>
        <w:rPr>
          <w:rFonts w:ascii="Arial Armenian" w:hAnsi="Arial Armenian"/>
          <w:sz w:val="20"/>
          <w:lang w:val="es-ES"/>
        </w:rPr>
      </w:pPr>
    </w:p>
    <w:p w:rsidR="00CE7D06" w:rsidRPr="00A340ED" w:rsidRDefault="00CE7D06" w:rsidP="00CE7D06">
      <w:pPr>
        <w:jc w:val="both"/>
        <w:rPr>
          <w:rFonts w:ascii="Arial Armenian" w:hAnsi="Arial Armenian" w:cs="Sylfaen"/>
          <w:i/>
          <w:sz w:val="18"/>
          <w:szCs w:val="18"/>
          <w:lang w:val="pt-BR"/>
        </w:rPr>
      </w:pPr>
      <w:r w:rsidRPr="00A340ED">
        <w:rPr>
          <w:rFonts w:ascii="Arial Armenian" w:hAnsi="Arial Armenian"/>
          <w:sz w:val="20"/>
          <w:lang w:val="es-ES"/>
        </w:rPr>
        <w:t xml:space="preserve"> * </w:t>
      </w:r>
      <w:r w:rsidRPr="00A340ED">
        <w:rPr>
          <w:rFonts w:ascii="Sylfaen" w:hAnsi="Sylfaen" w:cs="Sylfaen"/>
          <w:i/>
          <w:sz w:val="18"/>
          <w:szCs w:val="18"/>
          <w:lang w:val="pt-BR"/>
        </w:rPr>
        <w:t>Ապրանքի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մատակարարման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ժամկետը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իսկ</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փուլային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մատակարարման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դեպքում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առաջին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փուլի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մատակարարման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ժամկետը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պետք</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է</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սահմանվի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առնվազն</w:t>
      </w:r>
      <w:r w:rsidRPr="00A340ED">
        <w:rPr>
          <w:rFonts w:ascii="Arial Armenian" w:hAnsi="Arial Armenian" w:cs="Sylfaen"/>
          <w:i/>
          <w:sz w:val="18"/>
          <w:szCs w:val="18"/>
          <w:lang w:val="pt-BR"/>
        </w:rPr>
        <w:t xml:space="preserve"> 20 </w:t>
      </w:r>
      <w:r w:rsidRPr="00A340ED">
        <w:rPr>
          <w:rFonts w:ascii="Sylfaen" w:hAnsi="Sylfaen" w:cs="Sylfaen"/>
          <w:i/>
          <w:sz w:val="18"/>
          <w:szCs w:val="18"/>
          <w:lang w:val="pt-BR"/>
        </w:rPr>
        <w:t>օրացուցային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օր</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որի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հաշվարկը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կատարվում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է</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պայմանագրով</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նախատեսված</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կողմերի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իրավունքների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և</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պարտականությունների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կատարման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պայմանն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ուժի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մեջ</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մտնելու</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օրը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բացառությամբ</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այն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դեպքի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երբ</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ընտրված</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մասնակիցը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համաձայնում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է</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ապրանքը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մատակարարել</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ավելի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կարճ</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ժամկետում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Մատակարարման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վերջնաժամկետը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չի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կարող</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ավել</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լինել</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քան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տվյալ</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տարվա</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դեկտեմբերի</w:t>
      </w:r>
      <w:r w:rsidRPr="00A340ED">
        <w:rPr>
          <w:rFonts w:ascii="Arial Armenian" w:hAnsi="Arial Armenian" w:cs="Sylfaen"/>
          <w:i/>
          <w:sz w:val="18"/>
          <w:szCs w:val="18"/>
          <w:lang w:val="pt-BR"/>
        </w:rPr>
        <w:t xml:space="preserve"> 25-</w:t>
      </w:r>
      <w:r w:rsidRPr="00A340ED">
        <w:rPr>
          <w:rFonts w:ascii="Sylfaen" w:hAnsi="Sylfaen" w:cs="Sylfaen"/>
          <w:i/>
          <w:sz w:val="18"/>
          <w:szCs w:val="18"/>
          <w:lang w:val="pt-BR"/>
        </w:rPr>
        <w:t>ը</w:t>
      </w:r>
      <w:r w:rsidRPr="00A340ED">
        <w:rPr>
          <w:rFonts w:ascii="Arial Armenian" w:hAnsi="Arial Armenian" w:cs="Sylfaen"/>
          <w:i/>
          <w:sz w:val="18"/>
          <w:szCs w:val="18"/>
          <w:lang w:val="pt-BR"/>
        </w:rPr>
        <w:t>:</w:t>
      </w:r>
    </w:p>
    <w:p w:rsidR="00CE7D06" w:rsidRPr="00A340ED" w:rsidRDefault="00CE7D06" w:rsidP="00CE7D06">
      <w:pPr>
        <w:jc w:val="both"/>
        <w:rPr>
          <w:rFonts w:ascii="Arial Armenian" w:hAnsi="Arial Armenian" w:cs="Sylfaen"/>
          <w:i/>
          <w:sz w:val="12"/>
          <w:szCs w:val="12"/>
          <w:lang w:val="pt-BR"/>
        </w:rPr>
      </w:pPr>
    </w:p>
    <w:p w:rsidR="00CE7D06" w:rsidRPr="00A340ED" w:rsidRDefault="00CE7D06" w:rsidP="00CE7D06">
      <w:pPr>
        <w:pStyle w:val="af2"/>
        <w:jc w:val="both"/>
        <w:rPr>
          <w:rFonts w:ascii="Arial Armenian" w:hAnsi="Arial Armenian"/>
          <w:lang w:val="pt-BR"/>
        </w:rPr>
      </w:pPr>
      <w:r w:rsidRPr="00A340ED">
        <w:rPr>
          <w:rFonts w:ascii="Arial Armenian" w:hAnsi="Arial Armenian"/>
          <w:lang w:val="pt-BR"/>
        </w:rPr>
        <w:t xml:space="preserve">** </w:t>
      </w:r>
      <w:r w:rsidRPr="00A340ED">
        <w:rPr>
          <w:rFonts w:ascii="Sylfaen" w:hAnsi="Sylfaen" w:cs="Sylfaen"/>
          <w:i/>
          <w:sz w:val="18"/>
          <w:szCs w:val="18"/>
          <w:lang w:val="pt-BR" w:eastAsia="en-US"/>
        </w:rPr>
        <w:t>Եթե</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հրավերով</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չի</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նախատեսվում</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մասնակցի</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կողմից</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առաջարկվող</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ապրանքի՝</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ապրանքային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նշանի</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ֆիրմային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անվանման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մակնիշի</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և</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արտադրողի</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վերաբերյալ</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տեղեկատվության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ներկայացում</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ապա</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հանվում</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են</w:t>
      </w:r>
      <w:r w:rsidRPr="00A340ED">
        <w:rPr>
          <w:rFonts w:ascii="Arial Armenian" w:hAnsi="Arial Armenian" w:cs="Sylfaen"/>
          <w:i/>
          <w:sz w:val="18"/>
          <w:szCs w:val="18"/>
          <w:lang w:val="pt-BR" w:eastAsia="en-US"/>
        </w:rPr>
        <w:t xml:space="preserve"> </w:t>
      </w:r>
      <w:r w:rsidRPr="00A340ED">
        <w:rPr>
          <w:rFonts w:ascii="Arial Armenian" w:hAnsi="Arial Armenian" w:cs="Arial LatArm"/>
          <w:i/>
          <w:sz w:val="18"/>
          <w:szCs w:val="18"/>
          <w:lang w:val="pt-BR" w:eastAsia="en-US"/>
        </w:rPr>
        <w:t>«</w:t>
      </w:r>
      <w:r w:rsidRPr="00A340ED">
        <w:rPr>
          <w:rFonts w:ascii="Sylfaen" w:hAnsi="Sylfaen" w:cs="Sylfaen"/>
          <w:i/>
          <w:sz w:val="18"/>
          <w:szCs w:val="18"/>
          <w:lang w:val="pt-BR" w:eastAsia="en-US"/>
        </w:rPr>
        <w:t>ապրանքային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նշանը</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մակնիշը</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և</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արտադրողի</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անվանումը</w:t>
      </w:r>
      <w:r w:rsidRPr="00A340ED" w:rsidDel="00EB35E7">
        <w:rPr>
          <w:rFonts w:ascii="Arial Armenian" w:hAnsi="Arial Armenian" w:cs="Sylfaen"/>
          <w:i/>
          <w:sz w:val="18"/>
          <w:szCs w:val="18"/>
          <w:lang w:val="pt-BR" w:eastAsia="en-US"/>
        </w:rPr>
        <w:t xml:space="preserve"> </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սյունակը</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Պայմանագրով</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նախատեսված</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դեպքում</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Վաճառողը</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Գնորդին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ներկայացնում</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է</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նաև</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ապրանքն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արտադրողից</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կամ</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վերջինիս</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ներկայացուցչից</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երաշխիքային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նամակ</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կամ</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համապատասխանության</w:t>
      </w:r>
      <w:r w:rsidRPr="00A340ED">
        <w:rPr>
          <w:rFonts w:ascii="Arial Armenian" w:hAnsi="Arial Armenian" w:cs="Sylfaen"/>
          <w:i/>
          <w:sz w:val="18"/>
          <w:szCs w:val="18"/>
          <w:lang w:val="pt-BR" w:eastAsia="en-US"/>
        </w:rPr>
        <w:t xml:space="preserve"> </w:t>
      </w:r>
      <w:r w:rsidRPr="00A340ED">
        <w:rPr>
          <w:rFonts w:ascii="Sylfaen" w:hAnsi="Sylfaen" w:cs="Sylfaen"/>
          <w:i/>
          <w:sz w:val="18"/>
          <w:szCs w:val="18"/>
          <w:lang w:val="pt-BR" w:eastAsia="en-US"/>
        </w:rPr>
        <w:t>սերտիֆիկատ</w:t>
      </w:r>
      <w:r w:rsidRPr="00A340ED">
        <w:rPr>
          <w:rFonts w:ascii="Arial Armenian" w:hAnsi="Arial Armenian" w:cs="Sylfaen"/>
          <w:i/>
          <w:sz w:val="18"/>
          <w:szCs w:val="18"/>
          <w:lang w:val="pt-BR" w:eastAsia="en-US"/>
        </w:rPr>
        <w:t xml:space="preserve">: </w:t>
      </w:r>
    </w:p>
    <w:p w:rsidR="00CE7D06" w:rsidRPr="00A340ED" w:rsidRDefault="00CE7D06" w:rsidP="00CE7D06">
      <w:pPr>
        <w:jc w:val="both"/>
        <w:rPr>
          <w:rFonts w:ascii="Arial Armenian" w:hAnsi="Arial Armenian"/>
          <w:sz w:val="12"/>
          <w:szCs w:val="12"/>
          <w:lang w:val="pt-BR"/>
        </w:rPr>
      </w:pPr>
    </w:p>
    <w:p w:rsidR="00CE7D06" w:rsidRPr="00A340ED" w:rsidRDefault="00CE7D06" w:rsidP="00CE7D06">
      <w:pPr>
        <w:jc w:val="both"/>
        <w:rPr>
          <w:rFonts w:ascii="Arial Armenian" w:hAnsi="Arial Armenian"/>
          <w:sz w:val="20"/>
          <w:lang w:val="pt-BR"/>
        </w:rPr>
      </w:pP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Եթե</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պայմանագիրը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կնքվում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է</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Գնումների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մասին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ՀՀ</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օրենքի</w:t>
      </w:r>
      <w:r w:rsidRPr="00A340ED">
        <w:rPr>
          <w:rFonts w:ascii="Arial Armenian" w:hAnsi="Arial Armenian" w:cs="Sylfaen"/>
          <w:i/>
          <w:sz w:val="18"/>
          <w:szCs w:val="18"/>
          <w:lang w:val="pt-BR"/>
        </w:rPr>
        <w:t xml:space="preserve"> 15-</w:t>
      </w:r>
      <w:r w:rsidRPr="00A340ED">
        <w:rPr>
          <w:rFonts w:ascii="Sylfaen" w:hAnsi="Sylfaen" w:cs="Sylfaen"/>
          <w:i/>
          <w:sz w:val="18"/>
          <w:szCs w:val="18"/>
          <w:lang w:val="pt-BR"/>
        </w:rPr>
        <w:t>րդ</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հոդվածի</w:t>
      </w:r>
      <w:r w:rsidRPr="00A340ED">
        <w:rPr>
          <w:rFonts w:ascii="Arial Armenian" w:hAnsi="Arial Armenian" w:cs="Sylfaen"/>
          <w:i/>
          <w:sz w:val="18"/>
          <w:szCs w:val="18"/>
          <w:lang w:val="pt-BR"/>
        </w:rPr>
        <w:t xml:space="preserve"> 6-</w:t>
      </w:r>
      <w:r w:rsidRPr="00A340ED">
        <w:rPr>
          <w:rFonts w:ascii="Sylfaen" w:hAnsi="Sylfaen" w:cs="Sylfaen"/>
          <w:i/>
          <w:sz w:val="18"/>
          <w:szCs w:val="18"/>
          <w:lang w:val="pt-BR"/>
        </w:rPr>
        <w:t>րդ</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մասի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հիման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վրա</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ապա</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սյունակում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ժամկետի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հաշվարկն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իրականացվում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է</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ֆինանսական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միջոցներ</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նախատեսվելու</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դեպքում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կողմերի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միջև</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կնքվող</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համաձայնագրի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ուժի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մեջ</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մտնելու</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օրվանից</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սկսած</w:t>
      </w:r>
      <w:r w:rsidRPr="00A340ED">
        <w:rPr>
          <w:rFonts w:ascii="Arial Armenian" w:hAnsi="Arial Armenian" w:cs="Sylfaen"/>
          <w:i/>
          <w:sz w:val="18"/>
          <w:szCs w:val="18"/>
          <w:lang w:val="pt-BR"/>
        </w:rPr>
        <w:t>:</w:t>
      </w:r>
    </w:p>
    <w:p w:rsidR="00CE7D06" w:rsidRPr="00A340ED" w:rsidRDefault="00CE7D06" w:rsidP="00CE7D06">
      <w:pPr>
        <w:jc w:val="center"/>
        <w:rPr>
          <w:rFonts w:ascii="Arial Armenian" w:hAnsi="Arial Armenia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CE7D06" w:rsidRPr="00A340ED" w:rsidTr="004B1466">
        <w:trPr>
          <w:jc w:val="center"/>
        </w:trPr>
        <w:tc>
          <w:tcPr>
            <w:tcW w:w="4536" w:type="dxa"/>
          </w:tcPr>
          <w:p w:rsidR="00CE7D06" w:rsidRPr="00A340ED" w:rsidRDefault="00CE7D06" w:rsidP="004B1466">
            <w:pPr>
              <w:jc w:val="center"/>
              <w:rPr>
                <w:rFonts w:ascii="Arial Armenian" w:hAnsi="Arial Armenian" w:cs="Sylfaen"/>
                <w:b/>
                <w:bCs/>
                <w:lang w:val="nb-NO"/>
              </w:rPr>
            </w:pPr>
            <w:r w:rsidRPr="00A340ED">
              <w:rPr>
                <w:rFonts w:ascii="Sylfaen" w:hAnsi="Sylfaen" w:cs="Sylfaen"/>
                <w:b/>
                <w:bCs/>
                <w:lang w:val="nb-NO"/>
              </w:rPr>
              <w:t>ԳՆՈՐԴ</w:t>
            </w:r>
          </w:p>
          <w:p w:rsidR="00CE7D06" w:rsidRPr="00A340ED" w:rsidRDefault="00CE7D06" w:rsidP="004B1466">
            <w:pPr>
              <w:rPr>
                <w:rFonts w:ascii="Arial Armenian" w:hAnsi="Arial Armenian"/>
                <w:lang w:val="pt-BR"/>
              </w:rPr>
            </w:pPr>
          </w:p>
          <w:p w:rsidR="00CC642A" w:rsidRPr="00A340ED" w:rsidRDefault="00CC642A" w:rsidP="00CC642A">
            <w:pPr>
              <w:ind w:left="-142" w:right="-242"/>
              <w:rPr>
                <w:rFonts w:ascii="Arial Armenian" w:eastAsia="@Arial Unicode MS" w:hAnsi="Arial Armenian" w:cs="@Arial Unicode MS"/>
                <w:sz w:val="20"/>
                <w:szCs w:val="20"/>
                <w:lang w:val="nb-NO"/>
              </w:rPr>
            </w:pPr>
            <w:r w:rsidRPr="00A340ED">
              <w:rPr>
                <w:rFonts w:ascii="Sylfaen" w:hAnsi="Sylfaen" w:cs="Sylfaen"/>
                <w:sz w:val="20"/>
                <w:szCs w:val="20"/>
                <w:lang w:val="hy-AM"/>
              </w:rPr>
              <w:t>Արարատ</w:t>
            </w:r>
            <w:r w:rsidRPr="00A340ED">
              <w:rPr>
                <w:rFonts w:ascii="Arial Armenian" w:hAnsi="Arial Armenian" w:cs="Sylfaen"/>
                <w:sz w:val="20"/>
                <w:szCs w:val="20"/>
                <w:lang w:val="nb-NO"/>
              </w:rPr>
              <w:t xml:space="preserve"> </w:t>
            </w:r>
            <w:r w:rsidRPr="00A340ED">
              <w:rPr>
                <w:rFonts w:ascii="Arial Armenian" w:hAnsi="Arial Armenian" w:cs="Sylfaen"/>
                <w:sz w:val="20"/>
                <w:szCs w:val="20"/>
                <w:lang w:val="pt-BR"/>
              </w:rPr>
              <w:t xml:space="preserve"> </w:t>
            </w:r>
            <w:r w:rsidRPr="00A340ED">
              <w:rPr>
                <w:rFonts w:ascii="Sylfaen" w:hAnsi="Sylfaen" w:cs="Sylfaen"/>
                <w:sz w:val="20"/>
                <w:szCs w:val="20"/>
                <w:lang w:val="hy-AM"/>
              </w:rPr>
              <w:t>գյուղի</w:t>
            </w:r>
            <w:r w:rsidRPr="00A340ED">
              <w:rPr>
                <w:rFonts w:ascii="Sylfaen" w:hAnsi="Sylfaen" w:cs="Sylfaen"/>
                <w:sz w:val="20"/>
                <w:szCs w:val="20"/>
                <w:lang w:val="nb-NO"/>
              </w:rPr>
              <w:t xml:space="preserve"> </w:t>
            </w:r>
            <w:r w:rsidRPr="00A340ED">
              <w:rPr>
                <w:rFonts w:ascii="Arial Armenian" w:hAnsi="Arial Armenian" w:cs="Sylfaen"/>
                <w:sz w:val="20"/>
                <w:szCs w:val="20"/>
                <w:lang w:val="hy-AM"/>
              </w:rPr>
              <w:t>N</w:t>
            </w:r>
            <w:r w:rsidRPr="00A340ED">
              <w:rPr>
                <w:rFonts w:ascii="Sylfaen" w:hAnsi="Sylfaen" w:cs="Sylfaen"/>
                <w:sz w:val="20"/>
                <w:szCs w:val="20"/>
                <w:lang w:val="hy-AM"/>
              </w:rPr>
              <w:t>2</w:t>
            </w:r>
            <w:r w:rsidRPr="00A340ED">
              <w:rPr>
                <w:rFonts w:ascii="Arial Armenian" w:hAnsi="Arial Armenian" w:cs="Sylfaen"/>
                <w:sz w:val="20"/>
                <w:szCs w:val="20"/>
                <w:lang w:val="nb-NO"/>
              </w:rPr>
              <w:t xml:space="preserve"> </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միջն</w:t>
            </w:r>
            <w:r w:rsidRPr="00A340ED">
              <w:rPr>
                <w:rFonts w:ascii="Arial Armenian" w:hAnsi="Arial Armenian" w:cs="Arial Armenian"/>
                <w:sz w:val="20"/>
                <w:szCs w:val="20"/>
                <w:lang w:val="hy-AM"/>
              </w:rPr>
              <w:t>.</w:t>
            </w:r>
            <w:r w:rsidRPr="00A340ED">
              <w:rPr>
                <w:rFonts w:ascii="Sylfaen" w:hAnsi="Sylfaen" w:cs="Sylfaen"/>
                <w:sz w:val="20"/>
                <w:szCs w:val="20"/>
                <w:lang w:val="hy-AM"/>
              </w:rPr>
              <w:t>դպրոց</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ՊՈԱԿ</w:t>
            </w:r>
          </w:p>
          <w:p w:rsidR="00CC642A" w:rsidRPr="00A340ED" w:rsidRDefault="00CC642A" w:rsidP="00CC642A">
            <w:pPr>
              <w:ind w:left="-142" w:right="-242"/>
              <w:rPr>
                <w:rFonts w:ascii="Sylfaen" w:eastAsia="MS Mincho" w:hAnsi="Sylfaen" w:cs="MS Mincho"/>
                <w:sz w:val="20"/>
                <w:szCs w:val="20"/>
                <w:lang w:val="pt-BR"/>
              </w:rPr>
            </w:pPr>
            <w:r w:rsidRPr="00A340ED">
              <w:rPr>
                <w:rFonts w:ascii="Sylfaen" w:hAnsi="Sylfaen" w:cs="Sylfaen"/>
                <w:sz w:val="20"/>
                <w:szCs w:val="20"/>
                <w:lang w:val="hy-AM"/>
              </w:rPr>
              <w:t>Արարատի մարզ,գ</w:t>
            </w:r>
            <w:r w:rsidRPr="00A340ED">
              <w:rPr>
                <w:rFonts w:ascii="MS Mincho" w:eastAsia="MS Mincho" w:hAnsi="MS Mincho" w:cs="MS Mincho"/>
                <w:sz w:val="20"/>
                <w:szCs w:val="20"/>
                <w:lang w:val="hy-AM"/>
              </w:rPr>
              <w:t xml:space="preserve">․ </w:t>
            </w:r>
            <w:r w:rsidRPr="00A340ED">
              <w:rPr>
                <w:rFonts w:ascii="Sylfaen" w:eastAsia="MS Mincho" w:hAnsi="Sylfaen" w:cs="MS Mincho"/>
                <w:sz w:val="20"/>
                <w:szCs w:val="20"/>
                <w:lang w:val="hy-AM"/>
              </w:rPr>
              <w:t>Արարատ, իսակովի 2</w:t>
            </w:r>
          </w:p>
          <w:p w:rsidR="00CC642A" w:rsidRPr="00A340ED" w:rsidRDefault="00CC642A" w:rsidP="00CC642A">
            <w:pPr>
              <w:ind w:left="-142" w:right="-242"/>
              <w:rPr>
                <w:rFonts w:ascii="Arial Armenian" w:hAnsi="Arial Armenian" w:cs="Sylfaen"/>
                <w:sz w:val="20"/>
                <w:szCs w:val="20"/>
                <w:lang w:val="pt-BR"/>
              </w:rPr>
            </w:pPr>
            <w:r w:rsidRPr="00A340ED">
              <w:rPr>
                <w:rFonts w:ascii="Sylfaen" w:hAnsi="Sylfaen" w:cs="Sylfaen"/>
                <w:sz w:val="20"/>
                <w:szCs w:val="20"/>
                <w:lang w:val="pt-BR"/>
              </w:rPr>
              <w:t>Ֆին</w:t>
            </w:r>
            <w:r w:rsidRPr="00A340ED">
              <w:rPr>
                <w:rFonts w:ascii="Arial Armenian" w:hAnsi="Arial Armenian" w:cs="Arial Armenian"/>
                <w:sz w:val="20"/>
                <w:szCs w:val="20"/>
                <w:lang w:val="pt-BR"/>
              </w:rPr>
              <w:t>.</w:t>
            </w:r>
            <w:r w:rsidRPr="00A340ED">
              <w:rPr>
                <w:rFonts w:ascii="Sylfaen" w:hAnsi="Sylfaen" w:cs="Sylfaen"/>
                <w:sz w:val="20"/>
                <w:szCs w:val="20"/>
                <w:lang w:val="pt-BR"/>
              </w:rPr>
              <w:t>նախ</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գործառնական</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վարչ</w:t>
            </w:r>
            <w:r w:rsidRPr="00A340ED">
              <w:rPr>
                <w:rFonts w:ascii="Arial Armenian" w:hAnsi="Arial Armenian" w:cs="Arial Armenian"/>
                <w:sz w:val="20"/>
                <w:szCs w:val="20"/>
                <w:lang w:val="pt-BR"/>
              </w:rPr>
              <w:t>.</w:t>
            </w:r>
          </w:p>
          <w:p w:rsidR="00CC642A" w:rsidRPr="00A340ED" w:rsidRDefault="00CC642A" w:rsidP="00CC642A">
            <w:pPr>
              <w:ind w:left="-142" w:right="-242"/>
              <w:rPr>
                <w:rFonts w:ascii="Arial Armenian" w:eastAsia="@Arial Unicode MS" w:hAnsi="Arial Armenian" w:cs="@Arial Unicode MS"/>
                <w:sz w:val="20"/>
                <w:szCs w:val="20"/>
                <w:lang w:val="pt-BR" w:eastAsia="zh-CN"/>
              </w:rPr>
            </w:pPr>
            <w:r w:rsidRPr="00A340ED">
              <w:rPr>
                <w:rFonts w:ascii="Sylfaen" w:eastAsia="@Arial Unicode MS" w:hAnsi="Sylfaen" w:cs="Sylfaen"/>
                <w:sz w:val="20"/>
                <w:szCs w:val="20"/>
                <w:lang w:val="pt-BR" w:eastAsia="zh-CN"/>
              </w:rPr>
              <w:t>Հ</w:t>
            </w:r>
            <w:r w:rsidRPr="00A340ED">
              <w:rPr>
                <w:rFonts w:ascii="Arial Armenian" w:eastAsia="@Arial Unicode MS" w:hAnsi="Arial Armenian" w:cs="Sylfaen"/>
                <w:sz w:val="20"/>
                <w:szCs w:val="20"/>
                <w:lang w:val="pt-BR" w:eastAsia="zh-CN"/>
              </w:rPr>
              <w:t>/</w:t>
            </w:r>
            <w:r w:rsidRPr="00A340ED">
              <w:rPr>
                <w:rFonts w:ascii="Sylfaen" w:eastAsia="@Arial Unicode MS" w:hAnsi="Sylfaen" w:cs="Sylfaen"/>
                <w:sz w:val="20"/>
                <w:szCs w:val="20"/>
                <w:lang w:val="pt-BR" w:eastAsia="zh-CN"/>
              </w:rPr>
              <w:t>Հ</w:t>
            </w:r>
            <w:r w:rsidRPr="00A340ED">
              <w:rPr>
                <w:rFonts w:ascii="Arial Armenian" w:eastAsia="@Arial Unicode MS" w:hAnsi="Arial Armenian" w:cs="@Arial Unicode MS"/>
                <w:sz w:val="20"/>
                <w:szCs w:val="20"/>
                <w:lang w:val="pt-BR" w:eastAsia="zh-CN"/>
              </w:rPr>
              <w:t xml:space="preserve"> </w:t>
            </w:r>
            <w:r w:rsidRPr="00A340ED">
              <w:rPr>
                <w:lang w:val="pt-BR"/>
              </w:rPr>
              <w:t>900428000179 </w:t>
            </w:r>
          </w:p>
          <w:p w:rsidR="00CC642A" w:rsidRPr="00A340ED" w:rsidRDefault="00CC642A" w:rsidP="00CC642A">
            <w:pPr>
              <w:ind w:left="-142" w:right="-242"/>
              <w:rPr>
                <w:rFonts w:ascii="Arial Armenian" w:hAnsi="Arial Armenian"/>
                <w:sz w:val="20"/>
                <w:szCs w:val="20"/>
                <w:lang w:val="pt-BR"/>
              </w:rPr>
            </w:pPr>
            <w:r w:rsidRPr="00A340ED">
              <w:rPr>
                <w:rFonts w:ascii="Sylfaen" w:hAnsi="Sylfaen" w:cs="Sylfaen"/>
                <w:sz w:val="20"/>
                <w:szCs w:val="20"/>
                <w:lang w:val="hy-AM"/>
              </w:rPr>
              <w:t>ՀՎՀՀ</w:t>
            </w:r>
            <w:r w:rsidRPr="00A340ED">
              <w:rPr>
                <w:rFonts w:ascii="Arial Armenian" w:hAnsi="Arial Armenian" w:cs="Arial Armenian"/>
                <w:sz w:val="20"/>
                <w:szCs w:val="20"/>
                <w:lang w:val="hy-AM"/>
              </w:rPr>
              <w:t xml:space="preserve"> 0410</w:t>
            </w:r>
            <w:r w:rsidRPr="00A340ED">
              <w:rPr>
                <w:rFonts w:ascii="Arial Armenian" w:hAnsi="Arial Armenian" w:cs="Arial Armenian"/>
                <w:sz w:val="20"/>
                <w:szCs w:val="20"/>
                <w:lang w:val="pt-BR"/>
              </w:rPr>
              <w:t>3892</w:t>
            </w:r>
          </w:p>
          <w:p w:rsidR="00CC642A" w:rsidRPr="00A340ED" w:rsidRDefault="00CC642A" w:rsidP="00CC642A">
            <w:pPr>
              <w:ind w:left="-142" w:right="-242"/>
              <w:rPr>
                <w:rFonts w:ascii="Arial Armenian" w:hAnsi="Arial Armenian"/>
                <w:sz w:val="20"/>
                <w:szCs w:val="20"/>
                <w:lang w:val="hy-AM"/>
              </w:rPr>
            </w:pPr>
            <w:r w:rsidRPr="00A340ED">
              <w:rPr>
                <w:rFonts w:ascii="Sylfaen" w:hAnsi="Sylfaen" w:cs="Sylfaen"/>
                <w:sz w:val="20"/>
                <w:szCs w:val="20"/>
                <w:lang w:val="pt-BR"/>
              </w:rPr>
              <w:t>դպրոցի</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տնօրեն</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Հ</w:t>
            </w:r>
            <w:r w:rsidRPr="00A340ED">
              <w:rPr>
                <w:rFonts w:ascii="Arial Armenian" w:hAnsi="Arial Armenian" w:cs="Arial Armenian"/>
                <w:sz w:val="20"/>
                <w:szCs w:val="20"/>
                <w:lang w:val="pt-BR"/>
              </w:rPr>
              <w:t>.</w:t>
            </w:r>
            <w:r w:rsidRPr="00A340ED">
              <w:rPr>
                <w:rFonts w:ascii="Sylfaen" w:hAnsi="Sylfaen" w:cs="Sylfaen"/>
                <w:sz w:val="20"/>
                <w:szCs w:val="20"/>
                <w:lang w:val="hy-AM"/>
              </w:rPr>
              <w:t>Դավթյան</w:t>
            </w:r>
          </w:p>
          <w:p w:rsidR="00CE7D06" w:rsidRPr="00A340ED" w:rsidRDefault="00CE7D06" w:rsidP="004B1466">
            <w:pPr>
              <w:rPr>
                <w:rFonts w:ascii="Arial Armenian" w:hAnsi="Arial Armenian"/>
                <w:lang w:val="pt-BR"/>
              </w:rPr>
            </w:pPr>
          </w:p>
          <w:p w:rsidR="00CE7D06" w:rsidRPr="00A340ED" w:rsidRDefault="00CE7D06" w:rsidP="004B1466">
            <w:pPr>
              <w:jc w:val="center"/>
              <w:rPr>
                <w:rFonts w:ascii="Arial Armenian" w:hAnsi="Arial Armenian"/>
                <w:lang w:val="pt-BR"/>
              </w:rPr>
            </w:pPr>
            <w:r w:rsidRPr="00A340ED">
              <w:rPr>
                <w:rFonts w:ascii="Arial Armenian" w:hAnsi="Arial Armenian"/>
                <w:lang w:val="pt-BR"/>
              </w:rPr>
              <w:t>---------------------------------</w:t>
            </w:r>
          </w:p>
          <w:p w:rsidR="00CE7D06" w:rsidRPr="00A340ED" w:rsidRDefault="00CE7D06" w:rsidP="004B1466">
            <w:pPr>
              <w:jc w:val="center"/>
              <w:rPr>
                <w:rFonts w:ascii="Arial Armenian" w:hAnsi="Arial Armenian"/>
                <w:sz w:val="18"/>
                <w:szCs w:val="18"/>
              </w:rPr>
            </w:pPr>
            <w:r w:rsidRPr="00A340ED">
              <w:rPr>
                <w:rFonts w:ascii="Arial Armenian" w:hAnsi="Arial Armenian"/>
                <w:sz w:val="18"/>
                <w:szCs w:val="18"/>
              </w:rPr>
              <w:t>/</w:t>
            </w:r>
            <w:r w:rsidRPr="00A340ED">
              <w:rPr>
                <w:rFonts w:ascii="Sylfaen" w:hAnsi="Sylfaen" w:cs="Sylfaen"/>
                <w:sz w:val="18"/>
                <w:szCs w:val="18"/>
                <w:lang w:val="ru-RU"/>
              </w:rPr>
              <w:t>ստորագրություն</w:t>
            </w:r>
            <w:r w:rsidRPr="00A340ED">
              <w:rPr>
                <w:rFonts w:ascii="Arial Armenian" w:hAnsi="Arial Armenian"/>
                <w:sz w:val="18"/>
                <w:szCs w:val="18"/>
              </w:rPr>
              <w:t>/</w:t>
            </w:r>
          </w:p>
          <w:p w:rsidR="00CE7D06" w:rsidRPr="00A340ED" w:rsidRDefault="00CE7D06" w:rsidP="004B1466">
            <w:pPr>
              <w:jc w:val="center"/>
              <w:rPr>
                <w:rFonts w:ascii="Arial Armenian" w:hAnsi="Arial Armenian"/>
                <w:sz w:val="18"/>
                <w:szCs w:val="18"/>
                <w:lang w:val="ru-RU"/>
              </w:rPr>
            </w:pPr>
            <w:r w:rsidRPr="00A340ED">
              <w:rPr>
                <w:rFonts w:ascii="Sylfaen" w:hAnsi="Sylfaen" w:cs="Sylfaen"/>
                <w:sz w:val="18"/>
                <w:szCs w:val="18"/>
                <w:lang w:val="ru-RU"/>
              </w:rPr>
              <w:t>Կ</w:t>
            </w:r>
            <w:r w:rsidRPr="00A340ED">
              <w:rPr>
                <w:rFonts w:ascii="Arial Armenian" w:hAnsi="Arial Armenian"/>
                <w:sz w:val="18"/>
                <w:szCs w:val="18"/>
                <w:lang w:val="ru-RU"/>
              </w:rPr>
              <w:t>.</w:t>
            </w:r>
            <w:r w:rsidRPr="00A340ED">
              <w:rPr>
                <w:rFonts w:ascii="Sylfaen" w:hAnsi="Sylfaen" w:cs="Sylfaen"/>
                <w:sz w:val="18"/>
                <w:szCs w:val="18"/>
                <w:lang w:val="ru-RU"/>
              </w:rPr>
              <w:t>Տ</w:t>
            </w:r>
          </w:p>
        </w:tc>
        <w:tc>
          <w:tcPr>
            <w:tcW w:w="760" w:type="dxa"/>
          </w:tcPr>
          <w:p w:rsidR="00CE7D06" w:rsidRPr="00A340ED" w:rsidRDefault="00CE7D06" w:rsidP="004B1466">
            <w:pPr>
              <w:jc w:val="center"/>
              <w:rPr>
                <w:rFonts w:ascii="Arial Armenian" w:hAnsi="Arial Armenian"/>
                <w:lang w:val="ru-RU"/>
              </w:rPr>
            </w:pPr>
          </w:p>
        </w:tc>
        <w:tc>
          <w:tcPr>
            <w:tcW w:w="4343" w:type="dxa"/>
          </w:tcPr>
          <w:p w:rsidR="00CE7D06" w:rsidRPr="00A340ED" w:rsidRDefault="00CE7D06" w:rsidP="004B1466">
            <w:pPr>
              <w:jc w:val="center"/>
              <w:rPr>
                <w:rFonts w:ascii="Arial Armenian" w:hAnsi="Arial Armenian" w:cs="Sylfaen"/>
                <w:b/>
                <w:bCs/>
                <w:lang w:val="ru-RU"/>
              </w:rPr>
            </w:pPr>
            <w:r w:rsidRPr="00A340ED">
              <w:rPr>
                <w:rFonts w:ascii="Sylfaen" w:hAnsi="Sylfaen" w:cs="Sylfaen"/>
                <w:b/>
                <w:bCs/>
                <w:lang w:val="pt-BR"/>
              </w:rPr>
              <w:t>ՎԱՃԱՌՈՂ</w:t>
            </w:r>
          </w:p>
          <w:p w:rsidR="00CE7D06" w:rsidRPr="00A340ED" w:rsidRDefault="00CE7D06" w:rsidP="004B1466">
            <w:pPr>
              <w:jc w:val="center"/>
              <w:rPr>
                <w:rFonts w:ascii="Arial Armenian" w:hAnsi="Arial Armenian"/>
                <w:lang w:val="ru-RU"/>
              </w:rPr>
            </w:pPr>
          </w:p>
          <w:p w:rsidR="00CE7D06" w:rsidRPr="00A340ED" w:rsidRDefault="00CE7D06" w:rsidP="004B1466">
            <w:pPr>
              <w:jc w:val="center"/>
              <w:rPr>
                <w:rFonts w:ascii="Arial Armenian" w:hAnsi="Arial Armenian"/>
                <w:lang w:val="ru-RU"/>
              </w:rPr>
            </w:pPr>
          </w:p>
          <w:p w:rsidR="00CE7D06" w:rsidRPr="00A340ED" w:rsidRDefault="00CE7D06" w:rsidP="004B1466">
            <w:pPr>
              <w:jc w:val="center"/>
              <w:rPr>
                <w:rFonts w:ascii="Arial Armenian" w:hAnsi="Arial Armenian"/>
                <w:lang w:val="ru-RU"/>
              </w:rPr>
            </w:pPr>
            <w:r w:rsidRPr="00A340ED">
              <w:rPr>
                <w:rFonts w:ascii="Arial Armenian" w:hAnsi="Arial Armenian"/>
                <w:lang w:val="ru-RU"/>
              </w:rPr>
              <w:t>---------------------------------</w:t>
            </w:r>
          </w:p>
          <w:p w:rsidR="00CE7D06" w:rsidRPr="00A340ED" w:rsidRDefault="00CE7D06" w:rsidP="004B1466">
            <w:pPr>
              <w:jc w:val="center"/>
              <w:rPr>
                <w:rFonts w:ascii="Arial Armenian" w:hAnsi="Arial Armenian"/>
                <w:sz w:val="18"/>
                <w:szCs w:val="18"/>
              </w:rPr>
            </w:pPr>
            <w:r w:rsidRPr="00A340ED">
              <w:rPr>
                <w:rFonts w:ascii="Arial Armenian" w:hAnsi="Arial Armenian"/>
                <w:sz w:val="18"/>
                <w:szCs w:val="18"/>
              </w:rPr>
              <w:t>/</w:t>
            </w:r>
            <w:r w:rsidRPr="00A340ED">
              <w:rPr>
                <w:rFonts w:ascii="Sylfaen" w:hAnsi="Sylfaen" w:cs="Sylfaen"/>
                <w:sz w:val="18"/>
                <w:szCs w:val="18"/>
                <w:lang w:val="ru-RU"/>
              </w:rPr>
              <w:t>ստորագրություն</w:t>
            </w:r>
            <w:r w:rsidRPr="00A340ED">
              <w:rPr>
                <w:rFonts w:ascii="Arial Armenian" w:hAnsi="Arial Armenian"/>
                <w:sz w:val="18"/>
                <w:szCs w:val="18"/>
              </w:rPr>
              <w:t>/</w:t>
            </w:r>
          </w:p>
          <w:p w:rsidR="00CE7D06" w:rsidRPr="00A340ED" w:rsidRDefault="00CE7D06" w:rsidP="004B1466">
            <w:pPr>
              <w:jc w:val="center"/>
              <w:rPr>
                <w:rFonts w:ascii="Arial Armenian" w:hAnsi="Arial Armenian"/>
                <w:lang w:val="ru-RU"/>
              </w:rPr>
            </w:pPr>
            <w:r w:rsidRPr="00A340ED">
              <w:rPr>
                <w:rFonts w:ascii="Sylfaen" w:hAnsi="Sylfaen" w:cs="Sylfaen"/>
                <w:sz w:val="18"/>
                <w:szCs w:val="18"/>
                <w:lang w:val="ru-RU"/>
              </w:rPr>
              <w:t>Կ</w:t>
            </w:r>
            <w:r w:rsidRPr="00A340ED">
              <w:rPr>
                <w:rFonts w:ascii="Arial Armenian" w:hAnsi="Arial Armenian"/>
                <w:sz w:val="18"/>
                <w:szCs w:val="18"/>
                <w:lang w:val="ru-RU"/>
              </w:rPr>
              <w:t>.</w:t>
            </w:r>
            <w:r w:rsidRPr="00A340ED">
              <w:rPr>
                <w:rFonts w:ascii="Sylfaen" w:hAnsi="Sylfaen" w:cs="Sylfaen"/>
                <w:sz w:val="18"/>
                <w:szCs w:val="18"/>
                <w:lang w:val="ru-RU"/>
              </w:rPr>
              <w:t>Տ</w:t>
            </w:r>
          </w:p>
        </w:tc>
      </w:tr>
    </w:tbl>
    <w:p w:rsidR="00CE7D06" w:rsidRPr="00A340ED" w:rsidRDefault="00CE7D06" w:rsidP="00CE7D06">
      <w:pPr>
        <w:jc w:val="center"/>
        <w:rPr>
          <w:rFonts w:ascii="Arial Armenian" w:hAnsi="Arial Armenian"/>
          <w:sz w:val="20"/>
        </w:rPr>
      </w:pPr>
      <w:r w:rsidRPr="00A340ED">
        <w:rPr>
          <w:rFonts w:ascii="Arial Armenian" w:hAnsi="Arial Armenian"/>
          <w:sz w:val="20"/>
        </w:rPr>
        <w:br w:type="page"/>
      </w:r>
    </w:p>
    <w:p w:rsidR="00CE7D06" w:rsidRPr="00A340ED" w:rsidRDefault="00CE7D06" w:rsidP="00CE7D06">
      <w:pPr>
        <w:jc w:val="right"/>
        <w:rPr>
          <w:rFonts w:ascii="Arial Armenian" w:hAnsi="Arial Armenian"/>
          <w:sz w:val="20"/>
        </w:rPr>
      </w:pPr>
    </w:p>
    <w:p w:rsidR="00CE7D06" w:rsidRPr="00A340ED" w:rsidRDefault="00CE7D06" w:rsidP="00CE7D06">
      <w:pPr>
        <w:jc w:val="right"/>
        <w:rPr>
          <w:rFonts w:ascii="Arial Armenian" w:hAnsi="Arial Armenian"/>
          <w:i/>
          <w:sz w:val="18"/>
          <w:lang w:val="hy-AM"/>
        </w:rPr>
      </w:pPr>
      <w:r w:rsidRPr="00A340ED">
        <w:rPr>
          <w:rFonts w:ascii="Sylfaen" w:hAnsi="Sylfaen" w:cs="Sylfaen"/>
          <w:i/>
          <w:sz w:val="18"/>
          <w:lang w:val="hy-AM"/>
        </w:rPr>
        <w:t>Հավելված</w:t>
      </w:r>
      <w:r w:rsidRPr="00A340ED">
        <w:rPr>
          <w:rFonts w:ascii="Arial Armenian" w:hAnsi="Arial Armenian"/>
          <w:i/>
          <w:sz w:val="18"/>
          <w:lang w:val="hy-AM"/>
        </w:rPr>
        <w:t xml:space="preserve"> N 2</w:t>
      </w:r>
    </w:p>
    <w:p w:rsidR="00CE7D06" w:rsidRPr="00A340ED" w:rsidRDefault="00CE7D06" w:rsidP="00CE7D06">
      <w:pPr>
        <w:jc w:val="right"/>
        <w:rPr>
          <w:rFonts w:ascii="Arial Armenian" w:hAnsi="Arial Armenian"/>
          <w:i/>
          <w:sz w:val="18"/>
          <w:lang w:val="hy-AM"/>
        </w:rPr>
      </w:pPr>
      <w:r w:rsidRPr="00A340ED">
        <w:rPr>
          <w:rFonts w:ascii="Arial Armenian" w:hAnsi="Arial Armenian"/>
          <w:i/>
          <w:sz w:val="18"/>
          <w:lang w:val="hy-AM"/>
        </w:rPr>
        <w:t xml:space="preserve">«         »              20  </w:t>
      </w:r>
      <w:r w:rsidRPr="00A340ED">
        <w:rPr>
          <w:rFonts w:ascii="Sylfaen" w:hAnsi="Sylfaen" w:cs="Sylfaen"/>
          <w:i/>
          <w:sz w:val="18"/>
          <w:lang w:val="hy-AM"/>
        </w:rPr>
        <w:t>թ</w:t>
      </w:r>
      <w:r w:rsidRPr="00A340ED">
        <w:rPr>
          <w:rFonts w:ascii="Arial Armenian" w:hAnsi="Arial Armenian"/>
          <w:i/>
          <w:sz w:val="18"/>
          <w:lang w:val="hy-AM"/>
        </w:rPr>
        <w:t xml:space="preserve">. </w:t>
      </w:r>
      <w:r w:rsidRPr="00A340ED">
        <w:rPr>
          <w:rFonts w:ascii="Sylfaen" w:hAnsi="Sylfaen" w:cs="Sylfaen"/>
          <w:i/>
          <w:sz w:val="18"/>
          <w:lang w:val="hy-AM"/>
        </w:rPr>
        <w:t>կնքված</w:t>
      </w:r>
      <w:r w:rsidRPr="00A340ED">
        <w:rPr>
          <w:rFonts w:ascii="Arial Armenian" w:hAnsi="Arial Armenian"/>
          <w:i/>
          <w:sz w:val="18"/>
          <w:lang w:val="hy-AM"/>
        </w:rPr>
        <w:t xml:space="preserve"> </w:t>
      </w:r>
    </w:p>
    <w:p w:rsidR="00CE7D06" w:rsidRPr="00A340ED" w:rsidRDefault="00CE7D06" w:rsidP="00CE7D06">
      <w:pPr>
        <w:jc w:val="right"/>
        <w:rPr>
          <w:rFonts w:ascii="Arial Armenian" w:hAnsi="Arial Armenian"/>
          <w:i/>
          <w:sz w:val="18"/>
          <w:lang w:val="hy-AM"/>
        </w:rPr>
      </w:pPr>
      <w:r w:rsidRPr="00A340ED">
        <w:rPr>
          <w:rFonts w:ascii="Arial Armenian" w:hAnsi="Arial Armenian"/>
          <w:i/>
          <w:sz w:val="18"/>
          <w:lang w:val="hy-AM"/>
        </w:rPr>
        <w:t xml:space="preserve">                      </w:t>
      </w:r>
      <w:r w:rsidRPr="00A340ED">
        <w:rPr>
          <w:rFonts w:ascii="Sylfaen" w:hAnsi="Sylfaen" w:cs="Sylfaen"/>
          <w:i/>
          <w:sz w:val="18"/>
          <w:lang w:val="hy-AM"/>
        </w:rPr>
        <w:t>ծածկագրով</w:t>
      </w:r>
      <w:r w:rsidRPr="00A340ED">
        <w:rPr>
          <w:rFonts w:ascii="Arial Armenian" w:hAnsi="Arial Armenian"/>
          <w:i/>
          <w:sz w:val="18"/>
          <w:lang w:val="hy-AM"/>
        </w:rPr>
        <w:t xml:space="preserve"> </w:t>
      </w:r>
      <w:r w:rsidRPr="00A340ED">
        <w:rPr>
          <w:rFonts w:ascii="Sylfaen" w:hAnsi="Sylfaen" w:cs="Sylfaen"/>
          <w:i/>
          <w:sz w:val="18"/>
          <w:lang w:val="hy-AM"/>
        </w:rPr>
        <w:t>պայմանագրի</w:t>
      </w:r>
    </w:p>
    <w:p w:rsidR="00CE7D06" w:rsidRPr="00A340ED" w:rsidRDefault="00CE7D06" w:rsidP="00CE7D06">
      <w:pPr>
        <w:tabs>
          <w:tab w:val="left" w:pos="9540"/>
        </w:tabs>
        <w:rPr>
          <w:rFonts w:ascii="Arial Armenian" w:hAnsi="Arial Armenian"/>
          <w:sz w:val="20"/>
        </w:rPr>
      </w:pPr>
    </w:p>
    <w:p w:rsidR="00CE7D06" w:rsidRPr="00A340ED" w:rsidRDefault="00CE7D06" w:rsidP="00CE7D06">
      <w:pPr>
        <w:tabs>
          <w:tab w:val="left" w:pos="9540"/>
        </w:tabs>
        <w:rPr>
          <w:rFonts w:ascii="Arial Armenian" w:hAnsi="Arial Armenian"/>
          <w:sz w:val="20"/>
        </w:rPr>
      </w:pPr>
    </w:p>
    <w:p w:rsidR="00CE7D06" w:rsidRPr="00A340ED" w:rsidRDefault="00CE7D06" w:rsidP="00CE7D06">
      <w:pPr>
        <w:jc w:val="center"/>
        <w:rPr>
          <w:rFonts w:ascii="Arial Armenian" w:hAnsi="Arial Armenian"/>
          <w:sz w:val="20"/>
        </w:rPr>
      </w:pP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Arial Armenian" w:hAnsi="Arial Armenian" w:cs="Sylfaen"/>
          <w:b/>
          <w:sz w:val="22"/>
          <w:szCs w:val="22"/>
        </w:rPr>
        <w:softHyphen/>
      </w:r>
      <w:r w:rsidRPr="00A340ED">
        <w:rPr>
          <w:rFonts w:ascii="Sylfaen" w:hAnsi="Sylfaen" w:cs="Sylfaen"/>
          <w:sz w:val="20"/>
        </w:rPr>
        <w:t>ՎՃԱՐՄԱՆ</w:t>
      </w:r>
      <w:r w:rsidRPr="00A340ED">
        <w:rPr>
          <w:rFonts w:ascii="Arial Armenian" w:hAnsi="Arial Armenian"/>
          <w:sz w:val="20"/>
        </w:rPr>
        <w:t xml:space="preserve"> </w:t>
      </w:r>
      <w:r w:rsidRPr="00A340ED">
        <w:rPr>
          <w:rFonts w:ascii="Sylfaen" w:hAnsi="Sylfaen" w:cs="Sylfaen"/>
          <w:sz w:val="20"/>
        </w:rPr>
        <w:t>ԺԱՄԱՆԱԿԱՑՈՒՅՑ</w:t>
      </w:r>
      <w:r w:rsidRPr="00A340ED">
        <w:rPr>
          <w:rFonts w:ascii="Arial Armenian" w:hAnsi="Arial Armenian"/>
          <w:sz w:val="20"/>
        </w:rPr>
        <w:t>*</w:t>
      </w:r>
    </w:p>
    <w:p w:rsidR="00CE7D06" w:rsidRPr="00A340ED" w:rsidRDefault="00CE7D06" w:rsidP="00CE7D06">
      <w:pPr>
        <w:jc w:val="center"/>
        <w:rPr>
          <w:rFonts w:ascii="Arial Armenian" w:hAnsi="Arial Armenian"/>
          <w:sz w:val="20"/>
        </w:rPr>
      </w:pPr>
      <w:r w:rsidRPr="00A340ED">
        <w:rPr>
          <w:rFonts w:ascii="Arial Armenian" w:hAnsi="Arial Armenian"/>
          <w:sz w:val="20"/>
        </w:rPr>
        <w:t xml:space="preserve">                                                                                                                                                                                                            </w:t>
      </w:r>
      <w:r w:rsidRPr="00A340ED">
        <w:rPr>
          <w:rFonts w:ascii="Sylfaen" w:hAnsi="Sylfaen" w:cs="Sylfaen"/>
          <w:sz w:val="18"/>
        </w:rPr>
        <w:t>ՀՀ</w:t>
      </w:r>
      <w:r w:rsidRPr="00A340ED">
        <w:rPr>
          <w:rFonts w:ascii="Arial Armenian" w:hAnsi="Arial Armenian" w:cs="Sylfaen"/>
          <w:sz w:val="18"/>
          <w:lang w:val="es-ES"/>
        </w:rPr>
        <w:t xml:space="preserve"> </w:t>
      </w:r>
      <w:r w:rsidRPr="00A340ED">
        <w:rPr>
          <w:rFonts w:ascii="Sylfaen" w:hAnsi="Sylfaen"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550"/>
        <w:gridCol w:w="1963"/>
      </w:tblGrid>
      <w:tr w:rsidR="00CE7D06" w:rsidRPr="00A340ED" w:rsidTr="004B1466">
        <w:tc>
          <w:tcPr>
            <w:tcW w:w="14851" w:type="dxa"/>
            <w:gridSpan w:val="16"/>
          </w:tcPr>
          <w:p w:rsidR="00CE7D06" w:rsidRPr="00A340ED" w:rsidRDefault="00CE7D06" w:rsidP="004B1466">
            <w:pPr>
              <w:jc w:val="center"/>
              <w:rPr>
                <w:rFonts w:ascii="Arial Armenian" w:hAnsi="Arial Armenian"/>
                <w:sz w:val="18"/>
                <w:lang w:val="es-ES"/>
              </w:rPr>
            </w:pPr>
            <w:r w:rsidRPr="00A340ED">
              <w:rPr>
                <w:rFonts w:ascii="Sylfaen" w:hAnsi="Sylfaen" w:cs="Sylfaen"/>
                <w:sz w:val="18"/>
                <w:lang w:val="es-ES"/>
              </w:rPr>
              <w:t>Ապրանքի</w:t>
            </w:r>
          </w:p>
        </w:tc>
      </w:tr>
      <w:tr w:rsidR="00CE7D06" w:rsidRPr="00137D5B" w:rsidTr="004B1466">
        <w:tc>
          <w:tcPr>
            <w:tcW w:w="1980" w:type="dxa"/>
            <w:vAlign w:val="center"/>
          </w:tcPr>
          <w:p w:rsidR="00CE7D06" w:rsidRPr="00A340ED" w:rsidRDefault="00CE7D06" w:rsidP="004B1466">
            <w:pPr>
              <w:jc w:val="center"/>
              <w:rPr>
                <w:rFonts w:ascii="Arial Armenian" w:hAnsi="Arial Armenian"/>
                <w:sz w:val="18"/>
                <w:lang w:val="es-ES"/>
              </w:rPr>
            </w:pPr>
            <w:r w:rsidRPr="00A340ED">
              <w:rPr>
                <w:rFonts w:ascii="Sylfaen" w:hAnsi="Sylfaen" w:cs="Sylfaen"/>
                <w:sz w:val="18"/>
              </w:rPr>
              <w:t>հրավերով</w:t>
            </w:r>
            <w:r w:rsidRPr="00A340ED">
              <w:rPr>
                <w:rFonts w:ascii="Arial Armenian" w:hAnsi="Arial Armenian"/>
                <w:sz w:val="18"/>
              </w:rPr>
              <w:t xml:space="preserve"> </w:t>
            </w:r>
            <w:r w:rsidRPr="00A340ED">
              <w:rPr>
                <w:rFonts w:ascii="Sylfaen" w:hAnsi="Sylfaen" w:cs="Sylfaen"/>
                <w:sz w:val="18"/>
              </w:rPr>
              <w:t>նախատեսված</w:t>
            </w:r>
            <w:r w:rsidRPr="00A340ED">
              <w:rPr>
                <w:rFonts w:ascii="Arial Armenian" w:hAnsi="Arial Armenian"/>
                <w:sz w:val="18"/>
              </w:rPr>
              <w:t xml:space="preserve"> </w:t>
            </w:r>
            <w:r w:rsidRPr="00A340ED">
              <w:rPr>
                <w:rFonts w:ascii="Sylfaen" w:hAnsi="Sylfaen" w:cs="Sylfaen"/>
                <w:sz w:val="18"/>
              </w:rPr>
              <w:t>չափաբաժնի</w:t>
            </w:r>
            <w:r w:rsidRPr="00A340ED">
              <w:rPr>
                <w:rFonts w:ascii="Arial Armenian" w:hAnsi="Arial Armenian"/>
                <w:sz w:val="18"/>
              </w:rPr>
              <w:t xml:space="preserve"> </w:t>
            </w:r>
            <w:r w:rsidRPr="00A340ED">
              <w:rPr>
                <w:rFonts w:ascii="Sylfaen" w:hAnsi="Sylfaen" w:cs="Sylfaen"/>
                <w:sz w:val="18"/>
              </w:rPr>
              <w:t>համարը</w:t>
            </w:r>
          </w:p>
        </w:tc>
        <w:tc>
          <w:tcPr>
            <w:tcW w:w="2700" w:type="dxa"/>
            <w:vAlign w:val="center"/>
          </w:tcPr>
          <w:p w:rsidR="00CE7D06" w:rsidRPr="00A340ED" w:rsidRDefault="00CE7D06" w:rsidP="004B1466">
            <w:pPr>
              <w:jc w:val="center"/>
              <w:rPr>
                <w:rFonts w:ascii="Arial Armenian" w:hAnsi="Arial Armenian"/>
                <w:sz w:val="18"/>
                <w:lang w:val="es-ES"/>
              </w:rPr>
            </w:pPr>
            <w:r w:rsidRPr="00A340ED">
              <w:rPr>
                <w:rFonts w:ascii="Sylfaen" w:hAnsi="Sylfaen" w:cs="Sylfaen"/>
                <w:sz w:val="18"/>
              </w:rPr>
              <w:t>գնումների</w:t>
            </w:r>
            <w:r w:rsidRPr="00A340ED">
              <w:rPr>
                <w:rFonts w:ascii="Arial Armenian" w:hAnsi="Arial Armenian"/>
                <w:sz w:val="18"/>
                <w:lang w:val="es-ES"/>
              </w:rPr>
              <w:t xml:space="preserve"> </w:t>
            </w:r>
            <w:r w:rsidRPr="00A340ED">
              <w:rPr>
                <w:rFonts w:ascii="Sylfaen" w:hAnsi="Sylfaen" w:cs="Sylfaen"/>
                <w:sz w:val="18"/>
              </w:rPr>
              <w:t>պլանով</w:t>
            </w:r>
            <w:r w:rsidRPr="00A340ED">
              <w:rPr>
                <w:rFonts w:ascii="Arial Armenian" w:hAnsi="Arial Armenian"/>
                <w:sz w:val="18"/>
                <w:lang w:val="es-ES"/>
              </w:rPr>
              <w:t xml:space="preserve"> </w:t>
            </w:r>
            <w:r w:rsidRPr="00A340ED">
              <w:rPr>
                <w:rFonts w:ascii="Sylfaen" w:hAnsi="Sylfaen" w:cs="Sylfaen"/>
                <w:sz w:val="18"/>
              </w:rPr>
              <w:t>նախատեսված</w:t>
            </w:r>
            <w:r w:rsidRPr="00A340ED">
              <w:rPr>
                <w:rFonts w:ascii="Arial Armenian" w:hAnsi="Arial Armenian"/>
                <w:sz w:val="18"/>
                <w:lang w:val="es-ES"/>
              </w:rPr>
              <w:t xml:space="preserve"> </w:t>
            </w:r>
            <w:r w:rsidRPr="00A340ED">
              <w:rPr>
                <w:rFonts w:ascii="Sylfaen" w:hAnsi="Sylfaen" w:cs="Sylfaen"/>
                <w:sz w:val="18"/>
              </w:rPr>
              <w:t>միջանցիկ</w:t>
            </w:r>
            <w:r w:rsidRPr="00A340ED">
              <w:rPr>
                <w:rFonts w:ascii="Arial Armenian" w:hAnsi="Arial Armenian"/>
                <w:sz w:val="18"/>
                <w:lang w:val="es-ES"/>
              </w:rPr>
              <w:t xml:space="preserve"> </w:t>
            </w:r>
            <w:r w:rsidRPr="00A340ED">
              <w:rPr>
                <w:rFonts w:ascii="Sylfaen" w:hAnsi="Sylfaen" w:cs="Sylfaen"/>
                <w:sz w:val="18"/>
              </w:rPr>
              <w:t>ծածկագիրը</w:t>
            </w:r>
            <w:r w:rsidRPr="00A340ED">
              <w:rPr>
                <w:rFonts w:ascii="Arial Armenian" w:hAnsi="Arial Armenian"/>
                <w:sz w:val="18"/>
                <w:lang w:val="es-ES"/>
              </w:rPr>
              <w:t xml:space="preserve">` </w:t>
            </w:r>
            <w:r w:rsidRPr="00A340ED">
              <w:rPr>
                <w:rFonts w:ascii="Sylfaen" w:hAnsi="Sylfaen" w:cs="Sylfaen"/>
                <w:sz w:val="18"/>
              </w:rPr>
              <w:t>ըստ</w:t>
            </w:r>
            <w:r w:rsidRPr="00A340ED">
              <w:rPr>
                <w:rFonts w:ascii="Arial Armenian" w:hAnsi="Arial Armenian"/>
                <w:sz w:val="18"/>
                <w:lang w:val="es-ES"/>
              </w:rPr>
              <w:t xml:space="preserve"> </w:t>
            </w:r>
            <w:r w:rsidRPr="00A340ED">
              <w:rPr>
                <w:rFonts w:ascii="Sylfaen" w:hAnsi="Sylfaen" w:cs="Sylfaen"/>
                <w:sz w:val="18"/>
              </w:rPr>
              <w:t>ԳՄԱ</w:t>
            </w:r>
            <w:r w:rsidRPr="00A340ED">
              <w:rPr>
                <w:rFonts w:ascii="Arial Armenian" w:hAnsi="Arial Armenian"/>
                <w:sz w:val="18"/>
                <w:lang w:val="es-ES"/>
              </w:rPr>
              <w:t xml:space="preserve"> </w:t>
            </w:r>
            <w:r w:rsidRPr="00A340ED">
              <w:rPr>
                <w:rFonts w:ascii="Sylfaen" w:hAnsi="Sylfaen" w:cs="Sylfaen"/>
                <w:sz w:val="18"/>
              </w:rPr>
              <w:t>դասակարգման</w:t>
            </w:r>
            <w:r w:rsidRPr="00A340ED">
              <w:rPr>
                <w:rFonts w:ascii="Arial Armenian" w:hAnsi="Arial Armenian"/>
                <w:sz w:val="18"/>
                <w:lang w:val="es-ES"/>
              </w:rPr>
              <w:t xml:space="preserve"> (CPV)</w:t>
            </w:r>
          </w:p>
        </w:tc>
        <w:tc>
          <w:tcPr>
            <w:tcW w:w="2520" w:type="dxa"/>
            <w:vAlign w:val="center"/>
          </w:tcPr>
          <w:p w:rsidR="00CE7D06" w:rsidRPr="00A340ED" w:rsidRDefault="00CE7D06" w:rsidP="004B1466">
            <w:pPr>
              <w:jc w:val="center"/>
              <w:rPr>
                <w:rFonts w:ascii="Arial Armenian" w:hAnsi="Arial Armenian"/>
                <w:sz w:val="18"/>
                <w:lang w:val="es-ES"/>
              </w:rPr>
            </w:pPr>
            <w:r w:rsidRPr="00A340ED">
              <w:rPr>
                <w:rFonts w:ascii="Sylfaen" w:hAnsi="Sylfaen" w:cs="Sylfaen"/>
                <w:sz w:val="18"/>
              </w:rPr>
              <w:t>անվանումը</w:t>
            </w:r>
          </w:p>
        </w:tc>
        <w:tc>
          <w:tcPr>
            <w:tcW w:w="7651" w:type="dxa"/>
            <w:gridSpan w:val="13"/>
            <w:vAlign w:val="center"/>
          </w:tcPr>
          <w:p w:rsidR="00CE7D06" w:rsidRPr="00A340ED" w:rsidRDefault="00CE7D06" w:rsidP="004B1466">
            <w:pPr>
              <w:jc w:val="both"/>
              <w:rPr>
                <w:rFonts w:ascii="Arial Armenian" w:hAnsi="Arial Armenian"/>
                <w:sz w:val="18"/>
                <w:lang w:val="es-ES"/>
              </w:rPr>
            </w:pPr>
            <w:r w:rsidRPr="00A340ED">
              <w:rPr>
                <w:rFonts w:ascii="Sylfaen" w:hAnsi="Sylfaen" w:cs="Sylfaen"/>
                <w:sz w:val="18"/>
                <w:lang w:val="es-ES"/>
              </w:rPr>
              <w:t>դիմաց</w:t>
            </w:r>
            <w:r w:rsidRPr="00A340ED">
              <w:rPr>
                <w:rFonts w:ascii="Arial Armenian" w:hAnsi="Arial Armenian"/>
                <w:sz w:val="18"/>
                <w:lang w:val="es-ES"/>
              </w:rPr>
              <w:t xml:space="preserve"> </w:t>
            </w:r>
            <w:r w:rsidRPr="00A340ED">
              <w:rPr>
                <w:rFonts w:ascii="Sylfaen" w:hAnsi="Sylfaen" w:cs="Sylfaen"/>
                <w:sz w:val="18"/>
                <w:lang w:val="es-ES"/>
              </w:rPr>
              <w:t>վճարումները</w:t>
            </w:r>
            <w:r w:rsidRPr="00A340ED">
              <w:rPr>
                <w:rFonts w:ascii="Arial Armenian" w:hAnsi="Arial Armenian"/>
                <w:sz w:val="18"/>
                <w:lang w:val="es-ES"/>
              </w:rPr>
              <w:t xml:space="preserve"> </w:t>
            </w:r>
            <w:r w:rsidRPr="00A340ED">
              <w:rPr>
                <w:rFonts w:ascii="Sylfaen" w:hAnsi="Sylfaen" w:cs="Sylfaen"/>
                <w:sz w:val="18"/>
                <w:lang w:val="es-ES"/>
              </w:rPr>
              <w:t>նախատեսվում</w:t>
            </w:r>
            <w:r w:rsidRPr="00A340ED">
              <w:rPr>
                <w:rFonts w:ascii="Arial Armenian" w:hAnsi="Arial Armenian"/>
                <w:sz w:val="18"/>
                <w:lang w:val="es-ES"/>
              </w:rPr>
              <w:t xml:space="preserve"> </w:t>
            </w:r>
            <w:r w:rsidRPr="00A340ED">
              <w:rPr>
                <w:rFonts w:ascii="Sylfaen" w:hAnsi="Sylfaen" w:cs="Sylfaen"/>
                <w:sz w:val="18"/>
                <w:lang w:val="es-ES"/>
              </w:rPr>
              <w:t>է</w:t>
            </w:r>
            <w:r w:rsidRPr="00A340ED">
              <w:rPr>
                <w:rFonts w:ascii="Arial Armenian" w:hAnsi="Arial Armenian"/>
                <w:sz w:val="18"/>
                <w:lang w:val="es-ES"/>
              </w:rPr>
              <w:t xml:space="preserve"> </w:t>
            </w:r>
            <w:r w:rsidRPr="00A340ED">
              <w:rPr>
                <w:rFonts w:ascii="Sylfaen" w:hAnsi="Sylfaen" w:cs="Sylfaen"/>
                <w:sz w:val="18"/>
                <w:lang w:val="es-ES"/>
              </w:rPr>
              <w:t>իրականացնել</w:t>
            </w:r>
            <w:r w:rsidRPr="00A340ED">
              <w:rPr>
                <w:rFonts w:ascii="Arial Armenian" w:hAnsi="Arial Armenian"/>
                <w:sz w:val="18"/>
                <w:lang w:val="es-ES"/>
              </w:rPr>
              <w:t xml:space="preserve"> 20  </w:t>
            </w:r>
            <w:r w:rsidRPr="00A340ED">
              <w:rPr>
                <w:rFonts w:ascii="Sylfaen" w:hAnsi="Sylfaen" w:cs="Sylfaen"/>
                <w:sz w:val="18"/>
                <w:lang w:val="es-ES"/>
              </w:rPr>
              <w:t>թ</w:t>
            </w:r>
            <w:r w:rsidRPr="00A340ED">
              <w:rPr>
                <w:rFonts w:ascii="Arial Armenian" w:hAnsi="Arial Armenian"/>
                <w:sz w:val="18"/>
                <w:lang w:val="es-ES"/>
              </w:rPr>
              <w:t>-</w:t>
            </w:r>
            <w:r w:rsidRPr="00A340ED">
              <w:rPr>
                <w:rFonts w:ascii="Sylfaen" w:hAnsi="Sylfaen" w:cs="Sylfaen"/>
                <w:sz w:val="18"/>
                <w:lang w:val="es-ES"/>
              </w:rPr>
              <w:t>ին</w:t>
            </w:r>
            <w:r w:rsidRPr="00A340ED">
              <w:rPr>
                <w:rFonts w:ascii="Arial Armenian" w:hAnsi="Arial Armenian"/>
                <w:sz w:val="18"/>
                <w:lang w:val="es-ES"/>
              </w:rPr>
              <w:t xml:space="preserve">` </w:t>
            </w:r>
            <w:r w:rsidRPr="00A340ED">
              <w:rPr>
                <w:rFonts w:ascii="Sylfaen" w:hAnsi="Sylfaen" w:cs="Sylfaen"/>
                <w:sz w:val="18"/>
                <w:lang w:val="es-ES"/>
              </w:rPr>
              <w:t>ըստ</w:t>
            </w:r>
            <w:r w:rsidRPr="00A340ED">
              <w:rPr>
                <w:rFonts w:ascii="Arial Armenian" w:hAnsi="Arial Armenian"/>
                <w:sz w:val="18"/>
                <w:lang w:val="es-ES"/>
              </w:rPr>
              <w:t xml:space="preserve"> </w:t>
            </w:r>
            <w:r w:rsidRPr="00A340ED">
              <w:rPr>
                <w:rFonts w:ascii="Sylfaen" w:hAnsi="Sylfaen" w:cs="Sylfaen"/>
                <w:sz w:val="18"/>
                <w:lang w:val="es-ES"/>
              </w:rPr>
              <w:t>ամիսների</w:t>
            </w:r>
            <w:r w:rsidRPr="00A340ED">
              <w:rPr>
                <w:rFonts w:ascii="Arial Armenian" w:hAnsi="Arial Armenian"/>
                <w:sz w:val="18"/>
                <w:lang w:val="es-ES"/>
              </w:rPr>
              <w:t xml:space="preserve">, </w:t>
            </w:r>
            <w:r w:rsidRPr="00A340ED">
              <w:rPr>
                <w:rFonts w:ascii="Sylfaen" w:hAnsi="Sylfaen" w:cs="Sylfaen"/>
                <w:sz w:val="18"/>
                <w:lang w:val="es-ES"/>
              </w:rPr>
              <w:t>այդ</w:t>
            </w:r>
            <w:r w:rsidRPr="00A340ED">
              <w:rPr>
                <w:rFonts w:ascii="Arial Armenian" w:hAnsi="Arial Armenian"/>
                <w:sz w:val="18"/>
                <w:lang w:val="es-ES"/>
              </w:rPr>
              <w:t xml:space="preserve"> </w:t>
            </w:r>
            <w:r w:rsidRPr="00A340ED">
              <w:rPr>
                <w:rFonts w:ascii="Sylfaen" w:hAnsi="Sylfaen" w:cs="Sylfaen"/>
                <w:sz w:val="18"/>
                <w:lang w:val="es-ES"/>
              </w:rPr>
              <w:t>թվում</w:t>
            </w:r>
            <w:r w:rsidRPr="00A340ED">
              <w:rPr>
                <w:rFonts w:ascii="Arial Armenian" w:hAnsi="Arial Armenian"/>
                <w:sz w:val="18"/>
                <w:lang w:val="es-ES"/>
              </w:rPr>
              <w:t>**</w:t>
            </w:r>
          </w:p>
        </w:tc>
      </w:tr>
      <w:tr w:rsidR="00CE7D06" w:rsidRPr="00A340ED" w:rsidTr="004B1466">
        <w:trPr>
          <w:trHeight w:val="1538"/>
        </w:trPr>
        <w:tc>
          <w:tcPr>
            <w:tcW w:w="1980" w:type="dxa"/>
          </w:tcPr>
          <w:p w:rsidR="00CE7D06" w:rsidRPr="00A340ED" w:rsidRDefault="00CE7D06" w:rsidP="004B1466">
            <w:pPr>
              <w:jc w:val="center"/>
              <w:rPr>
                <w:rFonts w:ascii="Arial Armenian" w:hAnsi="Arial Armenian"/>
                <w:sz w:val="20"/>
                <w:lang w:val="es-ES"/>
              </w:rPr>
            </w:pPr>
          </w:p>
        </w:tc>
        <w:tc>
          <w:tcPr>
            <w:tcW w:w="2700" w:type="dxa"/>
          </w:tcPr>
          <w:p w:rsidR="00CE7D06" w:rsidRPr="00A340ED" w:rsidRDefault="00CE7D06" w:rsidP="004B1466">
            <w:pPr>
              <w:jc w:val="center"/>
              <w:rPr>
                <w:rFonts w:ascii="Arial Armenian" w:hAnsi="Arial Armenian"/>
                <w:sz w:val="20"/>
                <w:lang w:val="es-ES"/>
              </w:rPr>
            </w:pPr>
          </w:p>
        </w:tc>
        <w:tc>
          <w:tcPr>
            <w:tcW w:w="2520" w:type="dxa"/>
          </w:tcPr>
          <w:p w:rsidR="00CE7D06" w:rsidRPr="00A340ED" w:rsidRDefault="00CE7D06" w:rsidP="004B1466">
            <w:pPr>
              <w:jc w:val="center"/>
              <w:rPr>
                <w:rFonts w:ascii="Arial Armenian" w:hAnsi="Arial Armenian"/>
                <w:sz w:val="20"/>
                <w:lang w:val="es-ES"/>
              </w:rPr>
            </w:pP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հունվար</w:t>
            </w:r>
          </w:p>
        </w:tc>
        <w:tc>
          <w:tcPr>
            <w:tcW w:w="474" w:type="dxa"/>
            <w:textDirection w:val="btLr"/>
            <w:vAlign w:val="center"/>
          </w:tcPr>
          <w:p w:rsidR="00CE7D06" w:rsidRPr="00A340ED" w:rsidRDefault="00CE7D06" w:rsidP="004B1466">
            <w:pPr>
              <w:ind w:left="113" w:right="-7"/>
              <w:jc w:val="center"/>
              <w:rPr>
                <w:rFonts w:ascii="Arial Armenian" w:hAnsi="Arial Armenian" w:cs="Sylfaen"/>
                <w:sz w:val="18"/>
                <w:lang w:val="pt-BR"/>
              </w:rPr>
            </w:pPr>
            <w:r w:rsidRPr="00A340ED">
              <w:rPr>
                <w:rFonts w:ascii="Sylfaen" w:hAnsi="Sylfaen" w:cs="Sylfaen"/>
                <w:sz w:val="18"/>
                <w:szCs w:val="22"/>
                <w:lang w:val="pt-BR"/>
              </w:rPr>
              <w:t>փետրվար</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մարտ</w:t>
            </w:r>
          </w:p>
        </w:tc>
        <w:tc>
          <w:tcPr>
            <w:tcW w:w="474" w:type="dxa"/>
            <w:textDirection w:val="btLr"/>
            <w:vAlign w:val="center"/>
          </w:tcPr>
          <w:p w:rsidR="00CE7D06" w:rsidRPr="00A340ED" w:rsidRDefault="00CE7D06" w:rsidP="004B1466">
            <w:pPr>
              <w:ind w:left="113" w:right="-7"/>
              <w:jc w:val="center"/>
              <w:rPr>
                <w:rFonts w:ascii="Arial Armenian" w:hAnsi="Arial Armenian" w:cs="Sylfaen"/>
                <w:sz w:val="18"/>
                <w:lang w:val="pt-BR"/>
              </w:rPr>
            </w:pPr>
            <w:r w:rsidRPr="00A340ED">
              <w:rPr>
                <w:rFonts w:ascii="Sylfaen" w:hAnsi="Sylfaen" w:cs="Sylfaen"/>
                <w:sz w:val="18"/>
                <w:szCs w:val="22"/>
                <w:lang w:val="pt-BR"/>
              </w:rPr>
              <w:t>ապրիլ</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մայիս</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հունիս</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հուլիս</w:t>
            </w:r>
            <w:r w:rsidRPr="00A340ED">
              <w:rPr>
                <w:rFonts w:ascii="Arial Armenian" w:hAnsi="Arial Armenian" w:cs="Times Armenian"/>
                <w:sz w:val="18"/>
                <w:szCs w:val="22"/>
                <w:lang w:val="pt-BR"/>
              </w:rPr>
              <w:t xml:space="preserve"> </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օգոստոս</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սեպտեմբեր</w:t>
            </w:r>
            <w:r w:rsidRPr="00A340ED">
              <w:rPr>
                <w:rFonts w:ascii="Arial Armenian" w:hAnsi="Arial Armenian" w:cs="Times Armenian"/>
                <w:sz w:val="18"/>
                <w:szCs w:val="22"/>
                <w:lang w:val="pt-BR"/>
              </w:rPr>
              <w:t xml:space="preserve"> </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հոկտեմբեր</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Arial Armenian" w:hAnsi="Arial Armenian"/>
                <w:sz w:val="18"/>
              </w:rPr>
              <w:t xml:space="preserve"> </w:t>
            </w:r>
            <w:r w:rsidRPr="00A340ED">
              <w:rPr>
                <w:rFonts w:ascii="Sylfaen" w:hAnsi="Sylfaen" w:cs="Sylfaen"/>
                <w:sz w:val="18"/>
                <w:szCs w:val="22"/>
                <w:lang w:val="pt-BR"/>
              </w:rPr>
              <w:t>նոյեմբեր</w:t>
            </w:r>
          </w:p>
        </w:tc>
        <w:tc>
          <w:tcPr>
            <w:tcW w:w="474" w:type="dxa"/>
            <w:textDirection w:val="btLr"/>
            <w:vAlign w:val="center"/>
          </w:tcPr>
          <w:p w:rsidR="00CE7D06" w:rsidRPr="00A340ED" w:rsidRDefault="00CE7D06" w:rsidP="004B1466">
            <w:pPr>
              <w:ind w:left="113" w:right="-7"/>
              <w:jc w:val="center"/>
              <w:rPr>
                <w:rFonts w:ascii="Arial Armenian" w:hAnsi="Arial Armenian"/>
                <w:sz w:val="18"/>
                <w:lang w:val="pt-BR"/>
              </w:rPr>
            </w:pPr>
            <w:r w:rsidRPr="00A340ED">
              <w:rPr>
                <w:rFonts w:ascii="Sylfaen" w:hAnsi="Sylfaen" w:cs="Sylfaen"/>
                <w:sz w:val="18"/>
                <w:szCs w:val="22"/>
                <w:lang w:val="pt-BR"/>
              </w:rPr>
              <w:t>դեկտեմբեր</w:t>
            </w:r>
          </w:p>
        </w:tc>
        <w:tc>
          <w:tcPr>
            <w:tcW w:w="1963" w:type="dxa"/>
            <w:vAlign w:val="center"/>
          </w:tcPr>
          <w:p w:rsidR="00CE7D06" w:rsidRPr="00A340ED" w:rsidRDefault="00CE7D06" w:rsidP="004B1466">
            <w:pPr>
              <w:ind w:right="-1"/>
              <w:jc w:val="center"/>
              <w:rPr>
                <w:rFonts w:ascii="Arial Armenian" w:hAnsi="Arial Armenian"/>
                <w:sz w:val="18"/>
                <w:lang w:val="pt-BR"/>
              </w:rPr>
            </w:pPr>
            <w:r w:rsidRPr="00A340ED">
              <w:rPr>
                <w:rFonts w:ascii="Sylfaen" w:hAnsi="Sylfaen" w:cs="Sylfaen"/>
                <w:sz w:val="18"/>
                <w:szCs w:val="22"/>
                <w:lang w:val="pt-BR"/>
              </w:rPr>
              <w:t>Ընդամենը</w:t>
            </w:r>
          </w:p>
          <w:p w:rsidR="00CE7D06" w:rsidRPr="00A340ED" w:rsidRDefault="00CE7D06" w:rsidP="004B1466">
            <w:pPr>
              <w:jc w:val="center"/>
              <w:rPr>
                <w:rFonts w:ascii="Arial Armenian" w:hAnsi="Arial Armenian"/>
                <w:sz w:val="18"/>
                <w:lang w:val="es-ES"/>
              </w:rPr>
            </w:pPr>
          </w:p>
        </w:tc>
      </w:tr>
      <w:tr w:rsidR="00CE7D06" w:rsidRPr="00A340ED" w:rsidTr="004B1466">
        <w:trPr>
          <w:trHeight w:val="1538"/>
        </w:trPr>
        <w:tc>
          <w:tcPr>
            <w:tcW w:w="1980" w:type="dxa"/>
          </w:tcPr>
          <w:p w:rsidR="00CE7D06" w:rsidRPr="00A340ED" w:rsidRDefault="00F10BF7" w:rsidP="004B1466">
            <w:pPr>
              <w:jc w:val="center"/>
              <w:rPr>
                <w:rFonts w:ascii="Arial Armenian" w:hAnsi="Arial Armenian"/>
                <w:sz w:val="20"/>
                <w:lang w:val="es-ES"/>
              </w:rPr>
            </w:pPr>
            <w:r w:rsidRPr="00A340ED">
              <w:rPr>
                <w:rFonts w:ascii="Arial Armenian" w:hAnsi="Arial Armenian"/>
                <w:sz w:val="20"/>
                <w:lang w:val="es-ES"/>
              </w:rPr>
              <w:t>1</w:t>
            </w:r>
          </w:p>
        </w:tc>
        <w:tc>
          <w:tcPr>
            <w:tcW w:w="2700" w:type="dxa"/>
          </w:tcPr>
          <w:p w:rsidR="00CE7D06" w:rsidRPr="00A340ED" w:rsidRDefault="00F10BF7" w:rsidP="004B1466">
            <w:pPr>
              <w:jc w:val="center"/>
              <w:rPr>
                <w:rFonts w:ascii="Arial Armenian" w:hAnsi="Arial Armenian"/>
                <w:sz w:val="20"/>
                <w:lang w:val="es-ES"/>
              </w:rPr>
            </w:pPr>
            <w:r w:rsidRPr="00A340ED">
              <w:rPr>
                <w:rFonts w:ascii="Arial Armenian" w:hAnsi="Arial Armenian" w:cs="GHEA Grapalat"/>
                <w:color w:val="000000"/>
                <w:lang w:val="pt-BR"/>
              </w:rPr>
              <w:t>15897200</w:t>
            </w:r>
          </w:p>
        </w:tc>
        <w:tc>
          <w:tcPr>
            <w:tcW w:w="2520" w:type="dxa"/>
          </w:tcPr>
          <w:p w:rsidR="00CE7D06" w:rsidRPr="00A340ED" w:rsidRDefault="00F10BF7" w:rsidP="004B1466">
            <w:pPr>
              <w:jc w:val="center"/>
              <w:rPr>
                <w:rFonts w:ascii="Arial Armenian" w:hAnsi="Arial Armenian"/>
                <w:sz w:val="20"/>
                <w:lang w:val="es-ES"/>
              </w:rPr>
            </w:pPr>
            <w:r w:rsidRPr="00A340ED">
              <w:rPr>
                <w:rFonts w:ascii="Sylfaen" w:hAnsi="Sylfaen" w:cs="Sylfaen"/>
                <w:sz w:val="20"/>
                <w:lang w:val="ru-RU"/>
              </w:rPr>
              <w:t>ՍՆՆԴԻ</w:t>
            </w:r>
            <w:r w:rsidRPr="00A340ED">
              <w:rPr>
                <w:rFonts w:ascii="Arial Armenian" w:hAnsi="Arial Armenian"/>
                <w:sz w:val="20"/>
                <w:lang w:val="de-DE"/>
              </w:rPr>
              <w:t xml:space="preserve"> </w:t>
            </w:r>
            <w:r w:rsidRPr="00A340ED">
              <w:rPr>
                <w:rFonts w:ascii="Sylfaen" w:hAnsi="Sylfaen" w:cs="Sylfaen"/>
                <w:sz w:val="20"/>
                <w:lang w:val="ru-RU"/>
              </w:rPr>
              <w:t>ԾԱՆՐՈՑ</w:t>
            </w:r>
            <w:r w:rsidRPr="00A340ED">
              <w:rPr>
                <w:rFonts w:ascii="Arial Armenian" w:hAnsi="Arial Armenian"/>
                <w:sz w:val="20"/>
                <w:lang w:val="de-DE"/>
              </w:rPr>
              <w:t xml:space="preserve"> /</w:t>
            </w:r>
            <w:r w:rsidRPr="00A340ED">
              <w:rPr>
                <w:rFonts w:ascii="Sylfaen" w:hAnsi="Sylfaen" w:cs="Sylfaen"/>
                <w:sz w:val="20"/>
                <w:lang w:val="ru-RU"/>
              </w:rPr>
              <w:t>ՉՈՐ</w:t>
            </w:r>
            <w:r w:rsidRPr="00A340ED">
              <w:rPr>
                <w:rFonts w:ascii="Arial Armenian" w:hAnsi="Arial Armenian"/>
                <w:sz w:val="20"/>
                <w:lang w:val="de-DE"/>
              </w:rPr>
              <w:t xml:space="preserve"> </w:t>
            </w:r>
            <w:r w:rsidRPr="00A340ED">
              <w:rPr>
                <w:rFonts w:ascii="Sylfaen" w:hAnsi="Sylfaen" w:cs="Sylfaen"/>
                <w:sz w:val="20"/>
                <w:lang w:val="ru-RU"/>
              </w:rPr>
              <w:t>ՍՆՆԴԻ</w:t>
            </w:r>
            <w:r w:rsidRPr="00A340ED">
              <w:rPr>
                <w:rFonts w:ascii="Arial Armenian" w:hAnsi="Arial Armenian"/>
                <w:sz w:val="20"/>
                <w:lang w:val="de-DE"/>
              </w:rPr>
              <w:t xml:space="preserve"> </w:t>
            </w:r>
            <w:r w:rsidRPr="00A340ED">
              <w:rPr>
                <w:rFonts w:ascii="Sylfaen" w:hAnsi="Sylfaen" w:cs="Sylfaen"/>
                <w:sz w:val="20"/>
                <w:lang w:val="ru-RU"/>
              </w:rPr>
              <w:t>ՓԱԹԵԹ</w:t>
            </w:r>
            <w:r w:rsidRPr="00A340ED">
              <w:rPr>
                <w:rFonts w:ascii="Arial Armenian" w:hAnsi="Arial Armenian"/>
                <w:sz w:val="20"/>
                <w:lang w:val="de-DE"/>
              </w:rPr>
              <w:t>/</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cs="Arial"/>
                <w:sz w:val="18"/>
                <w:szCs w:val="18"/>
                <w:lang w:val="pt-BR"/>
              </w:rPr>
            </w:pPr>
            <w:r w:rsidRPr="00A340ED">
              <w:rPr>
                <w:rFonts w:ascii="Arial Armenian" w:hAnsi="Arial Armenian"/>
                <w:sz w:val="20"/>
                <w:lang w:val="pt-BR"/>
              </w:rPr>
              <w:t>... %</w:t>
            </w:r>
          </w:p>
        </w:tc>
        <w:tc>
          <w:tcPr>
            <w:tcW w:w="474"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F10BF7" w:rsidP="00F10BF7">
            <w:pPr>
              <w:rPr>
                <w:rFonts w:ascii="Arial Armenian" w:hAnsi="Arial Armenian" w:cs="Arial"/>
                <w:sz w:val="18"/>
                <w:szCs w:val="18"/>
                <w:lang w:val="pt-BR"/>
              </w:rPr>
            </w:pPr>
            <w:r w:rsidRPr="00A340ED">
              <w:rPr>
                <w:rFonts w:ascii="Arial Armenian" w:hAnsi="Arial Armenian"/>
                <w:sz w:val="20"/>
                <w:lang w:val="pt-BR"/>
              </w:rPr>
              <w:t>100</w:t>
            </w:r>
            <w:r w:rsidR="00CE7D06" w:rsidRPr="00A340ED">
              <w:rPr>
                <w:rFonts w:ascii="Arial Armenian" w:hAnsi="Arial Armenian"/>
                <w:sz w:val="20"/>
                <w:lang w:val="pt-BR"/>
              </w:rPr>
              <w:t xml:space="preserve"> %</w:t>
            </w:r>
          </w:p>
        </w:tc>
        <w:tc>
          <w:tcPr>
            <w:tcW w:w="1963" w:type="dxa"/>
          </w:tcPr>
          <w:p w:rsidR="00CE7D06" w:rsidRPr="00A340ED" w:rsidRDefault="00CE7D06" w:rsidP="004B1466">
            <w:pPr>
              <w:jc w:val="center"/>
              <w:rPr>
                <w:rFonts w:ascii="Arial Armenian" w:hAnsi="Arial Armenian"/>
                <w:sz w:val="20"/>
                <w:lang w:val="pt-BR"/>
              </w:rPr>
            </w:pPr>
          </w:p>
          <w:p w:rsidR="00CE7D06" w:rsidRPr="00A340ED" w:rsidRDefault="00CE7D06" w:rsidP="004B1466">
            <w:pPr>
              <w:jc w:val="center"/>
              <w:rPr>
                <w:rFonts w:ascii="Arial Armenian" w:hAnsi="Arial Armenian"/>
                <w:sz w:val="20"/>
                <w:lang w:val="pt-BR"/>
              </w:rPr>
            </w:pPr>
          </w:p>
          <w:p w:rsidR="00CE7D06" w:rsidRPr="00A340ED" w:rsidRDefault="00F10BF7" w:rsidP="004B1466">
            <w:pPr>
              <w:jc w:val="center"/>
              <w:rPr>
                <w:rFonts w:ascii="Arial Armenian" w:hAnsi="Arial Armenian"/>
                <w:b/>
                <w:lang w:val="pt-BR"/>
              </w:rPr>
            </w:pPr>
            <w:r w:rsidRPr="00A340ED">
              <w:rPr>
                <w:rFonts w:ascii="Arial Armenian" w:hAnsi="Arial Armenian"/>
                <w:sz w:val="20"/>
                <w:lang w:val="pt-BR"/>
              </w:rPr>
              <w:t>100</w:t>
            </w:r>
            <w:r w:rsidR="00CE7D06" w:rsidRPr="00A340ED">
              <w:rPr>
                <w:rFonts w:ascii="Arial Armenian" w:hAnsi="Arial Armenian"/>
                <w:sz w:val="20"/>
                <w:lang w:val="pt-BR"/>
              </w:rPr>
              <w:t xml:space="preserve"> %</w:t>
            </w:r>
          </w:p>
        </w:tc>
      </w:tr>
    </w:tbl>
    <w:p w:rsidR="00CE7D06" w:rsidRPr="00A340ED" w:rsidRDefault="00CE7D06" w:rsidP="00CE7D06">
      <w:pPr>
        <w:rPr>
          <w:rFonts w:ascii="Arial Armenian" w:hAnsi="Arial Armenian"/>
          <w:i/>
          <w:sz w:val="18"/>
          <w:szCs w:val="18"/>
          <w:lang w:val="pt-BR"/>
        </w:rPr>
      </w:pPr>
    </w:p>
    <w:p w:rsidR="00CE7D06" w:rsidRPr="00A340ED" w:rsidRDefault="00CE7D06" w:rsidP="00CE7D06">
      <w:pPr>
        <w:rPr>
          <w:rFonts w:ascii="Arial Armenian" w:hAnsi="Arial Armenian" w:cs="Sylfaen"/>
          <w:i/>
          <w:sz w:val="18"/>
          <w:szCs w:val="18"/>
          <w:lang w:val="pt-BR"/>
        </w:rPr>
      </w:pPr>
      <w:r w:rsidRPr="00A340ED">
        <w:rPr>
          <w:rFonts w:ascii="Arial Armenian" w:hAnsi="Arial Armenian"/>
          <w:i/>
          <w:sz w:val="18"/>
          <w:szCs w:val="18"/>
          <w:lang w:val="pt-BR"/>
        </w:rPr>
        <w:t xml:space="preserve">* </w:t>
      </w:r>
      <w:r w:rsidRPr="00A340ED">
        <w:rPr>
          <w:rFonts w:ascii="Sylfaen" w:hAnsi="Sylfaen" w:cs="Sylfaen"/>
          <w:i/>
          <w:sz w:val="18"/>
          <w:szCs w:val="18"/>
          <w:lang w:val="pt-BR"/>
        </w:rPr>
        <w:t>Վճարման</w:t>
      </w:r>
      <w:r w:rsidRPr="00A340ED">
        <w:rPr>
          <w:rFonts w:ascii="Arial Armenian" w:hAnsi="Arial Armenian" w:cs="Times Armenian"/>
          <w:i/>
          <w:sz w:val="18"/>
          <w:szCs w:val="18"/>
          <w:lang w:val="pt-BR"/>
        </w:rPr>
        <w:t xml:space="preserve"> </w:t>
      </w:r>
      <w:r w:rsidRPr="00A340ED">
        <w:rPr>
          <w:rFonts w:ascii="Sylfaen" w:hAnsi="Sylfaen" w:cs="Sylfaen"/>
          <w:i/>
          <w:sz w:val="18"/>
          <w:szCs w:val="18"/>
          <w:lang w:val="pt-BR"/>
        </w:rPr>
        <w:t>ենթակա</w:t>
      </w:r>
      <w:r w:rsidRPr="00A340ED">
        <w:rPr>
          <w:rFonts w:ascii="Arial Armenian" w:hAnsi="Arial Armenian" w:cs="Times Armenian"/>
          <w:i/>
          <w:sz w:val="18"/>
          <w:szCs w:val="18"/>
          <w:lang w:val="pt-BR"/>
        </w:rPr>
        <w:t xml:space="preserve"> </w:t>
      </w:r>
      <w:r w:rsidRPr="00A340ED">
        <w:rPr>
          <w:rFonts w:ascii="Sylfaen" w:hAnsi="Sylfaen" w:cs="Sylfaen"/>
          <w:i/>
          <w:sz w:val="18"/>
          <w:szCs w:val="18"/>
          <w:lang w:val="pt-BR"/>
        </w:rPr>
        <w:t>գումարները</w:t>
      </w:r>
      <w:r w:rsidRPr="00A340ED">
        <w:rPr>
          <w:rFonts w:ascii="Arial Armenian" w:hAnsi="Arial Armenian" w:cs="Times Armenian"/>
          <w:i/>
          <w:sz w:val="18"/>
          <w:szCs w:val="18"/>
          <w:lang w:val="pt-BR"/>
        </w:rPr>
        <w:t xml:space="preserve"> </w:t>
      </w:r>
      <w:r w:rsidRPr="00A340ED">
        <w:rPr>
          <w:rFonts w:ascii="Sylfaen" w:hAnsi="Sylfaen" w:cs="Sylfaen"/>
          <w:i/>
          <w:sz w:val="18"/>
          <w:szCs w:val="18"/>
          <w:lang w:val="pt-BR"/>
        </w:rPr>
        <w:t>ներկայացվում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են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աճողական</w:t>
      </w:r>
      <w:r w:rsidRPr="00A340ED">
        <w:rPr>
          <w:rFonts w:ascii="Arial Armenian" w:hAnsi="Arial Armenian" w:cs="Times Armenian"/>
          <w:i/>
          <w:sz w:val="18"/>
          <w:szCs w:val="18"/>
          <w:lang w:val="pt-BR"/>
        </w:rPr>
        <w:t xml:space="preserve"> </w:t>
      </w:r>
      <w:r w:rsidRPr="00A340ED">
        <w:rPr>
          <w:rFonts w:ascii="Sylfaen" w:hAnsi="Sylfaen" w:cs="Sylfaen"/>
          <w:i/>
          <w:sz w:val="18"/>
          <w:szCs w:val="18"/>
          <w:lang w:val="pt-BR"/>
        </w:rPr>
        <w:t>կարգով</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Եթե</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պայմանագիրը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կնքվում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է</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Գնումների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մասին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ՀՀ</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օրենքի</w:t>
      </w:r>
      <w:r w:rsidRPr="00A340ED">
        <w:rPr>
          <w:rFonts w:ascii="Arial Armenian" w:hAnsi="Arial Armenian" w:cs="Sylfaen"/>
          <w:i/>
          <w:sz w:val="18"/>
          <w:szCs w:val="18"/>
          <w:lang w:val="pt-BR"/>
        </w:rPr>
        <w:t xml:space="preserve"> 15-</w:t>
      </w:r>
      <w:r w:rsidRPr="00A340ED">
        <w:rPr>
          <w:rFonts w:ascii="Sylfaen" w:hAnsi="Sylfaen" w:cs="Sylfaen"/>
          <w:i/>
          <w:sz w:val="18"/>
          <w:szCs w:val="18"/>
          <w:lang w:val="pt-BR"/>
        </w:rPr>
        <w:t>րդ</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հոդվածի</w:t>
      </w:r>
      <w:r w:rsidRPr="00A340ED">
        <w:rPr>
          <w:rFonts w:ascii="Arial Armenian" w:hAnsi="Arial Armenian" w:cs="Sylfaen"/>
          <w:i/>
          <w:sz w:val="18"/>
          <w:szCs w:val="18"/>
          <w:lang w:val="pt-BR"/>
        </w:rPr>
        <w:t xml:space="preserve"> 6-</w:t>
      </w:r>
      <w:r w:rsidRPr="00A340ED">
        <w:rPr>
          <w:rFonts w:ascii="Sylfaen" w:hAnsi="Sylfaen" w:cs="Sylfaen"/>
          <w:i/>
          <w:sz w:val="18"/>
          <w:szCs w:val="18"/>
          <w:lang w:val="pt-BR"/>
        </w:rPr>
        <w:t>րդ</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մասի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հիման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վրա</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ապա</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սույն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ժամանակացույցը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լրացվում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և</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կնքվում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է</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ֆինանսական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միջոցներ</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նախատեսվելու</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դեպքում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կողմերի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միջև</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կնքվող</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համաձայնագրի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հետ</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միաժամանակ</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որպես</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դրա</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անբաժանելի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մաս</w:t>
      </w:r>
      <w:r w:rsidRPr="00A340ED">
        <w:rPr>
          <w:rFonts w:ascii="Arial Armenian" w:hAnsi="Arial Armenian" w:cs="Sylfaen"/>
          <w:i/>
          <w:sz w:val="18"/>
          <w:szCs w:val="18"/>
          <w:lang w:val="pt-BR"/>
        </w:rPr>
        <w:t>:</w:t>
      </w:r>
    </w:p>
    <w:p w:rsidR="00CE7D06" w:rsidRPr="00A340ED" w:rsidRDefault="00CE7D06" w:rsidP="00CE7D06">
      <w:pPr>
        <w:rPr>
          <w:rFonts w:ascii="Arial Armenian" w:hAnsi="Arial Armenian"/>
          <w:i/>
          <w:sz w:val="18"/>
          <w:szCs w:val="18"/>
          <w:lang w:val="pt-BR"/>
        </w:rPr>
      </w:pP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հրավերում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գումարները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նշվում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են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տոկոսով</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իսկ</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պայմանագիրը</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կնքելիս</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տոկոսի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փոխարեն</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նշվում</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է</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կոնկրետ</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գումարի</w:t>
      </w:r>
      <w:r w:rsidRPr="00A340ED">
        <w:rPr>
          <w:rFonts w:ascii="Arial Armenian" w:hAnsi="Arial Armenian" w:cs="Sylfaen"/>
          <w:i/>
          <w:sz w:val="18"/>
          <w:szCs w:val="18"/>
          <w:lang w:val="pt-BR"/>
        </w:rPr>
        <w:t xml:space="preserve"> </w:t>
      </w:r>
      <w:r w:rsidRPr="00A340ED">
        <w:rPr>
          <w:rFonts w:ascii="Sylfaen" w:hAnsi="Sylfaen" w:cs="Sylfaen"/>
          <w:i/>
          <w:sz w:val="18"/>
          <w:szCs w:val="18"/>
          <w:lang w:val="pt-BR"/>
        </w:rPr>
        <w:t>չափ</w:t>
      </w:r>
    </w:p>
    <w:p w:rsidR="00CE7D06" w:rsidRPr="00A340ED" w:rsidRDefault="00CE7D06" w:rsidP="00CE7D06">
      <w:pPr>
        <w:jc w:val="center"/>
        <w:rPr>
          <w:rFonts w:ascii="Arial Armenian" w:hAnsi="Arial Armenian"/>
          <w:sz w:val="20"/>
          <w:lang w:val="es-ES"/>
        </w:rPr>
      </w:pPr>
    </w:p>
    <w:p w:rsidR="00CE7D06" w:rsidRPr="00A340ED" w:rsidRDefault="00CE7D06" w:rsidP="00CE7D06">
      <w:pPr>
        <w:jc w:val="right"/>
        <w:rPr>
          <w:rFonts w:ascii="Arial Armenian" w:hAnsi="Arial Armenia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E7D06" w:rsidRPr="00A340ED" w:rsidTr="004B1466">
        <w:trPr>
          <w:jc w:val="center"/>
        </w:trPr>
        <w:tc>
          <w:tcPr>
            <w:tcW w:w="4536" w:type="dxa"/>
          </w:tcPr>
          <w:p w:rsidR="00CE7D06" w:rsidRPr="00A340ED" w:rsidRDefault="00CE7D06" w:rsidP="004B1466">
            <w:pPr>
              <w:jc w:val="center"/>
              <w:rPr>
                <w:rFonts w:ascii="Arial Armenian" w:hAnsi="Arial Armenian" w:cs="Sylfaen"/>
                <w:b/>
                <w:bCs/>
                <w:lang w:val="nb-NO"/>
              </w:rPr>
            </w:pPr>
            <w:r w:rsidRPr="00A340ED">
              <w:rPr>
                <w:rFonts w:ascii="Sylfaen" w:hAnsi="Sylfaen" w:cs="Sylfaen"/>
                <w:b/>
                <w:bCs/>
                <w:lang w:val="nb-NO"/>
              </w:rPr>
              <w:t>ԳՆՈՐԴ</w:t>
            </w:r>
          </w:p>
          <w:p w:rsidR="00CE7D06" w:rsidRPr="00A340ED" w:rsidRDefault="00CE7D06" w:rsidP="004B1466">
            <w:pPr>
              <w:rPr>
                <w:rFonts w:ascii="Arial Armenian" w:hAnsi="Arial Armenian"/>
                <w:lang w:val="es-ES"/>
              </w:rPr>
            </w:pPr>
          </w:p>
          <w:p w:rsidR="00CC642A" w:rsidRPr="00A340ED" w:rsidRDefault="00CC642A" w:rsidP="00CC642A">
            <w:pPr>
              <w:ind w:left="-142" w:right="-242"/>
              <w:rPr>
                <w:rFonts w:ascii="Arial Armenian" w:eastAsia="@Arial Unicode MS" w:hAnsi="Arial Armenian" w:cs="@Arial Unicode MS"/>
                <w:sz w:val="20"/>
                <w:szCs w:val="20"/>
                <w:lang w:val="nb-NO"/>
              </w:rPr>
            </w:pPr>
            <w:r w:rsidRPr="00A340ED">
              <w:rPr>
                <w:rFonts w:ascii="Sylfaen" w:hAnsi="Sylfaen" w:cs="Sylfaen"/>
                <w:sz w:val="20"/>
                <w:szCs w:val="20"/>
                <w:lang w:val="hy-AM"/>
              </w:rPr>
              <w:t>Արարատ</w:t>
            </w:r>
            <w:r w:rsidRPr="00A340ED">
              <w:rPr>
                <w:rFonts w:ascii="Arial Armenian" w:hAnsi="Arial Armenian" w:cs="Sylfaen"/>
                <w:sz w:val="20"/>
                <w:szCs w:val="20"/>
                <w:lang w:val="nb-NO"/>
              </w:rPr>
              <w:t xml:space="preserve"> </w:t>
            </w:r>
            <w:r w:rsidRPr="00A340ED">
              <w:rPr>
                <w:rFonts w:ascii="Arial Armenian" w:hAnsi="Arial Armenian" w:cs="Sylfaen"/>
                <w:sz w:val="20"/>
                <w:szCs w:val="20"/>
                <w:lang w:val="pt-BR"/>
              </w:rPr>
              <w:t xml:space="preserve"> </w:t>
            </w:r>
            <w:r w:rsidRPr="00A340ED">
              <w:rPr>
                <w:rFonts w:ascii="Sylfaen" w:hAnsi="Sylfaen" w:cs="Sylfaen"/>
                <w:sz w:val="20"/>
                <w:szCs w:val="20"/>
                <w:lang w:val="hy-AM"/>
              </w:rPr>
              <w:t>գյուղի</w:t>
            </w:r>
            <w:r w:rsidRPr="00A340ED">
              <w:rPr>
                <w:rFonts w:ascii="Sylfaen" w:hAnsi="Sylfaen" w:cs="Sylfaen"/>
                <w:sz w:val="20"/>
                <w:szCs w:val="20"/>
                <w:lang w:val="nb-NO"/>
              </w:rPr>
              <w:t xml:space="preserve"> </w:t>
            </w:r>
            <w:r w:rsidRPr="00A340ED">
              <w:rPr>
                <w:rFonts w:ascii="Arial Armenian" w:hAnsi="Arial Armenian" w:cs="Sylfaen"/>
                <w:sz w:val="20"/>
                <w:szCs w:val="20"/>
                <w:lang w:val="hy-AM"/>
              </w:rPr>
              <w:t>N</w:t>
            </w:r>
            <w:r w:rsidRPr="00A340ED">
              <w:rPr>
                <w:rFonts w:ascii="Sylfaen" w:hAnsi="Sylfaen" w:cs="Sylfaen"/>
                <w:sz w:val="20"/>
                <w:szCs w:val="20"/>
                <w:lang w:val="hy-AM"/>
              </w:rPr>
              <w:t>2</w:t>
            </w:r>
            <w:r w:rsidRPr="00A340ED">
              <w:rPr>
                <w:rFonts w:ascii="Arial Armenian" w:hAnsi="Arial Armenian" w:cs="Sylfaen"/>
                <w:sz w:val="20"/>
                <w:szCs w:val="20"/>
                <w:lang w:val="nb-NO"/>
              </w:rPr>
              <w:t xml:space="preserve"> </w:t>
            </w:r>
            <w:r w:rsidRPr="00A340ED">
              <w:rPr>
                <w:rFonts w:ascii="Arial Armenian" w:hAnsi="Arial Armenian" w:cs="Sylfaen"/>
                <w:sz w:val="20"/>
                <w:szCs w:val="20"/>
                <w:lang w:val="hy-AM"/>
              </w:rPr>
              <w:t xml:space="preserve"> </w:t>
            </w:r>
            <w:r w:rsidRPr="00A340ED">
              <w:rPr>
                <w:rFonts w:ascii="Sylfaen" w:hAnsi="Sylfaen" w:cs="Sylfaen"/>
                <w:sz w:val="20"/>
                <w:szCs w:val="20"/>
                <w:lang w:val="hy-AM"/>
              </w:rPr>
              <w:t>միջն</w:t>
            </w:r>
            <w:r w:rsidRPr="00A340ED">
              <w:rPr>
                <w:rFonts w:ascii="Arial Armenian" w:hAnsi="Arial Armenian" w:cs="Arial Armenian"/>
                <w:sz w:val="20"/>
                <w:szCs w:val="20"/>
                <w:lang w:val="hy-AM"/>
              </w:rPr>
              <w:t>.</w:t>
            </w:r>
            <w:r w:rsidRPr="00A340ED">
              <w:rPr>
                <w:rFonts w:ascii="Sylfaen" w:hAnsi="Sylfaen" w:cs="Sylfaen"/>
                <w:sz w:val="20"/>
                <w:szCs w:val="20"/>
                <w:lang w:val="hy-AM"/>
              </w:rPr>
              <w:t>դպրոց</w:t>
            </w:r>
            <w:r w:rsidRPr="00A340ED">
              <w:rPr>
                <w:rFonts w:ascii="Arial Armenian" w:hAnsi="Arial Armenian" w:cs="Arial Armenian"/>
                <w:sz w:val="20"/>
                <w:szCs w:val="20"/>
                <w:lang w:val="hy-AM"/>
              </w:rPr>
              <w:t xml:space="preserve"> </w:t>
            </w:r>
            <w:r w:rsidRPr="00A340ED">
              <w:rPr>
                <w:rFonts w:ascii="Sylfaen" w:hAnsi="Sylfaen" w:cs="Sylfaen"/>
                <w:sz w:val="20"/>
                <w:szCs w:val="20"/>
                <w:lang w:val="hy-AM"/>
              </w:rPr>
              <w:t>ՊՈԱԿ</w:t>
            </w:r>
          </w:p>
          <w:p w:rsidR="00CC642A" w:rsidRPr="00A340ED" w:rsidRDefault="00CC642A" w:rsidP="00CC642A">
            <w:pPr>
              <w:ind w:left="-142" w:right="-242"/>
              <w:rPr>
                <w:rFonts w:ascii="Sylfaen" w:eastAsia="MS Mincho" w:hAnsi="Sylfaen" w:cs="MS Mincho"/>
                <w:sz w:val="20"/>
                <w:szCs w:val="20"/>
                <w:lang w:val="pt-BR"/>
              </w:rPr>
            </w:pPr>
            <w:r w:rsidRPr="00A340ED">
              <w:rPr>
                <w:rFonts w:ascii="Sylfaen" w:hAnsi="Sylfaen" w:cs="Sylfaen"/>
                <w:sz w:val="20"/>
                <w:szCs w:val="20"/>
                <w:lang w:val="hy-AM"/>
              </w:rPr>
              <w:t>Արարատի մարզ,գ</w:t>
            </w:r>
            <w:r w:rsidRPr="00A340ED">
              <w:rPr>
                <w:rFonts w:ascii="MS Mincho" w:eastAsia="MS Mincho" w:hAnsi="MS Mincho" w:cs="MS Mincho"/>
                <w:sz w:val="20"/>
                <w:szCs w:val="20"/>
                <w:lang w:val="hy-AM"/>
              </w:rPr>
              <w:t xml:space="preserve">․ </w:t>
            </w:r>
            <w:r w:rsidRPr="00A340ED">
              <w:rPr>
                <w:rFonts w:ascii="Sylfaen" w:eastAsia="MS Mincho" w:hAnsi="Sylfaen" w:cs="MS Mincho"/>
                <w:sz w:val="20"/>
                <w:szCs w:val="20"/>
                <w:lang w:val="hy-AM"/>
              </w:rPr>
              <w:t>Արարատ, իսակովի 2</w:t>
            </w:r>
          </w:p>
          <w:p w:rsidR="00CC642A" w:rsidRPr="00A340ED" w:rsidRDefault="00CC642A" w:rsidP="00CC642A">
            <w:pPr>
              <w:ind w:left="-142" w:right="-242"/>
              <w:rPr>
                <w:rFonts w:ascii="Arial Armenian" w:hAnsi="Arial Armenian" w:cs="Sylfaen"/>
                <w:sz w:val="20"/>
                <w:szCs w:val="20"/>
                <w:lang w:val="pt-BR"/>
              </w:rPr>
            </w:pPr>
            <w:r w:rsidRPr="00A340ED">
              <w:rPr>
                <w:rFonts w:ascii="Sylfaen" w:hAnsi="Sylfaen" w:cs="Sylfaen"/>
                <w:sz w:val="20"/>
                <w:szCs w:val="20"/>
                <w:lang w:val="pt-BR"/>
              </w:rPr>
              <w:t>Ֆին</w:t>
            </w:r>
            <w:r w:rsidRPr="00A340ED">
              <w:rPr>
                <w:rFonts w:ascii="Arial Armenian" w:hAnsi="Arial Armenian" w:cs="Arial Armenian"/>
                <w:sz w:val="20"/>
                <w:szCs w:val="20"/>
                <w:lang w:val="pt-BR"/>
              </w:rPr>
              <w:t>.</w:t>
            </w:r>
            <w:r w:rsidRPr="00A340ED">
              <w:rPr>
                <w:rFonts w:ascii="Sylfaen" w:hAnsi="Sylfaen" w:cs="Sylfaen"/>
                <w:sz w:val="20"/>
                <w:szCs w:val="20"/>
                <w:lang w:val="pt-BR"/>
              </w:rPr>
              <w:t>նախ</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գործառնական</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վարչ</w:t>
            </w:r>
            <w:r w:rsidRPr="00A340ED">
              <w:rPr>
                <w:rFonts w:ascii="Arial Armenian" w:hAnsi="Arial Armenian" w:cs="Arial Armenian"/>
                <w:sz w:val="20"/>
                <w:szCs w:val="20"/>
                <w:lang w:val="pt-BR"/>
              </w:rPr>
              <w:t>.</w:t>
            </w:r>
          </w:p>
          <w:p w:rsidR="00CC642A" w:rsidRPr="00A340ED" w:rsidRDefault="00CC642A" w:rsidP="00CC642A">
            <w:pPr>
              <w:ind w:left="-142" w:right="-242"/>
              <w:rPr>
                <w:rFonts w:ascii="Arial Armenian" w:eastAsia="@Arial Unicode MS" w:hAnsi="Arial Armenian" w:cs="@Arial Unicode MS"/>
                <w:sz w:val="20"/>
                <w:szCs w:val="20"/>
                <w:lang w:val="pt-BR" w:eastAsia="zh-CN"/>
              </w:rPr>
            </w:pPr>
            <w:r w:rsidRPr="00A340ED">
              <w:rPr>
                <w:rFonts w:ascii="Sylfaen" w:eastAsia="@Arial Unicode MS" w:hAnsi="Sylfaen" w:cs="Sylfaen"/>
                <w:sz w:val="20"/>
                <w:szCs w:val="20"/>
                <w:lang w:val="pt-BR" w:eastAsia="zh-CN"/>
              </w:rPr>
              <w:t>Հ</w:t>
            </w:r>
            <w:r w:rsidRPr="00A340ED">
              <w:rPr>
                <w:rFonts w:ascii="Arial Armenian" w:eastAsia="@Arial Unicode MS" w:hAnsi="Arial Armenian" w:cs="Sylfaen"/>
                <w:sz w:val="20"/>
                <w:szCs w:val="20"/>
                <w:lang w:val="pt-BR" w:eastAsia="zh-CN"/>
              </w:rPr>
              <w:t>/</w:t>
            </w:r>
            <w:r w:rsidRPr="00A340ED">
              <w:rPr>
                <w:rFonts w:ascii="Sylfaen" w:eastAsia="@Arial Unicode MS" w:hAnsi="Sylfaen" w:cs="Sylfaen"/>
                <w:sz w:val="20"/>
                <w:szCs w:val="20"/>
                <w:lang w:val="pt-BR" w:eastAsia="zh-CN"/>
              </w:rPr>
              <w:t>Հ</w:t>
            </w:r>
            <w:r w:rsidRPr="00A340ED">
              <w:rPr>
                <w:rFonts w:ascii="Arial Armenian" w:eastAsia="@Arial Unicode MS" w:hAnsi="Arial Armenian" w:cs="@Arial Unicode MS"/>
                <w:sz w:val="20"/>
                <w:szCs w:val="20"/>
                <w:lang w:val="pt-BR" w:eastAsia="zh-CN"/>
              </w:rPr>
              <w:t xml:space="preserve"> </w:t>
            </w:r>
            <w:r w:rsidRPr="00A340ED">
              <w:rPr>
                <w:lang w:val="pt-BR"/>
              </w:rPr>
              <w:t>900428000179 </w:t>
            </w:r>
          </w:p>
          <w:p w:rsidR="00CC642A" w:rsidRPr="00A340ED" w:rsidRDefault="00CC642A" w:rsidP="00CC642A">
            <w:pPr>
              <w:ind w:left="-142" w:right="-242"/>
              <w:rPr>
                <w:rFonts w:ascii="Arial Armenian" w:hAnsi="Arial Armenian"/>
                <w:sz w:val="20"/>
                <w:szCs w:val="20"/>
                <w:lang w:val="pt-BR"/>
              </w:rPr>
            </w:pPr>
            <w:r w:rsidRPr="00A340ED">
              <w:rPr>
                <w:rFonts w:ascii="Sylfaen" w:hAnsi="Sylfaen" w:cs="Sylfaen"/>
                <w:sz w:val="20"/>
                <w:szCs w:val="20"/>
                <w:lang w:val="hy-AM"/>
              </w:rPr>
              <w:t>ՀՎՀՀ</w:t>
            </w:r>
            <w:r w:rsidRPr="00A340ED">
              <w:rPr>
                <w:rFonts w:ascii="Arial Armenian" w:hAnsi="Arial Armenian" w:cs="Arial Armenian"/>
                <w:sz w:val="20"/>
                <w:szCs w:val="20"/>
                <w:lang w:val="hy-AM"/>
              </w:rPr>
              <w:t xml:space="preserve"> 0410</w:t>
            </w:r>
            <w:r w:rsidRPr="00A340ED">
              <w:rPr>
                <w:rFonts w:ascii="Arial Armenian" w:hAnsi="Arial Armenian" w:cs="Arial Armenian"/>
                <w:sz w:val="20"/>
                <w:szCs w:val="20"/>
                <w:lang w:val="pt-BR"/>
              </w:rPr>
              <w:t>3892</w:t>
            </w:r>
          </w:p>
          <w:p w:rsidR="00CC642A" w:rsidRPr="00A340ED" w:rsidRDefault="00CC642A" w:rsidP="00CC642A">
            <w:pPr>
              <w:ind w:left="-142" w:right="-242"/>
              <w:rPr>
                <w:rFonts w:ascii="Arial Armenian" w:hAnsi="Arial Armenian"/>
                <w:sz w:val="20"/>
                <w:szCs w:val="20"/>
                <w:lang w:val="hy-AM"/>
              </w:rPr>
            </w:pPr>
            <w:r w:rsidRPr="00A340ED">
              <w:rPr>
                <w:rFonts w:ascii="Sylfaen" w:hAnsi="Sylfaen" w:cs="Sylfaen"/>
                <w:sz w:val="20"/>
                <w:szCs w:val="20"/>
                <w:lang w:val="pt-BR"/>
              </w:rPr>
              <w:t>դպրոցի</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տնօրեն</w:t>
            </w:r>
            <w:r w:rsidRPr="00A340ED">
              <w:rPr>
                <w:rFonts w:ascii="Arial Armenian" w:hAnsi="Arial Armenian" w:cs="Arial Armenian"/>
                <w:sz w:val="20"/>
                <w:szCs w:val="20"/>
                <w:lang w:val="pt-BR"/>
              </w:rPr>
              <w:t xml:space="preserve">` </w:t>
            </w:r>
            <w:r w:rsidRPr="00A340ED">
              <w:rPr>
                <w:rFonts w:ascii="Sylfaen" w:hAnsi="Sylfaen" w:cs="Sylfaen"/>
                <w:sz w:val="20"/>
                <w:szCs w:val="20"/>
                <w:lang w:val="pt-BR"/>
              </w:rPr>
              <w:t>Հ</w:t>
            </w:r>
            <w:r w:rsidRPr="00A340ED">
              <w:rPr>
                <w:rFonts w:ascii="Arial Armenian" w:hAnsi="Arial Armenian" w:cs="Arial Armenian"/>
                <w:sz w:val="20"/>
                <w:szCs w:val="20"/>
                <w:lang w:val="pt-BR"/>
              </w:rPr>
              <w:t>.</w:t>
            </w:r>
            <w:r w:rsidRPr="00A340ED">
              <w:rPr>
                <w:rFonts w:ascii="Sylfaen" w:hAnsi="Sylfaen" w:cs="Sylfaen"/>
                <w:sz w:val="20"/>
                <w:szCs w:val="20"/>
                <w:lang w:val="hy-AM"/>
              </w:rPr>
              <w:t>Դավթյան</w:t>
            </w:r>
          </w:p>
          <w:p w:rsidR="00F10BF7" w:rsidRPr="00A340ED" w:rsidRDefault="00F10BF7" w:rsidP="00F10BF7">
            <w:pPr>
              <w:rPr>
                <w:rFonts w:ascii="Arial Armenian" w:hAnsi="Arial Armenian"/>
                <w:lang w:val="pt-BR"/>
              </w:rPr>
            </w:pPr>
          </w:p>
          <w:p w:rsidR="00CE7D06" w:rsidRPr="00A340ED" w:rsidRDefault="00CE7D06" w:rsidP="004B1466">
            <w:pPr>
              <w:rPr>
                <w:rFonts w:ascii="Arial Armenian" w:hAnsi="Arial Armenian"/>
                <w:lang w:val="pt-BR"/>
              </w:rPr>
            </w:pPr>
          </w:p>
          <w:p w:rsidR="00CE7D06" w:rsidRPr="00A340ED" w:rsidRDefault="00CE7D06" w:rsidP="004B1466">
            <w:pPr>
              <w:jc w:val="center"/>
              <w:rPr>
                <w:rFonts w:ascii="Arial Armenian" w:hAnsi="Arial Armenian"/>
                <w:lang w:val="pt-BR"/>
              </w:rPr>
            </w:pPr>
            <w:r w:rsidRPr="00A340ED">
              <w:rPr>
                <w:rFonts w:ascii="Arial Armenian" w:hAnsi="Arial Armenian"/>
                <w:lang w:val="pt-BR"/>
              </w:rPr>
              <w:t>---------------------------------</w:t>
            </w:r>
          </w:p>
          <w:p w:rsidR="00CE7D06" w:rsidRPr="00A340ED" w:rsidRDefault="00CE7D06" w:rsidP="004B1466">
            <w:pPr>
              <w:jc w:val="center"/>
              <w:rPr>
                <w:rFonts w:ascii="Arial Armenian" w:hAnsi="Arial Armenian"/>
                <w:sz w:val="18"/>
                <w:szCs w:val="18"/>
              </w:rPr>
            </w:pPr>
            <w:r w:rsidRPr="00A340ED">
              <w:rPr>
                <w:rFonts w:ascii="Arial Armenian" w:hAnsi="Arial Armenian"/>
                <w:sz w:val="18"/>
                <w:szCs w:val="18"/>
              </w:rPr>
              <w:t>/</w:t>
            </w:r>
            <w:r w:rsidRPr="00A340ED">
              <w:rPr>
                <w:rFonts w:ascii="Sylfaen" w:hAnsi="Sylfaen" w:cs="Sylfaen"/>
                <w:sz w:val="18"/>
                <w:szCs w:val="18"/>
                <w:lang w:val="ru-RU"/>
              </w:rPr>
              <w:t>ստորագրություն</w:t>
            </w:r>
            <w:r w:rsidRPr="00A340ED">
              <w:rPr>
                <w:rFonts w:ascii="Arial Armenian" w:hAnsi="Arial Armenian"/>
                <w:sz w:val="18"/>
                <w:szCs w:val="18"/>
              </w:rPr>
              <w:t>/</w:t>
            </w:r>
          </w:p>
          <w:p w:rsidR="00CE7D06" w:rsidRPr="00A340ED" w:rsidRDefault="00CE7D06" w:rsidP="004B1466">
            <w:pPr>
              <w:jc w:val="center"/>
              <w:rPr>
                <w:rFonts w:ascii="Arial Armenian" w:hAnsi="Arial Armenian"/>
                <w:sz w:val="18"/>
                <w:szCs w:val="18"/>
                <w:lang w:val="ru-RU"/>
              </w:rPr>
            </w:pPr>
            <w:r w:rsidRPr="00A340ED">
              <w:rPr>
                <w:rFonts w:ascii="Sylfaen" w:hAnsi="Sylfaen" w:cs="Sylfaen"/>
                <w:sz w:val="18"/>
                <w:szCs w:val="18"/>
                <w:lang w:val="ru-RU"/>
              </w:rPr>
              <w:t>Կ</w:t>
            </w:r>
            <w:r w:rsidRPr="00A340ED">
              <w:rPr>
                <w:rFonts w:ascii="Arial Armenian" w:hAnsi="Arial Armenian"/>
                <w:sz w:val="18"/>
                <w:szCs w:val="18"/>
                <w:lang w:val="ru-RU"/>
              </w:rPr>
              <w:t>.</w:t>
            </w:r>
            <w:r w:rsidRPr="00A340ED">
              <w:rPr>
                <w:rFonts w:ascii="Sylfaen" w:hAnsi="Sylfaen" w:cs="Sylfaen"/>
                <w:sz w:val="18"/>
                <w:szCs w:val="18"/>
                <w:lang w:val="ru-RU"/>
              </w:rPr>
              <w:t>Տ</w:t>
            </w:r>
          </w:p>
        </w:tc>
        <w:tc>
          <w:tcPr>
            <w:tcW w:w="760" w:type="dxa"/>
          </w:tcPr>
          <w:p w:rsidR="00CE7D06" w:rsidRPr="00A340ED" w:rsidRDefault="00CE7D06" w:rsidP="004B1466">
            <w:pPr>
              <w:jc w:val="center"/>
              <w:rPr>
                <w:rFonts w:ascii="Arial Armenian" w:hAnsi="Arial Armenian"/>
                <w:lang w:val="ru-RU"/>
              </w:rPr>
            </w:pPr>
          </w:p>
        </w:tc>
        <w:tc>
          <w:tcPr>
            <w:tcW w:w="4343" w:type="dxa"/>
          </w:tcPr>
          <w:p w:rsidR="00CE7D06" w:rsidRPr="00A340ED" w:rsidRDefault="00CE7D06" w:rsidP="004B1466">
            <w:pPr>
              <w:jc w:val="center"/>
              <w:rPr>
                <w:rFonts w:ascii="Arial Armenian" w:hAnsi="Arial Armenian" w:cs="Sylfaen"/>
                <w:b/>
                <w:bCs/>
                <w:lang w:val="ru-RU"/>
              </w:rPr>
            </w:pPr>
            <w:r w:rsidRPr="00A340ED">
              <w:rPr>
                <w:rFonts w:ascii="Sylfaen" w:hAnsi="Sylfaen" w:cs="Sylfaen"/>
                <w:b/>
                <w:bCs/>
                <w:lang w:val="pt-BR"/>
              </w:rPr>
              <w:t>ՎԱՃԱՌՈՂ</w:t>
            </w:r>
          </w:p>
          <w:p w:rsidR="00CE7D06" w:rsidRPr="00A340ED" w:rsidRDefault="00CE7D06" w:rsidP="004B1466">
            <w:pPr>
              <w:jc w:val="center"/>
              <w:rPr>
                <w:rFonts w:ascii="Arial Armenian" w:hAnsi="Arial Armenian"/>
                <w:lang w:val="ru-RU"/>
              </w:rPr>
            </w:pPr>
          </w:p>
          <w:p w:rsidR="00CE7D06" w:rsidRPr="00A340ED" w:rsidRDefault="00CE7D06" w:rsidP="004B1466">
            <w:pPr>
              <w:jc w:val="center"/>
              <w:rPr>
                <w:rFonts w:ascii="Arial Armenian" w:hAnsi="Arial Armenian"/>
                <w:lang w:val="ru-RU"/>
              </w:rPr>
            </w:pPr>
          </w:p>
          <w:p w:rsidR="00CE7D06" w:rsidRPr="00A340ED" w:rsidRDefault="00CE7D06" w:rsidP="004B1466">
            <w:pPr>
              <w:jc w:val="center"/>
              <w:rPr>
                <w:rFonts w:ascii="Arial Armenian" w:hAnsi="Arial Armenian"/>
                <w:lang w:val="ru-RU"/>
              </w:rPr>
            </w:pPr>
            <w:r w:rsidRPr="00A340ED">
              <w:rPr>
                <w:rFonts w:ascii="Arial Armenian" w:hAnsi="Arial Armenian"/>
                <w:lang w:val="ru-RU"/>
              </w:rPr>
              <w:t>---------------------------------</w:t>
            </w:r>
          </w:p>
          <w:p w:rsidR="00CE7D06" w:rsidRPr="00A340ED" w:rsidRDefault="00CE7D06" w:rsidP="004B1466">
            <w:pPr>
              <w:jc w:val="center"/>
              <w:rPr>
                <w:rFonts w:ascii="Arial Armenian" w:hAnsi="Arial Armenian"/>
                <w:sz w:val="18"/>
                <w:szCs w:val="18"/>
              </w:rPr>
            </w:pPr>
            <w:r w:rsidRPr="00A340ED">
              <w:rPr>
                <w:rFonts w:ascii="Arial Armenian" w:hAnsi="Arial Armenian"/>
                <w:sz w:val="18"/>
                <w:szCs w:val="18"/>
              </w:rPr>
              <w:t>/</w:t>
            </w:r>
            <w:r w:rsidRPr="00A340ED">
              <w:rPr>
                <w:rFonts w:ascii="Sylfaen" w:hAnsi="Sylfaen" w:cs="Sylfaen"/>
                <w:sz w:val="18"/>
                <w:szCs w:val="18"/>
                <w:lang w:val="ru-RU"/>
              </w:rPr>
              <w:t>ստորագրություն</w:t>
            </w:r>
            <w:r w:rsidRPr="00A340ED">
              <w:rPr>
                <w:rFonts w:ascii="Arial Armenian" w:hAnsi="Arial Armenian"/>
                <w:sz w:val="18"/>
                <w:szCs w:val="18"/>
              </w:rPr>
              <w:t>/</w:t>
            </w:r>
          </w:p>
          <w:p w:rsidR="00CE7D06" w:rsidRPr="00A340ED" w:rsidRDefault="00CE7D06" w:rsidP="004B1466">
            <w:pPr>
              <w:jc w:val="center"/>
              <w:rPr>
                <w:rFonts w:ascii="Arial Armenian" w:hAnsi="Arial Armenian"/>
                <w:lang w:val="ru-RU"/>
              </w:rPr>
            </w:pPr>
            <w:r w:rsidRPr="00A340ED">
              <w:rPr>
                <w:rFonts w:ascii="Sylfaen" w:hAnsi="Sylfaen" w:cs="Sylfaen"/>
                <w:sz w:val="18"/>
                <w:szCs w:val="18"/>
                <w:lang w:val="ru-RU"/>
              </w:rPr>
              <w:t>Կ</w:t>
            </w:r>
            <w:r w:rsidRPr="00A340ED">
              <w:rPr>
                <w:rFonts w:ascii="Arial Armenian" w:hAnsi="Arial Armenian"/>
                <w:sz w:val="18"/>
                <w:szCs w:val="18"/>
                <w:lang w:val="ru-RU"/>
              </w:rPr>
              <w:t>.</w:t>
            </w:r>
            <w:r w:rsidRPr="00A340ED">
              <w:rPr>
                <w:rFonts w:ascii="Sylfaen" w:hAnsi="Sylfaen" w:cs="Sylfaen"/>
                <w:sz w:val="18"/>
                <w:szCs w:val="18"/>
                <w:lang w:val="ru-RU"/>
              </w:rPr>
              <w:t>Տ</w:t>
            </w:r>
          </w:p>
        </w:tc>
      </w:tr>
    </w:tbl>
    <w:p w:rsidR="00CE7D06" w:rsidRPr="00A340ED" w:rsidRDefault="00CE7D06" w:rsidP="00CE7D06">
      <w:pPr>
        <w:rPr>
          <w:rFonts w:ascii="Arial Armenian" w:hAnsi="Arial Armenian"/>
          <w:sz w:val="20"/>
          <w:lang w:val="ru-RU"/>
        </w:rPr>
        <w:sectPr w:rsidR="00CE7D06" w:rsidRPr="00A340ED" w:rsidSect="004B1466">
          <w:footnotePr>
            <w:pos w:val="beneathText"/>
          </w:footnotePr>
          <w:pgSz w:w="16838" w:h="11906" w:orient="landscape" w:code="9"/>
          <w:pgMar w:top="662" w:right="533" w:bottom="1138" w:left="720" w:header="562" w:footer="562" w:gutter="0"/>
          <w:cols w:space="720"/>
        </w:sectPr>
      </w:pPr>
    </w:p>
    <w:p w:rsidR="00CE7D06" w:rsidRPr="00A340ED" w:rsidRDefault="00CE7D06" w:rsidP="00CE7D06">
      <w:pPr>
        <w:rPr>
          <w:rFonts w:ascii="Arial Armenian" w:hAnsi="Arial Armenian"/>
          <w:sz w:val="20"/>
          <w:lang w:val="ru-RU"/>
        </w:rPr>
      </w:pPr>
    </w:p>
    <w:p w:rsidR="00CE7D06" w:rsidRPr="00A340ED" w:rsidRDefault="00CE7D06" w:rsidP="00CE7D06">
      <w:pPr>
        <w:jc w:val="right"/>
        <w:rPr>
          <w:rFonts w:ascii="Arial Armenian" w:hAnsi="Arial Armenian"/>
          <w:i/>
          <w:sz w:val="18"/>
        </w:rPr>
      </w:pPr>
      <w:r w:rsidRPr="00A340ED">
        <w:rPr>
          <w:rFonts w:ascii="Sylfaen" w:hAnsi="Sylfaen" w:cs="Sylfaen"/>
          <w:i/>
          <w:sz w:val="18"/>
          <w:lang w:val="hy-AM"/>
        </w:rPr>
        <w:t>Հավելված</w:t>
      </w:r>
      <w:r w:rsidRPr="00A340ED">
        <w:rPr>
          <w:rFonts w:ascii="Arial Armenian" w:hAnsi="Arial Armenian"/>
          <w:i/>
          <w:sz w:val="18"/>
          <w:lang w:val="hy-AM"/>
        </w:rPr>
        <w:t xml:space="preserve"> N </w:t>
      </w:r>
      <w:r w:rsidRPr="00A340ED">
        <w:rPr>
          <w:rFonts w:ascii="Arial Armenian" w:hAnsi="Arial Armenian"/>
          <w:i/>
          <w:sz w:val="18"/>
        </w:rPr>
        <w:t>3</w:t>
      </w:r>
    </w:p>
    <w:p w:rsidR="00CE7D06" w:rsidRPr="00A340ED" w:rsidRDefault="00CE7D06" w:rsidP="00CE7D06">
      <w:pPr>
        <w:jc w:val="right"/>
        <w:rPr>
          <w:rFonts w:ascii="Arial Armenian" w:hAnsi="Arial Armenian"/>
          <w:i/>
          <w:sz w:val="18"/>
          <w:lang w:val="hy-AM"/>
        </w:rPr>
      </w:pPr>
      <w:r w:rsidRPr="00A340ED">
        <w:rPr>
          <w:rFonts w:ascii="Arial Armenian" w:hAnsi="Arial Armenian"/>
          <w:i/>
          <w:sz w:val="18"/>
          <w:lang w:val="hy-AM"/>
        </w:rPr>
        <w:t xml:space="preserve">«         »              20  </w:t>
      </w:r>
      <w:r w:rsidRPr="00A340ED">
        <w:rPr>
          <w:rFonts w:ascii="Sylfaen" w:hAnsi="Sylfaen" w:cs="Sylfaen"/>
          <w:i/>
          <w:sz w:val="18"/>
          <w:lang w:val="hy-AM"/>
        </w:rPr>
        <w:t>թ</w:t>
      </w:r>
      <w:r w:rsidRPr="00A340ED">
        <w:rPr>
          <w:rFonts w:ascii="Arial Armenian" w:hAnsi="Arial Armenian"/>
          <w:i/>
          <w:sz w:val="18"/>
          <w:lang w:val="hy-AM"/>
        </w:rPr>
        <w:t xml:space="preserve">. </w:t>
      </w:r>
      <w:r w:rsidRPr="00A340ED">
        <w:rPr>
          <w:rFonts w:ascii="Sylfaen" w:hAnsi="Sylfaen" w:cs="Sylfaen"/>
          <w:i/>
          <w:sz w:val="18"/>
          <w:lang w:val="hy-AM"/>
        </w:rPr>
        <w:t>կնքված</w:t>
      </w:r>
      <w:r w:rsidRPr="00A340ED">
        <w:rPr>
          <w:rFonts w:ascii="Arial Armenian" w:hAnsi="Arial Armenian"/>
          <w:i/>
          <w:sz w:val="18"/>
          <w:lang w:val="hy-AM"/>
        </w:rPr>
        <w:t xml:space="preserve"> </w:t>
      </w:r>
    </w:p>
    <w:p w:rsidR="00CE7D06" w:rsidRPr="00A340ED" w:rsidRDefault="00CE7D06" w:rsidP="00CE7D06">
      <w:pPr>
        <w:jc w:val="right"/>
        <w:rPr>
          <w:rFonts w:ascii="Arial Armenian" w:hAnsi="Arial Armenian"/>
          <w:i/>
          <w:sz w:val="18"/>
          <w:lang w:val="hy-AM"/>
        </w:rPr>
      </w:pPr>
      <w:r w:rsidRPr="00A340ED">
        <w:rPr>
          <w:rFonts w:ascii="Arial Armenian" w:hAnsi="Arial Armenian"/>
          <w:i/>
          <w:sz w:val="18"/>
          <w:lang w:val="hy-AM"/>
        </w:rPr>
        <w:t xml:space="preserve">                      </w:t>
      </w:r>
      <w:r w:rsidRPr="00A340ED">
        <w:rPr>
          <w:rFonts w:ascii="Sylfaen" w:hAnsi="Sylfaen" w:cs="Sylfaen"/>
          <w:i/>
          <w:sz w:val="18"/>
          <w:lang w:val="hy-AM"/>
        </w:rPr>
        <w:t>ծածկագրով</w:t>
      </w:r>
      <w:r w:rsidRPr="00A340ED">
        <w:rPr>
          <w:rFonts w:ascii="Arial Armenian" w:hAnsi="Arial Armenian"/>
          <w:i/>
          <w:sz w:val="18"/>
          <w:lang w:val="hy-AM"/>
        </w:rPr>
        <w:t xml:space="preserve"> </w:t>
      </w:r>
      <w:r w:rsidRPr="00A340ED">
        <w:rPr>
          <w:rFonts w:ascii="Sylfaen" w:hAnsi="Sylfaen" w:cs="Sylfaen"/>
          <w:i/>
          <w:sz w:val="18"/>
          <w:lang w:val="hy-AM"/>
        </w:rPr>
        <w:t>պայմանագրի</w:t>
      </w:r>
    </w:p>
    <w:p w:rsidR="00CE7D06" w:rsidRPr="00A340ED" w:rsidRDefault="00CE7D06" w:rsidP="00CE7D06">
      <w:pPr>
        <w:ind w:left="-142" w:firstLine="142"/>
        <w:jc w:val="center"/>
        <w:rPr>
          <w:rFonts w:ascii="Arial Armenian" w:hAnsi="Arial Armenian" w:cs="Sylfaen"/>
          <w:b/>
        </w:rPr>
      </w:pPr>
    </w:p>
    <w:p w:rsidR="00CE7D06" w:rsidRPr="00A340ED" w:rsidRDefault="00CE7D06" w:rsidP="00CE7D06">
      <w:pPr>
        <w:ind w:left="-142" w:firstLine="142"/>
        <w:jc w:val="center"/>
        <w:rPr>
          <w:rFonts w:ascii="Arial Armenian" w:hAnsi="Arial Armenia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591"/>
        <w:gridCol w:w="5159"/>
      </w:tblGrid>
      <w:tr w:rsidR="00CE7D06" w:rsidRPr="00137D5B" w:rsidTr="004B1466">
        <w:trPr>
          <w:tblCellSpacing w:w="7" w:type="dxa"/>
          <w:jc w:val="center"/>
        </w:trPr>
        <w:tc>
          <w:tcPr>
            <w:tcW w:w="0" w:type="auto"/>
            <w:vAlign w:val="center"/>
          </w:tcPr>
          <w:p w:rsidR="00CE7D06" w:rsidRPr="00A340ED" w:rsidRDefault="00B603AF" w:rsidP="004B1466">
            <w:pPr>
              <w:jc w:val="center"/>
              <w:rPr>
                <w:rFonts w:ascii="Arial Armenian" w:hAnsi="Arial Armenian"/>
                <w:iCs/>
                <w:color w:val="000000"/>
                <w:sz w:val="21"/>
                <w:szCs w:val="21"/>
                <w:lang w:val="pt-BR"/>
              </w:rPr>
            </w:pPr>
            <w:r>
              <w:rPr>
                <w:rFonts w:ascii="Arial Armenian" w:hAnsi="Arial Armenian"/>
                <w:noProof/>
              </w:rPr>
              <w:pict>
                <v:rect id="Прямоугольник 1" o:spid="_x0000_s1026" style="position:absolute;left:0;text-align:left;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w:rsidR="00CE7D06" w:rsidRPr="00A340ED">
              <w:rPr>
                <w:rFonts w:ascii="Sylfaen" w:hAnsi="Sylfaen" w:cs="Sylfaen"/>
                <w:iCs/>
                <w:color w:val="000000"/>
                <w:sz w:val="21"/>
                <w:szCs w:val="21"/>
              </w:rPr>
              <w:t>Պայմանագրի</w:t>
            </w:r>
            <w:r w:rsidR="00CE7D06" w:rsidRPr="00A340ED">
              <w:rPr>
                <w:rFonts w:ascii="Arial Armenian" w:hAnsi="Arial Armenian"/>
                <w:iCs/>
                <w:color w:val="000000"/>
                <w:sz w:val="21"/>
                <w:szCs w:val="21"/>
                <w:lang w:val="pt-BR"/>
              </w:rPr>
              <w:t xml:space="preserve"> </w:t>
            </w:r>
            <w:r w:rsidR="00CE7D06" w:rsidRPr="00A340ED">
              <w:rPr>
                <w:rFonts w:ascii="Sylfaen" w:hAnsi="Sylfaen" w:cs="Sylfaen"/>
                <w:iCs/>
                <w:color w:val="000000"/>
                <w:sz w:val="21"/>
                <w:szCs w:val="21"/>
              </w:rPr>
              <w:t>կողմ</w:t>
            </w:r>
            <w:r w:rsidR="00CE7D06" w:rsidRPr="00A340ED">
              <w:rPr>
                <w:rFonts w:ascii="Arial Armenian" w:hAnsi="Arial Armenian"/>
                <w:iCs/>
                <w:color w:val="000000"/>
                <w:sz w:val="21"/>
                <w:szCs w:val="21"/>
                <w:lang w:val="pt-BR"/>
              </w:rPr>
              <w:t xml:space="preserve"> </w:t>
            </w:r>
          </w:p>
          <w:p w:rsidR="00CE7D06" w:rsidRPr="00A340ED" w:rsidRDefault="00CE7D06" w:rsidP="004B1466">
            <w:pPr>
              <w:jc w:val="center"/>
              <w:rPr>
                <w:rFonts w:ascii="Arial Armenian" w:hAnsi="Arial Armenian"/>
                <w:iCs/>
                <w:color w:val="000000"/>
                <w:sz w:val="21"/>
                <w:szCs w:val="21"/>
                <w:lang w:val="pt-BR"/>
              </w:rPr>
            </w:pPr>
            <w:r w:rsidRPr="00A340ED">
              <w:rPr>
                <w:rFonts w:ascii="Arial Armenian" w:hAnsi="Arial Armenian"/>
                <w:iCs/>
                <w:color w:val="000000"/>
                <w:sz w:val="21"/>
                <w:szCs w:val="21"/>
                <w:lang w:val="pt-BR"/>
              </w:rPr>
              <w:t>___________________________</w:t>
            </w:r>
          </w:p>
          <w:p w:rsidR="00CE7D06" w:rsidRPr="00A340ED" w:rsidRDefault="00CE7D06" w:rsidP="004B1466">
            <w:pPr>
              <w:jc w:val="center"/>
              <w:rPr>
                <w:rFonts w:ascii="Arial Armenian" w:hAnsi="Arial Armenian"/>
                <w:iCs/>
                <w:color w:val="000000"/>
                <w:sz w:val="21"/>
                <w:szCs w:val="21"/>
                <w:lang w:val="pt-BR"/>
              </w:rPr>
            </w:pPr>
            <w:r w:rsidRPr="00A340ED">
              <w:rPr>
                <w:rFonts w:ascii="Arial Armenian" w:hAnsi="Arial Armenian"/>
                <w:iCs/>
                <w:color w:val="000000"/>
                <w:sz w:val="21"/>
                <w:szCs w:val="21"/>
                <w:lang w:val="pt-BR"/>
              </w:rPr>
              <w:t>___________________________</w:t>
            </w:r>
          </w:p>
          <w:p w:rsidR="00CE7D06" w:rsidRPr="00A340ED" w:rsidRDefault="00CE7D06" w:rsidP="004B1466">
            <w:pPr>
              <w:jc w:val="center"/>
              <w:rPr>
                <w:rFonts w:ascii="Arial Armenian" w:hAnsi="Arial Armenian"/>
                <w:iCs/>
                <w:color w:val="000000"/>
                <w:sz w:val="21"/>
                <w:szCs w:val="21"/>
                <w:lang w:val="pt-BR"/>
              </w:rPr>
            </w:pPr>
            <w:r w:rsidRPr="00A340ED">
              <w:rPr>
                <w:rFonts w:ascii="Sylfaen" w:hAnsi="Sylfaen" w:cs="Sylfaen"/>
                <w:iCs/>
                <w:color w:val="000000"/>
                <w:sz w:val="21"/>
                <w:szCs w:val="21"/>
              </w:rPr>
              <w:t>գտնվելու</w:t>
            </w:r>
            <w:r w:rsidRPr="00A340ED">
              <w:rPr>
                <w:rFonts w:ascii="Arial Armenian" w:hAnsi="Arial Armenian"/>
                <w:iCs/>
                <w:color w:val="000000"/>
                <w:sz w:val="21"/>
                <w:szCs w:val="21"/>
                <w:lang w:val="pt-BR"/>
              </w:rPr>
              <w:t xml:space="preserve"> </w:t>
            </w:r>
            <w:r w:rsidRPr="00A340ED">
              <w:rPr>
                <w:rFonts w:ascii="Sylfaen" w:hAnsi="Sylfaen" w:cs="Sylfaen"/>
                <w:iCs/>
                <w:color w:val="000000"/>
                <w:sz w:val="21"/>
                <w:szCs w:val="21"/>
              </w:rPr>
              <w:t>վայրը</w:t>
            </w:r>
            <w:r w:rsidRPr="00A340ED">
              <w:rPr>
                <w:rFonts w:ascii="Arial Armenian" w:hAnsi="Arial Armenian"/>
                <w:iCs/>
                <w:color w:val="000000"/>
                <w:sz w:val="21"/>
                <w:szCs w:val="21"/>
                <w:lang w:val="pt-BR"/>
              </w:rPr>
              <w:t xml:space="preserve"> ______________</w:t>
            </w:r>
          </w:p>
          <w:p w:rsidR="00CE7D06" w:rsidRPr="00A340ED" w:rsidRDefault="00CE7D06" w:rsidP="004B1466">
            <w:pPr>
              <w:jc w:val="center"/>
              <w:rPr>
                <w:rFonts w:ascii="Arial Armenian" w:hAnsi="Arial Armenian"/>
                <w:iCs/>
                <w:color w:val="000000"/>
                <w:sz w:val="21"/>
                <w:szCs w:val="21"/>
                <w:lang w:val="pt-BR"/>
              </w:rPr>
            </w:pPr>
            <w:r w:rsidRPr="00A340ED">
              <w:rPr>
                <w:rFonts w:ascii="Sylfaen" w:hAnsi="Sylfaen" w:cs="Sylfaen"/>
                <w:iCs/>
                <w:color w:val="000000"/>
                <w:sz w:val="21"/>
                <w:szCs w:val="21"/>
              </w:rPr>
              <w:t>հհ</w:t>
            </w:r>
            <w:r w:rsidRPr="00A340ED">
              <w:rPr>
                <w:rFonts w:ascii="Arial Armenian" w:hAnsi="Arial Armenian"/>
                <w:iCs/>
                <w:color w:val="000000"/>
                <w:sz w:val="21"/>
                <w:szCs w:val="21"/>
                <w:lang w:val="pt-BR"/>
              </w:rPr>
              <w:t xml:space="preserve"> _________________________ </w:t>
            </w:r>
          </w:p>
          <w:p w:rsidR="00CE7D06" w:rsidRPr="00A340ED" w:rsidRDefault="00CE7D06" w:rsidP="004B1466">
            <w:pPr>
              <w:jc w:val="center"/>
              <w:rPr>
                <w:rFonts w:ascii="Arial Armenian" w:hAnsi="Arial Armenian"/>
                <w:iCs/>
                <w:color w:val="000000"/>
                <w:sz w:val="21"/>
                <w:szCs w:val="21"/>
                <w:lang w:val="pt-BR"/>
              </w:rPr>
            </w:pPr>
            <w:r w:rsidRPr="00A340ED">
              <w:rPr>
                <w:rFonts w:ascii="Sylfaen" w:hAnsi="Sylfaen" w:cs="Sylfaen"/>
                <w:iCs/>
                <w:color w:val="000000"/>
                <w:sz w:val="21"/>
                <w:szCs w:val="21"/>
              </w:rPr>
              <w:t>հվհհ</w:t>
            </w:r>
            <w:r w:rsidRPr="00A340ED">
              <w:rPr>
                <w:rFonts w:ascii="Arial Armenian" w:hAnsi="Arial Armenian"/>
                <w:iCs/>
                <w:color w:val="000000"/>
                <w:sz w:val="21"/>
                <w:szCs w:val="21"/>
                <w:lang w:val="pt-BR"/>
              </w:rPr>
              <w:t xml:space="preserve"> _______________________ </w:t>
            </w:r>
          </w:p>
        </w:tc>
        <w:tc>
          <w:tcPr>
            <w:tcW w:w="0" w:type="auto"/>
            <w:vAlign w:val="center"/>
          </w:tcPr>
          <w:p w:rsidR="00CE7D06" w:rsidRPr="00A340ED" w:rsidRDefault="00CE7D06" w:rsidP="004B1466">
            <w:pPr>
              <w:jc w:val="center"/>
              <w:rPr>
                <w:rFonts w:ascii="Arial Armenian" w:hAnsi="Arial Armenian"/>
                <w:iCs/>
                <w:color w:val="000000"/>
                <w:sz w:val="21"/>
                <w:szCs w:val="21"/>
                <w:lang w:val="pt-BR"/>
              </w:rPr>
            </w:pPr>
            <w:r w:rsidRPr="00A340ED">
              <w:rPr>
                <w:rFonts w:ascii="Sylfaen" w:hAnsi="Sylfaen" w:cs="Sylfaen"/>
                <w:iCs/>
                <w:color w:val="000000"/>
                <w:sz w:val="21"/>
                <w:szCs w:val="21"/>
              </w:rPr>
              <w:t>Պատվիրատու</w:t>
            </w:r>
          </w:p>
          <w:p w:rsidR="00CE7D06" w:rsidRPr="00A340ED" w:rsidRDefault="00CE7D06" w:rsidP="004B1466">
            <w:pPr>
              <w:jc w:val="center"/>
              <w:rPr>
                <w:rFonts w:ascii="Arial Armenian" w:hAnsi="Arial Armenian"/>
                <w:iCs/>
                <w:color w:val="000000"/>
                <w:sz w:val="21"/>
                <w:szCs w:val="21"/>
                <w:lang w:val="pt-BR"/>
              </w:rPr>
            </w:pPr>
            <w:r w:rsidRPr="00A340ED">
              <w:rPr>
                <w:rFonts w:ascii="Arial Armenian" w:hAnsi="Arial Armenian"/>
                <w:iCs/>
                <w:color w:val="000000"/>
                <w:sz w:val="21"/>
                <w:szCs w:val="21"/>
                <w:lang w:val="pt-BR"/>
              </w:rPr>
              <w:t>_____________________________</w:t>
            </w:r>
          </w:p>
          <w:p w:rsidR="00CE7D06" w:rsidRPr="00A340ED" w:rsidRDefault="00CE7D06" w:rsidP="004B1466">
            <w:pPr>
              <w:jc w:val="center"/>
              <w:rPr>
                <w:rFonts w:ascii="Arial Armenian" w:hAnsi="Arial Armenian"/>
                <w:iCs/>
                <w:color w:val="000000"/>
                <w:sz w:val="21"/>
                <w:szCs w:val="21"/>
                <w:lang w:val="pt-BR"/>
              </w:rPr>
            </w:pPr>
            <w:r w:rsidRPr="00A340ED">
              <w:rPr>
                <w:rFonts w:ascii="Arial Armenian" w:hAnsi="Arial Armenian"/>
                <w:iCs/>
                <w:color w:val="000000"/>
                <w:sz w:val="21"/>
                <w:szCs w:val="21"/>
                <w:lang w:val="pt-BR"/>
              </w:rPr>
              <w:t>_____________________________</w:t>
            </w:r>
          </w:p>
          <w:p w:rsidR="00CE7D06" w:rsidRPr="00A340ED" w:rsidRDefault="00CE7D06" w:rsidP="004B1466">
            <w:pPr>
              <w:jc w:val="center"/>
              <w:rPr>
                <w:rFonts w:ascii="Arial Armenian" w:hAnsi="Arial Armenian"/>
                <w:iCs/>
                <w:color w:val="000000"/>
                <w:sz w:val="21"/>
                <w:szCs w:val="21"/>
                <w:lang w:val="pt-BR"/>
              </w:rPr>
            </w:pPr>
            <w:r w:rsidRPr="00A340ED">
              <w:rPr>
                <w:rFonts w:ascii="Sylfaen" w:hAnsi="Sylfaen" w:cs="Sylfaen"/>
                <w:iCs/>
                <w:color w:val="000000"/>
                <w:sz w:val="21"/>
                <w:szCs w:val="21"/>
              </w:rPr>
              <w:t>գտնվելու</w:t>
            </w:r>
            <w:r w:rsidRPr="00A340ED">
              <w:rPr>
                <w:rFonts w:ascii="Arial Armenian" w:hAnsi="Arial Armenian"/>
                <w:iCs/>
                <w:color w:val="000000"/>
                <w:sz w:val="21"/>
                <w:szCs w:val="21"/>
                <w:lang w:val="pt-BR"/>
              </w:rPr>
              <w:t xml:space="preserve"> </w:t>
            </w:r>
            <w:r w:rsidRPr="00A340ED">
              <w:rPr>
                <w:rFonts w:ascii="Sylfaen" w:hAnsi="Sylfaen" w:cs="Sylfaen"/>
                <w:iCs/>
                <w:color w:val="000000"/>
                <w:sz w:val="21"/>
                <w:szCs w:val="21"/>
              </w:rPr>
              <w:t>վայրը</w:t>
            </w:r>
            <w:r w:rsidRPr="00A340ED">
              <w:rPr>
                <w:rFonts w:ascii="Arial Armenian" w:hAnsi="Arial Armenian"/>
                <w:iCs/>
                <w:color w:val="000000"/>
                <w:sz w:val="21"/>
                <w:szCs w:val="21"/>
                <w:lang w:val="pt-BR"/>
              </w:rPr>
              <w:t xml:space="preserve"> _________________</w:t>
            </w:r>
          </w:p>
          <w:p w:rsidR="00CE7D06" w:rsidRPr="00A340ED" w:rsidRDefault="00CE7D06" w:rsidP="004B1466">
            <w:pPr>
              <w:jc w:val="center"/>
              <w:rPr>
                <w:rFonts w:ascii="Arial Armenian" w:hAnsi="Arial Armenian"/>
                <w:iCs/>
                <w:color w:val="000000"/>
                <w:sz w:val="21"/>
                <w:szCs w:val="21"/>
                <w:lang w:val="pt-BR"/>
              </w:rPr>
            </w:pPr>
            <w:r w:rsidRPr="00A340ED">
              <w:rPr>
                <w:rFonts w:ascii="Sylfaen" w:hAnsi="Sylfaen" w:cs="Sylfaen"/>
                <w:iCs/>
                <w:color w:val="000000"/>
                <w:sz w:val="21"/>
                <w:szCs w:val="21"/>
              </w:rPr>
              <w:t>հհ</w:t>
            </w:r>
            <w:r w:rsidRPr="00A340ED">
              <w:rPr>
                <w:rFonts w:ascii="Arial Armenian" w:hAnsi="Arial Armenian"/>
                <w:iCs/>
                <w:color w:val="000000"/>
                <w:sz w:val="21"/>
                <w:szCs w:val="21"/>
                <w:lang w:val="pt-BR"/>
              </w:rPr>
              <w:t>____________________________</w:t>
            </w:r>
          </w:p>
          <w:p w:rsidR="00CE7D06" w:rsidRPr="00A340ED" w:rsidRDefault="00CE7D06" w:rsidP="004B1466">
            <w:pPr>
              <w:jc w:val="center"/>
              <w:rPr>
                <w:rFonts w:ascii="Arial Armenian" w:hAnsi="Arial Armenian"/>
                <w:iCs/>
                <w:color w:val="000000"/>
                <w:sz w:val="21"/>
                <w:szCs w:val="21"/>
                <w:lang w:val="pt-BR"/>
              </w:rPr>
            </w:pPr>
            <w:r w:rsidRPr="00A340ED">
              <w:rPr>
                <w:rFonts w:ascii="Sylfaen" w:hAnsi="Sylfaen" w:cs="Sylfaen"/>
                <w:iCs/>
                <w:color w:val="000000"/>
                <w:sz w:val="21"/>
                <w:szCs w:val="21"/>
              </w:rPr>
              <w:t>հվհհ</w:t>
            </w:r>
            <w:r w:rsidRPr="00A340ED">
              <w:rPr>
                <w:rFonts w:ascii="Arial Armenian" w:hAnsi="Arial Armenian"/>
                <w:iCs/>
                <w:color w:val="000000"/>
                <w:sz w:val="21"/>
                <w:szCs w:val="21"/>
                <w:lang w:val="pt-BR"/>
              </w:rPr>
              <w:t>___________________________</w:t>
            </w:r>
          </w:p>
        </w:tc>
      </w:tr>
    </w:tbl>
    <w:p w:rsidR="00CE7D06" w:rsidRPr="00A340ED" w:rsidRDefault="00CE7D06" w:rsidP="00CE7D06">
      <w:pPr>
        <w:ind w:firstLine="375"/>
        <w:rPr>
          <w:rFonts w:ascii="Arial Armenian" w:hAnsi="Arial Armenian" w:cs="Arial"/>
          <w:iCs/>
          <w:color w:val="000000"/>
          <w:sz w:val="21"/>
          <w:szCs w:val="21"/>
          <w:lang w:val="pt-BR"/>
        </w:rPr>
      </w:pPr>
      <w:r w:rsidRPr="00A340ED">
        <w:rPr>
          <w:rFonts w:ascii="Arial Armenian" w:hAnsi="Arial Armenian" w:cs="Arial"/>
          <w:iCs/>
          <w:color w:val="000000"/>
          <w:sz w:val="21"/>
          <w:szCs w:val="21"/>
          <w:lang w:val="pt-BR"/>
        </w:rPr>
        <w:t>  </w:t>
      </w:r>
    </w:p>
    <w:p w:rsidR="00CE7D06" w:rsidRPr="00A340ED" w:rsidRDefault="00CE7D06" w:rsidP="00CE7D06">
      <w:pPr>
        <w:ind w:firstLine="375"/>
        <w:rPr>
          <w:rFonts w:ascii="Arial Armenian" w:hAnsi="Arial Armenian"/>
          <w:iCs/>
          <w:color w:val="000000"/>
          <w:sz w:val="15"/>
          <w:szCs w:val="21"/>
          <w:lang w:val="pt-BR"/>
        </w:rPr>
      </w:pPr>
    </w:p>
    <w:p w:rsidR="00CE7D06" w:rsidRPr="00A340ED" w:rsidRDefault="00CE7D06" w:rsidP="00CE7D06">
      <w:pPr>
        <w:ind w:firstLine="375"/>
        <w:jc w:val="center"/>
        <w:rPr>
          <w:rFonts w:ascii="Arial Armenian" w:hAnsi="Arial Armenian"/>
          <w:iCs/>
          <w:color w:val="000000"/>
          <w:sz w:val="22"/>
          <w:szCs w:val="22"/>
          <w:lang w:val="pt-BR"/>
        </w:rPr>
      </w:pPr>
      <w:r w:rsidRPr="00A340ED">
        <w:rPr>
          <w:rFonts w:ascii="Sylfaen" w:hAnsi="Sylfaen" w:cs="Sylfaen"/>
          <w:b/>
          <w:bCs/>
          <w:iCs/>
          <w:color w:val="000000"/>
          <w:sz w:val="22"/>
          <w:szCs w:val="22"/>
        </w:rPr>
        <w:t>ԱՐՁԱՆԱԳՐՈՒԹՅՈՒՆ</w:t>
      </w:r>
      <w:r w:rsidRPr="00A340ED">
        <w:rPr>
          <w:rFonts w:ascii="Arial Armenian" w:hAnsi="Arial Armenian"/>
          <w:b/>
          <w:bCs/>
          <w:iCs/>
          <w:color w:val="000000"/>
          <w:sz w:val="22"/>
          <w:szCs w:val="22"/>
          <w:lang w:val="pt-BR"/>
        </w:rPr>
        <w:t xml:space="preserve"> N</w:t>
      </w:r>
    </w:p>
    <w:p w:rsidR="00CE7D06" w:rsidRPr="00A340ED" w:rsidRDefault="00CE7D06" w:rsidP="00CE7D06">
      <w:pPr>
        <w:ind w:firstLine="375"/>
        <w:jc w:val="center"/>
        <w:rPr>
          <w:rFonts w:ascii="Arial Armenian" w:hAnsi="Arial Armenian"/>
          <w:b/>
          <w:bCs/>
          <w:iCs/>
          <w:color w:val="000000"/>
          <w:sz w:val="22"/>
          <w:szCs w:val="22"/>
          <w:lang w:val="pt-BR"/>
        </w:rPr>
      </w:pPr>
      <w:r w:rsidRPr="00A340ED">
        <w:rPr>
          <w:rFonts w:ascii="Sylfaen" w:hAnsi="Sylfaen" w:cs="Sylfaen"/>
          <w:b/>
          <w:bCs/>
          <w:iCs/>
          <w:color w:val="000000"/>
          <w:sz w:val="22"/>
          <w:szCs w:val="22"/>
        </w:rPr>
        <w:t>ՊԱՅՄԱՆԱԳՐԻ</w:t>
      </w:r>
      <w:r w:rsidRPr="00A340ED">
        <w:rPr>
          <w:rFonts w:ascii="Arial Armenian" w:hAnsi="Arial Armenian"/>
          <w:b/>
          <w:bCs/>
          <w:iCs/>
          <w:color w:val="000000"/>
          <w:sz w:val="22"/>
          <w:szCs w:val="22"/>
          <w:lang w:val="pt-BR"/>
        </w:rPr>
        <w:t xml:space="preserve"> </w:t>
      </w:r>
      <w:r w:rsidRPr="00A340ED">
        <w:rPr>
          <w:rFonts w:ascii="Sylfaen" w:hAnsi="Sylfaen" w:cs="Sylfaen"/>
          <w:b/>
          <w:bCs/>
          <w:iCs/>
          <w:color w:val="000000"/>
          <w:sz w:val="22"/>
          <w:szCs w:val="22"/>
        </w:rPr>
        <w:t>ԿԱՄ</w:t>
      </w:r>
      <w:r w:rsidRPr="00A340ED">
        <w:rPr>
          <w:rFonts w:ascii="Arial Armenian" w:hAnsi="Arial Armenian"/>
          <w:b/>
          <w:bCs/>
          <w:iCs/>
          <w:color w:val="000000"/>
          <w:sz w:val="22"/>
          <w:szCs w:val="22"/>
          <w:lang w:val="pt-BR"/>
        </w:rPr>
        <w:t xml:space="preserve"> </w:t>
      </w:r>
      <w:r w:rsidRPr="00A340ED">
        <w:rPr>
          <w:rFonts w:ascii="Sylfaen" w:hAnsi="Sylfaen" w:cs="Sylfaen"/>
          <w:b/>
          <w:bCs/>
          <w:iCs/>
          <w:color w:val="000000"/>
          <w:sz w:val="22"/>
          <w:szCs w:val="22"/>
        </w:rPr>
        <w:t>ԴՐԱ</w:t>
      </w:r>
      <w:r w:rsidRPr="00A340ED">
        <w:rPr>
          <w:rFonts w:ascii="Arial Armenian" w:hAnsi="Arial Armenian"/>
          <w:b/>
          <w:bCs/>
          <w:iCs/>
          <w:color w:val="000000"/>
          <w:sz w:val="22"/>
          <w:szCs w:val="22"/>
          <w:lang w:val="pt-BR"/>
        </w:rPr>
        <w:t xml:space="preserve"> </w:t>
      </w:r>
      <w:r w:rsidRPr="00A340ED">
        <w:rPr>
          <w:rFonts w:ascii="Sylfaen" w:hAnsi="Sylfaen" w:cs="Sylfaen"/>
          <w:b/>
          <w:bCs/>
          <w:iCs/>
          <w:color w:val="000000"/>
          <w:sz w:val="22"/>
          <w:szCs w:val="22"/>
        </w:rPr>
        <w:t>ՄԻ</w:t>
      </w:r>
      <w:r w:rsidRPr="00A340ED">
        <w:rPr>
          <w:rFonts w:ascii="Arial Armenian" w:hAnsi="Arial Armenian"/>
          <w:b/>
          <w:bCs/>
          <w:iCs/>
          <w:color w:val="000000"/>
          <w:sz w:val="22"/>
          <w:szCs w:val="22"/>
          <w:lang w:val="pt-BR"/>
        </w:rPr>
        <w:t xml:space="preserve"> </w:t>
      </w:r>
      <w:r w:rsidRPr="00A340ED">
        <w:rPr>
          <w:rFonts w:ascii="Sylfaen" w:hAnsi="Sylfaen" w:cs="Sylfaen"/>
          <w:b/>
          <w:bCs/>
          <w:iCs/>
          <w:color w:val="000000"/>
          <w:sz w:val="22"/>
          <w:szCs w:val="22"/>
        </w:rPr>
        <w:t>ՄԱՍԻ</w:t>
      </w:r>
      <w:r w:rsidRPr="00A340ED">
        <w:rPr>
          <w:rFonts w:ascii="Arial Armenian" w:hAnsi="Arial Armenian"/>
          <w:b/>
          <w:bCs/>
          <w:iCs/>
          <w:color w:val="000000"/>
          <w:sz w:val="22"/>
          <w:szCs w:val="22"/>
          <w:lang w:val="pt-BR"/>
        </w:rPr>
        <w:t xml:space="preserve"> </w:t>
      </w:r>
      <w:r w:rsidRPr="00A340ED">
        <w:rPr>
          <w:rFonts w:ascii="Sylfaen" w:hAnsi="Sylfaen" w:cs="Sylfaen"/>
          <w:b/>
          <w:bCs/>
          <w:iCs/>
          <w:color w:val="000000"/>
          <w:sz w:val="22"/>
          <w:szCs w:val="22"/>
          <w:lang w:val="pt-BR"/>
        </w:rPr>
        <w:t>ԿԱՏԱՐՄԱՆ</w:t>
      </w:r>
      <w:r w:rsidRPr="00A340ED">
        <w:rPr>
          <w:rFonts w:ascii="Arial Armenian" w:hAnsi="Arial Armenian"/>
          <w:b/>
          <w:bCs/>
          <w:iCs/>
          <w:color w:val="000000"/>
          <w:sz w:val="22"/>
          <w:szCs w:val="22"/>
          <w:lang w:val="pt-BR"/>
        </w:rPr>
        <w:t xml:space="preserve"> </w:t>
      </w:r>
      <w:r w:rsidRPr="00A340ED">
        <w:rPr>
          <w:rFonts w:ascii="Sylfaen" w:hAnsi="Sylfaen" w:cs="Sylfaen"/>
          <w:b/>
          <w:bCs/>
          <w:iCs/>
          <w:color w:val="000000"/>
          <w:sz w:val="22"/>
          <w:szCs w:val="22"/>
          <w:lang w:val="pt-BR"/>
        </w:rPr>
        <w:t>ԱՐԴՅՈՒՆՔՆԵՐԻ</w:t>
      </w:r>
      <w:r w:rsidRPr="00A340ED">
        <w:rPr>
          <w:rFonts w:ascii="Arial Armenian" w:hAnsi="Arial Armenian"/>
          <w:b/>
          <w:bCs/>
          <w:iCs/>
          <w:color w:val="000000"/>
          <w:sz w:val="22"/>
          <w:szCs w:val="22"/>
          <w:lang w:val="pt-BR"/>
        </w:rPr>
        <w:t xml:space="preserve"> </w:t>
      </w:r>
    </w:p>
    <w:p w:rsidR="00CE7D06" w:rsidRPr="00A340ED" w:rsidRDefault="00CE7D06" w:rsidP="00CE7D06">
      <w:pPr>
        <w:ind w:firstLine="375"/>
        <w:jc w:val="center"/>
        <w:rPr>
          <w:rFonts w:ascii="Arial Armenian" w:hAnsi="Arial Armenian"/>
          <w:iCs/>
          <w:color w:val="000000"/>
          <w:sz w:val="22"/>
          <w:szCs w:val="22"/>
          <w:lang w:val="pt-BR"/>
        </w:rPr>
      </w:pPr>
      <w:r w:rsidRPr="00A340ED">
        <w:rPr>
          <w:rFonts w:ascii="Sylfaen" w:hAnsi="Sylfaen" w:cs="Sylfaen"/>
          <w:b/>
          <w:bCs/>
          <w:iCs/>
          <w:color w:val="000000"/>
          <w:sz w:val="22"/>
          <w:szCs w:val="22"/>
        </w:rPr>
        <w:t>ՀԱՆՁՆՄԱՆ</w:t>
      </w:r>
      <w:r w:rsidRPr="00A340ED">
        <w:rPr>
          <w:rFonts w:ascii="Arial Armenian" w:hAnsi="Arial Armenian"/>
          <w:b/>
          <w:bCs/>
          <w:iCs/>
          <w:color w:val="000000"/>
          <w:sz w:val="22"/>
          <w:szCs w:val="22"/>
          <w:lang w:val="pt-BR"/>
        </w:rPr>
        <w:t>-</w:t>
      </w:r>
      <w:r w:rsidRPr="00A340ED">
        <w:rPr>
          <w:rFonts w:ascii="Sylfaen" w:hAnsi="Sylfaen" w:cs="Sylfaen"/>
          <w:b/>
          <w:bCs/>
          <w:iCs/>
          <w:color w:val="000000"/>
          <w:sz w:val="22"/>
          <w:szCs w:val="22"/>
        </w:rPr>
        <w:t>ԸՆԴՈՒՆՄԱՆ</w:t>
      </w:r>
    </w:p>
    <w:p w:rsidR="00CE7D06" w:rsidRPr="00A340ED" w:rsidRDefault="00CE7D06" w:rsidP="00CE7D06">
      <w:pPr>
        <w:pStyle w:val="a3"/>
        <w:spacing w:line="240" w:lineRule="auto"/>
        <w:ind w:firstLine="0"/>
        <w:jc w:val="center"/>
        <w:rPr>
          <w:rFonts w:ascii="Arial Armenian" w:hAnsi="Arial Armenian"/>
          <w:b/>
          <w:bCs/>
          <w:iCs/>
          <w:lang w:val="es-ES"/>
        </w:rPr>
      </w:pPr>
    </w:p>
    <w:p w:rsidR="00CE7D06" w:rsidRPr="00A340ED" w:rsidRDefault="00CE7D06" w:rsidP="00CE7D06">
      <w:pPr>
        <w:pStyle w:val="a3"/>
        <w:spacing w:line="240" w:lineRule="auto"/>
        <w:ind w:firstLine="540"/>
        <w:rPr>
          <w:rFonts w:ascii="Arial Armenian" w:hAnsi="Arial Armenian"/>
          <w:iCs/>
          <w:lang w:val="es-ES"/>
        </w:rPr>
      </w:pPr>
      <w:r w:rsidRPr="00A340ED">
        <w:rPr>
          <w:rFonts w:ascii="Arial Armenian" w:hAnsi="Arial Armenian"/>
          <w:color w:val="000000"/>
          <w:sz w:val="21"/>
          <w:szCs w:val="21"/>
          <w:lang w:val="es-ES" w:eastAsia="ru-RU"/>
        </w:rPr>
        <w:t>«      » «              »</w:t>
      </w:r>
      <w:r w:rsidRPr="00A340ED">
        <w:rPr>
          <w:rFonts w:ascii="Arial Armenian" w:hAnsi="Arial Armenian"/>
          <w:iCs/>
          <w:lang w:val="es-ES"/>
        </w:rPr>
        <w:t xml:space="preserve">  </w:t>
      </w:r>
      <w:r w:rsidRPr="00A340ED">
        <w:rPr>
          <w:rFonts w:ascii="Arial Armenian" w:hAnsi="Arial Armenian"/>
          <w:color w:val="000000"/>
          <w:sz w:val="21"/>
          <w:szCs w:val="21"/>
          <w:lang w:val="es-ES" w:eastAsia="ru-RU"/>
        </w:rPr>
        <w:t xml:space="preserve">20    </w:t>
      </w:r>
      <w:r w:rsidRPr="00A340ED">
        <w:rPr>
          <w:rFonts w:ascii="Sylfaen" w:hAnsi="Sylfaen" w:cs="Sylfaen"/>
          <w:color w:val="000000"/>
          <w:sz w:val="21"/>
          <w:szCs w:val="21"/>
          <w:lang w:eastAsia="ru-RU"/>
        </w:rPr>
        <w:t>թ</w:t>
      </w:r>
      <w:r w:rsidRPr="00A340ED">
        <w:rPr>
          <w:rFonts w:ascii="Arial Armenian" w:hAnsi="Arial Armenian"/>
          <w:color w:val="000000"/>
          <w:sz w:val="21"/>
          <w:szCs w:val="21"/>
          <w:lang w:val="es-ES" w:eastAsia="ru-RU"/>
        </w:rPr>
        <w:t>.</w:t>
      </w:r>
    </w:p>
    <w:p w:rsidR="00CE7D06" w:rsidRPr="00A340ED" w:rsidRDefault="00CE7D06" w:rsidP="00CE7D06">
      <w:pPr>
        <w:pStyle w:val="a3"/>
        <w:spacing w:line="240" w:lineRule="auto"/>
        <w:ind w:firstLine="0"/>
        <w:rPr>
          <w:rFonts w:ascii="Arial Armenian" w:hAnsi="Arial Armenian"/>
          <w:iCs/>
          <w:lang w:val="es-ES"/>
        </w:rPr>
      </w:pPr>
    </w:p>
    <w:p w:rsidR="00CE7D06" w:rsidRPr="00A340ED" w:rsidRDefault="00CE7D06" w:rsidP="00CE7D06">
      <w:pPr>
        <w:pStyle w:val="af4"/>
        <w:spacing w:before="0" w:beforeAutospacing="0" w:after="0" w:afterAutospacing="0"/>
        <w:rPr>
          <w:rFonts w:ascii="Arial Armenian" w:hAnsi="Arial Armenian"/>
          <w:color w:val="000000"/>
          <w:sz w:val="21"/>
          <w:szCs w:val="21"/>
          <w:lang w:val="es-ES"/>
        </w:rPr>
      </w:pPr>
      <w:r w:rsidRPr="00A340ED">
        <w:rPr>
          <w:rFonts w:ascii="Sylfaen" w:hAnsi="Sylfaen" w:cs="Sylfaen"/>
          <w:color w:val="000000"/>
          <w:sz w:val="21"/>
          <w:szCs w:val="21"/>
        </w:rPr>
        <w:t>Պայմանագրի</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rPr>
        <w:t>այսուհետ</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rPr>
        <w:t>Պայմանագիր</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rPr>
        <w:t>անվանումը</w:t>
      </w:r>
      <w:r w:rsidRPr="00A340ED">
        <w:rPr>
          <w:rFonts w:ascii="Arial Armenian" w:hAnsi="Arial Armenian"/>
          <w:color w:val="000000"/>
          <w:sz w:val="21"/>
          <w:szCs w:val="21"/>
          <w:lang w:val="es-ES"/>
        </w:rPr>
        <w:t>` ____________________________________________________________________________________________</w:t>
      </w:r>
    </w:p>
    <w:p w:rsidR="00CE7D06" w:rsidRPr="00A340ED" w:rsidRDefault="00CE7D06" w:rsidP="00CE7D06">
      <w:pPr>
        <w:pStyle w:val="af4"/>
        <w:spacing w:before="0" w:beforeAutospacing="0" w:after="0" w:afterAutospacing="0"/>
        <w:rPr>
          <w:rFonts w:ascii="Arial Armenian" w:hAnsi="Arial Armenian"/>
          <w:color w:val="000000"/>
          <w:sz w:val="21"/>
          <w:szCs w:val="21"/>
          <w:lang w:val="es-ES"/>
        </w:rPr>
      </w:pPr>
      <w:r w:rsidRPr="00A340ED">
        <w:rPr>
          <w:rFonts w:ascii="Sylfaen" w:hAnsi="Sylfaen" w:cs="Sylfaen"/>
          <w:color w:val="000000"/>
          <w:sz w:val="21"/>
          <w:szCs w:val="21"/>
        </w:rPr>
        <w:t>Պայմանագրի</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rPr>
        <w:t>կնքման</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rPr>
        <w:t>ամսաթիվը</w:t>
      </w:r>
      <w:r w:rsidRPr="00A340ED">
        <w:rPr>
          <w:rFonts w:ascii="Arial Armenian" w:hAnsi="Arial Armenian"/>
          <w:color w:val="000000"/>
          <w:sz w:val="21"/>
          <w:szCs w:val="21"/>
          <w:lang w:val="es-ES"/>
        </w:rPr>
        <w:t xml:space="preserve">` «____» «__________________» 20 </w:t>
      </w:r>
      <w:r w:rsidRPr="00A340ED">
        <w:rPr>
          <w:rFonts w:ascii="Sylfaen" w:hAnsi="Sylfaen" w:cs="Sylfaen"/>
          <w:color w:val="000000"/>
          <w:sz w:val="21"/>
          <w:szCs w:val="21"/>
        </w:rPr>
        <w:t>թ</w:t>
      </w:r>
      <w:r w:rsidRPr="00A340ED">
        <w:rPr>
          <w:rFonts w:ascii="Arial Armenian" w:hAnsi="Arial Armenian"/>
          <w:color w:val="000000"/>
          <w:sz w:val="21"/>
          <w:szCs w:val="21"/>
          <w:lang w:val="es-ES"/>
        </w:rPr>
        <w:t>.</w:t>
      </w:r>
    </w:p>
    <w:p w:rsidR="00CE7D06" w:rsidRPr="00A340ED" w:rsidRDefault="00CE7D06" w:rsidP="00CE7D06">
      <w:pPr>
        <w:pStyle w:val="af4"/>
        <w:spacing w:before="0" w:beforeAutospacing="0" w:after="0" w:afterAutospacing="0"/>
        <w:rPr>
          <w:rFonts w:ascii="Arial Armenian" w:hAnsi="Arial Armenian"/>
          <w:color w:val="000000"/>
          <w:sz w:val="21"/>
          <w:szCs w:val="21"/>
          <w:lang w:val="es-ES"/>
        </w:rPr>
      </w:pPr>
      <w:r w:rsidRPr="00A340ED">
        <w:rPr>
          <w:rFonts w:ascii="Sylfaen" w:hAnsi="Sylfaen" w:cs="Sylfaen"/>
          <w:color w:val="000000"/>
          <w:sz w:val="21"/>
          <w:szCs w:val="21"/>
        </w:rPr>
        <w:t>Պայմանագրի</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rPr>
        <w:t>համարը</w:t>
      </w:r>
      <w:r w:rsidRPr="00A340ED">
        <w:rPr>
          <w:rFonts w:ascii="Arial Armenian" w:hAnsi="Arial Armenian"/>
          <w:color w:val="000000"/>
          <w:sz w:val="21"/>
          <w:szCs w:val="21"/>
          <w:lang w:val="es-ES"/>
        </w:rPr>
        <w:t>`    __________</w:t>
      </w:r>
    </w:p>
    <w:p w:rsidR="00CE7D06" w:rsidRPr="00A340ED" w:rsidRDefault="00CE7D06" w:rsidP="00CE7D06">
      <w:pPr>
        <w:jc w:val="both"/>
        <w:rPr>
          <w:rFonts w:ascii="Arial Armenian" w:hAnsi="Arial Armenian" w:cs="Sylfaen"/>
          <w:iCs/>
          <w:lang w:val="es-ES"/>
        </w:rPr>
      </w:pPr>
      <w:r w:rsidRPr="00A340ED">
        <w:rPr>
          <w:rFonts w:ascii="Sylfaen" w:hAnsi="Sylfaen" w:cs="Sylfaen"/>
          <w:iCs/>
          <w:color w:val="000000"/>
          <w:sz w:val="21"/>
          <w:szCs w:val="21"/>
        </w:rPr>
        <w:t>Պատվիրատուն</w:t>
      </w:r>
      <w:r w:rsidRPr="00A340ED">
        <w:rPr>
          <w:rFonts w:ascii="Arial Armenian" w:hAnsi="Arial Armenian"/>
          <w:iCs/>
          <w:color w:val="000000"/>
          <w:sz w:val="21"/>
          <w:szCs w:val="21"/>
          <w:lang w:val="es-ES"/>
        </w:rPr>
        <w:t xml:space="preserve">  </w:t>
      </w:r>
      <w:r w:rsidRPr="00A340ED">
        <w:rPr>
          <w:rFonts w:ascii="Sylfaen" w:hAnsi="Sylfaen" w:cs="Sylfaen"/>
          <w:iCs/>
          <w:color w:val="000000"/>
          <w:sz w:val="21"/>
          <w:szCs w:val="21"/>
        </w:rPr>
        <w:t>և</w:t>
      </w:r>
      <w:r w:rsidRPr="00A340ED">
        <w:rPr>
          <w:rFonts w:ascii="Arial Armenian" w:hAnsi="Arial Armenian"/>
          <w:iCs/>
          <w:color w:val="000000"/>
          <w:sz w:val="21"/>
          <w:szCs w:val="21"/>
          <w:lang w:val="es-ES"/>
        </w:rPr>
        <w:t xml:space="preserve">  </w:t>
      </w:r>
      <w:r w:rsidRPr="00A340ED">
        <w:rPr>
          <w:rFonts w:ascii="Sylfaen" w:hAnsi="Sylfaen" w:cs="Sylfaen"/>
          <w:color w:val="000000"/>
          <w:sz w:val="21"/>
          <w:szCs w:val="21"/>
        </w:rPr>
        <w:t>Պայմանագրի</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rPr>
        <w:t>կողմը՝</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hy-AM"/>
        </w:rPr>
        <w:t>հիմք</w:t>
      </w:r>
      <w:r w:rsidRPr="00A340ED">
        <w:rPr>
          <w:rFonts w:ascii="Arial Armenian" w:hAnsi="Arial Armenian"/>
          <w:color w:val="000000"/>
          <w:sz w:val="21"/>
          <w:szCs w:val="21"/>
          <w:lang w:val="hy-AM"/>
        </w:rPr>
        <w:t xml:space="preserve"> </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hy-AM"/>
        </w:rPr>
        <w:t>ընդունելով</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hy-AM"/>
        </w:rPr>
        <w:t>պայմանագրի</w:t>
      </w:r>
      <w:r w:rsidRPr="00A340ED">
        <w:rPr>
          <w:rFonts w:ascii="Arial Armenian" w:hAnsi="Arial Armenian"/>
          <w:color w:val="000000"/>
          <w:sz w:val="21"/>
          <w:szCs w:val="21"/>
          <w:lang w:val="hy-AM"/>
        </w:rPr>
        <w:t xml:space="preserve"> </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hy-AM"/>
        </w:rPr>
        <w:t>կատարման</w:t>
      </w:r>
      <w:r w:rsidRPr="00A340ED">
        <w:rPr>
          <w:rFonts w:ascii="Arial Armenian" w:hAnsi="Arial Armenian"/>
          <w:color w:val="000000"/>
          <w:sz w:val="21"/>
          <w:szCs w:val="21"/>
          <w:lang w:val="hy-AM"/>
        </w:rPr>
        <w:t xml:space="preserve"> </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hy-AM"/>
        </w:rPr>
        <w:t>վերաբերյալ</w:t>
      </w:r>
      <w:r w:rsidRPr="00A340ED">
        <w:rPr>
          <w:rFonts w:ascii="Arial Armenian" w:hAnsi="Arial Armenian"/>
          <w:color w:val="000000"/>
          <w:sz w:val="21"/>
          <w:szCs w:val="21"/>
          <w:lang w:val="hy-AM"/>
        </w:rPr>
        <w:t xml:space="preserve"> </w:t>
      </w:r>
      <w:r w:rsidRPr="00A340ED">
        <w:rPr>
          <w:rFonts w:ascii="Arial Armenian" w:hAnsi="Arial Armenian"/>
          <w:color w:val="000000"/>
          <w:sz w:val="21"/>
          <w:szCs w:val="21"/>
          <w:lang w:val="es-ES"/>
        </w:rPr>
        <w:t xml:space="preserve">     </w:t>
      </w:r>
      <w:r w:rsidRPr="00A340ED">
        <w:rPr>
          <w:rFonts w:ascii="Arial Armenian" w:hAnsi="Arial Armenian"/>
          <w:color w:val="000000"/>
          <w:sz w:val="21"/>
          <w:szCs w:val="21"/>
          <w:lang w:val="hy-AM"/>
        </w:rPr>
        <w:t xml:space="preserve">«   </w:t>
      </w:r>
      <w:r w:rsidRPr="00A340ED">
        <w:rPr>
          <w:rFonts w:ascii="Arial Armenian" w:hAnsi="Arial Armenian"/>
          <w:color w:val="000000"/>
          <w:sz w:val="21"/>
          <w:szCs w:val="21"/>
          <w:lang w:val="es-ES"/>
        </w:rPr>
        <w:t xml:space="preserve">    </w:t>
      </w:r>
      <w:r w:rsidRPr="00A340ED">
        <w:rPr>
          <w:rFonts w:ascii="Arial Armenian" w:hAnsi="Arial Armenian"/>
          <w:color w:val="000000"/>
          <w:sz w:val="21"/>
          <w:szCs w:val="21"/>
          <w:lang w:val="hy-AM"/>
        </w:rPr>
        <w:t xml:space="preserve">» </w:t>
      </w:r>
      <w:r w:rsidRPr="00A340ED">
        <w:rPr>
          <w:rFonts w:ascii="Arial Armenian" w:hAnsi="Arial Armenian"/>
          <w:color w:val="000000"/>
          <w:sz w:val="21"/>
          <w:szCs w:val="21"/>
          <w:lang w:val="es-ES"/>
        </w:rPr>
        <w:t xml:space="preserve">     </w:t>
      </w:r>
      <w:r w:rsidRPr="00A340ED">
        <w:rPr>
          <w:rFonts w:ascii="Arial Armenian" w:hAnsi="Arial Armenian"/>
          <w:color w:val="000000"/>
          <w:sz w:val="21"/>
          <w:szCs w:val="21"/>
          <w:lang w:val="hy-AM"/>
        </w:rPr>
        <w:t xml:space="preserve">«      </w:t>
      </w:r>
      <w:r w:rsidRPr="00A340ED">
        <w:rPr>
          <w:rFonts w:ascii="Arial Armenian" w:hAnsi="Arial Armenian"/>
          <w:color w:val="000000"/>
          <w:sz w:val="21"/>
          <w:szCs w:val="21"/>
          <w:lang w:val="es-ES"/>
        </w:rPr>
        <w:t xml:space="preserve">               </w:t>
      </w:r>
      <w:r w:rsidRPr="00A340ED">
        <w:rPr>
          <w:rFonts w:ascii="Arial Armenian" w:hAnsi="Arial Armenian"/>
          <w:color w:val="000000"/>
          <w:sz w:val="21"/>
          <w:szCs w:val="21"/>
          <w:lang w:val="hy-AM"/>
        </w:rPr>
        <w:t xml:space="preserve"> » </w:t>
      </w:r>
      <w:r w:rsidRPr="00A340ED">
        <w:rPr>
          <w:rFonts w:ascii="Arial Armenian" w:hAnsi="Arial Armenian"/>
          <w:color w:val="000000"/>
          <w:sz w:val="21"/>
          <w:szCs w:val="21"/>
          <w:lang w:val="es-ES"/>
        </w:rPr>
        <w:t xml:space="preserve"> </w:t>
      </w:r>
      <w:r w:rsidRPr="00A340ED">
        <w:rPr>
          <w:rFonts w:ascii="Arial Armenian" w:hAnsi="Arial Armenian"/>
          <w:color w:val="000000"/>
          <w:sz w:val="21"/>
          <w:szCs w:val="21"/>
          <w:lang w:val="hy-AM"/>
        </w:rPr>
        <w:t xml:space="preserve">20 </w:t>
      </w:r>
      <w:r w:rsidRPr="00A340ED">
        <w:rPr>
          <w:rFonts w:ascii="Arial Armenian" w:hAnsi="Arial Armenian"/>
          <w:color w:val="000000"/>
          <w:sz w:val="21"/>
          <w:szCs w:val="21"/>
          <w:lang w:val="es-ES"/>
        </w:rPr>
        <w:t xml:space="preserve">  </w:t>
      </w:r>
      <w:r w:rsidRPr="00A340ED">
        <w:rPr>
          <w:rFonts w:ascii="Arial Armenian" w:hAnsi="Arial Armenian"/>
          <w:color w:val="000000"/>
          <w:sz w:val="21"/>
          <w:szCs w:val="21"/>
          <w:lang w:val="hy-AM"/>
        </w:rPr>
        <w:t xml:space="preserve">  </w:t>
      </w:r>
      <w:r w:rsidRPr="00A340ED">
        <w:rPr>
          <w:rFonts w:ascii="Sylfaen" w:hAnsi="Sylfaen" w:cs="Sylfaen"/>
          <w:color w:val="000000"/>
          <w:sz w:val="21"/>
          <w:szCs w:val="21"/>
          <w:lang w:val="hy-AM"/>
        </w:rPr>
        <w:t>թ</w:t>
      </w:r>
      <w:r w:rsidRPr="00A340ED">
        <w:rPr>
          <w:rFonts w:ascii="Arial Armenian" w:hAnsi="Arial Armenian"/>
          <w:color w:val="000000"/>
          <w:sz w:val="21"/>
          <w:szCs w:val="21"/>
          <w:lang w:val="hy-AM"/>
        </w:rPr>
        <w:t xml:space="preserve">. </w:t>
      </w:r>
      <w:r w:rsidRPr="00A340ED">
        <w:rPr>
          <w:rFonts w:ascii="Sylfaen" w:hAnsi="Sylfaen" w:cs="Sylfaen"/>
          <w:color w:val="000000"/>
          <w:sz w:val="21"/>
          <w:szCs w:val="21"/>
          <w:lang w:val="hy-AM"/>
        </w:rPr>
        <w:t>դուրս</w:t>
      </w:r>
      <w:r w:rsidRPr="00A340ED">
        <w:rPr>
          <w:rFonts w:ascii="Arial Armenian" w:hAnsi="Arial Armenian"/>
          <w:color w:val="000000"/>
          <w:sz w:val="21"/>
          <w:szCs w:val="21"/>
          <w:lang w:val="hy-AM"/>
        </w:rPr>
        <w:t xml:space="preserve"> </w:t>
      </w:r>
      <w:r w:rsidRPr="00A340ED">
        <w:rPr>
          <w:rFonts w:ascii="Sylfaen" w:hAnsi="Sylfaen" w:cs="Sylfaen"/>
          <w:color w:val="000000"/>
          <w:sz w:val="21"/>
          <w:szCs w:val="21"/>
          <w:lang w:val="hy-AM"/>
        </w:rPr>
        <w:t>գրված</w:t>
      </w:r>
      <w:r w:rsidRPr="00A340ED">
        <w:rPr>
          <w:rFonts w:ascii="Arial Armenian" w:hAnsi="Arial Armenian"/>
          <w:color w:val="000000"/>
          <w:sz w:val="21"/>
          <w:szCs w:val="21"/>
          <w:lang w:val="hy-AM"/>
        </w:rPr>
        <w:t xml:space="preserve"> </w:t>
      </w:r>
      <w:r w:rsidRPr="00A340ED">
        <w:rPr>
          <w:rFonts w:ascii="Arial Armenian" w:hAnsi="Arial Armenian"/>
          <w:color w:val="000000"/>
          <w:sz w:val="21"/>
          <w:szCs w:val="21"/>
          <w:lang w:val="es-ES"/>
        </w:rPr>
        <w:t xml:space="preserve">N ___   </w:t>
      </w:r>
      <w:r w:rsidRPr="00A340ED">
        <w:rPr>
          <w:rFonts w:ascii="Sylfaen" w:hAnsi="Sylfaen" w:cs="Sylfaen"/>
          <w:color w:val="000000"/>
          <w:sz w:val="21"/>
          <w:szCs w:val="21"/>
          <w:lang w:val="hy-AM"/>
        </w:rPr>
        <w:t>հաշիվ</w:t>
      </w:r>
      <w:r w:rsidRPr="00A340ED">
        <w:rPr>
          <w:rFonts w:ascii="Arial Armenian" w:hAnsi="Arial Armenian"/>
          <w:color w:val="000000"/>
          <w:sz w:val="21"/>
          <w:szCs w:val="21"/>
          <w:lang w:val="hy-AM"/>
        </w:rPr>
        <w:t xml:space="preserve"> </w:t>
      </w:r>
      <w:r w:rsidRPr="00A340ED">
        <w:rPr>
          <w:rFonts w:ascii="Sylfaen" w:hAnsi="Sylfaen" w:cs="Sylfaen"/>
          <w:color w:val="000000"/>
          <w:sz w:val="21"/>
          <w:szCs w:val="21"/>
          <w:lang w:val="hy-AM"/>
        </w:rPr>
        <w:t>ապրանքագիրը</w:t>
      </w:r>
      <w:r w:rsidRPr="00A340ED">
        <w:rPr>
          <w:rFonts w:ascii="Arial Armenian" w:hAnsi="Arial Armenian"/>
          <w:color w:val="000000"/>
          <w:sz w:val="21"/>
          <w:szCs w:val="21"/>
          <w:lang w:val="hy-AM"/>
        </w:rPr>
        <w:t xml:space="preserve">, </w:t>
      </w:r>
      <w:r w:rsidRPr="00A340ED">
        <w:rPr>
          <w:rFonts w:ascii="Sylfaen" w:hAnsi="Sylfaen" w:cs="Sylfaen"/>
          <w:color w:val="000000"/>
          <w:sz w:val="21"/>
          <w:szCs w:val="21"/>
          <w:lang w:val="es-ES"/>
        </w:rPr>
        <w:t>կազմեցին</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es-ES"/>
        </w:rPr>
        <w:t>սույն</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es-ES"/>
        </w:rPr>
        <w:t>արձանագրությունը</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es-ES"/>
        </w:rPr>
        <w:t>հետևյալի</w:t>
      </w:r>
      <w:r w:rsidRPr="00A340ED">
        <w:rPr>
          <w:rFonts w:ascii="Arial Armenian" w:hAnsi="Arial Armenian"/>
          <w:color w:val="000000"/>
          <w:sz w:val="21"/>
          <w:szCs w:val="21"/>
          <w:lang w:val="es-ES"/>
        </w:rPr>
        <w:t xml:space="preserve"> </w:t>
      </w:r>
      <w:r w:rsidRPr="00A340ED">
        <w:rPr>
          <w:rFonts w:ascii="Sylfaen" w:hAnsi="Sylfaen" w:cs="Sylfaen"/>
          <w:color w:val="000000"/>
          <w:sz w:val="21"/>
          <w:szCs w:val="21"/>
          <w:lang w:val="es-ES"/>
        </w:rPr>
        <w:t>մասին</w:t>
      </w:r>
      <w:r w:rsidRPr="00A340ED">
        <w:rPr>
          <w:rFonts w:ascii="Arial Armenian" w:hAnsi="Arial Armenian"/>
          <w:color w:val="000000"/>
          <w:sz w:val="21"/>
          <w:szCs w:val="21"/>
          <w:lang w:val="es-ES"/>
        </w:rPr>
        <w:t>.</w:t>
      </w:r>
    </w:p>
    <w:p w:rsidR="00CE7D06" w:rsidRPr="00A340ED" w:rsidRDefault="00CE7D06" w:rsidP="00CE7D06">
      <w:pPr>
        <w:jc w:val="both"/>
        <w:rPr>
          <w:rFonts w:ascii="Arial Armenian" w:hAnsi="Arial Armenian"/>
          <w:iCs/>
          <w:color w:val="000000"/>
          <w:sz w:val="21"/>
          <w:szCs w:val="21"/>
          <w:lang w:val="hy-AM"/>
        </w:rPr>
      </w:pPr>
      <w:r w:rsidRPr="00A340ED">
        <w:rPr>
          <w:rFonts w:ascii="Sylfaen" w:hAnsi="Sylfaen" w:cs="Sylfaen"/>
          <w:iCs/>
          <w:color w:val="000000"/>
          <w:sz w:val="21"/>
          <w:szCs w:val="21"/>
        </w:rPr>
        <w:t>Պայմանագրի</w:t>
      </w:r>
      <w:r w:rsidRPr="00A340ED">
        <w:rPr>
          <w:rFonts w:ascii="Arial Armenian" w:hAnsi="Arial Armenian"/>
          <w:iCs/>
          <w:color w:val="000000"/>
          <w:sz w:val="21"/>
          <w:szCs w:val="21"/>
          <w:lang w:val="es-ES"/>
        </w:rPr>
        <w:t xml:space="preserve"> </w:t>
      </w:r>
      <w:r w:rsidRPr="00A340ED">
        <w:rPr>
          <w:rFonts w:ascii="Sylfaen" w:hAnsi="Sylfaen" w:cs="Sylfaen"/>
          <w:iCs/>
          <w:color w:val="000000"/>
          <w:sz w:val="21"/>
          <w:szCs w:val="21"/>
        </w:rPr>
        <w:t>շրջանակներում</w:t>
      </w:r>
      <w:r w:rsidRPr="00A340ED">
        <w:rPr>
          <w:rFonts w:ascii="Arial Armenian" w:hAnsi="Arial Armenian"/>
          <w:iCs/>
          <w:color w:val="000000"/>
          <w:sz w:val="21"/>
          <w:szCs w:val="21"/>
          <w:lang w:val="es-ES"/>
        </w:rPr>
        <w:t xml:space="preserve"> </w:t>
      </w:r>
      <w:r w:rsidRPr="00A340ED">
        <w:rPr>
          <w:rFonts w:ascii="Sylfaen" w:hAnsi="Sylfaen" w:cs="Sylfaen"/>
          <w:iCs/>
          <w:snapToGrid w:val="0"/>
          <w:color w:val="000000"/>
          <w:sz w:val="21"/>
          <w:szCs w:val="21"/>
          <w:lang w:val="es-ES"/>
        </w:rPr>
        <w:t>Պայմանագրի</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կողմը</w:t>
      </w:r>
      <w:r w:rsidRPr="00A340ED">
        <w:rPr>
          <w:rFonts w:ascii="Arial Armenian" w:hAnsi="Arial Armenian"/>
          <w:iCs/>
          <w:snapToGrid w:val="0"/>
          <w:color w:val="000000"/>
          <w:sz w:val="21"/>
          <w:szCs w:val="21"/>
          <w:lang w:val="es-ES"/>
        </w:rPr>
        <w:t xml:space="preserve">  </w:t>
      </w:r>
      <w:r w:rsidRPr="00A340ED">
        <w:rPr>
          <w:rFonts w:ascii="Sylfaen" w:hAnsi="Sylfaen" w:cs="Sylfaen"/>
          <w:iCs/>
          <w:color w:val="000000"/>
          <w:sz w:val="21"/>
          <w:szCs w:val="21"/>
        </w:rPr>
        <w:t>մատակարարել</w:t>
      </w:r>
      <w:r w:rsidRPr="00A340ED">
        <w:rPr>
          <w:rFonts w:ascii="Arial Armenian" w:hAnsi="Arial Armenian"/>
          <w:iCs/>
          <w:color w:val="000000"/>
          <w:sz w:val="21"/>
          <w:szCs w:val="21"/>
          <w:lang w:val="es-ES"/>
        </w:rPr>
        <w:t xml:space="preserve"> </w:t>
      </w:r>
      <w:r w:rsidRPr="00A340ED">
        <w:rPr>
          <w:rFonts w:ascii="Sylfaen" w:hAnsi="Sylfaen" w:cs="Sylfaen"/>
          <w:iCs/>
          <w:color w:val="000000"/>
          <w:sz w:val="21"/>
          <w:szCs w:val="21"/>
        </w:rPr>
        <w:t>է</w:t>
      </w:r>
      <w:r w:rsidRPr="00A340ED">
        <w:rPr>
          <w:rFonts w:ascii="Arial Armenian" w:hAnsi="Arial Armenian"/>
          <w:iCs/>
          <w:color w:val="000000"/>
          <w:sz w:val="21"/>
          <w:szCs w:val="21"/>
          <w:lang w:val="es-ES"/>
        </w:rPr>
        <w:t xml:space="preserve"> </w:t>
      </w:r>
      <w:r w:rsidRPr="00A340ED">
        <w:rPr>
          <w:rFonts w:ascii="Sylfaen" w:hAnsi="Sylfaen" w:cs="Sylfaen"/>
          <w:iCs/>
          <w:color w:val="000000"/>
          <w:sz w:val="21"/>
          <w:szCs w:val="21"/>
        </w:rPr>
        <w:t>հետևյալ</w:t>
      </w:r>
      <w:r w:rsidRPr="00A340ED">
        <w:rPr>
          <w:rFonts w:ascii="Arial Armenian" w:hAnsi="Arial Armenian"/>
          <w:iCs/>
          <w:color w:val="000000"/>
          <w:sz w:val="21"/>
          <w:szCs w:val="21"/>
          <w:lang w:val="es-ES"/>
        </w:rPr>
        <w:t xml:space="preserve"> </w:t>
      </w:r>
      <w:r w:rsidRPr="00A340ED">
        <w:rPr>
          <w:rFonts w:ascii="Sylfaen" w:hAnsi="Sylfaen" w:cs="Sylfaen"/>
          <w:iCs/>
          <w:color w:val="000000"/>
          <w:sz w:val="21"/>
          <w:szCs w:val="21"/>
        </w:rPr>
        <w:t>ապրանքները՝</w:t>
      </w:r>
    </w:p>
    <w:p w:rsidR="00CE7D06" w:rsidRPr="00A340ED" w:rsidRDefault="00CE7D06" w:rsidP="00CE7D06">
      <w:pPr>
        <w:jc w:val="both"/>
        <w:rPr>
          <w:rFonts w:ascii="Arial Armenian" w:hAnsi="Arial Armeni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E7D06" w:rsidRPr="00A340ED" w:rsidTr="004B1466">
        <w:trPr>
          <w:jc w:val="right"/>
        </w:trPr>
        <w:tc>
          <w:tcPr>
            <w:tcW w:w="357" w:type="dxa"/>
            <w:vMerge w:val="restart"/>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Arial Armenian" w:hAnsi="Arial Armenian"/>
                <w:sz w:val="18"/>
                <w:szCs w:val="18"/>
              </w:rPr>
              <w:t>N</w:t>
            </w:r>
          </w:p>
        </w:tc>
        <w:tc>
          <w:tcPr>
            <w:tcW w:w="10348" w:type="dxa"/>
            <w:gridSpan w:val="8"/>
            <w:shd w:val="clear" w:color="auto" w:fill="auto"/>
            <w:vAlign w:val="center"/>
          </w:tcPr>
          <w:p w:rsidR="00CE7D06" w:rsidRPr="00A340ED" w:rsidRDefault="00CE7D06" w:rsidP="004B1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Armenian" w:hAnsi="Arial Armenian"/>
                <w:sz w:val="18"/>
                <w:szCs w:val="18"/>
              </w:rPr>
            </w:pPr>
            <w:r w:rsidRPr="00A340ED">
              <w:rPr>
                <w:rFonts w:ascii="Sylfaen" w:hAnsi="Sylfaen" w:cs="Sylfaen"/>
                <w:sz w:val="18"/>
                <w:szCs w:val="18"/>
              </w:rPr>
              <w:t>Մատակարարված</w:t>
            </w:r>
            <w:r w:rsidRPr="00A340ED">
              <w:rPr>
                <w:rFonts w:ascii="Arial Armenian" w:hAnsi="Arial Armenian" w:cs="Courier New"/>
                <w:sz w:val="18"/>
                <w:szCs w:val="18"/>
              </w:rPr>
              <w:t xml:space="preserve"> </w:t>
            </w:r>
            <w:r w:rsidRPr="00A340ED">
              <w:rPr>
                <w:rFonts w:ascii="Sylfaen" w:hAnsi="Sylfaen" w:cs="Sylfaen"/>
                <w:sz w:val="18"/>
                <w:szCs w:val="18"/>
              </w:rPr>
              <w:t>ապրանքների</w:t>
            </w:r>
          </w:p>
        </w:tc>
      </w:tr>
      <w:tr w:rsidR="00CE7D06" w:rsidRPr="00A340ED" w:rsidTr="004B1466">
        <w:trPr>
          <w:jc w:val="right"/>
        </w:trPr>
        <w:tc>
          <w:tcPr>
            <w:tcW w:w="357" w:type="dxa"/>
            <w:vMerge/>
            <w:shd w:val="clear" w:color="auto" w:fill="auto"/>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173" w:type="dxa"/>
            <w:vMerge w:val="restart"/>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անվանումը</w:t>
            </w:r>
          </w:p>
        </w:tc>
        <w:tc>
          <w:tcPr>
            <w:tcW w:w="1440" w:type="dxa"/>
            <w:vMerge w:val="restart"/>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տեխնիկական</w:t>
            </w:r>
            <w:r w:rsidRPr="00A340ED">
              <w:rPr>
                <w:rFonts w:ascii="Arial Armenian" w:hAnsi="Arial Armenian"/>
                <w:sz w:val="18"/>
                <w:szCs w:val="18"/>
              </w:rPr>
              <w:t xml:space="preserve">  </w:t>
            </w:r>
            <w:r w:rsidRPr="00A340ED">
              <w:rPr>
                <w:rFonts w:ascii="Sylfaen" w:hAnsi="Sylfaen" w:cs="Sylfaen"/>
                <w:sz w:val="18"/>
                <w:szCs w:val="18"/>
              </w:rPr>
              <w:t>բնութագրի</w:t>
            </w:r>
            <w:r w:rsidRPr="00A340ED">
              <w:rPr>
                <w:rFonts w:ascii="Arial Armenian" w:hAnsi="Arial Armenian"/>
                <w:sz w:val="18"/>
                <w:szCs w:val="18"/>
              </w:rPr>
              <w:t xml:space="preserve"> </w:t>
            </w:r>
            <w:r w:rsidRPr="00A340ED">
              <w:rPr>
                <w:rFonts w:ascii="Sylfaen" w:hAnsi="Sylfaen" w:cs="Sylfaen"/>
                <w:sz w:val="18"/>
                <w:szCs w:val="18"/>
              </w:rPr>
              <w:t>համառոտ</w:t>
            </w:r>
            <w:r w:rsidRPr="00A340ED">
              <w:rPr>
                <w:rFonts w:ascii="Arial Armenian" w:hAnsi="Arial Armenian"/>
                <w:sz w:val="18"/>
                <w:szCs w:val="18"/>
              </w:rPr>
              <w:t xml:space="preserve"> </w:t>
            </w:r>
            <w:r w:rsidRPr="00A340ED">
              <w:rPr>
                <w:rFonts w:ascii="Sylfaen" w:hAnsi="Sylfaen" w:cs="Sylfaen"/>
                <w:sz w:val="18"/>
                <w:szCs w:val="18"/>
              </w:rPr>
              <w:t>շարադրանքը</w:t>
            </w:r>
          </w:p>
        </w:tc>
        <w:tc>
          <w:tcPr>
            <w:tcW w:w="2916" w:type="dxa"/>
            <w:gridSpan w:val="2"/>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քանակական</w:t>
            </w:r>
            <w:r w:rsidRPr="00A340ED">
              <w:rPr>
                <w:rFonts w:ascii="Arial Armenian" w:hAnsi="Arial Armenian"/>
                <w:sz w:val="18"/>
                <w:szCs w:val="18"/>
              </w:rPr>
              <w:t xml:space="preserve"> </w:t>
            </w:r>
            <w:r w:rsidRPr="00A340ED">
              <w:rPr>
                <w:rFonts w:ascii="Sylfaen" w:hAnsi="Sylfaen" w:cs="Sylfaen"/>
                <w:sz w:val="18"/>
                <w:szCs w:val="18"/>
              </w:rPr>
              <w:t>ցուցանիշը</w:t>
            </w:r>
          </w:p>
        </w:tc>
        <w:tc>
          <w:tcPr>
            <w:tcW w:w="2976" w:type="dxa"/>
            <w:gridSpan w:val="2"/>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կատարման</w:t>
            </w:r>
            <w:r w:rsidRPr="00A340ED">
              <w:rPr>
                <w:rFonts w:ascii="Arial Armenian" w:hAnsi="Arial Armenian"/>
                <w:sz w:val="18"/>
                <w:szCs w:val="18"/>
              </w:rPr>
              <w:t xml:space="preserve"> </w:t>
            </w:r>
            <w:r w:rsidRPr="00A340ED">
              <w:rPr>
                <w:rFonts w:ascii="Sylfaen" w:hAnsi="Sylfaen" w:cs="Sylfaen"/>
                <w:sz w:val="18"/>
                <w:szCs w:val="18"/>
              </w:rPr>
              <w:t>ժամկետը</w:t>
            </w:r>
          </w:p>
        </w:tc>
        <w:tc>
          <w:tcPr>
            <w:tcW w:w="1168" w:type="dxa"/>
            <w:vMerge w:val="restart"/>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Վճարման</w:t>
            </w:r>
            <w:r w:rsidRPr="00A340ED">
              <w:rPr>
                <w:rFonts w:ascii="Arial Armenian" w:hAnsi="Arial Armenian"/>
                <w:sz w:val="18"/>
                <w:szCs w:val="18"/>
              </w:rPr>
              <w:t xml:space="preserve"> </w:t>
            </w:r>
            <w:r w:rsidRPr="00A340ED">
              <w:rPr>
                <w:rFonts w:ascii="Sylfaen" w:hAnsi="Sylfaen" w:cs="Sylfaen"/>
                <w:sz w:val="18"/>
                <w:szCs w:val="18"/>
              </w:rPr>
              <w:t>ենթակա</w:t>
            </w:r>
            <w:r w:rsidRPr="00A340ED">
              <w:rPr>
                <w:rFonts w:ascii="Arial Armenian" w:hAnsi="Arial Armenian"/>
                <w:sz w:val="18"/>
                <w:szCs w:val="18"/>
              </w:rPr>
              <w:t xml:space="preserve"> </w:t>
            </w:r>
            <w:r w:rsidRPr="00A340ED">
              <w:rPr>
                <w:rFonts w:ascii="Sylfaen" w:hAnsi="Sylfaen" w:cs="Sylfaen"/>
                <w:sz w:val="18"/>
                <w:szCs w:val="18"/>
              </w:rPr>
              <w:t>գումարը</w:t>
            </w:r>
            <w:r w:rsidRPr="00A340ED">
              <w:rPr>
                <w:rFonts w:ascii="Arial Armenian" w:hAnsi="Arial Armenian"/>
                <w:sz w:val="18"/>
                <w:szCs w:val="18"/>
              </w:rPr>
              <w:t xml:space="preserve"> /</w:t>
            </w:r>
            <w:r w:rsidRPr="00A340ED">
              <w:rPr>
                <w:rFonts w:ascii="Sylfaen" w:hAnsi="Sylfaen" w:cs="Sylfaen"/>
                <w:sz w:val="18"/>
                <w:szCs w:val="18"/>
              </w:rPr>
              <w:t>հազար</w:t>
            </w:r>
            <w:r w:rsidRPr="00A340ED">
              <w:rPr>
                <w:rFonts w:ascii="Arial Armenian" w:hAnsi="Arial Armenian"/>
                <w:sz w:val="18"/>
                <w:szCs w:val="18"/>
              </w:rPr>
              <w:t xml:space="preserve"> </w:t>
            </w:r>
            <w:r w:rsidRPr="00A340ED">
              <w:rPr>
                <w:rFonts w:ascii="Sylfaen" w:hAnsi="Sylfaen" w:cs="Sylfaen"/>
                <w:sz w:val="18"/>
                <w:szCs w:val="18"/>
              </w:rPr>
              <w:t>դրամ</w:t>
            </w:r>
            <w:r w:rsidRPr="00A340ED">
              <w:rPr>
                <w:rFonts w:ascii="Arial Armenian" w:hAnsi="Arial Armenian"/>
                <w:sz w:val="18"/>
                <w:szCs w:val="18"/>
              </w:rPr>
              <w:t>/</w:t>
            </w:r>
          </w:p>
        </w:tc>
        <w:tc>
          <w:tcPr>
            <w:tcW w:w="675" w:type="dxa"/>
            <w:vMerge w:val="restart"/>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Վճարման</w:t>
            </w:r>
            <w:r w:rsidRPr="00A340ED">
              <w:rPr>
                <w:rFonts w:ascii="Arial Armenian" w:hAnsi="Arial Armenian"/>
                <w:sz w:val="18"/>
                <w:szCs w:val="18"/>
              </w:rPr>
              <w:t xml:space="preserve"> </w:t>
            </w:r>
            <w:r w:rsidRPr="00A340ED">
              <w:rPr>
                <w:rFonts w:ascii="Sylfaen" w:hAnsi="Sylfaen" w:cs="Sylfaen"/>
                <w:sz w:val="18"/>
                <w:szCs w:val="18"/>
              </w:rPr>
              <w:t>ժամկետը</w:t>
            </w:r>
            <w:r w:rsidRPr="00A340ED">
              <w:rPr>
                <w:rFonts w:ascii="Arial Armenian" w:hAnsi="Arial Armenian"/>
                <w:sz w:val="18"/>
                <w:szCs w:val="18"/>
              </w:rPr>
              <w:t xml:space="preserve"> /</w:t>
            </w:r>
            <w:r w:rsidRPr="00A340ED">
              <w:rPr>
                <w:rFonts w:ascii="Sylfaen" w:hAnsi="Sylfaen" w:cs="Sylfaen"/>
                <w:sz w:val="18"/>
                <w:szCs w:val="18"/>
              </w:rPr>
              <w:t>ըստ</w:t>
            </w:r>
            <w:r w:rsidRPr="00A340ED">
              <w:rPr>
                <w:rFonts w:ascii="Arial Armenian" w:hAnsi="Arial Armenian"/>
                <w:sz w:val="18"/>
                <w:szCs w:val="18"/>
              </w:rPr>
              <w:t xml:space="preserve"> </w:t>
            </w:r>
            <w:r w:rsidRPr="00A340ED">
              <w:rPr>
                <w:rFonts w:ascii="Sylfaen" w:hAnsi="Sylfaen" w:cs="Sylfaen"/>
                <w:sz w:val="18"/>
                <w:szCs w:val="18"/>
              </w:rPr>
              <w:t>վճարման</w:t>
            </w:r>
            <w:r w:rsidRPr="00A340ED">
              <w:rPr>
                <w:rFonts w:ascii="Arial Armenian" w:hAnsi="Arial Armenian"/>
                <w:sz w:val="18"/>
                <w:szCs w:val="18"/>
              </w:rPr>
              <w:t xml:space="preserve"> </w:t>
            </w:r>
            <w:r w:rsidRPr="00A340ED">
              <w:rPr>
                <w:rFonts w:ascii="Sylfaen" w:hAnsi="Sylfaen" w:cs="Sylfaen"/>
                <w:sz w:val="18"/>
                <w:szCs w:val="18"/>
              </w:rPr>
              <w:t>ժամանակացույցի</w:t>
            </w:r>
            <w:r w:rsidRPr="00A340ED">
              <w:rPr>
                <w:rFonts w:ascii="Arial Armenian" w:hAnsi="Arial Armenian"/>
                <w:sz w:val="18"/>
                <w:szCs w:val="18"/>
              </w:rPr>
              <w:t>/</w:t>
            </w:r>
          </w:p>
        </w:tc>
      </w:tr>
      <w:tr w:rsidR="00CE7D06" w:rsidRPr="00A340ED" w:rsidTr="004B1466">
        <w:trPr>
          <w:trHeight w:val="1105"/>
          <w:jc w:val="right"/>
        </w:trPr>
        <w:tc>
          <w:tcPr>
            <w:tcW w:w="357" w:type="dxa"/>
            <w:vMerge/>
            <w:tcBorders>
              <w:bottom w:val="single" w:sz="4" w:space="0" w:color="auto"/>
            </w:tcBorders>
            <w:shd w:val="clear" w:color="auto" w:fill="auto"/>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173" w:type="dxa"/>
            <w:vMerge/>
            <w:tcBorders>
              <w:bottom w:val="single" w:sz="4" w:space="0" w:color="auto"/>
            </w:tcBorders>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440" w:type="dxa"/>
            <w:vMerge/>
            <w:tcBorders>
              <w:bottom w:val="single" w:sz="4" w:space="0" w:color="auto"/>
            </w:tcBorders>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800" w:type="dxa"/>
            <w:tcBorders>
              <w:bottom w:val="single" w:sz="4" w:space="0" w:color="auto"/>
            </w:tcBorders>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ըստ</w:t>
            </w:r>
            <w:r w:rsidRPr="00A340ED">
              <w:rPr>
                <w:rFonts w:ascii="Arial Armenian" w:hAnsi="Arial Armenian"/>
                <w:sz w:val="18"/>
                <w:szCs w:val="18"/>
              </w:rPr>
              <w:t xml:space="preserve"> </w:t>
            </w:r>
            <w:r w:rsidRPr="00A340ED">
              <w:rPr>
                <w:rFonts w:ascii="Sylfaen" w:hAnsi="Sylfaen" w:cs="Sylfaen"/>
                <w:sz w:val="18"/>
                <w:szCs w:val="18"/>
              </w:rPr>
              <w:t>պայմանագրով</w:t>
            </w:r>
            <w:r w:rsidRPr="00A340ED">
              <w:rPr>
                <w:rFonts w:ascii="Arial Armenian" w:hAnsi="Arial Armenian"/>
                <w:sz w:val="18"/>
                <w:szCs w:val="18"/>
              </w:rPr>
              <w:t xml:space="preserve"> </w:t>
            </w:r>
            <w:r w:rsidRPr="00A340ED">
              <w:rPr>
                <w:rFonts w:ascii="Sylfaen" w:hAnsi="Sylfaen" w:cs="Sylfaen"/>
                <w:sz w:val="18"/>
                <w:szCs w:val="18"/>
              </w:rPr>
              <w:t>հաստատված</w:t>
            </w:r>
            <w:r w:rsidRPr="00A340ED">
              <w:rPr>
                <w:rFonts w:ascii="Arial Armenian" w:hAnsi="Arial Armenian"/>
                <w:sz w:val="18"/>
                <w:szCs w:val="18"/>
              </w:rPr>
              <w:t xml:space="preserve"> </w:t>
            </w:r>
            <w:r w:rsidRPr="00A340ED">
              <w:rPr>
                <w:rFonts w:ascii="Sylfaen" w:hAnsi="Sylfaen" w:cs="Sylfaen"/>
                <w:sz w:val="18"/>
                <w:szCs w:val="18"/>
              </w:rPr>
              <w:t>գնման</w:t>
            </w:r>
            <w:r w:rsidRPr="00A340ED">
              <w:rPr>
                <w:rFonts w:ascii="Arial Armenian" w:hAnsi="Arial Armenian"/>
                <w:sz w:val="18"/>
                <w:szCs w:val="18"/>
              </w:rPr>
              <w:t xml:space="preserve"> </w:t>
            </w:r>
            <w:r w:rsidRPr="00A340ED">
              <w:rPr>
                <w:rFonts w:ascii="Sylfaen" w:hAnsi="Sylfaen" w:cs="Sylfaen"/>
                <w:sz w:val="18"/>
                <w:szCs w:val="18"/>
              </w:rPr>
              <w:t>ժամանակացույցի</w:t>
            </w:r>
          </w:p>
        </w:tc>
        <w:tc>
          <w:tcPr>
            <w:tcW w:w="1116" w:type="dxa"/>
            <w:tcBorders>
              <w:bottom w:val="single" w:sz="4" w:space="0" w:color="auto"/>
            </w:tcBorders>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փաստացի</w:t>
            </w:r>
          </w:p>
        </w:tc>
        <w:tc>
          <w:tcPr>
            <w:tcW w:w="1842" w:type="dxa"/>
            <w:tcBorders>
              <w:bottom w:val="single" w:sz="4" w:space="0" w:color="auto"/>
            </w:tcBorders>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ըստ</w:t>
            </w:r>
            <w:r w:rsidRPr="00A340ED">
              <w:rPr>
                <w:rFonts w:ascii="Arial Armenian" w:hAnsi="Arial Armenian"/>
                <w:sz w:val="18"/>
                <w:szCs w:val="18"/>
              </w:rPr>
              <w:t xml:space="preserve"> </w:t>
            </w:r>
            <w:r w:rsidRPr="00A340ED">
              <w:rPr>
                <w:rFonts w:ascii="Sylfaen" w:hAnsi="Sylfaen" w:cs="Sylfaen"/>
                <w:sz w:val="18"/>
                <w:szCs w:val="18"/>
              </w:rPr>
              <w:t>պայմանագրով</w:t>
            </w:r>
            <w:r w:rsidRPr="00A340ED">
              <w:rPr>
                <w:rFonts w:ascii="Arial Armenian" w:hAnsi="Arial Armenian"/>
                <w:sz w:val="18"/>
                <w:szCs w:val="18"/>
              </w:rPr>
              <w:t xml:space="preserve"> </w:t>
            </w:r>
            <w:r w:rsidRPr="00A340ED">
              <w:rPr>
                <w:rFonts w:ascii="Sylfaen" w:hAnsi="Sylfaen" w:cs="Sylfaen"/>
                <w:sz w:val="18"/>
                <w:szCs w:val="18"/>
              </w:rPr>
              <w:t>հաստատված</w:t>
            </w:r>
            <w:r w:rsidRPr="00A340ED">
              <w:rPr>
                <w:rFonts w:ascii="Arial Armenian" w:hAnsi="Arial Armenian"/>
                <w:sz w:val="18"/>
                <w:szCs w:val="18"/>
              </w:rPr>
              <w:t xml:space="preserve"> </w:t>
            </w:r>
            <w:r w:rsidRPr="00A340ED">
              <w:rPr>
                <w:rFonts w:ascii="Sylfaen" w:hAnsi="Sylfaen" w:cs="Sylfaen"/>
                <w:sz w:val="18"/>
                <w:szCs w:val="18"/>
              </w:rPr>
              <w:t>գնման</w:t>
            </w:r>
            <w:r w:rsidRPr="00A340ED">
              <w:rPr>
                <w:rFonts w:ascii="Arial Armenian" w:hAnsi="Arial Armenian"/>
                <w:sz w:val="18"/>
                <w:szCs w:val="18"/>
              </w:rPr>
              <w:t xml:space="preserve"> </w:t>
            </w:r>
            <w:r w:rsidRPr="00A340ED">
              <w:rPr>
                <w:rFonts w:ascii="Sylfaen" w:hAnsi="Sylfaen" w:cs="Sylfaen"/>
                <w:sz w:val="18"/>
                <w:szCs w:val="18"/>
              </w:rPr>
              <w:t>ժամանակացույցի</w:t>
            </w:r>
          </w:p>
        </w:tc>
        <w:tc>
          <w:tcPr>
            <w:tcW w:w="1134" w:type="dxa"/>
            <w:tcBorders>
              <w:bottom w:val="single" w:sz="4" w:space="0" w:color="auto"/>
            </w:tcBorders>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r w:rsidRPr="00A340ED">
              <w:rPr>
                <w:rFonts w:ascii="Sylfaen" w:hAnsi="Sylfaen" w:cs="Sylfaen"/>
                <w:sz w:val="18"/>
                <w:szCs w:val="18"/>
              </w:rPr>
              <w:t>փաստացի</w:t>
            </w:r>
          </w:p>
        </w:tc>
        <w:tc>
          <w:tcPr>
            <w:tcW w:w="1168" w:type="dxa"/>
            <w:vMerge/>
            <w:tcBorders>
              <w:bottom w:val="single" w:sz="4" w:space="0" w:color="auto"/>
            </w:tcBorders>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675" w:type="dxa"/>
            <w:vMerge/>
            <w:tcBorders>
              <w:bottom w:val="single" w:sz="4" w:space="0" w:color="auto"/>
            </w:tcBorders>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r>
      <w:tr w:rsidR="00CE7D06" w:rsidRPr="00A340ED" w:rsidTr="004B1466">
        <w:trPr>
          <w:jc w:val="right"/>
        </w:trPr>
        <w:tc>
          <w:tcPr>
            <w:tcW w:w="357"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173"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440"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800"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116"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842"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134"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1168"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c>
          <w:tcPr>
            <w:tcW w:w="675" w:type="dxa"/>
            <w:shd w:val="clear" w:color="auto" w:fill="auto"/>
            <w:vAlign w:val="center"/>
          </w:tcPr>
          <w:p w:rsidR="00CE7D06" w:rsidRPr="00A340ED" w:rsidRDefault="00CE7D06" w:rsidP="004B1466">
            <w:pPr>
              <w:pStyle w:val="af4"/>
              <w:spacing w:before="0" w:beforeAutospacing="0" w:after="0" w:afterAutospacing="0"/>
              <w:jc w:val="center"/>
              <w:rPr>
                <w:rFonts w:ascii="Arial Armenian" w:hAnsi="Arial Armenian"/>
                <w:sz w:val="18"/>
                <w:szCs w:val="18"/>
              </w:rPr>
            </w:pPr>
          </w:p>
        </w:tc>
      </w:tr>
      <w:tr w:rsidR="00CE7D06" w:rsidRPr="00A340ED" w:rsidTr="004B1466">
        <w:trPr>
          <w:jc w:val="right"/>
        </w:trPr>
        <w:tc>
          <w:tcPr>
            <w:tcW w:w="357"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c>
          <w:tcPr>
            <w:tcW w:w="1173"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c>
          <w:tcPr>
            <w:tcW w:w="1440"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c>
          <w:tcPr>
            <w:tcW w:w="1800"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c>
          <w:tcPr>
            <w:tcW w:w="1116"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c>
          <w:tcPr>
            <w:tcW w:w="1842"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c>
          <w:tcPr>
            <w:tcW w:w="1134"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c>
          <w:tcPr>
            <w:tcW w:w="1168"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c>
          <w:tcPr>
            <w:tcW w:w="675" w:type="dxa"/>
            <w:shd w:val="clear" w:color="auto" w:fill="auto"/>
          </w:tcPr>
          <w:p w:rsidR="00CE7D06" w:rsidRPr="00A340ED" w:rsidRDefault="00CE7D06" w:rsidP="004B1466">
            <w:pPr>
              <w:pStyle w:val="af4"/>
              <w:spacing w:before="0" w:beforeAutospacing="0" w:after="0" w:afterAutospacing="0"/>
              <w:jc w:val="center"/>
              <w:rPr>
                <w:rFonts w:ascii="Arial Armenian" w:hAnsi="Arial Armenian"/>
              </w:rPr>
            </w:pPr>
          </w:p>
        </w:tc>
      </w:tr>
    </w:tbl>
    <w:p w:rsidR="00CE7D06" w:rsidRPr="00A340ED" w:rsidRDefault="00CE7D06" w:rsidP="00CE7D06">
      <w:pPr>
        <w:ind w:firstLine="375"/>
        <w:jc w:val="both"/>
        <w:rPr>
          <w:rFonts w:ascii="Arial Armenian" w:hAnsi="Arial Armenian" w:cs="Arial"/>
          <w:iCs/>
          <w:color w:val="000000"/>
          <w:sz w:val="21"/>
          <w:szCs w:val="21"/>
          <w:lang w:val="es-ES"/>
        </w:rPr>
      </w:pPr>
      <w:r w:rsidRPr="00A340ED">
        <w:rPr>
          <w:rFonts w:ascii="Arial Armenian" w:hAnsi="Arial Armenian" w:cs="Arial"/>
          <w:iCs/>
          <w:color w:val="000000"/>
          <w:sz w:val="21"/>
          <w:szCs w:val="21"/>
          <w:lang w:val="es-ES"/>
        </w:rPr>
        <w:t> </w:t>
      </w:r>
    </w:p>
    <w:p w:rsidR="00CE7D06" w:rsidRPr="00A340ED" w:rsidRDefault="00CE7D06" w:rsidP="00CE7D06">
      <w:pPr>
        <w:ind w:firstLine="375"/>
        <w:jc w:val="both"/>
        <w:rPr>
          <w:rFonts w:ascii="Arial Armenian" w:hAnsi="Arial Armenian"/>
          <w:iCs/>
          <w:snapToGrid w:val="0"/>
          <w:color w:val="000000"/>
          <w:sz w:val="21"/>
          <w:szCs w:val="21"/>
          <w:lang w:val="es-ES"/>
        </w:rPr>
      </w:pPr>
      <w:r w:rsidRPr="00A340ED">
        <w:rPr>
          <w:rFonts w:ascii="Arial Armenian" w:hAnsi="Arial Armenian" w:cs="Arial"/>
          <w:iCs/>
          <w:color w:val="000000"/>
          <w:sz w:val="21"/>
          <w:szCs w:val="21"/>
          <w:lang w:val="es-ES"/>
        </w:rPr>
        <w:t> </w:t>
      </w:r>
      <w:r w:rsidRPr="00A340ED">
        <w:rPr>
          <w:rFonts w:ascii="Sylfaen" w:hAnsi="Sylfaen" w:cs="Sylfaen"/>
          <w:iCs/>
          <w:snapToGrid w:val="0"/>
          <w:color w:val="000000"/>
          <w:sz w:val="21"/>
          <w:szCs w:val="21"/>
          <w:lang w:val="hy-AM"/>
        </w:rPr>
        <w:t>Սույն</w:t>
      </w:r>
      <w:r w:rsidRPr="00A340ED">
        <w:rPr>
          <w:rFonts w:ascii="Arial Armenian" w:hAnsi="Arial Armenian"/>
          <w:iCs/>
          <w:snapToGrid w:val="0"/>
          <w:color w:val="000000"/>
          <w:sz w:val="21"/>
          <w:szCs w:val="21"/>
          <w:lang w:val="hy-AM"/>
        </w:rPr>
        <w:t xml:space="preserve"> </w:t>
      </w:r>
      <w:r w:rsidRPr="00A340ED">
        <w:rPr>
          <w:rFonts w:ascii="Sylfaen" w:hAnsi="Sylfaen" w:cs="Sylfaen"/>
          <w:iCs/>
          <w:snapToGrid w:val="0"/>
          <w:color w:val="000000"/>
          <w:sz w:val="21"/>
          <w:szCs w:val="21"/>
        </w:rPr>
        <w:t>արձանագրության</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rPr>
        <w:t>երկկողմ</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hy-AM"/>
        </w:rPr>
        <w:t>հաստատման</w:t>
      </w:r>
      <w:r w:rsidRPr="00A340ED">
        <w:rPr>
          <w:rFonts w:ascii="Arial Armenian" w:hAnsi="Arial Armenian"/>
          <w:iCs/>
          <w:snapToGrid w:val="0"/>
          <w:color w:val="000000"/>
          <w:sz w:val="21"/>
          <w:szCs w:val="21"/>
          <w:lang w:val="hy-AM"/>
        </w:rPr>
        <w:t xml:space="preserve"> </w:t>
      </w:r>
      <w:r w:rsidRPr="00A340ED">
        <w:rPr>
          <w:rFonts w:ascii="Sylfaen" w:hAnsi="Sylfaen" w:cs="Sylfaen"/>
          <w:iCs/>
          <w:snapToGrid w:val="0"/>
          <w:color w:val="000000"/>
          <w:sz w:val="21"/>
          <w:szCs w:val="21"/>
          <w:lang w:val="hy-AM"/>
        </w:rPr>
        <w:t>համար</w:t>
      </w:r>
      <w:r w:rsidRPr="00A340ED">
        <w:rPr>
          <w:rFonts w:ascii="Arial Armenian" w:hAnsi="Arial Armenian"/>
          <w:iCs/>
          <w:snapToGrid w:val="0"/>
          <w:color w:val="000000"/>
          <w:sz w:val="21"/>
          <w:szCs w:val="21"/>
          <w:lang w:val="hy-AM"/>
        </w:rPr>
        <w:t xml:space="preserve"> </w:t>
      </w:r>
      <w:r w:rsidRPr="00A340ED">
        <w:rPr>
          <w:rFonts w:ascii="Sylfaen" w:hAnsi="Sylfaen" w:cs="Sylfaen"/>
          <w:iCs/>
          <w:snapToGrid w:val="0"/>
          <w:color w:val="000000"/>
          <w:sz w:val="21"/>
          <w:szCs w:val="21"/>
          <w:lang w:val="hy-AM"/>
        </w:rPr>
        <w:t>հիմք</w:t>
      </w:r>
      <w:r w:rsidRPr="00A340ED">
        <w:rPr>
          <w:rFonts w:ascii="Arial Armenian" w:hAnsi="Arial Armenian"/>
          <w:iCs/>
          <w:snapToGrid w:val="0"/>
          <w:color w:val="000000"/>
          <w:sz w:val="21"/>
          <w:szCs w:val="21"/>
          <w:lang w:val="hy-AM"/>
        </w:rPr>
        <w:t xml:space="preserve"> </w:t>
      </w:r>
      <w:r w:rsidRPr="00A340ED">
        <w:rPr>
          <w:rFonts w:ascii="Sylfaen" w:hAnsi="Sylfaen" w:cs="Sylfaen"/>
          <w:iCs/>
          <w:snapToGrid w:val="0"/>
          <w:color w:val="000000"/>
          <w:sz w:val="21"/>
          <w:szCs w:val="21"/>
          <w:lang w:val="hy-AM"/>
        </w:rPr>
        <w:t>հանդիսացած</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rPr>
        <w:t>հաշիվ</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rPr>
        <w:t>ապրանքագիրը</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rPr>
        <w:t>և</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hy-AM"/>
        </w:rPr>
        <w:t>դրական</w:t>
      </w:r>
      <w:r w:rsidRPr="00A340ED">
        <w:rPr>
          <w:rFonts w:ascii="Arial Armenian" w:hAnsi="Arial Armenian"/>
          <w:iCs/>
          <w:snapToGrid w:val="0"/>
          <w:color w:val="000000"/>
          <w:sz w:val="21"/>
          <w:szCs w:val="21"/>
          <w:lang w:val="hy-AM"/>
        </w:rPr>
        <w:t xml:space="preserve"> </w:t>
      </w:r>
      <w:r w:rsidRPr="00A340ED">
        <w:rPr>
          <w:rFonts w:ascii="Sylfaen" w:hAnsi="Sylfaen" w:cs="Sylfaen"/>
          <w:color w:val="000000"/>
          <w:sz w:val="21"/>
          <w:szCs w:val="21"/>
          <w:lang w:val="es-ES"/>
        </w:rPr>
        <w:t>եզրակացությունը</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հանդիսանում</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են</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սույն</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արձանագրության</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բաղկացուցիչ</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մասը</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և</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կցվում</w:t>
      </w:r>
      <w:r w:rsidRPr="00A340ED">
        <w:rPr>
          <w:rFonts w:ascii="Arial Armenian" w:hAnsi="Arial Armenian"/>
          <w:iCs/>
          <w:snapToGrid w:val="0"/>
          <w:color w:val="000000"/>
          <w:sz w:val="21"/>
          <w:szCs w:val="21"/>
          <w:lang w:val="es-ES"/>
        </w:rPr>
        <w:t xml:space="preserve"> </w:t>
      </w:r>
      <w:r w:rsidRPr="00A340ED">
        <w:rPr>
          <w:rFonts w:ascii="Sylfaen" w:hAnsi="Sylfaen" w:cs="Sylfaen"/>
          <w:iCs/>
          <w:snapToGrid w:val="0"/>
          <w:color w:val="000000"/>
          <w:sz w:val="21"/>
          <w:szCs w:val="21"/>
          <w:lang w:val="es-ES"/>
        </w:rPr>
        <w:t>են</w:t>
      </w:r>
      <w:r w:rsidRPr="00A340ED">
        <w:rPr>
          <w:rFonts w:ascii="Arial Armenian" w:hAnsi="Arial Armenian"/>
          <w:iCs/>
          <w:snapToGrid w:val="0"/>
          <w:color w:val="000000"/>
          <w:sz w:val="21"/>
          <w:szCs w:val="21"/>
          <w:lang w:val="es-ES"/>
        </w:rPr>
        <w:t>:</w:t>
      </w:r>
    </w:p>
    <w:p w:rsidR="00CE7D06" w:rsidRPr="00A340ED" w:rsidRDefault="00CE7D06" w:rsidP="00CE7D06">
      <w:pPr>
        <w:ind w:firstLine="375"/>
        <w:jc w:val="both"/>
        <w:rPr>
          <w:rFonts w:ascii="Arial Armenian" w:hAnsi="Arial Armenian"/>
          <w:iCs/>
          <w:snapToGrid w:val="0"/>
          <w:color w:val="000000"/>
          <w:sz w:val="21"/>
          <w:szCs w:val="21"/>
          <w:lang w:val="es-ES"/>
        </w:rPr>
      </w:pPr>
    </w:p>
    <w:p w:rsidR="00CE7D06" w:rsidRPr="00A340ED" w:rsidRDefault="00CE7D06" w:rsidP="00CE7D06">
      <w:pPr>
        <w:ind w:firstLine="375"/>
        <w:jc w:val="both"/>
        <w:rPr>
          <w:rFonts w:ascii="Arial Armenian" w:hAnsi="Arial Armenian"/>
          <w:iCs/>
          <w:snapToGrid w:val="0"/>
          <w:color w:val="000000"/>
          <w:sz w:val="2"/>
          <w:szCs w:val="21"/>
          <w:lang w:val="es-ES"/>
        </w:rPr>
      </w:pPr>
    </w:p>
    <w:p w:rsidR="00CE7D06" w:rsidRPr="00A340ED" w:rsidRDefault="00CE7D06" w:rsidP="00CE7D06">
      <w:pPr>
        <w:ind w:firstLine="375"/>
        <w:rPr>
          <w:rFonts w:ascii="Arial Armenian" w:hAnsi="Arial Armenian"/>
          <w:iCs/>
          <w:snapToGrid w:val="0"/>
          <w:color w:val="000000"/>
          <w:sz w:val="2"/>
          <w:szCs w:val="21"/>
          <w:lang w:val="es-ES"/>
        </w:rPr>
      </w:pPr>
      <w:r w:rsidRPr="00A340ED">
        <w:rPr>
          <w:rFonts w:ascii="Arial Armenian" w:hAnsi="Arial Armenia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E7D06" w:rsidRPr="00A340ED" w:rsidTr="004B1466">
        <w:trPr>
          <w:trHeight w:val="266"/>
          <w:tblCellSpacing w:w="7" w:type="dxa"/>
          <w:jc w:val="center"/>
        </w:trPr>
        <w:tc>
          <w:tcPr>
            <w:tcW w:w="0" w:type="auto"/>
            <w:vAlign w:val="center"/>
          </w:tcPr>
          <w:p w:rsidR="00CE7D06" w:rsidRPr="00A340ED" w:rsidRDefault="00CE7D06" w:rsidP="004B1466">
            <w:pPr>
              <w:jc w:val="center"/>
              <w:rPr>
                <w:rFonts w:ascii="Arial Armenian" w:hAnsi="Arial Armenian"/>
                <w:iCs/>
                <w:color w:val="000000"/>
                <w:sz w:val="21"/>
                <w:szCs w:val="21"/>
              </w:rPr>
            </w:pPr>
            <w:r w:rsidRPr="00A340ED">
              <w:rPr>
                <w:rFonts w:ascii="Sylfaen" w:hAnsi="Sylfaen" w:cs="Sylfaen"/>
                <w:iCs/>
                <w:color w:val="000000"/>
                <w:sz w:val="21"/>
                <w:szCs w:val="21"/>
              </w:rPr>
              <w:t>Ապրանքը</w:t>
            </w:r>
            <w:r w:rsidRPr="00A340ED">
              <w:rPr>
                <w:rFonts w:ascii="Arial Armenian" w:hAnsi="Arial Armenian"/>
                <w:iCs/>
                <w:color w:val="000000"/>
                <w:sz w:val="21"/>
                <w:szCs w:val="21"/>
              </w:rPr>
              <w:t xml:space="preserve"> </w:t>
            </w:r>
            <w:r w:rsidRPr="00A340ED">
              <w:rPr>
                <w:rFonts w:ascii="Sylfaen" w:hAnsi="Sylfaen" w:cs="Sylfaen"/>
                <w:iCs/>
                <w:color w:val="000000"/>
                <w:sz w:val="21"/>
                <w:szCs w:val="21"/>
              </w:rPr>
              <w:t>հանձնեց</w:t>
            </w:r>
            <w:r w:rsidRPr="00A340ED">
              <w:rPr>
                <w:rFonts w:ascii="Arial Armenian" w:hAnsi="Arial Armenian"/>
                <w:iCs/>
                <w:color w:val="000000"/>
                <w:sz w:val="21"/>
                <w:szCs w:val="21"/>
              </w:rPr>
              <w:t xml:space="preserve"> </w:t>
            </w:r>
          </w:p>
        </w:tc>
        <w:tc>
          <w:tcPr>
            <w:tcW w:w="0" w:type="auto"/>
            <w:vAlign w:val="center"/>
          </w:tcPr>
          <w:p w:rsidR="00CE7D06" w:rsidRPr="00A340ED" w:rsidRDefault="00CE7D06" w:rsidP="004B1466">
            <w:pPr>
              <w:jc w:val="center"/>
              <w:rPr>
                <w:rFonts w:ascii="Arial Armenian" w:hAnsi="Arial Armenian"/>
                <w:iCs/>
                <w:color w:val="000000"/>
                <w:sz w:val="21"/>
                <w:szCs w:val="21"/>
              </w:rPr>
            </w:pPr>
            <w:r w:rsidRPr="00A340ED">
              <w:rPr>
                <w:rFonts w:ascii="Sylfaen" w:hAnsi="Sylfaen" w:cs="Sylfaen"/>
                <w:iCs/>
                <w:color w:val="000000"/>
                <w:sz w:val="21"/>
                <w:szCs w:val="21"/>
              </w:rPr>
              <w:t>Ապրանքը</w:t>
            </w:r>
            <w:r w:rsidRPr="00A340ED">
              <w:rPr>
                <w:rFonts w:ascii="Arial Armenian" w:hAnsi="Arial Armenian"/>
                <w:iCs/>
                <w:color w:val="000000"/>
                <w:sz w:val="21"/>
                <w:szCs w:val="21"/>
              </w:rPr>
              <w:t xml:space="preserve"> </w:t>
            </w:r>
            <w:r w:rsidRPr="00A340ED">
              <w:rPr>
                <w:rFonts w:ascii="Sylfaen" w:hAnsi="Sylfaen" w:cs="Sylfaen"/>
                <w:iCs/>
                <w:color w:val="000000"/>
                <w:sz w:val="21"/>
                <w:szCs w:val="21"/>
              </w:rPr>
              <w:t>ընդունեց</w:t>
            </w:r>
          </w:p>
        </w:tc>
      </w:tr>
      <w:tr w:rsidR="00CE7D06" w:rsidRPr="00A340ED" w:rsidTr="004B1466">
        <w:trPr>
          <w:trHeight w:val="473"/>
          <w:tblCellSpacing w:w="7" w:type="dxa"/>
          <w:jc w:val="center"/>
        </w:trPr>
        <w:tc>
          <w:tcPr>
            <w:tcW w:w="0" w:type="auto"/>
            <w:vAlign w:val="center"/>
          </w:tcPr>
          <w:p w:rsidR="00CE7D06" w:rsidRPr="00A340ED" w:rsidRDefault="00CE7D06" w:rsidP="004B1466">
            <w:pPr>
              <w:jc w:val="center"/>
              <w:rPr>
                <w:rFonts w:ascii="Arial Armenian" w:hAnsi="Arial Armenian"/>
                <w:iCs/>
                <w:sz w:val="21"/>
                <w:szCs w:val="21"/>
              </w:rPr>
            </w:pPr>
            <w:r w:rsidRPr="00A340ED">
              <w:rPr>
                <w:rFonts w:ascii="Arial Armenian" w:hAnsi="Arial Armenian"/>
                <w:iCs/>
                <w:sz w:val="21"/>
                <w:szCs w:val="21"/>
              </w:rPr>
              <w:t xml:space="preserve">___________________________ </w:t>
            </w:r>
          </w:p>
          <w:p w:rsidR="00CE7D06" w:rsidRPr="00A340ED" w:rsidRDefault="00CE7D06" w:rsidP="004B1466">
            <w:pPr>
              <w:jc w:val="center"/>
              <w:rPr>
                <w:rFonts w:ascii="Arial Armenian" w:hAnsi="Arial Armenian"/>
                <w:iCs/>
                <w:sz w:val="21"/>
                <w:szCs w:val="21"/>
              </w:rPr>
            </w:pPr>
            <w:r w:rsidRPr="00A340ED">
              <w:rPr>
                <w:rFonts w:ascii="Sylfaen" w:hAnsi="Sylfaen" w:cs="Sylfaen"/>
                <w:iCs/>
                <w:sz w:val="15"/>
                <w:szCs w:val="15"/>
              </w:rPr>
              <w:t>ստորագրություն</w:t>
            </w:r>
            <w:r w:rsidRPr="00A340ED">
              <w:rPr>
                <w:rFonts w:ascii="Arial Armenian" w:hAnsi="Arial Armenian"/>
                <w:iCs/>
                <w:sz w:val="15"/>
                <w:szCs w:val="15"/>
              </w:rPr>
              <w:t xml:space="preserve"> </w:t>
            </w:r>
          </w:p>
        </w:tc>
        <w:tc>
          <w:tcPr>
            <w:tcW w:w="0" w:type="auto"/>
            <w:vAlign w:val="center"/>
          </w:tcPr>
          <w:p w:rsidR="00CE7D06" w:rsidRPr="00A340ED" w:rsidRDefault="00CE7D06" w:rsidP="004B1466">
            <w:pPr>
              <w:jc w:val="center"/>
              <w:rPr>
                <w:rFonts w:ascii="Arial Armenian" w:hAnsi="Arial Armenian"/>
                <w:iCs/>
                <w:sz w:val="21"/>
                <w:szCs w:val="21"/>
              </w:rPr>
            </w:pPr>
            <w:r w:rsidRPr="00A340ED">
              <w:rPr>
                <w:rFonts w:ascii="Arial Armenian" w:hAnsi="Arial Armenian"/>
                <w:iCs/>
                <w:sz w:val="21"/>
                <w:szCs w:val="21"/>
              </w:rPr>
              <w:t>___________________________</w:t>
            </w:r>
          </w:p>
          <w:p w:rsidR="00CE7D06" w:rsidRPr="00A340ED" w:rsidRDefault="00CE7D06" w:rsidP="004B1466">
            <w:pPr>
              <w:jc w:val="center"/>
              <w:rPr>
                <w:rFonts w:ascii="Arial Armenian" w:hAnsi="Arial Armenian"/>
                <w:iCs/>
                <w:sz w:val="21"/>
                <w:szCs w:val="21"/>
              </w:rPr>
            </w:pPr>
            <w:r w:rsidRPr="00A340ED">
              <w:rPr>
                <w:rFonts w:ascii="Sylfaen" w:hAnsi="Sylfaen" w:cs="Sylfaen"/>
                <w:iCs/>
                <w:sz w:val="15"/>
                <w:szCs w:val="15"/>
              </w:rPr>
              <w:t>ստորագրություն</w:t>
            </w:r>
            <w:r w:rsidRPr="00A340ED">
              <w:rPr>
                <w:rFonts w:ascii="Arial Armenian" w:hAnsi="Arial Armenian"/>
                <w:iCs/>
                <w:sz w:val="15"/>
                <w:szCs w:val="15"/>
              </w:rPr>
              <w:t xml:space="preserve"> </w:t>
            </w:r>
          </w:p>
        </w:tc>
      </w:tr>
      <w:tr w:rsidR="00CE7D06" w:rsidRPr="00A340ED" w:rsidTr="004B1466">
        <w:trPr>
          <w:trHeight w:val="503"/>
          <w:tblCellSpacing w:w="7" w:type="dxa"/>
          <w:jc w:val="center"/>
        </w:trPr>
        <w:tc>
          <w:tcPr>
            <w:tcW w:w="0" w:type="auto"/>
            <w:vAlign w:val="center"/>
          </w:tcPr>
          <w:p w:rsidR="00CE7D06" w:rsidRPr="00A340ED" w:rsidRDefault="00CE7D06" w:rsidP="004B1466">
            <w:pPr>
              <w:jc w:val="center"/>
              <w:rPr>
                <w:rFonts w:ascii="Arial Armenian" w:hAnsi="Arial Armenian"/>
                <w:iCs/>
                <w:sz w:val="21"/>
                <w:szCs w:val="21"/>
              </w:rPr>
            </w:pPr>
            <w:r w:rsidRPr="00A340ED">
              <w:rPr>
                <w:rFonts w:ascii="Arial Armenian" w:hAnsi="Arial Armenian"/>
                <w:iCs/>
                <w:sz w:val="21"/>
                <w:szCs w:val="21"/>
              </w:rPr>
              <w:t xml:space="preserve">___________________________ </w:t>
            </w:r>
          </w:p>
          <w:p w:rsidR="00CE7D06" w:rsidRPr="00A340ED" w:rsidRDefault="00CE7D06" w:rsidP="004B1466">
            <w:pPr>
              <w:jc w:val="center"/>
              <w:rPr>
                <w:rFonts w:ascii="Arial Armenian" w:hAnsi="Arial Armenian"/>
                <w:iCs/>
                <w:sz w:val="21"/>
                <w:szCs w:val="21"/>
              </w:rPr>
            </w:pPr>
            <w:r w:rsidRPr="00A340ED">
              <w:rPr>
                <w:rFonts w:ascii="Sylfaen" w:hAnsi="Sylfaen" w:cs="Sylfaen"/>
                <w:iCs/>
                <w:sz w:val="15"/>
                <w:szCs w:val="15"/>
              </w:rPr>
              <w:t>ազգանուն</w:t>
            </w:r>
            <w:r w:rsidRPr="00A340ED">
              <w:rPr>
                <w:rFonts w:ascii="Arial Armenian" w:hAnsi="Arial Armenian"/>
                <w:iCs/>
                <w:sz w:val="15"/>
                <w:szCs w:val="15"/>
              </w:rPr>
              <w:t xml:space="preserve">, </w:t>
            </w:r>
            <w:r w:rsidRPr="00A340ED">
              <w:rPr>
                <w:rFonts w:ascii="Sylfaen" w:hAnsi="Sylfaen" w:cs="Sylfaen"/>
                <w:iCs/>
                <w:sz w:val="15"/>
                <w:szCs w:val="15"/>
              </w:rPr>
              <w:t>անուն</w:t>
            </w:r>
          </w:p>
        </w:tc>
        <w:tc>
          <w:tcPr>
            <w:tcW w:w="0" w:type="auto"/>
            <w:vAlign w:val="center"/>
          </w:tcPr>
          <w:p w:rsidR="00CE7D06" w:rsidRPr="00A340ED" w:rsidRDefault="00CE7D06" w:rsidP="004B1466">
            <w:pPr>
              <w:jc w:val="center"/>
              <w:rPr>
                <w:rFonts w:ascii="Arial Armenian" w:hAnsi="Arial Armenian"/>
                <w:iCs/>
                <w:sz w:val="21"/>
                <w:szCs w:val="21"/>
              </w:rPr>
            </w:pPr>
            <w:r w:rsidRPr="00A340ED">
              <w:rPr>
                <w:rFonts w:ascii="Arial Armenian" w:hAnsi="Arial Armenian"/>
                <w:iCs/>
                <w:sz w:val="21"/>
                <w:szCs w:val="21"/>
              </w:rPr>
              <w:t>___________________________</w:t>
            </w:r>
          </w:p>
          <w:p w:rsidR="00CE7D06" w:rsidRPr="00A340ED" w:rsidRDefault="00CE7D06" w:rsidP="004B1466">
            <w:pPr>
              <w:jc w:val="center"/>
              <w:rPr>
                <w:rFonts w:ascii="Arial Armenian" w:hAnsi="Arial Armenian"/>
                <w:iCs/>
                <w:sz w:val="21"/>
                <w:szCs w:val="21"/>
              </w:rPr>
            </w:pPr>
            <w:r w:rsidRPr="00A340ED">
              <w:rPr>
                <w:rFonts w:ascii="Sylfaen" w:hAnsi="Sylfaen" w:cs="Sylfaen"/>
                <w:iCs/>
                <w:sz w:val="15"/>
                <w:szCs w:val="15"/>
              </w:rPr>
              <w:t>ազգանուն</w:t>
            </w:r>
            <w:r w:rsidRPr="00A340ED">
              <w:rPr>
                <w:rFonts w:ascii="Arial Armenian" w:hAnsi="Arial Armenian"/>
                <w:iCs/>
                <w:sz w:val="15"/>
                <w:szCs w:val="15"/>
              </w:rPr>
              <w:t xml:space="preserve">, </w:t>
            </w:r>
            <w:r w:rsidRPr="00A340ED">
              <w:rPr>
                <w:rFonts w:ascii="Sylfaen" w:hAnsi="Sylfaen" w:cs="Sylfaen"/>
                <w:iCs/>
                <w:sz w:val="15"/>
                <w:szCs w:val="15"/>
              </w:rPr>
              <w:t>անուն</w:t>
            </w:r>
          </w:p>
        </w:tc>
      </w:tr>
      <w:tr w:rsidR="00CE7D06" w:rsidRPr="00A340ED" w:rsidTr="004B1466">
        <w:trPr>
          <w:trHeight w:val="281"/>
          <w:tblCellSpacing w:w="7" w:type="dxa"/>
          <w:jc w:val="center"/>
        </w:trPr>
        <w:tc>
          <w:tcPr>
            <w:tcW w:w="0" w:type="auto"/>
            <w:vAlign w:val="center"/>
          </w:tcPr>
          <w:p w:rsidR="00CE7D06" w:rsidRPr="00A340ED" w:rsidRDefault="00CE7D06" w:rsidP="004B1466">
            <w:pPr>
              <w:rPr>
                <w:rFonts w:ascii="Arial Armenian" w:hAnsi="Arial Armenian"/>
                <w:iCs/>
                <w:color w:val="000000"/>
                <w:sz w:val="21"/>
                <w:szCs w:val="21"/>
              </w:rPr>
            </w:pPr>
            <w:r w:rsidRPr="00A340ED">
              <w:rPr>
                <w:rFonts w:ascii="Arial Armenian" w:hAnsi="Arial Armenian"/>
                <w:iCs/>
                <w:color w:val="000000"/>
                <w:sz w:val="21"/>
                <w:szCs w:val="21"/>
              </w:rPr>
              <w:t xml:space="preserve">                              </w:t>
            </w:r>
            <w:r w:rsidRPr="00A340ED">
              <w:rPr>
                <w:rFonts w:ascii="Sylfaen" w:hAnsi="Sylfaen" w:cs="Sylfaen"/>
                <w:iCs/>
                <w:color w:val="000000"/>
                <w:sz w:val="21"/>
                <w:szCs w:val="21"/>
              </w:rPr>
              <w:t>Կ</w:t>
            </w:r>
            <w:r w:rsidRPr="00A340ED">
              <w:rPr>
                <w:rFonts w:ascii="Arial Armenian" w:hAnsi="Arial Armenian"/>
                <w:iCs/>
                <w:color w:val="000000"/>
                <w:sz w:val="21"/>
                <w:szCs w:val="21"/>
              </w:rPr>
              <w:t>.</w:t>
            </w:r>
            <w:r w:rsidRPr="00A340ED">
              <w:rPr>
                <w:rFonts w:ascii="Sylfaen" w:hAnsi="Sylfaen" w:cs="Sylfaen"/>
                <w:iCs/>
                <w:color w:val="000000"/>
                <w:sz w:val="21"/>
                <w:szCs w:val="21"/>
              </w:rPr>
              <w:t>Տ</w:t>
            </w:r>
            <w:r w:rsidRPr="00A340ED">
              <w:rPr>
                <w:rFonts w:ascii="Arial Armenian" w:hAnsi="Arial Armenian"/>
                <w:iCs/>
                <w:color w:val="000000"/>
                <w:sz w:val="21"/>
                <w:szCs w:val="21"/>
              </w:rPr>
              <w:t>.</w:t>
            </w:r>
            <w:r w:rsidRPr="00A340ED">
              <w:rPr>
                <w:rFonts w:ascii="Arial Armenian" w:hAnsi="Arial Armenian" w:cs="Arial"/>
                <w:iCs/>
                <w:color w:val="000000"/>
                <w:sz w:val="21"/>
                <w:szCs w:val="21"/>
              </w:rPr>
              <w:t xml:space="preserve">                                                                                 </w:t>
            </w:r>
          </w:p>
        </w:tc>
        <w:tc>
          <w:tcPr>
            <w:tcW w:w="0" w:type="auto"/>
            <w:vAlign w:val="center"/>
          </w:tcPr>
          <w:p w:rsidR="00CE7D06" w:rsidRPr="00A340ED" w:rsidRDefault="00CE7D06" w:rsidP="004B1466">
            <w:pPr>
              <w:rPr>
                <w:rFonts w:ascii="Arial Armenian" w:hAnsi="Arial Armenian"/>
                <w:iCs/>
                <w:color w:val="000000"/>
                <w:sz w:val="21"/>
                <w:szCs w:val="21"/>
              </w:rPr>
            </w:pPr>
            <w:r w:rsidRPr="00A340ED">
              <w:rPr>
                <w:rFonts w:ascii="Arial Armenian" w:hAnsi="Arial Armenian" w:cs="Arial"/>
                <w:iCs/>
                <w:color w:val="000000"/>
                <w:sz w:val="21"/>
                <w:szCs w:val="21"/>
              </w:rPr>
              <w:t xml:space="preserve">                                     </w:t>
            </w:r>
            <w:r w:rsidRPr="00A340ED">
              <w:rPr>
                <w:rFonts w:ascii="Sylfaen" w:hAnsi="Sylfaen" w:cs="Sylfaen"/>
                <w:iCs/>
                <w:color w:val="000000"/>
                <w:sz w:val="21"/>
                <w:szCs w:val="21"/>
              </w:rPr>
              <w:t>Կ</w:t>
            </w:r>
            <w:r w:rsidRPr="00A340ED">
              <w:rPr>
                <w:rFonts w:ascii="Arial Armenian" w:hAnsi="Arial Armenian"/>
                <w:iCs/>
                <w:color w:val="000000"/>
                <w:sz w:val="21"/>
                <w:szCs w:val="21"/>
              </w:rPr>
              <w:t>.</w:t>
            </w:r>
            <w:r w:rsidRPr="00A340ED">
              <w:rPr>
                <w:rFonts w:ascii="Sylfaen" w:hAnsi="Sylfaen" w:cs="Sylfaen"/>
                <w:iCs/>
                <w:color w:val="000000"/>
                <w:sz w:val="21"/>
                <w:szCs w:val="21"/>
              </w:rPr>
              <w:t>Տ</w:t>
            </w:r>
            <w:r w:rsidRPr="00A340ED">
              <w:rPr>
                <w:rFonts w:ascii="Arial Armenian" w:hAnsi="Arial Armenian"/>
                <w:iCs/>
                <w:color w:val="000000"/>
                <w:sz w:val="21"/>
                <w:szCs w:val="21"/>
              </w:rPr>
              <w:t>.</w:t>
            </w:r>
          </w:p>
        </w:tc>
      </w:tr>
    </w:tbl>
    <w:p w:rsidR="00CE7D06" w:rsidRPr="00A340ED" w:rsidRDefault="00CE7D06" w:rsidP="00CE7D06">
      <w:pPr>
        <w:ind w:left="-142" w:firstLine="142"/>
        <w:jc w:val="center"/>
        <w:rPr>
          <w:rFonts w:ascii="Arial Armenian" w:hAnsi="Arial Armenian" w:cs="Sylfaen"/>
          <w:b/>
        </w:rPr>
      </w:pPr>
    </w:p>
    <w:p w:rsidR="00CE7D06" w:rsidRPr="00A340ED" w:rsidRDefault="00CE7D06" w:rsidP="00CE7D06">
      <w:pPr>
        <w:ind w:left="-142" w:firstLine="142"/>
        <w:jc w:val="center"/>
        <w:rPr>
          <w:rFonts w:ascii="Arial Armenian" w:hAnsi="Arial Armenian" w:cs="Sylfaen"/>
          <w:b/>
        </w:rPr>
      </w:pPr>
    </w:p>
    <w:p w:rsidR="00CE7D06" w:rsidRPr="00A340ED" w:rsidRDefault="00CE7D06" w:rsidP="00CE7D06">
      <w:pPr>
        <w:ind w:left="-142" w:firstLine="142"/>
        <w:jc w:val="center"/>
        <w:rPr>
          <w:rFonts w:ascii="Arial Armenian" w:hAnsi="Arial Armenian" w:cs="Sylfaen"/>
          <w:b/>
        </w:rPr>
      </w:pPr>
    </w:p>
    <w:p w:rsidR="00CE7D06" w:rsidRPr="00A340ED" w:rsidRDefault="00CE7D06" w:rsidP="00CE7D06">
      <w:pPr>
        <w:jc w:val="right"/>
        <w:rPr>
          <w:rFonts w:ascii="Arial Armenian" w:hAnsi="Arial Armenian" w:cs="Sylfaen"/>
          <w:i/>
          <w:sz w:val="20"/>
          <w:lang w:val="pt-BR"/>
        </w:rPr>
      </w:pPr>
    </w:p>
    <w:p w:rsidR="00CE7D06" w:rsidRPr="00A340ED" w:rsidRDefault="00CE7D06" w:rsidP="00CE7D06">
      <w:pPr>
        <w:jc w:val="right"/>
        <w:rPr>
          <w:rFonts w:ascii="Arial Armenian" w:hAnsi="Arial Armenian" w:cs="Sylfaen"/>
          <w:i/>
          <w:sz w:val="20"/>
        </w:rPr>
      </w:pPr>
      <w:r w:rsidRPr="00A340ED">
        <w:rPr>
          <w:rFonts w:ascii="Sylfaen" w:hAnsi="Sylfaen" w:cs="Sylfaen"/>
          <w:i/>
          <w:sz w:val="20"/>
          <w:lang w:val="pt-BR"/>
        </w:rPr>
        <w:t>Հավելված</w:t>
      </w:r>
      <w:r w:rsidRPr="00A340ED">
        <w:rPr>
          <w:rFonts w:ascii="Arial Armenian" w:hAnsi="Arial Armenian" w:cs="Sylfaen"/>
          <w:i/>
          <w:sz w:val="20"/>
        </w:rPr>
        <w:t xml:space="preserve"> 3.1</w:t>
      </w:r>
    </w:p>
    <w:p w:rsidR="00CE7D06" w:rsidRPr="00A340ED" w:rsidRDefault="00CE7D06" w:rsidP="00CE7D06">
      <w:pPr>
        <w:jc w:val="right"/>
        <w:rPr>
          <w:rFonts w:ascii="Arial Armenian" w:hAnsi="Arial Armenian" w:cs="Sylfaen"/>
          <w:i/>
          <w:sz w:val="20"/>
          <w:lang w:val="pt-BR"/>
        </w:rPr>
      </w:pPr>
      <w:r w:rsidRPr="00A340ED">
        <w:rPr>
          <w:rFonts w:ascii="Arial Armenian" w:hAnsi="Arial Armenian" w:cs="Sylfaen"/>
          <w:i/>
          <w:sz w:val="20"/>
          <w:lang w:val="pt-BR"/>
        </w:rPr>
        <w:lastRenderedPageBreak/>
        <w:t xml:space="preserve">«         »              20  </w:t>
      </w:r>
      <w:r w:rsidRPr="00A340ED">
        <w:rPr>
          <w:rFonts w:ascii="Sylfaen" w:hAnsi="Sylfaen" w:cs="Sylfaen"/>
          <w:i/>
          <w:sz w:val="20"/>
          <w:lang w:val="pt-BR"/>
        </w:rPr>
        <w:t>թ</w:t>
      </w:r>
      <w:r w:rsidRPr="00A340ED">
        <w:rPr>
          <w:rFonts w:ascii="Arial Armenian" w:hAnsi="Arial Armenian" w:cs="Sylfaen"/>
          <w:i/>
          <w:sz w:val="20"/>
          <w:lang w:val="pt-BR"/>
        </w:rPr>
        <w:t xml:space="preserve">. </w:t>
      </w:r>
      <w:r w:rsidRPr="00A340ED">
        <w:rPr>
          <w:rFonts w:ascii="Sylfaen" w:hAnsi="Sylfaen" w:cs="Sylfaen"/>
          <w:i/>
          <w:sz w:val="20"/>
          <w:lang w:val="pt-BR"/>
        </w:rPr>
        <w:t>կնքված</w:t>
      </w:r>
      <w:r w:rsidRPr="00A340ED">
        <w:rPr>
          <w:rFonts w:ascii="Arial Armenian" w:hAnsi="Arial Armenian" w:cs="Sylfaen"/>
          <w:i/>
          <w:sz w:val="20"/>
          <w:lang w:val="pt-BR"/>
        </w:rPr>
        <w:t xml:space="preserve"> </w:t>
      </w:r>
    </w:p>
    <w:p w:rsidR="00CE7D06" w:rsidRPr="00A340ED" w:rsidRDefault="00CE7D06" w:rsidP="00CE7D06">
      <w:pPr>
        <w:jc w:val="right"/>
        <w:rPr>
          <w:rFonts w:ascii="Arial Armenian" w:hAnsi="Arial Armenian" w:cs="Sylfaen"/>
          <w:i/>
          <w:sz w:val="20"/>
          <w:lang w:val="pt-BR"/>
        </w:rPr>
      </w:pPr>
      <w:r w:rsidRPr="00A340ED">
        <w:rPr>
          <w:rFonts w:ascii="Arial Armenian" w:hAnsi="Arial Armenian" w:cs="Sylfaen"/>
          <w:i/>
          <w:sz w:val="20"/>
          <w:lang w:val="pt-BR"/>
        </w:rPr>
        <w:t xml:space="preserve">                      </w:t>
      </w:r>
      <w:r w:rsidRPr="00A340ED">
        <w:rPr>
          <w:rFonts w:ascii="Sylfaen" w:hAnsi="Sylfaen" w:cs="Sylfaen"/>
          <w:i/>
          <w:sz w:val="20"/>
          <w:lang w:val="pt-BR"/>
        </w:rPr>
        <w:t>ծածկագրով</w:t>
      </w:r>
      <w:r w:rsidRPr="00A340ED">
        <w:rPr>
          <w:rFonts w:ascii="Arial Armenian" w:hAnsi="Arial Armenian" w:cs="Sylfaen"/>
          <w:i/>
          <w:sz w:val="20"/>
          <w:lang w:val="pt-BR"/>
        </w:rPr>
        <w:t xml:space="preserve"> </w:t>
      </w:r>
      <w:r w:rsidRPr="00A340ED">
        <w:rPr>
          <w:rFonts w:ascii="Sylfaen" w:hAnsi="Sylfaen" w:cs="Sylfaen"/>
          <w:i/>
          <w:sz w:val="20"/>
          <w:lang w:val="pt-BR"/>
        </w:rPr>
        <w:t>պայմանագրի</w:t>
      </w:r>
    </w:p>
    <w:p w:rsidR="00CE7D06" w:rsidRPr="00A340ED" w:rsidRDefault="00CE7D06" w:rsidP="00CE7D06">
      <w:pPr>
        <w:tabs>
          <w:tab w:val="left" w:pos="360"/>
          <w:tab w:val="left" w:pos="540"/>
        </w:tabs>
        <w:jc w:val="center"/>
        <w:rPr>
          <w:rFonts w:ascii="Arial Armenian" w:hAnsi="Arial Armenian" w:cs="Sylfaen"/>
          <w:b/>
          <w:bCs/>
        </w:rPr>
      </w:pPr>
    </w:p>
    <w:p w:rsidR="00CE7D06" w:rsidRPr="00A340ED" w:rsidRDefault="00CE7D06" w:rsidP="00CE7D06">
      <w:pPr>
        <w:tabs>
          <w:tab w:val="left" w:pos="360"/>
          <w:tab w:val="left" w:pos="540"/>
        </w:tabs>
        <w:jc w:val="center"/>
        <w:rPr>
          <w:rFonts w:ascii="Arial Armenian" w:hAnsi="Arial Armenian" w:cs="Sylfaen"/>
          <w:b/>
          <w:bCs/>
        </w:rPr>
      </w:pPr>
    </w:p>
    <w:p w:rsidR="00CE7D06" w:rsidRPr="00A340ED" w:rsidRDefault="00CE7D06" w:rsidP="00CE7D06">
      <w:pPr>
        <w:ind w:left="-142" w:firstLine="142"/>
        <w:jc w:val="center"/>
        <w:rPr>
          <w:rFonts w:ascii="Arial Armenian" w:hAnsi="Arial Armenian" w:cs="Sylfaen"/>
        </w:rPr>
      </w:pPr>
    </w:p>
    <w:p w:rsidR="00CE7D06" w:rsidRPr="00A340ED" w:rsidRDefault="00CE7D06" w:rsidP="00CE7D06">
      <w:pPr>
        <w:jc w:val="center"/>
        <w:rPr>
          <w:rFonts w:ascii="Arial Armenian" w:hAnsi="Arial Armenian" w:cs="Sylfaen"/>
          <w:bCs/>
          <w:sz w:val="18"/>
          <w:szCs w:val="18"/>
        </w:rPr>
      </w:pPr>
      <w:r w:rsidRPr="00A340ED">
        <w:rPr>
          <w:rFonts w:ascii="Sylfaen" w:hAnsi="Sylfaen" w:cs="Sylfaen"/>
          <w:bCs/>
          <w:sz w:val="18"/>
          <w:szCs w:val="18"/>
        </w:rPr>
        <w:t>ԱԿՏ</w:t>
      </w:r>
      <w:r w:rsidRPr="00A340ED">
        <w:rPr>
          <w:rFonts w:ascii="Arial Armenian" w:hAnsi="Arial Armenian" w:cs="Sylfaen"/>
          <w:bCs/>
          <w:sz w:val="18"/>
          <w:szCs w:val="18"/>
        </w:rPr>
        <w:t xml:space="preserve">    N </w:t>
      </w:r>
      <w:r w:rsidRPr="00A340ED">
        <w:rPr>
          <w:rFonts w:ascii="Arial Armenian" w:hAnsi="Arial Armenian" w:cs="Sylfaen"/>
          <w:bCs/>
          <w:sz w:val="18"/>
          <w:szCs w:val="18"/>
          <w:u w:val="single"/>
        </w:rPr>
        <w:tab/>
      </w:r>
      <w:r w:rsidRPr="00A340ED">
        <w:rPr>
          <w:rFonts w:ascii="Arial Armenian" w:hAnsi="Arial Armenian" w:cs="Sylfaen"/>
          <w:bCs/>
          <w:sz w:val="18"/>
          <w:szCs w:val="18"/>
        </w:rPr>
        <w:t xml:space="preserve">           </w:t>
      </w:r>
    </w:p>
    <w:p w:rsidR="00CE7D06" w:rsidRPr="00A340ED" w:rsidRDefault="00CE7D06" w:rsidP="00CE7D06">
      <w:pPr>
        <w:tabs>
          <w:tab w:val="left" w:pos="360"/>
          <w:tab w:val="left" w:pos="540"/>
          <w:tab w:val="left" w:pos="2250"/>
        </w:tabs>
        <w:jc w:val="center"/>
        <w:rPr>
          <w:rFonts w:ascii="Arial Armenian" w:hAnsi="Arial Armenian" w:cs="Sylfaen"/>
          <w:bCs/>
          <w:sz w:val="18"/>
          <w:szCs w:val="18"/>
        </w:rPr>
      </w:pPr>
      <w:r w:rsidRPr="00A340ED">
        <w:rPr>
          <w:rFonts w:ascii="Sylfaen" w:hAnsi="Sylfaen" w:cs="Sylfaen"/>
          <w:bCs/>
          <w:sz w:val="18"/>
          <w:szCs w:val="18"/>
        </w:rPr>
        <w:t>պայմանագրի</w:t>
      </w:r>
      <w:r w:rsidRPr="00A340ED">
        <w:rPr>
          <w:rFonts w:ascii="Arial Armenian" w:hAnsi="Arial Armenian" w:cs="Sylfaen"/>
          <w:bCs/>
          <w:sz w:val="18"/>
          <w:szCs w:val="18"/>
        </w:rPr>
        <w:t xml:space="preserve"> </w:t>
      </w:r>
      <w:r w:rsidRPr="00A340ED">
        <w:rPr>
          <w:rFonts w:ascii="Sylfaen" w:hAnsi="Sylfaen" w:cs="Sylfaen"/>
          <w:bCs/>
          <w:sz w:val="18"/>
          <w:szCs w:val="18"/>
        </w:rPr>
        <w:t>արդյունքը</w:t>
      </w:r>
      <w:r w:rsidRPr="00A340ED">
        <w:rPr>
          <w:rFonts w:ascii="Arial Armenian" w:hAnsi="Arial Armenian" w:cs="Sylfaen"/>
          <w:bCs/>
          <w:sz w:val="18"/>
          <w:szCs w:val="18"/>
        </w:rPr>
        <w:t xml:space="preserve"> </w:t>
      </w:r>
      <w:r w:rsidRPr="00A340ED">
        <w:rPr>
          <w:rFonts w:ascii="Sylfaen" w:hAnsi="Sylfaen" w:cs="Sylfaen"/>
          <w:bCs/>
          <w:sz w:val="18"/>
          <w:szCs w:val="18"/>
        </w:rPr>
        <w:t>Գնորդին</w:t>
      </w:r>
      <w:r w:rsidRPr="00A340ED">
        <w:rPr>
          <w:rFonts w:ascii="Arial Armenian" w:hAnsi="Arial Armenian" w:cs="Sylfaen"/>
          <w:bCs/>
          <w:sz w:val="18"/>
          <w:szCs w:val="18"/>
        </w:rPr>
        <w:t xml:space="preserve"> </w:t>
      </w:r>
      <w:r w:rsidRPr="00A340ED">
        <w:rPr>
          <w:rFonts w:ascii="Sylfaen" w:hAnsi="Sylfaen" w:cs="Sylfaen"/>
          <w:bCs/>
          <w:sz w:val="18"/>
          <w:szCs w:val="18"/>
        </w:rPr>
        <w:t>հանձնելու</w:t>
      </w:r>
      <w:r w:rsidRPr="00A340ED">
        <w:rPr>
          <w:rFonts w:ascii="Arial Armenian" w:hAnsi="Arial Armenian" w:cs="Sylfaen"/>
          <w:bCs/>
          <w:sz w:val="18"/>
          <w:szCs w:val="18"/>
        </w:rPr>
        <w:t xml:space="preserve"> </w:t>
      </w:r>
      <w:r w:rsidRPr="00A340ED">
        <w:rPr>
          <w:rFonts w:ascii="Sylfaen" w:hAnsi="Sylfaen" w:cs="Sylfaen"/>
          <w:bCs/>
          <w:sz w:val="18"/>
          <w:szCs w:val="18"/>
        </w:rPr>
        <w:t>փաստը</w:t>
      </w:r>
      <w:r w:rsidRPr="00A340ED">
        <w:rPr>
          <w:rFonts w:ascii="Arial Armenian" w:hAnsi="Arial Armenian" w:cs="Sylfaen"/>
          <w:bCs/>
          <w:sz w:val="18"/>
          <w:szCs w:val="18"/>
        </w:rPr>
        <w:t xml:space="preserve"> </w:t>
      </w:r>
      <w:r w:rsidRPr="00A340ED">
        <w:rPr>
          <w:rFonts w:ascii="Sylfaen" w:hAnsi="Sylfaen" w:cs="Sylfaen"/>
          <w:bCs/>
          <w:sz w:val="18"/>
          <w:szCs w:val="18"/>
        </w:rPr>
        <w:t>ֆիքսելու</w:t>
      </w:r>
      <w:r w:rsidRPr="00A340ED">
        <w:rPr>
          <w:rFonts w:ascii="Arial Armenian" w:hAnsi="Arial Armenian" w:cs="Sylfaen"/>
          <w:bCs/>
          <w:sz w:val="18"/>
          <w:szCs w:val="18"/>
        </w:rPr>
        <w:t xml:space="preserve"> </w:t>
      </w:r>
      <w:r w:rsidRPr="00A340ED">
        <w:rPr>
          <w:rFonts w:ascii="Sylfaen" w:hAnsi="Sylfaen" w:cs="Sylfaen"/>
          <w:bCs/>
          <w:sz w:val="18"/>
          <w:szCs w:val="18"/>
        </w:rPr>
        <w:t>վերաբերյալ</w:t>
      </w:r>
      <w:r w:rsidRPr="00A340ED">
        <w:rPr>
          <w:rFonts w:ascii="Arial Armenian" w:hAnsi="Arial Armenian" w:cs="Sylfaen"/>
          <w:bCs/>
          <w:sz w:val="18"/>
          <w:szCs w:val="18"/>
        </w:rPr>
        <w:t xml:space="preserve">                                                                                                                               </w:t>
      </w:r>
    </w:p>
    <w:p w:rsidR="00CE7D06" w:rsidRPr="00A340ED" w:rsidRDefault="00CE7D06" w:rsidP="00CE7D06">
      <w:pPr>
        <w:jc w:val="center"/>
        <w:rPr>
          <w:rFonts w:ascii="Arial Armenian" w:hAnsi="Arial Armenian" w:cs="Sylfaen"/>
          <w:b/>
          <w:bCs/>
          <w:sz w:val="18"/>
          <w:szCs w:val="18"/>
        </w:rPr>
      </w:pPr>
      <w:r w:rsidRPr="00A340ED">
        <w:rPr>
          <w:rFonts w:ascii="Arial Armenian" w:hAnsi="Arial Armenian" w:cs="Sylfaen"/>
          <w:bCs/>
          <w:sz w:val="18"/>
          <w:szCs w:val="18"/>
        </w:rPr>
        <w:t xml:space="preserve">                                                                                                                        </w:t>
      </w:r>
    </w:p>
    <w:p w:rsidR="00CE7D06" w:rsidRPr="00A340ED" w:rsidRDefault="00CE7D06" w:rsidP="00CE7D06">
      <w:pPr>
        <w:tabs>
          <w:tab w:val="left" w:pos="360"/>
          <w:tab w:val="left" w:pos="540"/>
        </w:tabs>
        <w:rPr>
          <w:rFonts w:ascii="Arial Armenian" w:hAnsi="Arial Armenian" w:cs="Sylfaen"/>
          <w:sz w:val="18"/>
          <w:szCs w:val="22"/>
        </w:rPr>
      </w:pPr>
    </w:p>
    <w:p w:rsidR="00CE7D06" w:rsidRPr="00A340ED" w:rsidRDefault="00CE7D06" w:rsidP="00CE7D06">
      <w:pPr>
        <w:tabs>
          <w:tab w:val="left" w:pos="360"/>
          <w:tab w:val="left" w:pos="540"/>
        </w:tabs>
        <w:ind w:left="-540" w:firstLine="180"/>
        <w:jc w:val="both"/>
        <w:rPr>
          <w:rFonts w:ascii="Arial Armenian" w:hAnsi="Arial Armenian" w:cs="Sylfaen"/>
          <w:sz w:val="20"/>
        </w:rPr>
      </w:pPr>
      <w:r w:rsidRPr="00A340ED">
        <w:rPr>
          <w:rFonts w:ascii="Arial Armenian" w:hAnsi="Arial Armenian" w:cs="Sylfaen"/>
          <w:sz w:val="20"/>
        </w:rPr>
        <w:tab/>
      </w:r>
      <w:r w:rsidRPr="00A340ED">
        <w:rPr>
          <w:rFonts w:ascii="Sylfaen" w:hAnsi="Sylfaen" w:cs="Sylfaen"/>
          <w:sz w:val="20"/>
          <w:lang w:val="hy-AM"/>
        </w:rPr>
        <w:t>Սույնով</w:t>
      </w:r>
      <w:r w:rsidRPr="00A340ED">
        <w:rPr>
          <w:rFonts w:ascii="Arial Armenian" w:hAnsi="Arial Armenian" w:cs="Sylfaen"/>
          <w:sz w:val="20"/>
          <w:lang w:val="hy-AM"/>
        </w:rPr>
        <w:t xml:space="preserve"> </w:t>
      </w:r>
      <w:r w:rsidRPr="00A340ED">
        <w:rPr>
          <w:rFonts w:ascii="Sylfaen" w:hAnsi="Sylfaen" w:cs="Sylfaen"/>
          <w:sz w:val="20"/>
        </w:rPr>
        <w:t>արձանագրվում</w:t>
      </w:r>
      <w:r w:rsidRPr="00A340ED">
        <w:rPr>
          <w:rFonts w:ascii="Arial Armenian" w:hAnsi="Arial Armenian" w:cs="Sylfaen"/>
          <w:sz w:val="20"/>
        </w:rPr>
        <w:t xml:space="preserve"> </w:t>
      </w:r>
      <w:r w:rsidRPr="00A340ED">
        <w:rPr>
          <w:rFonts w:ascii="Sylfaen" w:hAnsi="Sylfaen" w:cs="Sylfaen"/>
          <w:sz w:val="20"/>
        </w:rPr>
        <w:t>է</w:t>
      </w:r>
      <w:r w:rsidRPr="00A340ED">
        <w:rPr>
          <w:rFonts w:ascii="Arial Armenian" w:hAnsi="Arial Armenian" w:cs="Sylfaen"/>
          <w:sz w:val="20"/>
          <w:lang w:val="hy-AM"/>
        </w:rPr>
        <w:t xml:space="preserve">, </w:t>
      </w:r>
      <w:r w:rsidRPr="00A340ED">
        <w:rPr>
          <w:rFonts w:ascii="Sylfaen" w:hAnsi="Sylfaen" w:cs="Sylfaen"/>
          <w:sz w:val="20"/>
          <w:lang w:val="hy-AM"/>
        </w:rPr>
        <w:t>որ</w:t>
      </w:r>
      <w:r w:rsidRPr="00A340ED">
        <w:rPr>
          <w:rFonts w:ascii="Arial Armenian" w:hAnsi="Arial Armenian" w:cs="Sylfaen"/>
          <w:sz w:val="20"/>
          <w:lang w:val="hy-AM"/>
        </w:rPr>
        <w:t xml:space="preserve"> </w:t>
      </w:r>
      <w:r w:rsidRPr="00A340ED">
        <w:rPr>
          <w:rFonts w:ascii="Arial Armenian" w:hAnsi="Arial Armenian" w:cs="Sylfaen"/>
          <w:sz w:val="20"/>
          <w:u w:val="single"/>
        </w:rPr>
        <w:tab/>
      </w:r>
      <w:r w:rsidRPr="00A340ED">
        <w:rPr>
          <w:rFonts w:ascii="Arial Armenian" w:hAnsi="Arial Armenian" w:cs="Sylfaen"/>
          <w:sz w:val="20"/>
          <w:u w:val="single"/>
        </w:rPr>
        <w:tab/>
        <w:t xml:space="preserve">        </w:t>
      </w:r>
      <w:r w:rsidRPr="00A340ED">
        <w:rPr>
          <w:rFonts w:ascii="Arial Armenian" w:hAnsi="Arial Armenian" w:cs="Sylfaen"/>
          <w:sz w:val="20"/>
        </w:rPr>
        <w:t>-</w:t>
      </w:r>
      <w:r w:rsidRPr="00A340ED">
        <w:rPr>
          <w:rFonts w:ascii="Sylfaen" w:hAnsi="Sylfaen" w:cs="Sylfaen"/>
          <w:sz w:val="20"/>
        </w:rPr>
        <w:t>ի</w:t>
      </w:r>
      <w:r w:rsidRPr="00A340ED">
        <w:rPr>
          <w:rFonts w:ascii="Arial Armenian" w:hAnsi="Arial Armenian" w:cs="Sylfaen"/>
          <w:sz w:val="20"/>
        </w:rPr>
        <w:t xml:space="preserve"> (</w:t>
      </w:r>
      <w:r w:rsidRPr="00A340ED">
        <w:rPr>
          <w:rFonts w:ascii="Sylfaen" w:hAnsi="Sylfaen" w:cs="Sylfaen"/>
          <w:sz w:val="20"/>
        </w:rPr>
        <w:t>այսուհետ</w:t>
      </w:r>
      <w:r w:rsidRPr="00A340ED">
        <w:rPr>
          <w:rFonts w:ascii="Arial Armenian" w:hAnsi="Arial Armenian" w:cs="Sylfaen"/>
          <w:sz w:val="20"/>
        </w:rPr>
        <w:t xml:space="preserve">` </w:t>
      </w:r>
      <w:r w:rsidRPr="00A340ED">
        <w:rPr>
          <w:rFonts w:ascii="Sylfaen" w:hAnsi="Sylfaen" w:cs="Sylfaen"/>
          <w:sz w:val="20"/>
        </w:rPr>
        <w:t>Գնորդ</w:t>
      </w:r>
      <w:r w:rsidRPr="00A340ED">
        <w:rPr>
          <w:rFonts w:ascii="Arial Armenian" w:hAnsi="Arial Armenian" w:cs="Sylfaen"/>
          <w:sz w:val="20"/>
        </w:rPr>
        <w:t xml:space="preserve">) </w:t>
      </w:r>
      <w:r w:rsidRPr="00A340ED">
        <w:rPr>
          <w:rFonts w:ascii="Sylfaen" w:hAnsi="Sylfaen" w:cs="Sylfaen"/>
          <w:sz w:val="20"/>
          <w:lang w:val="hy-AM"/>
        </w:rPr>
        <w:t>և</w:t>
      </w:r>
      <w:r w:rsidRPr="00A340ED">
        <w:rPr>
          <w:rFonts w:ascii="Arial Armenian" w:hAnsi="Arial Armenian" w:cs="Sylfaen"/>
          <w:sz w:val="20"/>
          <w:lang w:val="hy-AM"/>
        </w:rPr>
        <w:t xml:space="preserve"> </w:t>
      </w:r>
      <w:r w:rsidRPr="00A340ED">
        <w:rPr>
          <w:rFonts w:ascii="Arial Armenian" w:hAnsi="Arial Armenian" w:cs="Sylfaen"/>
          <w:sz w:val="20"/>
        </w:rPr>
        <w:t xml:space="preserve"> </w:t>
      </w:r>
      <w:r w:rsidRPr="00A340ED">
        <w:rPr>
          <w:rFonts w:ascii="Arial Armenian" w:hAnsi="Arial Armenian" w:cs="Sylfaen"/>
          <w:sz w:val="20"/>
          <w:u w:val="single"/>
        </w:rPr>
        <w:tab/>
      </w:r>
      <w:r w:rsidRPr="00A340ED">
        <w:rPr>
          <w:rFonts w:ascii="Arial Armenian" w:hAnsi="Arial Armenian" w:cs="Sylfaen"/>
          <w:sz w:val="20"/>
          <w:u w:val="single"/>
        </w:rPr>
        <w:tab/>
      </w:r>
      <w:r w:rsidRPr="00A340ED">
        <w:rPr>
          <w:rFonts w:ascii="Arial Armenian" w:hAnsi="Arial Armenian" w:cs="Sylfaen"/>
          <w:sz w:val="20"/>
          <w:u w:val="single"/>
        </w:rPr>
        <w:tab/>
      </w:r>
      <w:r w:rsidRPr="00A340ED">
        <w:rPr>
          <w:rFonts w:ascii="Arial Armenian" w:hAnsi="Arial Armenian" w:cs="Sylfaen"/>
          <w:sz w:val="20"/>
          <w:u w:val="single"/>
        </w:rPr>
        <w:tab/>
      </w:r>
    </w:p>
    <w:p w:rsidR="00CE7D06" w:rsidRPr="00A340ED" w:rsidRDefault="00CE7D06" w:rsidP="00CE7D06">
      <w:pPr>
        <w:tabs>
          <w:tab w:val="left" w:pos="360"/>
          <w:tab w:val="left" w:pos="540"/>
        </w:tabs>
        <w:ind w:left="-540" w:firstLine="180"/>
        <w:jc w:val="both"/>
        <w:rPr>
          <w:rFonts w:ascii="Arial Armenian" w:hAnsi="Arial Armenian" w:cs="Sylfaen"/>
          <w:sz w:val="12"/>
          <w:szCs w:val="16"/>
        </w:rPr>
      </w:pPr>
      <w:r w:rsidRPr="00A340ED">
        <w:rPr>
          <w:rFonts w:ascii="Arial Armenian" w:hAnsi="Arial Armenian" w:cs="Sylfaen"/>
          <w:sz w:val="20"/>
        </w:rPr>
        <w:tab/>
      </w:r>
      <w:r w:rsidRPr="00A340ED">
        <w:rPr>
          <w:rFonts w:ascii="Arial Armenian" w:hAnsi="Arial Armenian" w:cs="Sylfaen"/>
          <w:sz w:val="20"/>
        </w:rPr>
        <w:tab/>
      </w:r>
      <w:r w:rsidRPr="00A340ED">
        <w:rPr>
          <w:rFonts w:ascii="Arial Armenian" w:hAnsi="Arial Armenian" w:cs="Sylfaen"/>
          <w:sz w:val="20"/>
        </w:rPr>
        <w:tab/>
      </w:r>
      <w:r w:rsidRPr="00A340ED">
        <w:rPr>
          <w:rFonts w:ascii="Arial Armenian" w:hAnsi="Arial Armenian" w:cs="Sylfaen"/>
          <w:sz w:val="20"/>
        </w:rPr>
        <w:tab/>
      </w:r>
      <w:r w:rsidRPr="00A340ED">
        <w:rPr>
          <w:rFonts w:ascii="Arial Armenian" w:hAnsi="Arial Armenian" w:cs="Sylfaen"/>
          <w:sz w:val="20"/>
        </w:rPr>
        <w:tab/>
      </w:r>
      <w:r w:rsidRPr="00A340ED">
        <w:rPr>
          <w:rFonts w:ascii="Arial Armenian" w:hAnsi="Arial Armenian" w:cs="Sylfaen"/>
          <w:sz w:val="20"/>
        </w:rPr>
        <w:tab/>
        <w:t xml:space="preserve">        </w:t>
      </w:r>
      <w:r w:rsidRPr="00A340ED">
        <w:rPr>
          <w:rFonts w:ascii="Sylfaen" w:hAnsi="Sylfaen" w:cs="Sylfaen"/>
          <w:sz w:val="12"/>
          <w:szCs w:val="16"/>
        </w:rPr>
        <w:t>Գնորդի</w:t>
      </w:r>
      <w:r w:rsidRPr="00A340ED">
        <w:rPr>
          <w:rFonts w:ascii="Arial Armenian" w:hAnsi="Arial Armenian" w:cs="Sylfaen"/>
          <w:sz w:val="12"/>
          <w:szCs w:val="16"/>
        </w:rPr>
        <w:t xml:space="preserve"> </w:t>
      </w:r>
      <w:r w:rsidRPr="00A340ED">
        <w:rPr>
          <w:rFonts w:ascii="Sylfaen" w:hAnsi="Sylfaen" w:cs="Sylfaen"/>
          <w:sz w:val="12"/>
          <w:szCs w:val="16"/>
        </w:rPr>
        <w:t>անվանումը</w:t>
      </w:r>
      <w:r w:rsidRPr="00A340ED">
        <w:rPr>
          <w:rFonts w:ascii="Arial Armenian" w:hAnsi="Arial Armenian" w:cs="Sylfaen"/>
          <w:sz w:val="12"/>
          <w:szCs w:val="16"/>
        </w:rPr>
        <w:t xml:space="preserve">     </w:t>
      </w:r>
      <w:r w:rsidRPr="00A340ED">
        <w:rPr>
          <w:rFonts w:ascii="Arial Armenian" w:hAnsi="Arial Armenian" w:cs="Sylfaen"/>
          <w:sz w:val="12"/>
          <w:szCs w:val="16"/>
        </w:rPr>
        <w:tab/>
      </w:r>
      <w:r w:rsidRPr="00A340ED">
        <w:rPr>
          <w:rFonts w:ascii="Arial Armenian" w:hAnsi="Arial Armenian" w:cs="Sylfaen"/>
          <w:sz w:val="12"/>
          <w:szCs w:val="16"/>
        </w:rPr>
        <w:tab/>
      </w:r>
      <w:r w:rsidRPr="00A340ED">
        <w:rPr>
          <w:rFonts w:ascii="Arial Armenian" w:hAnsi="Arial Armenian" w:cs="Sylfaen"/>
          <w:sz w:val="12"/>
          <w:szCs w:val="16"/>
        </w:rPr>
        <w:tab/>
      </w:r>
      <w:r w:rsidRPr="00A340ED">
        <w:rPr>
          <w:rFonts w:ascii="Arial Armenian" w:hAnsi="Arial Armenian" w:cs="Sylfaen"/>
          <w:sz w:val="12"/>
          <w:szCs w:val="16"/>
        </w:rPr>
        <w:tab/>
        <w:t xml:space="preserve">            </w:t>
      </w:r>
      <w:r w:rsidRPr="00A340ED">
        <w:rPr>
          <w:rFonts w:ascii="Sylfaen" w:hAnsi="Sylfaen" w:cs="Sylfaen"/>
          <w:sz w:val="12"/>
          <w:szCs w:val="16"/>
        </w:rPr>
        <w:t>Վաճառողի</w:t>
      </w:r>
      <w:r w:rsidRPr="00A340ED">
        <w:rPr>
          <w:rFonts w:ascii="Arial Armenian" w:hAnsi="Arial Armenian" w:cs="Sylfaen"/>
          <w:sz w:val="12"/>
          <w:szCs w:val="16"/>
        </w:rPr>
        <w:t xml:space="preserve"> </w:t>
      </w:r>
      <w:r w:rsidRPr="00A340ED">
        <w:rPr>
          <w:rFonts w:ascii="Sylfaen" w:hAnsi="Sylfaen" w:cs="Sylfaen"/>
          <w:sz w:val="12"/>
          <w:szCs w:val="16"/>
        </w:rPr>
        <w:t>անվանումը</w:t>
      </w:r>
      <w:r w:rsidRPr="00A340ED">
        <w:rPr>
          <w:rFonts w:ascii="Arial Armenian" w:hAnsi="Arial Armenian" w:cs="Sylfaen"/>
          <w:sz w:val="12"/>
          <w:szCs w:val="16"/>
        </w:rPr>
        <w:tab/>
      </w:r>
    </w:p>
    <w:p w:rsidR="00CE7D06" w:rsidRPr="00A340ED" w:rsidRDefault="00CE7D06" w:rsidP="00CE7D06">
      <w:pPr>
        <w:tabs>
          <w:tab w:val="left" w:pos="360"/>
          <w:tab w:val="left" w:pos="540"/>
        </w:tabs>
        <w:ind w:right="-360"/>
        <w:jc w:val="both"/>
        <w:rPr>
          <w:rFonts w:ascii="Arial Armenian" w:hAnsi="Arial Armenian" w:cs="Sylfaen"/>
          <w:sz w:val="20"/>
          <w:u w:val="single"/>
          <w:lang w:val="hy-AM"/>
        </w:rPr>
      </w:pPr>
      <w:r w:rsidRPr="00A340ED">
        <w:rPr>
          <w:rFonts w:ascii="Arial Armenian" w:hAnsi="Arial Armenian" w:cs="Sylfaen"/>
          <w:sz w:val="20"/>
          <w:lang w:val="hy-AM"/>
        </w:rPr>
        <w:t>(</w:t>
      </w:r>
      <w:r w:rsidRPr="00A340ED">
        <w:rPr>
          <w:rFonts w:ascii="Sylfaen" w:hAnsi="Sylfaen" w:cs="Sylfaen"/>
          <w:sz w:val="20"/>
          <w:lang w:val="hy-AM"/>
        </w:rPr>
        <w:t>այսուհետ</w:t>
      </w:r>
      <w:r w:rsidRPr="00A340ED">
        <w:rPr>
          <w:rFonts w:ascii="Arial Armenian" w:hAnsi="Arial Armenian" w:cs="Sylfaen"/>
          <w:sz w:val="20"/>
          <w:lang w:val="hy-AM"/>
        </w:rPr>
        <w:t xml:space="preserve">` </w:t>
      </w:r>
      <w:r w:rsidRPr="00A340ED">
        <w:rPr>
          <w:rFonts w:ascii="Sylfaen" w:hAnsi="Sylfaen" w:cs="Sylfaen"/>
          <w:sz w:val="20"/>
        </w:rPr>
        <w:t>Վաճառող</w:t>
      </w:r>
      <w:r w:rsidRPr="00A340ED">
        <w:rPr>
          <w:rFonts w:ascii="Arial Armenian" w:hAnsi="Arial Armenian" w:cs="Sylfaen"/>
          <w:sz w:val="20"/>
          <w:lang w:val="hy-AM"/>
        </w:rPr>
        <w:t>)</w:t>
      </w:r>
      <w:r w:rsidRPr="00A340ED">
        <w:rPr>
          <w:rFonts w:ascii="Arial Armenian" w:hAnsi="Arial Armenian" w:cs="Sylfaen"/>
          <w:sz w:val="20"/>
        </w:rPr>
        <w:t xml:space="preserve"> </w:t>
      </w:r>
      <w:r w:rsidRPr="00A340ED">
        <w:rPr>
          <w:rFonts w:ascii="Sylfaen" w:hAnsi="Sylfaen" w:cs="Sylfaen"/>
          <w:sz w:val="20"/>
        </w:rPr>
        <w:t>միջև</w:t>
      </w:r>
      <w:r w:rsidRPr="00A340ED">
        <w:rPr>
          <w:rFonts w:ascii="Arial Armenian" w:hAnsi="Arial Armenian" w:cs="Sylfaen"/>
          <w:sz w:val="20"/>
        </w:rPr>
        <w:t xml:space="preserve"> 20     </w:t>
      </w:r>
      <w:r w:rsidRPr="00A340ED">
        <w:rPr>
          <w:rFonts w:ascii="Sylfaen" w:hAnsi="Sylfaen" w:cs="Sylfaen"/>
          <w:sz w:val="20"/>
        </w:rPr>
        <w:t>թ</w:t>
      </w:r>
      <w:r w:rsidRPr="00A340ED">
        <w:rPr>
          <w:rFonts w:ascii="Arial Armenian" w:hAnsi="Arial Armenian" w:cs="Sylfaen"/>
          <w:sz w:val="20"/>
        </w:rPr>
        <w:t xml:space="preserve">. </w:t>
      </w:r>
      <w:r w:rsidRPr="00A340ED">
        <w:rPr>
          <w:rFonts w:ascii="Arial Armenian" w:hAnsi="Arial Armenian" w:cs="Sylfaen"/>
          <w:sz w:val="20"/>
          <w:u w:val="single"/>
        </w:rPr>
        <w:tab/>
      </w:r>
      <w:r w:rsidRPr="00A340ED">
        <w:rPr>
          <w:rFonts w:ascii="Arial Armenian" w:hAnsi="Arial Armenian" w:cs="Sylfaen"/>
          <w:sz w:val="20"/>
          <w:u w:val="single"/>
        </w:rPr>
        <w:tab/>
      </w:r>
      <w:r w:rsidRPr="00A340ED">
        <w:rPr>
          <w:rFonts w:ascii="Arial Armenian" w:hAnsi="Arial Armenian" w:cs="Sylfaen"/>
          <w:sz w:val="20"/>
          <w:u w:val="single"/>
        </w:rPr>
        <w:tab/>
      </w:r>
      <w:r w:rsidRPr="00A340ED">
        <w:rPr>
          <w:rFonts w:ascii="Arial Armenian" w:hAnsi="Arial Armenian" w:cs="Sylfaen"/>
          <w:sz w:val="20"/>
          <w:u w:val="single"/>
        </w:rPr>
        <w:tab/>
      </w:r>
      <w:r w:rsidRPr="00A340ED">
        <w:rPr>
          <w:rFonts w:ascii="Arial Armenian" w:hAnsi="Arial Armenian" w:cs="Sylfaen"/>
          <w:sz w:val="20"/>
          <w:lang w:val="hy-AM"/>
        </w:rPr>
        <w:t xml:space="preserve"> -</w:t>
      </w:r>
      <w:r w:rsidRPr="00A340ED">
        <w:rPr>
          <w:rFonts w:ascii="Sylfaen" w:hAnsi="Sylfaen" w:cs="Sylfaen"/>
          <w:sz w:val="20"/>
          <w:lang w:val="hy-AM"/>
        </w:rPr>
        <w:t>ին</w:t>
      </w:r>
      <w:r w:rsidRPr="00A340ED">
        <w:rPr>
          <w:rFonts w:ascii="Arial Armenian" w:hAnsi="Arial Armenian" w:cs="Sylfaen"/>
          <w:sz w:val="20"/>
          <w:lang w:val="hy-AM"/>
        </w:rPr>
        <w:t xml:space="preserve"> </w:t>
      </w:r>
      <w:r w:rsidRPr="00A340ED">
        <w:rPr>
          <w:rFonts w:ascii="Sylfaen" w:hAnsi="Sylfaen" w:cs="Sylfaen"/>
          <w:sz w:val="20"/>
          <w:lang w:val="hy-AM"/>
        </w:rPr>
        <w:t>կնքված</w:t>
      </w:r>
      <w:r w:rsidRPr="00A340ED">
        <w:rPr>
          <w:rFonts w:ascii="Arial Armenian" w:hAnsi="Arial Armenian" w:cs="Sylfaen"/>
          <w:sz w:val="20"/>
          <w:lang w:val="hy-AM"/>
        </w:rPr>
        <w:t xml:space="preserve"> N </w:t>
      </w:r>
      <w:r w:rsidRPr="00A340ED">
        <w:rPr>
          <w:rFonts w:ascii="Arial Armenian" w:hAnsi="Arial Armenian" w:cs="Sylfaen"/>
          <w:sz w:val="20"/>
          <w:u w:val="single"/>
          <w:lang w:val="hy-AM"/>
        </w:rPr>
        <w:tab/>
      </w:r>
      <w:r w:rsidRPr="00A340ED">
        <w:rPr>
          <w:rFonts w:ascii="Arial Armenian" w:hAnsi="Arial Armenian" w:cs="Sylfaen"/>
          <w:sz w:val="20"/>
          <w:u w:val="single"/>
          <w:lang w:val="hy-AM"/>
        </w:rPr>
        <w:tab/>
      </w:r>
      <w:r w:rsidRPr="00A340ED">
        <w:rPr>
          <w:rFonts w:ascii="Arial Armenian" w:hAnsi="Arial Armenian" w:cs="Sylfaen"/>
          <w:sz w:val="20"/>
          <w:u w:val="single"/>
          <w:lang w:val="hy-AM"/>
        </w:rPr>
        <w:tab/>
      </w:r>
      <w:r w:rsidRPr="00A340ED">
        <w:rPr>
          <w:rFonts w:ascii="Arial Armenian" w:hAnsi="Arial Armenian" w:cs="Sylfaen"/>
          <w:sz w:val="20"/>
          <w:u w:val="single"/>
          <w:lang w:val="hy-AM"/>
        </w:rPr>
        <w:tab/>
      </w:r>
    </w:p>
    <w:p w:rsidR="00CE7D06" w:rsidRPr="00A340ED" w:rsidRDefault="00CE7D06" w:rsidP="00CE7D06">
      <w:pPr>
        <w:tabs>
          <w:tab w:val="left" w:pos="360"/>
          <w:tab w:val="left" w:pos="540"/>
        </w:tabs>
        <w:ind w:right="-360"/>
        <w:jc w:val="both"/>
        <w:rPr>
          <w:rFonts w:ascii="Arial Armenian" w:hAnsi="Arial Armenian" w:cs="Sylfaen"/>
          <w:sz w:val="12"/>
          <w:szCs w:val="16"/>
          <w:lang w:val="hy-AM"/>
        </w:rPr>
      </w:pPr>
      <w:r w:rsidRPr="00A340ED">
        <w:rPr>
          <w:rFonts w:ascii="Arial Armenian" w:hAnsi="Arial Armenian" w:cs="Sylfaen"/>
          <w:sz w:val="12"/>
          <w:szCs w:val="16"/>
          <w:lang w:val="hy-AM"/>
        </w:rPr>
        <w:tab/>
      </w:r>
      <w:r w:rsidRPr="00A340ED">
        <w:rPr>
          <w:rFonts w:ascii="Arial Armenian" w:hAnsi="Arial Armenian" w:cs="Sylfaen"/>
          <w:sz w:val="12"/>
          <w:szCs w:val="16"/>
          <w:lang w:val="hy-AM"/>
        </w:rPr>
        <w:tab/>
      </w:r>
      <w:r w:rsidRPr="00A340ED">
        <w:rPr>
          <w:rFonts w:ascii="Arial Armenian" w:hAnsi="Arial Armenian" w:cs="Sylfaen"/>
          <w:sz w:val="12"/>
          <w:szCs w:val="16"/>
          <w:lang w:val="hy-AM"/>
        </w:rPr>
        <w:tab/>
      </w:r>
      <w:r w:rsidRPr="00A340ED">
        <w:rPr>
          <w:rFonts w:ascii="Arial Armenian" w:hAnsi="Arial Armenian" w:cs="Sylfaen"/>
          <w:sz w:val="12"/>
          <w:szCs w:val="16"/>
          <w:lang w:val="hy-AM"/>
        </w:rPr>
        <w:tab/>
      </w:r>
      <w:r w:rsidRPr="00A340ED">
        <w:rPr>
          <w:rFonts w:ascii="Arial Armenian" w:hAnsi="Arial Armenian" w:cs="Sylfaen"/>
          <w:sz w:val="12"/>
          <w:szCs w:val="16"/>
          <w:lang w:val="hy-AM"/>
        </w:rPr>
        <w:tab/>
      </w:r>
      <w:r w:rsidRPr="00A340ED">
        <w:rPr>
          <w:rFonts w:ascii="Arial Armenian" w:hAnsi="Arial Armenian" w:cs="Sylfaen"/>
          <w:sz w:val="12"/>
          <w:szCs w:val="16"/>
          <w:lang w:val="hy-AM"/>
        </w:rPr>
        <w:tab/>
      </w:r>
      <w:r w:rsidRPr="00A340ED">
        <w:rPr>
          <w:rFonts w:ascii="Arial Armenian" w:hAnsi="Arial Armenian" w:cs="Sylfaen"/>
          <w:sz w:val="12"/>
          <w:szCs w:val="16"/>
          <w:lang w:val="hy-AM"/>
        </w:rPr>
        <w:tab/>
      </w:r>
      <w:r w:rsidRPr="00A340ED">
        <w:rPr>
          <w:rFonts w:ascii="Sylfaen" w:hAnsi="Sylfaen" w:cs="Sylfaen"/>
          <w:sz w:val="12"/>
          <w:szCs w:val="16"/>
          <w:lang w:val="hy-AM"/>
        </w:rPr>
        <w:t>պայմանագրի</w:t>
      </w:r>
      <w:r w:rsidRPr="00A340ED">
        <w:rPr>
          <w:rFonts w:ascii="Arial Armenian" w:hAnsi="Arial Armenian" w:cs="Sylfaen"/>
          <w:sz w:val="12"/>
          <w:szCs w:val="16"/>
          <w:lang w:val="hy-AM"/>
        </w:rPr>
        <w:t xml:space="preserve"> </w:t>
      </w:r>
      <w:r w:rsidRPr="00A340ED">
        <w:rPr>
          <w:rFonts w:ascii="Sylfaen" w:hAnsi="Sylfaen" w:cs="Sylfaen"/>
          <w:sz w:val="12"/>
          <w:szCs w:val="16"/>
          <w:lang w:val="hy-AM"/>
        </w:rPr>
        <w:t>կնքման</w:t>
      </w:r>
      <w:r w:rsidRPr="00A340ED">
        <w:rPr>
          <w:rFonts w:ascii="Arial Armenian" w:hAnsi="Arial Armenian" w:cs="Sylfaen"/>
          <w:sz w:val="12"/>
          <w:szCs w:val="16"/>
          <w:lang w:val="hy-AM"/>
        </w:rPr>
        <w:t xml:space="preserve"> </w:t>
      </w:r>
      <w:r w:rsidRPr="00A340ED">
        <w:rPr>
          <w:rFonts w:ascii="Sylfaen" w:hAnsi="Sylfaen" w:cs="Sylfaen"/>
          <w:sz w:val="12"/>
          <w:szCs w:val="16"/>
          <w:lang w:val="hy-AM"/>
        </w:rPr>
        <w:t>ամսաթիվը</w:t>
      </w:r>
      <w:r w:rsidRPr="00A340ED">
        <w:rPr>
          <w:rFonts w:ascii="Arial Armenian" w:hAnsi="Arial Armenian" w:cs="Sylfaen"/>
          <w:sz w:val="12"/>
          <w:szCs w:val="16"/>
          <w:lang w:val="hy-AM"/>
        </w:rPr>
        <w:tab/>
      </w:r>
      <w:r w:rsidRPr="00A340ED">
        <w:rPr>
          <w:rFonts w:ascii="Arial Armenian" w:hAnsi="Arial Armenian" w:cs="Sylfaen"/>
          <w:sz w:val="12"/>
          <w:szCs w:val="16"/>
          <w:lang w:val="hy-AM"/>
        </w:rPr>
        <w:tab/>
      </w:r>
      <w:r w:rsidRPr="00A340ED">
        <w:rPr>
          <w:rFonts w:ascii="Arial Armenian" w:hAnsi="Arial Armenian" w:cs="Sylfaen"/>
          <w:sz w:val="12"/>
          <w:szCs w:val="16"/>
          <w:lang w:val="hy-AM"/>
        </w:rPr>
        <w:tab/>
        <w:t xml:space="preserve">      </w:t>
      </w:r>
      <w:r w:rsidRPr="00A340ED">
        <w:rPr>
          <w:rFonts w:ascii="Sylfaen" w:hAnsi="Sylfaen" w:cs="Sylfaen"/>
          <w:sz w:val="12"/>
          <w:szCs w:val="16"/>
          <w:lang w:val="hy-AM"/>
        </w:rPr>
        <w:t>պայմանագրի</w:t>
      </w:r>
      <w:r w:rsidRPr="00A340ED">
        <w:rPr>
          <w:rFonts w:ascii="Arial Armenian" w:hAnsi="Arial Armenian" w:cs="Sylfaen"/>
          <w:sz w:val="12"/>
          <w:szCs w:val="16"/>
          <w:lang w:val="hy-AM"/>
        </w:rPr>
        <w:t xml:space="preserve"> </w:t>
      </w:r>
      <w:r w:rsidRPr="00A340ED">
        <w:rPr>
          <w:rFonts w:ascii="Sylfaen" w:hAnsi="Sylfaen" w:cs="Sylfaen"/>
          <w:sz w:val="12"/>
          <w:szCs w:val="16"/>
          <w:lang w:val="hy-AM"/>
        </w:rPr>
        <w:t>համարը</w:t>
      </w:r>
      <w:r w:rsidRPr="00A340ED">
        <w:rPr>
          <w:rFonts w:ascii="Arial Armenian" w:hAnsi="Arial Armenian" w:cs="Sylfaen"/>
          <w:sz w:val="12"/>
          <w:szCs w:val="16"/>
          <w:lang w:val="hy-AM"/>
        </w:rPr>
        <w:tab/>
      </w:r>
      <w:r w:rsidRPr="00A340ED">
        <w:rPr>
          <w:rFonts w:ascii="Arial Armenian" w:hAnsi="Arial Armenian" w:cs="Sylfaen"/>
          <w:sz w:val="12"/>
          <w:szCs w:val="16"/>
          <w:lang w:val="hy-AM"/>
        </w:rPr>
        <w:tab/>
      </w:r>
    </w:p>
    <w:p w:rsidR="00CE7D06" w:rsidRPr="00A340ED" w:rsidRDefault="00CE7D06" w:rsidP="00CE7D06">
      <w:pPr>
        <w:tabs>
          <w:tab w:val="left" w:pos="360"/>
          <w:tab w:val="left" w:pos="540"/>
        </w:tabs>
        <w:jc w:val="both"/>
        <w:rPr>
          <w:rFonts w:ascii="Arial Armenian" w:hAnsi="Arial Armenian" w:cs="Sylfaen"/>
          <w:sz w:val="20"/>
          <w:lang w:val="hy-AM"/>
        </w:rPr>
      </w:pPr>
      <w:r w:rsidRPr="00A340ED">
        <w:rPr>
          <w:rFonts w:ascii="Sylfaen" w:hAnsi="Sylfaen" w:cs="Sylfaen"/>
          <w:sz w:val="20"/>
          <w:lang w:val="hy-AM"/>
        </w:rPr>
        <w:t>պայմանագրի</w:t>
      </w:r>
      <w:r w:rsidRPr="00A340ED">
        <w:rPr>
          <w:rFonts w:ascii="Arial Armenian" w:hAnsi="Arial Armenian" w:cs="Sylfaen"/>
          <w:sz w:val="20"/>
          <w:lang w:val="hy-AM"/>
        </w:rPr>
        <w:t xml:space="preserve"> </w:t>
      </w:r>
      <w:r w:rsidRPr="00A340ED">
        <w:rPr>
          <w:rFonts w:ascii="Sylfaen" w:hAnsi="Sylfaen" w:cs="Sylfaen"/>
          <w:sz w:val="20"/>
          <w:lang w:val="hy-AM"/>
        </w:rPr>
        <w:t>շրջանակներում</w:t>
      </w:r>
      <w:r w:rsidRPr="00A340ED">
        <w:rPr>
          <w:rFonts w:ascii="Arial Armenian" w:hAnsi="Arial Armenian" w:cs="Sylfaen"/>
          <w:sz w:val="20"/>
          <w:lang w:val="hy-AM"/>
        </w:rPr>
        <w:t xml:space="preserve"> </w:t>
      </w:r>
      <w:r w:rsidRPr="00A340ED">
        <w:rPr>
          <w:rFonts w:ascii="Sylfaen" w:hAnsi="Sylfaen" w:cs="Sylfaen"/>
          <w:sz w:val="20"/>
          <w:lang w:val="hy-AM"/>
        </w:rPr>
        <w:t>Վաճառողը</w:t>
      </w:r>
      <w:r w:rsidRPr="00A340ED">
        <w:rPr>
          <w:rFonts w:ascii="Arial Armenian" w:hAnsi="Arial Armenian" w:cs="Sylfaen"/>
          <w:sz w:val="20"/>
          <w:lang w:val="hy-AM"/>
        </w:rPr>
        <w:t xml:space="preserve">  20  </w:t>
      </w:r>
      <w:r w:rsidRPr="00A340ED">
        <w:rPr>
          <w:rFonts w:ascii="Sylfaen" w:hAnsi="Sylfaen" w:cs="Sylfaen"/>
          <w:sz w:val="20"/>
          <w:lang w:val="hy-AM"/>
        </w:rPr>
        <w:t>թ</w:t>
      </w:r>
      <w:r w:rsidRPr="00A340ED">
        <w:rPr>
          <w:rFonts w:ascii="Arial Armenian" w:hAnsi="Arial Armenian" w:cs="Sylfaen"/>
          <w:sz w:val="20"/>
          <w:lang w:val="hy-AM"/>
        </w:rPr>
        <w:t xml:space="preserve">. </w:t>
      </w:r>
      <w:r w:rsidRPr="00A340ED">
        <w:rPr>
          <w:rFonts w:ascii="Arial Armenian" w:hAnsi="Arial Armenian" w:cs="Sylfaen"/>
          <w:sz w:val="20"/>
          <w:u w:val="single"/>
          <w:lang w:val="hy-AM"/>
        </w:rPr>
        <w:tab/>
      </w:r>
      <w:r w:rsidRPr="00A340ED">
        <w:rPr>
          <w:rFonts w:ascii="Arial Armenian" w:hAnsi="Arial Armenian" w:cs="Sylfaen"/>
          <w:sz w:val="20"/>
          <w:u w:val="single"/>
          <w:lang w:val="hy-AM"/>
        </w:rPr>
        <w:tab/>
      </w:r>
      <w:r w:rsidRPr="00A340ED">
        <w:rPr>
          <w:rFonts w:ascii="Arial Armenian" w:hAnsi="Arial Armenian" w:cs="Sylfaen"/>
          <w:sz w:val="20"/>
          <w:u w:val="single"/>
          <w:lang w:val="hy-AM"/>
        </w:rPr>
        <w:tab/>
      </w:r>
      <w:r w:rsidRPr="00A340ED">
        <w:rPr>
          <w:rFonts w:ascii="Arial Armenian" w:hAnsi="Arial Armenian" w:cs="Sylfaen"/>
          <w:sz w:val="20"/>
          <w:lang w:val="hy-AM"/>
        </w:rPr>
        <w:t>-</w:t>
      </w:r>
      <w:r w:rsidRPr="00A340ED">
        <w:rPr>
          <w:rFonts w:ascii="Sylfaen" w:hAnsi="Sylfaen" w:cs="Sylfaen"/>
          <w:sz w:val="20"/>
          <w:lang w:val="hy-AM"/>
        </w:rPr>
        <w:t>ին</w:t>
      </w:r>
      <w:r w:rsidRPr="00A340ED">
        <w:rPr>
          <w:rFonts w:ascii="Arial Armenian" w:hAnsi="Arial Armenian" w:cs="Sylfaen"/>
          <w:sz w:val="20"/>
          <w:lang w:val="hy-AM"/>
        </w:rPr>
        <w:t xml:space="preserve"> </w:t>
      </w:r>
      <w:r w:rsidRPr="00A340ED">
        <w:rPr>
          <w:rFonts w:ascii="Sylfaen" w:hAnsi="Sylfaen" w:cs="Sylfaen"/>
          <w:sz w:val="20"/>
          <w:lang w:val="hy-AM"/>
        </w:rPr>
        <w:t>հանձնման</w:t>
      </w:r>
      <w:r w:rsidRPr="00A340ED">
        <w:rPr>
          <w:rFonts w:ascii="Arial Armenian" w:hAnsi="Arial Armenian" w:cs="Sylfaen"/>
          <w:sz w:val="20"/>
          <w:lang w:val="hy-AM"/>
        </w:rPr>
        <w:t>-</w:t>
      </w:r>
      <w:r w:rsidRPr="00A340ED">
        <w:rPr>
          <w:rFonts w:ascii="Sylfaen" w:hAnsi="Sylfaen" w:cs="Sylfaen"/>
          <w:sz w:val="20"/>
          <w:lang w:val="hy-AM"/>
        </w:rPr>
        <w:t>ընդունման</w:t>
      </w:r>
      <w:r w:rsidRPr="00A340ED">
        <w:rPr>
          <w:rFonts w:ascii="Arial Armenian" w:hAnsi="Arial Armenian" w:cs="Sylfaen"/>
          <w:sz w:val="20"/>
          <w:lang w:val="hy-AM"/>
        </w:rPr>
        <w:t xml:space="preserve"> </w:t>
      </w:r>
      <w:r w:rsidRPr="00A340ED">
        <w:rPr>
          <w:rFonts w:ascii="Sylfaen" w:hAnsi="Sylfaen" w:cs="Sylfaen"/>
          <w:sz w:val="20"/>
          <w:lang w:val="hy-AM"/>
        </w:rPr>
        <w:t>նպատակով</w:t>
      </w:r>
      <w:r w:rsidRPr="00A340ED">
        <w:rPr>
          <w:rFonts w:ascii="Arial Armenian" w:hAnsi="Arial Armenian" w:cs="Sylfaen"/>
          <w:sz w:val="20"/>
          <w:lang w:val="hy-AM"/>
        </w:rPr>
        <w:t xml:space="preserve"> </w:t>
      </w:r>
      <w:r w:rsidRPr="00A340ED">
        <w:rPr>
          <w:rFonts w:ascii="Sylfaen" w:hAnsi="Sylfaen" w:cs="Sylfaen"/>
          <w:sz w:val="20"/>
          <w:lang w:val="hy-AM"/>
        </w:rPr>
        <w:t>Գնորդին</w:t>
      </w:r>
      <w:r w:rsidRPr="00A340ED">
        <w:rPr>
          <w:rFonts w:ascii="Arial Armenian" w:hAnsi="Arial Armenian" w:cs="Sylfaen"/>
          <w:sz w:val="20"/>
          <w:lang w:val="hy-AM"/>
        </w:rPr>
        <w:t xml:space="preserve"> </w:t>
      </w:r>
      <w:r w:rsidRPr="00A340ED">
        <w:rPr>
          <w:rFonts w:ascii="Sylfaen" w:hAnsi="Sylfaen" w:cs="Sylfaen"/>
          <w:sz w:val="20"/>
          <w:lang w:val="hy-AM"/>
        </w:rPr>
        <w:t>հանձնեց</w:t>
      </w:r>
      <w:r w:rsidRPr="00A340ED">
        <w:rPr>
          <w:rFonts w:ascii="Arial Armenian" w:hAnsi="Arial Armenian" w:cs="Sylfaen"/>
          <w:sz w:val="20"/>
          <w:lang w:val="hy-AM"/>
        </w:rPr>
        <w:t xml:space="preserve"> </w:t>
      </w:r>
      <w:r w:rsidRPr="00A340ED">
        <w:rPr>
          <w:rFonts w:ascii="Sylfaen" w:hAnsi="Sylfaen" w:cs="Sylfaen"/>
          <w:sz w:val="20"/>
          <w:lang w:val="hy-AM"/>
        </w:rPr>
        <w:t>ստորև</w:t>
      </w:r>
      <w:r w:rsidRPr="00A340ED">
        <w:rPr>
          <w:rFonts w:ascii="Arial Armenian" w:hAnsi="Arial Armenian" w:cs="Sylfaen"/>
          <w:sz w:val="20"/>
          <w:lang w:val="hy-AM"/>
        </w:rPr>
        <w:t xml:space="preserve"> </w:t>
      </w:r>
      <w:r w:rsidRPr="00A340ED">
        <w:rPr>
          <w:rFonts w:ascii="Sylfaen" w:hAnsi="Sylfaen" w:cs="Sylfaen"/>
          <w:sz w:val="20"/>
          <w:lang w:val="hy-AM"/>
        </w:rPr>
        <w:t>նշված</w:t>
      </w:r>
      <w:r w:rsidRPr="00A340ED">
        <w:rPr>
          <w:rFonts w:ascii="Arial Armenian" w:hAnsi="Arial Armenian" w:cs="Sylfaen"/>
          <w:sz w:val="20"/>
          <w:lang w:val="hy-AM"/>
        </w:rPr>
        <w:t xml:space="preserve"> </w:t>
      </w:r>
      <w:r w:rsidRPr="00A340ED">
        <w:rPr>
          <w:rFonts w:ascii="Sylfaen" w:hAnsi="Sylfaen" w:cs="Sylfaen"/>
          <w:sz w:val="20"/>
          <w:lang w:val="hy-AM"/>
        </w:rPr>
        <w:t>ապրանքները</w:t>
      </w:r>
      <w:r w:rsidRPr="00A340ED">
        <w:rPr>
          <w:rFonts w:ascii="Arial Armenian" w:hAnsi="Arial Armenian" w:cs="Sylfaen"/>
          <w:sz w:val="20"/>
          <w:lang w:val="hy-AM"/>
        </w:rPr>
        <w:t>.</w:t>
      </w:r>
    </w:p>
    <w:p w:rsidR="00CE7D06" w:rsidRPr="00A340ED" w:rsidRDefault="00CE7D06" w:rsidP="00CE7D06">
      <w:pPr>
        <w:tabs>
          <w:tab w:val="left" w:pos="2972"/>
        </w:tabs>
        <w:jc w:val="both"/>
        <w:rPr>
          <w:rFonts w:ascii="Arial Armenian" w:hAnsi="Arial Armenian" w:cs="Sylfaen"/>
          <w:sz w:val="20"/>
          <w:lang w:val="hy-AM"/>
        </w:rPr>
      </w:pPr>
      <w:r w:rsidRPr="00A340ED">
        <w:rPr>
          <w:rFonts w:ascii="Arial Armenian" w:hAnsi="Arial Armenia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E7D06" w:rsidRPr="00A340ED" w:rsidTr="004B1466">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E7D06" w:rsidRPr="00A340ED" w:rsidRDefault="00CE7D06" w:rsidP="004B1466">
            <w:pPr>
              <w:jc w:val="center"/>
              <w:rPr>
                <w:rFonts w:ascii="Arial Armenian" w:hAnsi="Arial Armenian" w:cs="Sylfaen"/>
                <w:bCs/>
                <w:sz w:val="18"/>
                <w:szCs w:val="18"/>
                <w:lang w:eastAsia="ru-RU"/>
              </w:rPr>
            </w:pPr>
            <w:r w:rsidRPr="00A340ED">
              <w:rPr>
                <w:rFonts w:ascii="Sylfaen" w:hAnsi="Sylfaen" w:cs="Sylfaen"/>
                <w:bCs/>
                <w:sz w:val="18"/>
                <w:szCs w:val="18"/>
                <w:lang w:eastAsia="ru-RU"/>
              </w:rPr>
              <w:t>Ապրանքի</w:t>
            </w:r>
          </w:p>
        </w:tc>
      </w:tr>
      <w:tr w:rsidR="00CE7D06" w:rsidRPr="00A340ED" w:rsidTr="004B146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E7D06" w:rsidRPr="00A340ED" w:rsidRDefault="00CE7D06" w:rsidP="004B1466">
            <w:pPr>
              <w:jc w:val="center"/>
              <w:rPr>
                <w:rFonts w:ascii="Arial Armenian" w:hAnsi="Arial Armenian"/>
                <w:sz w:val="18"/>
                <w:szCs w:val="18"/>
              </w:rPr>
            </w:pPr>
            <w:r w:rsidRPr="00A340ED">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E7D06" w:rsidRPr="00A340ED" w:rsidRDefault="00CE7D06" w:rsidP="004B1466">
            <w:pPr>
              <w:jc w:val="center"/>
              <w:rPr>
                <w:rFonts w:ascii="Arial Armenian" w:hAnsi="Arial Armenian"/>
                <w:sz w:val="18"/>
                <w:szCs w:val="18"/>
              </w:rPr>
            </w:pPr>
            <w:r w:rsidRPr="00A340ED">
              <w:rPr>
                <w:rFonts w:ascii="Sylfaen" w:hAnsi="Sylfaen" w:cs="Sylfaen"/>
                <w:sz w:val="18"/>
                <w:szCs w:val="18"/>
              </w:rPr>
              <w:t>չափման</w:t>
            </w:r>
            <w:r w:rsidRPr="00A340ED">
              <w:rPr>
                <w:rFonts w:ascii="Arial Armenian" w:hAnsi="Arial Armenian" w:cs="Sylfaen"/>
                <w:sz w:val="18"/>
                <w:szCs w:val="18"/>
              </w:rPr>
              <w:t xml:space="preserve"> </w:t>
            </w:r>
            <w:r w:rsidRPr="00A340ED">
              <w:rPr>
                <w:rFonts w:ascii="Sylfaen" w:hAnsi="Sylfaen" w:cs="Sylfaen"/>
                <w:sz w:val="18"/>
                <w:szCs w:val="18"/>
              </w:rPr>
              <w:t>միավորը</w:t>
            </w:r>
            <w:r w:rsidRPr="00A340ED">
              <w:rPr>
                <w:rFonts w:ascii="Arial Armenian" w:hAnsi="Arial Armenian"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CE7D06" w:rsidRPr="00A340ED" w:rsidRDefault="00CE7D06" w:rsidP="004B1466">
            <w:pPr>
              <w:jc w:val="center"/>
              <w:rPr>
                <w:rFonts w:ascii="Arial Armenian" w:hAnsi="Arial Armenian"/>
                <w:sz w:val="18"/>
                <w:szCs w:val="18"/>
              </w:rPr>
            </w:pPr>
            <w:r w:rsidRPr="00A340ED">
              <w:rPr>
                <w:rFonts w:ascii="Sylfaen" w:hAnsi="Sylfaen" w:cs="Sylfaen"/>
                <w:sz w:val="18"/>
                <w:szCs w:val="18"/>
              </w:rPr>
              <w:t>քանակը</w:t>
            </w:r>
            <w:r w:rsidRPr="00A340ED">
              <w:rPr>
                <w:rFonts w:ascii="Arial Armenian" w:hAnsi="Arial Armenian"/>
                <w:sz w:val="18"/>
                <w:szCs w:val="18"/>
              </w:rPr>
              <w:t xml:space="preserve"> (</w:t>
            </w:r>
            <w:r w:rsidRPr="00A340ED">
              <w:rPr>
                <w:rFonts w:ascii="Sylfaen" w:hAnsi="Sylfaen" w:cs="Sylfaen"/>
                <w:sz w:val="18"/>
                <w:szCs w:val="18"/>
              </w:rPr>
              <w:t>փաստացի</w:t>
            </w:r>
            <w:r w:rsidRPr="00A340ED">
              <w:rPr>
                <w:rFonts w:ascii="Arial Armenian" w:hAnsi="Arial Armenian"/>
                <w:sz w:val="18"/>
                <w:szCs w:val="18"/>
              </w:rPr>
              <w:t>)</w:t>
            </w:r>
          </w:p>
        </w:tc>
      </w:tr>
      <w:tr w:rsidR="00CE7D06" w:rsidRPr="00A340ED" w:rsidTr="004B146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E7D06" w:rsidRPr="00A340ED" w:rsidRDefault="00CE7D06" w:rsidP="004B1466">
            <w:pPr>
              <w:jc w:val="center"/>
              <w:rPr>
                <w:rFonts w:ascii="Arial Armenian" w:hAnsi="Arial Armenia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E7D06" w:rsidRPr="00A340ED" w:rsidRDefault="00CE7D06" w:rsidP="004B1466">
            <w:pPr>
              <w:jc w:val="center"/>
              <w:rPr>
                <w:rFonts w:ascii="Arial Armenian" w:hAnsi="Arial Armenia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E7D06" w:rsidRPr="00A340ED" w:rsidRDefault="00CE7D06" w:rsidP="004B1466">
            <w:pPr>
              <w:jc w:val="center"/>
              <w:rPr>
                <w:rFonts w:ascii="Arial Armenian" w:hAnsi="Arial Armenian" w:cs="Sylfaen"/>
                <w:sz w:val="18"/>
                <w:szCs w:val="18"/>
                <w:lang w:val="ru-RU" w:eastAsia="ru-RU"/>
              </w:rPr>
            </w:pPr>
          </w:p>
        </w:tc>
      </w:tr>
      <w:tr w:rsidR="00CE7D06" w:rsidRPr="00A340ED" w:rsidTr="004B146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E7D06" w:rsidRPr="00A340ED" w:rsidRDefault="00CE7D06" w:rsidP="004B1466">
            <w:pPr>
              <w:jc w:val="center"/>
              <w:rPr>
                <w:rFonts w:ascii="Arial Armenian" w:hAnsi="Arial Armenia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E7D06" w:rsidRPr="00A340ED" w:rsidRDefault="00CE7D06" w:rsidP="004B1466">
            <w:pPr>
              <w:jc w:val="center"/>
              <w:rPr>
                <w:rFonts w:ascii="Arial Armenian" w:hAnsi="Arial Armenia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E7D06" w:rsidRPr="00A340ED" w:rsidRDefault="00CE7D06" w:rsidP="004B1466">
            <w:pPr>
              <w:jc w:val="center"/>
              <w:rPr>
                <w:rFonts w:ascii="Arial Armenian" w:hAnsi="Arial Armenian" w:cs="Sylfaen"/>
                <w:sz w:val="18"/>
                <w:szCs w:val="18"/>
                <w:lang w:val="ru-RU" w:eastAsia="ru-RU"/>
              </w:rPr>
            </w:pPr>
          </w:p>
        </w:tc>
      </w:tr>
    </w:tbl>
    <w:p w:rsidR="00CE7D06" w:rsidRPr="00A340ED" w:rsidRDefault="00CE7D06" w:rsidP="00CE7D06">
      <w:pPr>
        <w:tabs>
          <w:tab w:val="left" w:pos="360"/>
          <w:tab w:val="left" w:pos="540"/>
        </w:tabs>
        <w:jc w:val="both"/>
        <w:rPr>
          <w:rFonts w:ascii="Arial Armenian" w:hAnsi="Arial Armenian" w:cs="Sylfaen"/>
          <w:lang w:eastAsia="ru-RU"/>
        </w:rPr>
      </w:pPr>
    </w:p>
    <w:p w:rsidR="00CE7D06" w:rsidRPr="00A340ED" w:rsidRDefault="00CE7D06" w:rsidP="00CE7D06">
      <w:pPr>
        <w:tabs>
          <w:tab w:val="left" w:pos="360"/>
          <w:tab w:val="left" w:pos="540"/>
        </w:tabs>
        <w:jc w:val="both"/>
        <w:rPr>
          <w:rFonts w:ascii="Arial Armenian" w:hAnsi="Arial Armenian" w:cs="Sylfaen"/>
          <w:sz w:val="20"/>
        </w:rPr>
      </w:pPr>
      <w:r w:rsidRPr="00A340ED">
        <w:rPr>
          <w:rFonts w:ascii="Sylfaen" w:hAnsi="Sylfaen" w:cs="Sylfaen"/>
          <w:sz w:val="20"/>
        </w:rPr>
        <w:t>Սույն</w:t>
      </w:r>
      <w:r w:rsidRPr="00A340ED">
        <w:rPr>
          <w:rFonts w:ascii="Arial Armenian" w:hAnsi="Arial Armenian" w:cs="Sylfaen"/>
          <w:sz w:val="20"/>
        </w:rPr>
        <w:t xml:space="preserve"> </w:t>
      </w:r>
      <w:r w:rsidRPr="00A340ED">
        <w:rPr>
          <w:rFonts w:ascii="Sylfaen" w:hAnsi="Sylfaen" w:cs="Sylfaen"/>
          <w:sz w:val="20"/>
        </w:rPr>
        <w:t>ակտը</w:t>
      </w:r>
      <w:r w:rsidRPr="00A340ED">
        <w:rPr>
          <w:rFonts w:ascii="Arial Armenian" w:hAnsi="Arial Armenian" w:cs="Sylfaen"/>
          <w:sz w:val="20"/>
        </w:rPr>
        <w:t xml:space="preserve"> </w:t>
      </w:r>
      <w:r w:rsidRPr="00A340ED">
        <w:rPr>
          <w:rFonts w:ascii="Sylfaen" w:hAnsi="Sylfaen" w:cs="Sylfaen"/>
          <w:sz w:val="20"/>
        </w:rPr>
        <w:t>կազմված</w:t>
      </w:r>
      <w:r w:rsidRPr="00A340ED">
        <w:rPr>
          <w:rFonts w:ascii="Arial Armenian" w:hAnsi="Arial Armenian" w:cs="Sylfaen"/>
          <w:sz w:val="20"/>
        </w:rPr>
        <w:t xml:space="preserve"> </w:t>
      </w:r>
      <w:r w:rsidRPr="00A340ED">
        <w:rPr>
          <w:rFonts w:ascii="Sylfaen" w:hAnsi="Sylfaen" w:cs="Sylfaen"/>
          <w:sz w:val="20"/>
        </w:rPr>
        <w:t>է</w:t>
      </w:r>
      <w:r w:rsidRPr="00A340ED">
        <w:rPr>
          <w:rFonts w:ascii="Arial Armenian" w:hAnsi="Arial Armenian" w:cs="Sylfaen"/>
          <w:sz w:val="20"/>
        </w:rPr>
        <w:t xml:space="preserve"> 2 </w:t>
      </w:r>
      <w:r w:rsidRPr="00A340ED">
        <w:rPr>
          <w:rFonts w:ascii="Sylfaen" w:hAnsi="Sylfaen" w:cs="Sylfaen"/>
          <w:sz w:val="20"/>
        </w:rPr>
        <w:t>օրինակից</w:t>
      </w:r>
      <w:r w:rsidRPr="00A340ED">
        <w:rPr>
          <w:rFonts w:ascii="Arial Armenian" w:hAnsi="Arial Armenian" w:cs="Sylfaen"/>
          <w:sz w:val="20"/>
        </w:rPr>
        <w:t xml:space="preserve">, </w:t>
      </w:r>
      <w:r w:rsidRPr="00A340ED">
        <w:rPr>
          <w:rFonts w:ascii="Sylfaen" w:hAnsi="Sylfaen" w:cs="Sylfaen"/>
          <w:sz w:val="20"/>
        </w:rPr>
        <w:t>յուրաքանչյուր</w:t>
      </w:r>
      <w:r w:rsidRPr="00A340ED">
        <w:rPr>
          <w:rFonts w:ascii="Arial Armenian" w:hAnsi="Arial Armenian" w:cs="Sylfaen"/>
          <w:sz w:val="20"/>
        </w:rPr>
        <w:t xml:space="preserve"> </w:t>
      </w:r>
      <w:r w:rsidRPr="00A340ED">
        <w:rPr>
          <w:rFonts w:ascii="Sylfaen" w:hAnsi="Sylfaen" w:cs="Sylfaen"/>
          <w:sz w:val="20"/>
        </w:rPr>
        <w:t>կողմին</w:t>
      </w:r>
      <w:r w:rsidRPr="00A340ED">
        <w:rPr>
          <w:rFonts w:ascii="Arial Armenian" w:hAnsi="Arial Armenian" w:cs="Sylfaen"/>
          <w:sz w:val="20"/>
        </w:rPr>
        <w:t xml:space="preserve"> </w:t>
      </w:r>
      <w:r w:rsidRPr="00A340ED">
        <w:rPr>
          <w:rFonts w:ascii="Sylfaen" w:hAnsi="Sylfaen" w:cs="Sylfaen"/>
          <w:sz w:val="20"/>
        </w:rPr>
        <w:t>տրամադրվում</w:t>
      </w:r>
      <w:r w:rsidRPr="00A340ED">
        <w:rPr>
          <w:rFonts w:ascii="Arial Armenian" w:hAnsi="Arial Armenian" w:cs="Sylfaen"/>
          <w:sz w:val="20"/>
        </w:rPr>
        <w:t xml:space="preserve"> </w:t>
      </w:r>
      <w:r w:rsidRPr="00A340ED">
        <w:rPr>
          <w:rFonts w:ascii="Sylfaen" w:hAnsi="Sylfaen" w:cs="Sylfaen"/>
          <w:sz w:val="20"/>
        </w:rPr>
        <w:t>է</w:t>
      </w:r>
      <w:r w:rsidRPr="00A340ED">
        <w:rPr>
          <w:rFonts w:ascii="Arial Armenian" w:hAnsi="Arial Armenian" w:cs="Sylfaen"/>
          <w:sz w:val="20"/>
        </w:rPr>
        <w:t xml:space="preserve"> </w:t>
      </w:r>
      <w:r w:rsidRPr="00A340ED">
        <w:rPr>
          <w:rFonts w:ascii="Sylfaen" w:hAnsi="Sylfaen" w:cs="Sylfaen"/>
          <w:sz w:val="20"/>
        </w:rPr>
        <w:t>մեկական</w:t>
      </w:r>
      <w:r w:rsidRPr="00A340ED">
        <w:rPr>
          <w:rFonts w:ascii="Arial Armenian" w:hAnsi="Arial Armenian" w:cs="Sylfaen"/>
          <w:sz w:val="20"/>
        </w:rPr>
        <w:t xml:space="preserve"> </w:t>
      </w:r>
      <w:r w:rsidRPr="00A340ED">
        <w:rPr>
          <w:rFonts w:ascii="Sylfaen" w:hAnsi="Sylfaen" w:cs="Sylfaen"/>
          <w:sz w:val="20"/>
        </w:rPr>
        <w:t>օրինակ</w:t>
      </w:r>
      <w:r w:rsidRPr="00A340ED">
        <w:rPr>
          <w:rFonts w:ascii="Arial Armenian" w:hAnsi="Arial Armenian" w:cs="Sylfaen"/>
          <w:sz w:val="20"/>
        </w:rPr>
        <w:t>:</w:t>
      </w:r>
    </w:p>
    <w:p w:rsidR="00CE7D06" w:rsidRPr="00A340ED" w:rsidRDefault="00CE7D06" w:rsidP="00CE7D06">
      <w:pPr>
        <w:tabs>
          <w:tab w:val="left" w:pos="360"/>
          <w:tab w:val="left" w:pos="540"/>
        </w:tabs>
        <w:rPr>
          <w:rFonts w:ascii="Arial Armenian" w:hAnsi="Arial Armenian" w:cs="Sylfaen"/>
          <w:sz w:val="22"/>
          <w:szCs w:val="22"/>
          <w:lang w:val="hy-AM"/>
        </w:rPr>
      </w:pPr>
    </w:p>
    <w:p w:rsidR="00CE7D06" w:rsidRPr="00A340ED" w:rsidRDefault="00CE7D06" w:rsidP="00CE7D06">
      <w:pPr>
        <w:jc w:val="center"/>
        <w:rPr>
          <w:rFonts w:ascii="Arial Armenian" w:hAnsi="Arial Armenian" w:cs="Sylfaen"/>
          <w:sz w:val="22"/>
          <w:szCs w:val="22"/>
          <w:lang w:val="hy-AM"/>
        </w:rPr>
      </w:pPr>
    </w:p>
    <w:p w:rsidR="00CE7D06" w:rsidRPr="00A340ED" w:rsidRDefault="00CE7D06" w:rsidP="00CE7D06">
      <w:pPr>
        <w:jc w:val="center"/>
        <w:rPr>
          <w:rFonts w:ascii="Arial Armenian" w:hAnsi="Arial Armenian" w:cs="Sylfaen"/>
          <w:sz w:val="14"/>
          <w:szCs w:val="14"/>
          <w:lang w:val="hy-AM"/>
        </w:rPr>
      </w:pPr>
    </w:p>
    <w:p w:rsidR="00CE7D06" w:rsidRPr="00A340ED" w:rsidRDefault="00CE7D06" w:rsidP="00CE7D06">
      <w:pPr>
        <w:jc w:val="center"/>
        <w:rPr>
          <w:rFonts w:ascii="Arial Armenian" w:hAnsi="Arial Armenian" w:cs="Sylfaen"/>
          <w:sz w:val="22"/>
          <w:szCs w:val="22"/>
          <w:lang w:val="hy-AM"/>
        </w:rPr>
      </w:pPr>
    </w:p>
    <w:p w:rsidR="00CE7D06" w:rsidRPr="00A340ED" w:rsidRDefault="00CE7D06" w:rsidP="00CE7D06">
      <w:pPr>
        <w:jc w:val="center"/>
        <w:rPr>
          <w:rFonts w:ascii="Arial Armenian" w:hAnsi="Arial Armenian" w:cs="Sylfaen"/>
          <w:sz w:val="22"/>
          <w:szCs w:val="22"/>
        </w:rPr>
      </w:pPr>
      <w:r w:rsidRPr="00A340ED">
        <w:rPr>
          <w:rFonts w:ascii="Sylfaen" w:hAnsi="Sylfaen" w:cs="Sylfaen"/>
          <w:sz w:val="22"/>
          <w:szCs w:val="22"/>
        </w:rPr>
        <w:t>ԿՈՂՄԵՐԸ</w:t>
      </w:r>
    </w:p>
    <w:p w:rsidR="00CE7D06" w:rsidRPr="00A340ED" w:rsidRDefault="00CE7D06" w:rsidP="00CE7D06">
      <w:pPr>
        <w:jc w:val="center"/>
        <w:rPr>
          <w:rFonts w:ascii="Arial Armenian" w:hAnsi="Arial Armenian" w:cs="Sylfaen"/>
          <w:sz w:val="22"/>
          <w:szCs w:val="22"/>
        </w:rPr>
      </w:pPr>
    </w:p>
    <w:p w:rsidR="00CE7D06" w:rsidRPr="00A340ED" w:rsidRDefault="00CE7D06" w:rsidP="00CE7D06">
      <w:pPr>
        <w:tabs>
          <w:tab w:val="left" w:pos="360"/>
          <w:tab w:val="left" w:pos="540"/>
        </w:tabs>
        <w:rPr>
          <w:rFonts w:ascii="Arial Armenian" w:hAnsi="Arial Armenian" w:cs="Sylfaen"/>
          <w:sz w:val="22"/>
          <w:szCs w:val="22"/>
        </w:rPr>
      </w:pPr>
    </w:p>
    <w:p w:rsidR="00CE7D06" w:rsidRPr="00A340ED" w:rsidRDefault="00CE7D06" w:rsidP="00CE7D06">
      <w:pPr>
        <w:tabs>
          <w:tab w:val="left" w:pos="360"/>
          <w:tab w:val="left" w:pos="540"/>
        </w:tabs>
        <w:rPr>
          <w:rFonts w:ascii="Arial Armenian" w:hAnsi="Arial Armenian" w:cs="Sylfaen"/>
          <w:sz w:val="22"/>
          <w:szCs w:val="22"/>
        </w:rPr>
      </w:pPr>
    </w:p>
    <w:tbl>
      <w:tblPr>
        <w:tblW w:w="0" w:type="auto"/>
        <w:tblLook w:val="00A0" w:firstRow="1" w:lastRow="0" w:firstColumn="1" w:lastColumn="0" w:noHBand="0" w:noVBand="0"/>
      </w:tblPr>
      <w:tblGrid>
        <w:gridCol w:w="4785"/>
        <w:gridCol w:w="5223"/>
      </w:tblGrid>
      <w:tr w:rsidR="00CE7D06" w:rsidRPr="00A340ED" w:rsidTr="004B1466">
        <w:tc>
          <w:tcPr>
            <w:tcW w:w="4785" w:type="dxa"/>
          </w:tcPr>
          <w:p w:rsidR="00CE7D06" w:rsidRPr="00A340ED" w:rsidRDefault="00CE7D06" w:rsidP="004B1466">
            <w:pPr>
              <w:tabs>
                <w:tab w:val="left" w:pos="360"/>
                <w:tab w:val="left" w:pos="540"/>
              </w:tabs>
              <w:jc w:val="center"/>
              <w:rPr>
                <w:rFonts w:ascii="Arial Armenian" w:hAnsi="Arial Armenian" w:cs="Sylfaen"/>
                <w:b/>
                <w:bCs/>
                <w:lang w:eastAsia="ru-RU"/>
              </w:rPr>
            </w:pPr>
            <w:r w:rsidRPr="00A340ED">
              <w:rPr>
                <w:rFonts w:ascii="Sylfaen" w:hAnsi="Sylfaen" w:cs="Sylfaen"/>
                <w:b/>
                <w:bCs/>
                <w:sz w:val="22"/>
                <w:szCs w:val="22"/>
              </w:rPr>
              <w:t>Հանձնեց</w:t>
            </w:r>
          </w:p>
        </w:tc>
        <w:tc>
          <w:tcPr>
            <w:tcW w:w="5223" w:type="dxa"/>
          </w:tcPr>
          <w:p w:rsidR="00CE7D06" w:rsidRPr="00A340ED" w:rsidRDefault="00CE7D06" w:rsidP="004B1466">
            <w:pPr>
              <w:tabs>
                <w:tab w:val="left" w:pos="360"/>
                <w:tab w:val="left" w:pos="540"/>
              </w:tabs>
              <w:jc w:val="center"/>
              <w:rPr>
                <w:rFonts w:ascii="Arial Armenian" w:hAnsi="Arial Armenian" w:cs="Sylfaen"/>
                <w:b/>
                <w:bCs/>
                <w:lang w:eastAsia="ru-RU"/>
              </w:rPr>
            </w:pPr>
            <w:r w:rsidRPr="00A340ED">
              <w:rPr>
                <w:rFonts w:ascii="Arial Armenian" w:hAnsi="Arial Armenian" w:cs="Sylfaen"/>
                <w:b/>
                <w:bCs/>
                <w:sz w:val="22"/>
                <w:szCs w:val="22"/>
              </w:rPr>
              <w:t xml:space="preserve">        </w:t>
            </w:r>
            <w:r w:rsidRPr="00A340ED">
              <w:rPr>
                <w:rFonts w:ascii="Sylfaen" w:hAnsi="Sylfaen" w:cs="Sylfaen"/>
                <w:b/>
                <w:bCs/>
                <w:sz w:val="22"/>
                <w:szCs w:val="22"/>
              </w:rPr>
              <w:t>Ընդունեց</w:t>
            </w:r>
          </w:p>
        </w:tc>
      </w:tr>
    </w:tbl>
    <w:p w:rsidR="00CE7D06" w:rsidRPr="00A340ED" w:rsidRDefault="00CE7D06" w:rsidP="00CE7D06">
      <w:pPr>
        <w:tabs>
          <w:tab w:val="left" w:pos="360"/>
          <w:tab w:val="left" w:pos="540"/>
        </w:tabs>
        <w:rPr>
          <w:rFonts w:ascii="Arial Armenian" w:hAnsi="Arial Armenian" w:cs="Sylfaen"/>
          <w:sz w:val="20"/>
          <w:szCs w:val="20"/>
          <w:lang w:eastAsia="ru-RU"/>
        </w:rPr>
      </w:pPr>
      <w:r w:rsidRPr="00A340ED">
        <w:rPr>
          <w:rFonts w:ascii="Arial Armenian" w:hAnsi="Arial Armenian" w:cs="Sylfaen"/>
          <w:sz w:val="20"/>
          <w:szCs w:val="20"/>
          <w:lang w:eastAsia="ru-RU"/>
        </w:rPr>
        <w:t xml:space="preserve">                                                                                                  </w:t>
      </w:r>
      <w:r w:rsidRPr="00A340ED">
        <w:rPr>
          <w:rFonts w:ascii="Sylfaen" w:hAnsi="Sylfaen" w:cs="Sylfaen"/>
          <w:sz w:val="20"/>
          <w:szCs w:val="20"/>
          <w:lang w:eastAsia="ru-RU"/>
        </w:rPr>
        <w:t>հայտը</w:t>
      </w:r>
      <w:r w:rsidRPr="00A340ED">
        <w:rPr>
          <w:rFonts w:ascii="Arial Armenian" w:hAnsi="Arial Armenian" w:cs="Sylfaen"/>
          <w:sz w:val="20"/>
          <w:szCs w:val="20"/>
          <w:lang w:eastAsia="ru-RU"/>
        </w:rPr>
        <w:t xml:space="preserve"> </w:t>
      </w:r>
      <w:r w:rsidRPr="00A340ED">
        <w:rPr>
          <w:rFonts w:ascii="Sylfaen" w:hAnsi="Sylfaen" w:cs="Sylfaen"/>
          <w:sz w:val="20"/>
          <w:szCs w:val="20"/>
          <w:lang w:eastAsia="ru-RU"/>
        </w:rPr>
        <w:t>նախագծած</w:t>
      </w:r>
      <w:r w:rsidRPr="00A340ED">
        <w:rPr>
          <w:rFonts w:ascii="Arial Armenian" w:hAnsi="Arial Armenian" w:cs="Sylfaen"/>
          <w:sz w:val="20"/>
          <w:szCs w:val="20"/>
          <w:lang w:eastAsia="ru-RU"/>
        </w:rPr>
        <w:t xml:space="preserve"> </w:t>
      </w:r>
      <w:r w:rsidRPr="00A340ED">
        <w:rPr>
          <w:rFonts w:ascii="Sylfaen" w:hAnsi="Sylfaen" w:cs="Sylfaen"/>
          <w:sz w:val="20"/>
          <w:szCs w:val="20"/>
          <w:lang w:eastAsia="ru-RU"/>
        </w:rPr>
        <w:t>ներկայացուցիչ</w:t>
      </w:r>
      <w:r w:rsidRPr="00A340ED">
        <w:rPr>
          <w:rFonts w:ascii="Arial Armenian" w:hAnsi="Arial Armenian" w:cs="Sylfaen"/>
          <w:sz w:val="20"/>
          <w:szCs w:val="20"/>
          <w:lang w:eastAsia="ru-RU"/>
        </w:rPr>
        <w:t>`</w:t>
      </w:r>
    </w:p>
    <w:p w:rsidR="00CE7D06" w:rsidRPr="00A340ED" w:rsidRDefault="00CE7D06" w:rsidP="00CE7D06">
      <w:pPr>
        <w:tabs>
          <w:tab w:val="left" w:pos="360"/>
          <w:tab w:val="left" w:pos="540"/>
        </w:tabs>
        <w:rPr>
          <w:rFonts w:ascii="Arial Armenian" w:hAnsi="Arial Armenia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E7D06" w:rsidRPr="00A340ED" w:rsidTr="004B1466">
        <w:trPr>
          <w:tblCellSpacing w:w="7" w:type="dxa"/>
          <w:jc w:val="center"/>
        </w:trPr>
        <w:tc>
          <w:tcPr>
            <w:tcW w:w="0" w:type="auto"/>
            <w:vAlign w:val="center"/>
          </w:tcPr>
          <w:p w:rsidR="00CE7D06" w:rsidRPr="00A340ED" w:rsidRDefault="00CE7D06" w:rsidP="004B1466">
            <w:pPr>
              <w:jc w:val="center"/>
              <w:rPr>
                <w:rFonts w:ascii="Arial Armenian" w:hAnsi="Arial Armenian" w:cs="GHEA Grapalat"/>
                <w:color w:val="000000"/>
                <w:sz w:val="21"/>
                <w:szCs w:val="21"/>
                <w:lang w:val="ru-RU" w:eastAsia="ru-RU"/>
              </w:rPr>
            </w:pPr>
            <w:r w:rsidRPr="00A340ED">
              <w:rPr>
                <w:rFonts w:ascii="Arial Armenian" w:hAnsi="Arial Armenian" w:cs="GHEA Grapalat"/>
                <w:color w:val="000000"/>
                <w:sz w:val="21"/>
                <w:szCs w:val="21"/>
              </w:rPr>
              <w:t xml:space="preserve">___________________________ </w:t>
            </w:r>
          </w:p>
          <w:p w:rsidR="00CE7D06" w:rsidRPr="00A340ED" w:rsidRDefault="00CE7D06" w:rsidP="004B1466">
            <w:pPr>
              <w:jc w:val="center"/>
              <w:rPr>
                <w:rFonts w:ascii="Arial Armenian" w:hAnsi="Arial Armenian" w:cs="GHEA Grapalat"/>
                <w:color w:val="000000"/>
                <w:sz w:val="21"/>
                <w:szCs w:val="21"/>
                <w:lang w:val="ru-RU" w:eastAsia="ru-RU"/>
              </w:rPr>
            </w:pPr>
            <w:r w:rsidRPr="00A340ED">
              <w:rPr>
                <w:rFonts w:ascii="Sylfaen" w:hAnsi="Sylfaen" w:cs="Sylfaen"/>
                <w:color w:val="000000"/>
                <w:sz w:val="15"/>
                <w:szCs w:val="15"/>
              </w:rPr>
              <w:t>ազգանուն</w:t>
            </w:r>
            <w:r w:rsidRPr="00A340ED">
              <w:rPr>
                <w:rFonts w:ascii="Arial Armenian" w:hAnsi="Arial Armenian" w:cs="GHEA Grapalat"/>
                <w:color w:val="000000"/>
                <w:sz w:val="15"/>
                <w:szCs w:val="15"/>
              </w:rPr>
              <w:t xml:space="preserve">, </w:t>
            </w:r>
            <w:r w:rsidRPr="00A340ED">
              <w:rPr>
                <w:rFonts w:ascii="Sylfaen" w:hAnsi="Sylfaen" w:cs="Sylfaen"/>
                <w:color w:val="000000"/>
                <w:sz w:val="15"/>
                <w:szCs w:val="15"/>
              </w:rPr>
              <w:t>անուն</w:t>
            </w:r>
          </w:p>
        </w:tc>
        <w:tc>
          <w:tcPr>
            <w:tcW w:w="0" w:type="auto"/>
            <w:vAlign w:val="center"/>
          </w:tcPr>
          <w:p w:rsidR="00CE7D06" w:rsidRPr="00A340ED" w:rsidRDefault="00CE7D06" w:rsidP="004B1466">
            <w:pPr>
              <w:jc w:val="center"/>
              <w:rPr>
                <w:rFonts w:ascii="Arial Armenian" w:hAnsi="Arial Armenian" w:cs="GHEA Grapalat"/>
                <w:color w:val="000000"/>
                <w:sz w:val="21"/>
                <w:szCs w:val="21"/>
                <w:lang w:val="ru-RU" w:eastAsia="ru-RU"/>
              </w:rPr>
            </w:pPr>
            <w:r w:rsidRPr="00A340ED">
              <w:rPr>
                <w:rFonts w:ascii="Arial Armenian" w:hAnsi="Arial Armenian" w:cs="GHEA Grapalat"/>
                <w:color w:val="000000"/>
                <w:sz w:val="21"/>
                <w:szCs w:val="21"/>
              </w:rPr>
              <w:t>___________________________</w:t>
            </w:r>
          </w:p>
          <w:p w:rsidR="00CE7D06" w:rsidRPr="00A340ED" w:rsidRDefault="00CE7D06" w:rsidP="004B1466">
            <w:pPr>
              <w:jc w:val="center"/>
              <w:rPr>
                <w:rFonts w:ascii="Arial Armenian" w:hAnsi="Arial Armenian" w:cs="GHEA Grapalat"/>
                <w:color w:val="000000"/>
                <w:sz w:val="21"/>
                <w:szCs w:val="21"/>
                <w:lang w:val="ru-RU" w:eastAsia="ru-RU"/>
              </w:rPr>
            </w:pPr>
            <w:r w:rsidRPr="00A340ED">
              <w:rPr>
                <w:rFonts w:ascii="Sylfaen" w:hAnsi="Sylfaen" w:cs="Sylfaen"/>
                <w:color w:val="000000"/>
                <w:sz w:val="15"/>
                <w:szCs w:val="15"/>
              </w:rPr>
              <w:t>ազգանուն</w:t>
            </w:r>
            <w:r w:rsidRPr="00A340ED">
              <w:rPr>
                <w:rFonts w:ascii="Arial Armenian" w:hAnsi="Arial Armenian" w:cs="GHEA Grapalat"/>
                <w:color w:val="000000"/>
                <w:sz w:val="15"/>
                <w:szCs w:val="15"/>
              </w:rPr>
              <w:t xml:space="preserve">, </w:t>
            </w:r>
            <w:r w:rsidRPr="00A340ED">
              <w:rPr>
                <w:rFonts w:ascii="Sylfaen" w:hAnsi="Sylfaen" w:cs="Sylfaen"/>
                <w:color w:val="000000"/>
                <w:sz w:val="15"/>
                <w:szCs w:val="15"/>
              </w:rPr>
              <w:t>անուն</w:t>
            </w:r>
          </w:p>
        </w:tc>
      </w:tr>
      <w:tr w:rsidR="00CE7D06" w:rsidRPr="0077683C" w:rsidTr="004B1466">
        <w:trPr>
          <w:tblCellSpacing w:w="7" w:type="dxa"/>
          <w:jc w:val="center"/>
        </w:trPr>
        <w:tc>
          <w:tcPr>
            <w:tcW w:w="0" w:type="auto"/>
            <w:vAlign w:val="center"/>
          </w:tcPr>
          <w:p w:rsidR="00CE7D06" w:rsidRPr="00A340ED" w:rsidRDefault="00CE7D06" w:rsidP="004B1466">
            <w:pPr>
              <w:jc w:val="center"/>
              <w:rPr>
                <w:rFonts w:ascii="Arial Armenian" w:hAnsi="Arial Armenian" w:cs="GHEA Grapalat"/>
                <w:color w:val="000000"/>
                <w:sz w:val="21"/>
                <w:szCs w:val="21"/>
                <w:lang w:val="ru-RU" w:eastAsia="ru-RU"/>
              </w:rPr>
            </w:pPr>
            <w:r w:rsidRPr="00A340ED">
              <w:rPr>
                <w:rFonts w:ascii="Arial Armenian" w:hAnsi="Arial Armenian" w:cs="GHEA Grapalat"/>
                <w:color w:val="000000"/>
                <w:sz w:val="21"/>
                <w:szCs w:val="21"/>
              </w:rPr>
              <w:t xml:space="preserve">___________________________ </w:t>
            </w:r>
          </w:p>
          <w:p w:rsidR="00CE7D06" w:rsidRPr="00A340ED" w:rsidRDefault="00CE7D06" w:rsidP="004B1466">
            <w:pPr>
              <w:jc w:val="center"/>
              <w:rPr>
                <w:rFonts w:ascii="Arial Armenian" w:hAnsi="Arial Armenian" w:cs="GHEA Grapalat"/>
                <w:color w:val="000000"/>
                <w:sz w:val="21"/>
                <w:szCs w:val="21"/>
                <w:lang w:val="ru-RU" w:eastAsia="ru-RU"/>
              </w:rPr>
            </w:pPr>
            <w:r w:rsidRPr="00A340ED">
              <w:rPr>
                <w:rFonts w:ascii="Sylfaen" w:hAnsi="Sylfaen" w:cs="Sylfaen"/>
                <w:color w:val="000000"/>
                <w:sz w:val="15"/>
                <w:szCs w:val="15"/>
              </w:rPr>
              <w:t>Ստորագրություն</w:t>
            </w:r>
          </w:p>
        </w:tc>
        <w:tc>
          <w:tcPr>
            <w:tcW w:w="0" w:type="auto"/>
            <w:vAlign w:val="center"/>
          </w:tcPr>
          <w:p w:rsidR="00CE7D06" w:rsidRPr="00A340ED" w:rsidRDefault="00CE7D06" w:rsidP="004B1466">
            <w:pPr>
              <w:jc w:val="center"/>
              <w:rPr>
                <w:rFonts w:ascii="Arial Armenian" w:hAnsi="Arial Armenian" w:cs="GHEA Grapalat"/>
                <w:color w:val="000000"/>
                <w:sz w:val="21"/>
                <w:szCs w:val="21"/>
                <w:lang w:val="ru-RU" w:eastAsia="ru-RU"/>
              </w:rPr>
            </w:pPr>
            <w:r w:rsidRPr="00A340ED">
              <w:rPr>
                <w:rFonts w:ascii="Arial Armenian" w:hAnsi="Arial Armenian" w:cs="GHEA Grapalat"/>
                <w:color w:val="000000"/>
                <w:sz w:val="21"/>
                <w:szCs w:val="21"/>
              </w:rPr>
              <w:t>___________________________</w:t>
            </w:r>
          </w:p>
          <w:p w:rsidR="00CE7D06" w:rsidRPr="0077683C" w:rsidRDefault="00CE7D06" w:rsidP="004B1466">
            <w:pPr>
              <w:jc w:val="center"/>
              <w:rPr>
                <w:rFonts w:ascii="Arial Armenian" w:hAnsi="Arial Armenian" w:cs="GHEA Grapalat"/>
                <w:color w:val="000000"/>
                <w:sz w:val="21"/>
                <w:szCs w:val="21"/>
                <w:lang w:val="ru-RU" w:eastAsia="ru-RU"/>
              </w:rPr>
            </w:pPr>
            <w:r w:rsidRPr="00A340ED">
              <w:rPr>
                <w:rFonts w:ascii="Sylfaen" w:hAnsi="Sylfaen" w:cs="Sylfaen"/>
                <w:color w:val="000000"/>
                <w:sz w:val="15"/>
                <w:szCs w:val="15"/>
              </w:rPr>
              <w:t>ստորագրություն</w:t>
            </w:r>
          </w:p>
        </w:tc>
      </w:tr>
      <w:tr w:rsidR="00CE7D06" w:rsidRPr="0077683C" w:rsidTr="004B1466">
        <w:trPr>
          <w:tblCellSpacing w:w="7" w:type="dxa"/>
          <w:jc w:val="center"/>
        </w:trPr>
        <w:tc>
          <w:tcPr>
            <w:tcW w:w="0" w:type="auto"/>
            <w:vAlign w:val="center"/>
          </w:tcPr>
          <w:p w:rsidR="00CE7D06" w:rsidRPr="0077683C" w:rsidRDefault="00CE7D06" w:rsidP="004B1466">
            <w:pPr>
              <w:rPr>
                <w:rFonts w:ascii="Arial Armenian" w:hAnsi="Arial Armenian" w:cs="GHEA Grapalat"/>
                <w:color w:val="000000"/>
                <w:sz w:val="21"/>
                <w:szCs w:val="21"/>
                <w:lang w:val="ru-RU" w:eastAsia="ru-RU"/>
              </w:rPr>
            </w:pPr>
            <w:r w:rsidRPr="0077683C">
              <w:rPr>
                <w:rFonts w:ascii="Arial Armenian" w:hAnsi="Arial Armenian" w:cs="GHEA Grapalat"/>
                <w:color w:val="000000"/>
                <w:sz w:val="21"/>
                <w:szCs w:val="21"/>
              </w:rPr>
              <w:t xml:space="preserve">                              </w:t>
            </w:r>
          </w:p>
        </w:tc>
        <w:tc>
          <w:tcPr>
            <w:tcW w:w="0" w:type="auto"/>
            <w:vAlign w:val="center"/>
          </w:tcPr>
          <w:p w:rsidR="00CE7D06" w:rsidRPr="0077683C" w:rsidRDefault="00CE7D06" w:rsidP="004B1466">
            <w:pPr>
              <w:rPr>
                <w:rFonts w:ascii="Arial Armenian" w:hAnsi="Arial Armenian" w:cs="GHEA Grapalat"/>
                <w:color w:val="000000"/>
                <w:sz w:val="21"/>
                <w:szCs w:val="21"/>
                <w:lang w:val="ru-RU" w:eastAsia="ru-RU"/>
              </w:rPr>
            </w:pPr>
          </w:p>
        </w:tc>
      </w:tr>
    </w:tbl>
    <w:p w:rsidR="00CE7D06" w:rsidRPr="0077683C" w:rsidRDefault="00CE7D06" w:rsidP="00CE7D06">
      <w:pPr>
        <w:ind w:left="-142" w:firstLine="142"/>
        <w:jc w:val="center"/>
        <w:rPr>
          <w:rFonts w:ascii="Arial Armenian" w:hAnsi="Arial Armenian" w:cs="Sylfaen"/>
          <w:b/>
        </w:rPr>
      </w:pPr>
    </w:p>
    <w:p w:rsidR="00CE7D06" w:rsidRPr="0077683C" w:rsidRDefault="00CE7D06" w:rsidP="00CE7D06">
      <w:pPr>
        <w:ind w:left="-142" w:firstLine="142"/>
        <w:jc w:val="center"/>
        <w:rPr>
          <w:rFonts w:ascii="Arial Armenian" w:hAnsi="Arial Armenian" w:cs="Sylfaen"/>
          <w:b/>
        </w:rPr>
      </w:pPr>
    </w:p>
    <w:p w:rsidR="00CE7D06" w:rsidRPr="0077683C" w:rsidRDefault="00CE7D06" w:rsidP="00CE7D06">
      <w:pPr>
        <w:rPr>
          <w:rFonts w:ascii="Arial Armenian" w:hAnsi="Arial Armenian"/>
          <w:sz w:val="20"/>
          <w:lang w:val="hy-AM"/>
        </w:rPr>
      </w:pPr>
    </w:p>
    <w:p w:rsidR="00CE7D06" w:rsidRPr="0077683C" w:rsidRDefault="00CE7D06" w:rsidP="00CE7D06">
      <w:pPr>
        <w:ind w:left="-142" w:firstLine="142"/>
        <w:jc w:val="center"/>
        <w:rPr>
          <w:rFonts w:ascii="Arial Armenian" w:hAnsi="Arial Armenian" w:cs="Sylfaen"/>
          <w:b/>
        </w:rPr>
        <w:sectPr w:rsidR="00CE7D06" w:rsidRPr="0077683C" w:rsidSect="004B1466">
          <w:footnotePr>
            <w:pos w:val="beneathText"/>
          </w:footnotePr>
          <w:pgSz w:w="11906" w:h="16838" w:code="9"/>
          <w:pgMar w:top="720" w:right="662" w:bottom="533" w:left="1138" w:header="562" w:footer="562" w:gutter="0"/>
          <w:cols w:space="720"/>
        </w:sectPr>
      </w:pPr>
    </w:p>
    <w:p w:rsidR="00CE7D06" w:rsidRPr="0077683C" w:rsidRDefault="00CE7D06" w:rsidP="00CE7D06">
      <w:pPr>
        <w:pStyle w:val="a3"/>
        <w:spacing w:line="240" w:lineRule="auto"/>
        <w:jc w:val="right"/>
        <w:rPr>
          <w:rFonts w:ascii="Arial Armenian" w:hAnsi="Arial Armenian" w:cs="GHEA Grapalat"/>
          <w:sz w:val="22"/>
          <w:szCs w:val="22"/>
          <w:lang w:val="hy-AM"/>
        </w:rPr>
      </w:pPr>
    </w:p>
    <w:p w:rsidR="00FB3DCF" w:rsidRPr="0077683C" w:rsidRDefault="00FB3DCF">
      <w:pPr>
        <w:rPr>
          <w:rFonts w:ascii="Arial Armenian" w:hAnsi="Arial Armenian"/>
        </w:rPr>
      </w:pPr>
    </w:p>
    <w:sectPr w:rsidR="00FB3DCF" w:rsidRPr="0077683C" w:rsidSect="004B1466">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3AF" w:rsidRDefault="00B603AF" w:rsidP="00CE7D06">
      <w:r>
        <w:separator/>
      </w:r>
    </w:p>
  </w:endnote>
  <w:endnote w:type="continuationSeparator" w:id="0">
    <w:p w:rsidR="00B603AF" w:rsidRDefault="00B603AF" w:rsidP="00CE7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3AF" w:rsidRDefault="00B603AF" w:rsidP="00CE7D06">
      <w:r>
        <w:separator/>
      </w:r>
    </w:p>
  </w:footnote>
  <w:footnote w:type="continuationSeparator" w:id="0">
    <w:p w:rsidR="00B603AF" w:rsidRDefault="00B603AF" w:rsidP="00CE7D06">
      <w:r>
        <w:continuationSeparator/>
      </w:r>
    </w:p>
  </w:footnote>
  <w:footnote w:id="1">
    <w:p w:rsidR="0077683C" w:rsidRPr="00FC1811" w:rsidRDefault="0077683C" w:rsidP="0081576D">
      <w:pPr>
        <w:pStyle w:val="af2"/>
        <w:rPr>
          <w:rFonts w:ascii="GHEA Grapalat" w:hAnsi="GHEA Grapalat"/>
          <w:lang w:val="hy-AM"/>
        </w:rPr>
      </w:pPr>
      <w:r w:rsidRPr="00FC1811">
        <w:rPr>
          <w:rFonts w:ascii="GHEA Grapalat" w:hAnsi="GHEA Grapalat" w:cs="Sylfaen"/>
          <w:i/>
          <w:sz w:val="16"/>
          <w:szCs w:val="16"/>
          <w:vertAlign w:val="superscript"/>
          <w:lang w:val="hy-AM"/>
        </w:rPr>
        <w:t xml:space="preserve">14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FC1811">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FC1811">
        <w:rPr>
          <w:rFonts w:ascii="GHEA Grapalat" w:hAnsi="GHEA Grapalat"/>
          <w:lang w:val="hy-AM"/>
        </w:rPr>
        <w:t xml:space="preserve"> </w:t>
      </w:r>
    </w:p>
  </w:footnote>
  <w:footnote w:id="2">
    <w:p w:rsidR="0077683C" w:rsidRPr="00EC2CDE" w:rsidRDefault="0077683C" w:rsidP="0081576D">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A340ED">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77683C" w:rsidRPr="002A4619" w:rsidRDefault="0077683C" w:rsidP="0081576D">
      <w:pPr>
        <w:pStyle w:val="af2"/>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7683C" w:rsidRDefault="0077683C" w:rsidP="0081576D">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77683C" w:rsidRPr="004605D7" w:rsidRDefault="0077683C" w:rsidP="0081576D">
      <w:pPr>
        <w:jc w:val="both"/>
        <w:rPr>
          <w:rFonts w:ascii="GHEA Grapalat" w:hAnsi="GHEA Grapalat" w:cs="Sylfaen"/>
          <w:sz w:val="20"/>
          <w:lang w:val="hy-AM"/>
        </w:rPr>
      </w:pPr>
      <w:r w:rsidRPr="004605D7">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footnote>
  <w:footnote w:id="4">
    <w:p w:rsidR="0077683C" w:rsidRPr="006265F4" w:rsidRDefault="0077683C" w:rsidP="00CE7D0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81576D">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81576D">
        <w:rPr>
          <w:rFonts w:ascii="GHEA Grapalat" w:hAnsi="GHEA Grapalat"/>
          <w:i/>
          <w:sz w:val="16"/>
          <w:szCs w:val="16"/>
          <w:lang w:val="hy-AM"/>
        </w:rPr>
        <w:t>է</w:t>
      </w:r>
      <w:r w:rsidRPr="006265F4">
        <w:rPr>
          <w:rFonts w:ascii="GHEA Grapalat" w:hAnsi="GHEA Grapalat"/>
          <w:i/>
          <w:sz w:val="16"/>
          <w:szCs w:val="16"/>
          <w:lang w:val="af-ZA"/>
        </w:rPr>
        <w:t xml:space="preserve"> </w:t>
      </w:r>
      <w:r w:rsidRPr="0081576D">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81576D">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81576D">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81576D">
        <w:rPr>
          <w:rFonts w:ascii="GHEA Grapalat" w:hAnsi="GHEA Grapalat"/>
          <w:i/>
          <w:sz w:val="16"/>
          <w:szCs w:val="16"/>
          <w:lang w:val="hy-AM"/>
        </w:rPr>
        <w:t>մինչև</w:t>
      </w:r>
      <w:r w:rsidRPr="006265F4">
        <w:rPr>
          <w:rFonts w:ascii="GHEA Grapalat" w:hAnsi="GHEA Grapalat"/>
          <w:i/>
          <w:sz w:val="16"/>
          <w:szCs w:val="16"/>
          <w:lang w:val="af-ZA"/>
        </w:rPr>
        <w:t xml:space="preserve"> </w:t>
      </w:r>
      <w:r w:rsidRPr="0081576D">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81576D">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81576D">
        <w:rPr>
          <w:rFonts w:ascii="GHEA Grapalat" w:hAnsi="GHEA Grapalat"/>
          <w:i/>
          <w:sz w:val="16"/>
          <w:szCs w:val="16"/>
          <w:lang w:val="hy-AM"/>
        </w:rPr>
        <w:t>հրապարակելը</w:t>
      </w:r>
      <w:r w:rsidRPr="006265F4">
        <w:rPr>
          <w:rFonts w:ascii="GHEA Grapalat" w:hAnsi="GHEA Grapalat"/>
          <w:i/>
          <w:sz w:val="16"/>
          <w:szCs w:val="16"/>
          <w:lang w:val="hy-AM"/>
        </w:rPr>
        <w:t>:</w:t>
      </w:r>
    </w:p>
    <w:p w:rsidR="0077683C" w:rsidRPr="006265F4" w:rsidRDefault="0077683C" w:rsidP="00CE7D0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77683C" w:rsidRPr="006265F4" w:rsidDel="00856FDE" w:rsidRDefault="0077683C" w:rsidP="00CE7D06">
      <w:pPr>
        <w:pStyle w:val="af2"/>
        <w:rPr>
          <w:del w:id="13" w:author="User" w:date="2019-05-26T09:57:00Z"/>
          <w:i/>
          <w:lang w:val="af-ZA"/>
        </w:rPr>
      </w:pPr>
    </w:p>
  </w:footnote>
  <w:footnote w:id="5">
    <w:p w:rsidR="0077683C" w:rsidRPr="006265F4" w:rsidDel="007942E8" w:rsidRDefault="0077683C" w:rsidP="00CE7D06">
      <w:pPr>
        <w:pStyle w:val="af2"/>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են</w:t>
      </w:r>
      <w:r w:rsidRPr="006265F4">
        <w:rPr>
          <w:rFonts w:ascii="GHEA Grapalat" w:hAnsi="GHEA Grapalat"/>
          <w:i/>
          <w:sz w:val="16"/>
          <w:szCs w:val="24"/>
          <w:lang w:val="af-ZA" w:eastAsia="en-US"/>
        </w:rPr>
        <w:t>:</w:t>
      </w:r>
    </w:p>
  </w:footnote>
  <w:footnote w:id="6">
    <w:p w:rsidR="0077683C" w:rsidRPr="006265F4" w:rsidDel="007942E8" w:rsidRDefault="0077683C" w:rsidP="00CE7D06">
      <w:pPr>
        <w:pStyle w:val="af2"/>
        <w:jc w:val="both"/>
        <w:rPr>
          <w:del w:id="15"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նախագծից</w:t>
      </w:r>
      <w:r w:rsidRPr="006265F4">
        <w:rPr>
          <w:rFonts w:ascii="GHEA Grapalat" w:hAnsi="GHEA Grapalat"/>
          <w:i/>
          <w:sz w:val="16"/>
          <w:szCs w:val="24"/>
          <w:lang w:val="af-ZA" w:eastAsia="en-US"/>
        </w:rPr>
        <w:t>:</w:t>
      </w:r>
    </w:p>
  </w:footnote>
  <w:footnote w:id="7">
    <w:p w:rsidR="0077683C" w:rsidRPr="006265F4" w:rsidDel="007942E8" w:rsidRDefault="0077683C" w:rsidP="00CE7D06">
      <w:pPr>
        <w:pStyle w:val="af2"/>
        <w:rPr>
          <w:del w:id="16"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8">
    <w:p w:rsidR="0077683C" w:rsidRPr="006265F4" w:rsidRDefault="0077683C" w:rsidP="00CE7D06">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7683C" w:rsidRPr="006265F4" w:rsidDel="007942E8" w:rsidRDefault="0077683C" w:rsidP="00CE7D06">
      <w:pPr>
        <w:pStyle w:val="af2"/>
        <w:jc w:val="both"/>
        <w:rPr>
          <w:del w:id="17"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77683C" w:rsidRPr="006265F4" w:rsidDel="007942E8" w:rsidRDefault="0077683C" w:rsidP="00CE7D06">
      <w:pPr>
        <w:pStyle w:val="af2"/>
        <w:jc w:val="both"/>
        <w:rPr>
          <w:del w:id="18"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rsidR="0077683C" w:rsidRPr="006265F4" w:rsidDel="002877FC" w:rsidRDefault="0077683C" w:rsidP="00CE7D06">
      <w:pPr>
        <w:pStyle w:val="af2"/>
        <w:jc w:val="both"/>
        <w:rPr>
          <w:del w:id="19"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rsidR="0077683C" w:rsidRPr="006265F4" w:rsidDel="002877FC" w:rsidRDefault="0077683C" w:rsidP="00CE7D06">
      <w:pPr>
        <w:pStyle w:val="af2"/>
        <w:jc w:val="both"/>
        <w:rPr>
          <w:del w:id="20"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2">
    <w:p w:rsidR="0077683C" w:rsidRPr="000F36D5" w:rsidRDefault="0077683C">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6"/>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4"/>
  </w:num>
  <w:num w:numId="13">
    <w:abstractNumId w:val="21"/>
  </w:num>
  <w:num w:numId="14">
    <w:abstractNumId w:val="9"/>
  </w:num>
  <w:num w:numId="15">
    <w:abstractNumId w:val="22"/>
  </w:num>
  <w:num w:numId="16">
    <w:abstractNumId w:val="11"/>
  </w:num>
  <w:num w:numId="17">
    <w:abstractNumId w:val="5"/>
  </w:num>
  <w:num w:numId="18">
    <w:abstractNumId w:val="1"/>
  </w:num>
  <w:num w:numId="19">
    <w:abstractNumId w:val="3"/>
  </w:num>
  <w:num w:numId="20">
    <w:abstractNumId w:val="2"/>
  </w:num>
  <w:num w:numId="21">
    <w:abstractNumId w:val="25"/>
  </w:num>
  <w:num w:numId="22">
    <w:abstractNumId w:val="23"/>
  </w:num>
  <w:num w:numId="23">
    <w:abstractNumId w:val="19"/>
  </w:num>
  <w:num w:numId="24">
    <w:abstractNumId w:val="0"/>
  </w:num>
  <w:num w:numId="25">
    <w:abstractNumId w:val="10"/>
  </w:num>
  <w:num w:numId="26">
    <w:abstractNumId w:val="14"/>
  </w:num>
  <w:num w:numId="27">
    <w:abstractNumId w:val="12"/>
  </w:num>
  <w:num w:numId="28">
    <w:abstractNumId w:val="17"/>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036"/>
    <w:rsid w:val="000F36D5"/>
    <w:rsid w:val="00137D5B"/>
    <w:rsid w:val="00192B97"/>
    <w:rsid w:val="00202BBA"/>
    <w:rsid w:val="002C456E"/>
    <w:rsid w:val="00331F6C"/>
    <w:rsid w:val="003469D6"/>
    <w:rsid w:val="00487450"/>
    <w:rsid w:val="00496FE6"/>
    <w:rsid w:val="004B1466"/>
    <w:rsid w:val="00603994"/>
    <w:rsid w:val="00650036"/>
    <w:rsid w:val="00677415"/>
    <w:rsid w:val="0077683C"/>
    <w:rsid w:val="00776F58"/>
    <w:rsid w:val="0081576D"/>
    <w:rsid w:val="00827CF0"/>
    <w:rsid w:val="00832FBA"/>
    <w:rsid w:val="008F0A3F"/>
    <w:rsid w:val="00910EC5"/>
    <w:rsid w:val="00991798"/>
    <w:rsid w:val="009D0281"/>
    <w:rsid w:val="00A26448"/>
    <w:rsid w:val="00A340ED"/>
    <w:rsid w:val="00AC320D"/>
    <w:rsid w:val="00AD68F7"/>
    <w:rsid w:val="00B51E5C"/>
    <w:rsid w:val="00B603AF"/>
    <w:rsid w:val="00B8085B"/>
    <w:rsid w:val="00BB5F2B"/>
    <w:rsid w:val="00C40F9A"/>
    <w:rsid w:val="00C832CE"/>
    <w:rsid w:val="00CC642A"/>
    <w:rsid w:val="00CE7D06"/>
    <w:rsid w:val="00D02B37"/>
    <w:rsid w:val="00D35940"/>
    <w:rsid w:val="00EC7DDD"/>
    <w:rsid w:val="00EF3A92"/>
    <w:rsid w:val="00F10BF7"/>
    <w:rsid w:val="00FB3D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8FC9719-13B1-436D-A8A5-E38F3EEEB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D06"/>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7D06"/>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7D06"/>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CE7D06"/>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7D06"/>
    <w:pPr>
      <w:keepNext/>
      <w:outlineLvl w:val="3"/>
    </w:pPr>
    <w:rPr>
      <w:rFonts w:ascii="Arial LatArm" w:hAnsi="Arial LatArm"/>
      <w:i/>
      <w:sz w:val="18"/>
      <w:szCs w:val="20"/>
    </w:rPr>
  </w:style>
  <w:style w:type="paragraph" w:styleId="5">
    <w:name w:val="heading 5"/>
    <w:basedOn w:val="a"/>
    <w:next w:val="a"/>
    <w:link w:val="50"/>
    <w:qFormat/>
    <w:rsid w:val="00CE7D06"/>
    <w:pPr>
      <w:keepNext/>
      <w:jc w:val="center"/>
      <w:outlineLvl w:val="4"/>
    </w:pPr>
    <w:rPr>
      <w:rFonts w:ascii="Arial LatArm" w:hAnsi="Arial LatArm"/>
      <w:b/>
      <w:sz w:val="26"/>
      <w:szCs w:val="20"/>
      <w:lang w:eastAsia="ru-RU"/>
    </w:rPr>
  </w:style>
  <w:style w:type="paragraph" w:styleId="6">
    <w:name w:val="heading 6"/>
    <w:basedOn w:val="a"/>
    <w:next w:val="a"/>
    <w:link w:val="60"/>
    <w:qFormat/>
    <w:rsid w:val="00CE7D06"/>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7D06"/>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CE7D06"/>
    <w:pPr>
      <w:keepNext/>
      <w:outlineLvl w:val="7"/>
    </w:pPr>
    <w:rPr>
      <w:rFonts w:ascii="Times Armenian" w:hAnsi="Times Armenian"/>
      <w:i/>
      <w:sz w:val="20"/>
      <w:szCs w:val="20"/>
      <w:lang w:val="nl-NL"/>
    </w:rPr>
  </w:style>
  <w:style w:type="paragraph" w:styleId="9">
    <w:name w:val="heading 9"/>
    <w:basedOn w:val="a"/>
    <w:next w:val="a"/>
    <w:link w:val="90"/>
    <w:qFormat/>
    <w:rsid w:val="00CE7D06"/>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D06"/>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7D06"/>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CE7D06"/>
    <w:rPr>
      <w:rFonts w:ascii="Arial LatArm" w:eastAsia="Times New Roman" w:hAnsi="Arial LatArm" w:cs="Times New Roman"/>
      <w:i/>
      <w:sz w:val="20"/>
      <w:szCs w:val="20"/>
      <w:lang w:val="en-AU"/>
    </w:rPr>
  </w:style>
  <w:style w:type="character" w:customStyle="1" w:styleId="40">
    <w:name w:val="Заголовок 4 Знак"/>
    <w:basedOn w:val="a0"/>
    <w:link w:val="4"/>
    <w:rsid w:val="00CE7D06"/>
    <w:rPr>
      <w:rFonts w:ascii="Arial LatArm" w:eastAsia="Times New Roman" w:hAnsi="Arial LatArm" w:cs="Times New Roman"/>
      <w:i/>
      <w:sz w:val="18"/>
      <w:szCs w:val="20"/>
    </w:rPr>
  </w:style>
  <w:style w:type="character" w:customStyle="1" w:styleId="50">
    <w:name w:val="Заголовок 5 Знак"/>
    <w:basedOn w:val="a0"/>
    <w:link w:val="5"/>
    <w:rsid w:val="00CE7D06"/>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7D06"/>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7D06"/>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CE7D06"/>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CE7D06"/>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7D0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7D06"/>
    <w:rPr>
      <w:rFonts w:ascii="Arial LatArm" w:eastAsia="Times New Roman" w:hAnsi="Arial LatArm" w:cs="Times New Roman"/>
      <w:i/>
      <w:sz w:val="20"/>
      <w:szCs w:val="20"/>
      <w:lang w:val="en-AU"/>
    </w:rPr>
  </w:style>
  <w:style w:type="paragraph" w:styleId="a5">
    <w:name w:val="footer"/>
    <w:basedOn w:val="a"/>
    <w:link w:val="a6"/>
    <w:rsid w:val="00CE7D06"/>
    <w:pPr>
      <w:tabs>
        <w:tab w:val="center" w:pos="4320"/>
        <w:tab w:val="right" w:pos="8640"/>
      </w:tabs>
    </w:pPr>
    <w:rPr>
      <w:sz w:val="20"/>
      <w:szCs w:val="20"/>
    </w:rPr>
  </w:style>
  <w:style w:type="character" w:customStyle="1" w:styleId="a6">
    <w:name w:val="Нижний колонтитул Знак"/>
    <w:basedOn w:val="a0"/>
    <w:link w:val="a5"/>
    <w:rsid w:val="00CE7D06"/>
    <w:rPr>
      <w:rFonts w:ascii="Times New Roman" w:eastAsia="Times New Roman" w:hAnsi="Times New Roman" w:cs="Times New Roman"/>
      <w:sz w:val="20"/>
      <w:szCs w:val="20"/>
    </w:rPr>
  </w:style>
  <w:style w:type="paragraph" w:styleId="31">
    <w:name w:val="Body Text Indent 3"/>
    <w:basedOn w:val="a"/>
    <w:link w:val="32"/>
    <w:rsid w:val="00CE7D06"/>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7D06"/>
    <w:rPr>
      <w:rFonts w:ascii="Times Armenian" w:eastAsia="Times New Roman" w:hAnsi="Times Armenian" w:cs="Times New Roman"/>
      <w:sz w:val="20"/>
      <w:szCs w:val="20"/>
    </w:rPr>
  </w:style>
  <w:style w:type="paragraph" w:styleId="21">
    <w:name w:val="Body Text 2"/>
    <w:basedOn w:val="a"/>
    <w:link w:val="22"/>
    <w:rsid w:val="00CE7D06"/>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7D06"/>
    <w:rPr>
      <w:rFonts w:ascii="Arial LatArm" w:eastAsia="Times New Roman" w:hAnsi="Arial LatArm" w:cs="Times New Roman"/>
      <w:sz w:val="20"/>
      <w:szCs w:val="20"/>
    </w:rPr>
  </w:style>
  <w:style w:type="paragraph" w:styleId="23">
    <w:name w:val="Body Text Indent 2"/>
    <w:basedOn w:val="a"/>
    <w:link w:val="24"/>
    <w:rsid w:val="00CE7D06"/>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7D06"/>
    <w:rPr>
      <w:rFonts w:ascii="Baltica" w:eastAsia="Times New Roman" w:hAnsi="Baltica" w:cs="Times New Roman"/>
      <w:sz w:val="20"/>
      <w:szCs w:val="20"/>
      <w:lang w:val="af-ZA"/>
    </w:rPr>
  </w:style>
  <w:style w:type="paragraph" w:customStyle="1" w:styleId="Char">
    <w:name w:val="Char"/>
    <w:basedOn w:val="a"/>
    <w:semiHidden/>
    <w:rsid w:val="00CE7D06"/>
    <w:pPr>
      <w:spacing w:after="160" w:line="360" w:lineRule="auto"/>
      <w:ind w:firstLine="709"/>
      <w:jc w:val="both"/>
    </w:pPr>
    <w:rPr>
      <w:rFonts w:ascii="Arial AMU" w:hAnsi="Arial AMU" w:cs="Arial"/>
      <w:sz w:val="22"/>
      <w:szCs w:val="20"/>
    </w:rPr>
  </w:style>
  <w:style w:type="paragraph" w:customStyle="1" w:styleId="Default">
    <w:name w:val="Default"/>
    <w:rsid w:val="00CE7D06"/>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CE7D06"/>
    <w:rPr>
      <w:rFonts w:ascii="Tahoma" w:hAnsi="Tahoma"/>
      <w:sz w:val="16"/>
      <w:szCs w:val="16"/>
    </w:rPr>
  </w:style>
  <w:style w:type="character" w:customStyle="1" w:styleId="a8">
    <w:name w:val="Текст выноски Знак"/>
    <w:basedOn w:val="a0"/>
    <w:link w:val="a7"/>
    <w:rsid w:val="00CE7D06"/>
    <w:rPr>
      <w:rFonts w:ascii="Tahoma" w:eastAsia="Times New Roman" w:hAnsi="Tahoma" w:cs="Times New Roman"/>
      <w:sz w:val="16"/>
      <w:szCs w:val="16"/>
    </w:rPr>
  </w:style>
  <w:style w:type="character" w:styleId="a9">
    <w:name w:val="Hyperlink"/>
    <w:rsid w:val="00CE7D06"/>
    <w:rPr>
      <w:color w:val="0000FF"/>
      <w:u w:val="single"/>
    </w:rPr>
  </w:style>
  <w:style w:type="character" w:customStyle="1" w:styleId="CharChar1">
    <w:name w:val="Char Char1"/>
    <w:locked/>
    <w:rsid w:val="00CE7D06"/>
    <w:rPr>
      <w:rFonts w:ascii="Arial LatArm" w:hAnsi="Arial LatArm"/>
      <w:i/>
      <w:lang w:val="en-AU" w:eastAsia="en-US" w:bidi="ar-SA"/>
    </w:rPr>
  </w:style>
  <w:style w:type="paragraph" w:styleId="aa">
    <w:name w:val="Body Text"/>
    <w:basedOn w:val="a"/>
    <w:link w:val="ab"/>
    <w:rsid w:val="00CE7D06"/>
    <w:pPr>
      <w:spacing w:after="120"/>
    </w:pPr>
  </w:style>
  <w:style w:type="character" w:customStyle="1" w:styleId="ab">
    <w:name w:val="Основной текст Знак"/>
    <w:basedOn w:val="a0"/>
    <w:link w:val="aa"/>
    <w:rsid w:val="00CE7D06"/>
    <w:rPr>
      <w:rFonts w:ascii="Times New Roman" w:eastAsia="Times New Roman" w:hAnsi="Times New Roman" w:cs="Times New Roman"/>
      <w:sz w:val="24"/>
      <w:szCs w:val="24"/>
    </w:rPr>
  </w:style>
  <w:style w:type="paragraph" w:styleId="11">
    <w:name w:val="index 1"/>
    <w:basedOn w:val="a"/>
    <w:next w:val="a"/>
    <w:autoRedefine/>
    <w:semiHidden/>
    <w:rsid w:val="00CE7D06"/>
    <w:pPr>
      <w:ind w:left="240" w:hanging="240"/>
    </w:pPr>
  </w:style>
  <w:style w:type="paragraph" w:styleId="ac">
    <w:name w:val="index heading"/>
    <w:basedOn w:val="a"/>
    <w:next w:val="11"/>
    <w:semiHidden/>
    <w:rsid w:val="00CE7D06"/>
    <w:rPr>
      <w:sz w:val="20"/>
      <w:szCs w:val="20"/>
      <w:lang w:val="en-AU" w:eastAsia="ru-RU"/>
    </w:rPr>
  </w:style>
  <w:style w:type="paragraph" w:styleId="ad">
    <w:name w:val="header"/>
    <w:basedOn w:val="a"/>
    <w:link w:val="ae"/>
    <w:rsid w:val="00CE7D06"/>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CE7D06"/>
    <w:rPr>
      <w:rFonts w:ascii="Times New Roman" w:eastAsia="Times New Roman" w:hAnsi="Times New Roman" w:cs="Times New Roman"/>
      <w:sz w:val="20"/>
      <w:szCs w:val="20"/>
      <w:lang w:val="en-AU" w:eastAsia="ru-RU"/>
    </w:rPr>
  </w:style>
  <w:style w:type="paragraph" w:styleId="33">
    <w:name w:val="Body Text 3"/>
    <w:basedOn w:val="a"/>
    <w:link w:val="34"/>
    <w:rsid w:val="00CE7D06"/>
    <w:pPr>
      <w:jc w:val="both"/>
    </w:pPr>
    <w:rPr>
      <w:rFonts w:ascii="Arial LatArm" w:hAnsi="Arial LatArm"/>
      <w:sz w:val="20"/>
      <w:szCs w:val="20"/>
      <w:lang w:eastAsia="ru-RU"/>
    </w:rPr>
  </w:style>
  <w:style w:type="character" w:customStyle="1" w:styleId="34">
    <w:name w:val="Основной текст 3 Знак"/>
    <w:basedOn w:val="a0"/>
    <w:link w:val="33"/>
    <w:rsid w:val="00CE7D06"/>
    <w:rPr>
      <w:rFonts w:ascii="Arial LatArm" w:eastAsia="Times New Roman" w:hAnsi="Arial LatArm" w:cs="Times New Roman"/>
      <w:sz w:val="20"/>
      <w:szCs w:val="20"/>
      <w:lang w:eastAsia="ru-RU"/>
    </w:rPr>
  </w:style>
  <w:style w:type="paragraph" w:customStyle="1" w:styleId="12">
    <w:name w:val="1"/>
    <w:basedOn w:val="a"/>
    <w:next w:val="af"/>
    <w:link w:val="af0"/>
    <w:qFormat/>
    <w:rsid w:val="00CE7D06"/>
    <w:pPr>
      <w:jc w:val="center"/>
    </w:pPr>
    <w:rPr>
      <w:rFonts w:ascii="Arial Armenian" w:eastAsiaTheme="minorHAnsi" w:hAnsi="Arial Armenian" w:cstheme="minorBidi"/>
      <w:szCs w:val="22"/>
    </w:rPr>
  </w:style>
  <w:style w:type="character" w:customStyle="1" w:styleId="af0">
    <w:name w:val="Название Знак"/>
    <w:link w:val="12"/>
    <w:rsid w:val="00CE7D06"/>
    <w:rPr>
      <w:rFonts w:ascii="Arial Armenian" w:hAnsi="Arial Armenian"/>
      <w:sz w:val="24"/>
      <w:lang w:val="en-US" w:eastAsia="en-US" w:bidi="ar-SA"/>
    </w:rPr>
  </w:style>
  <w:style w:type="character" w:styleId="af1">
    <w:name w:val="page number"/>
    <w:basedOn w:val="a0"/>
    <w:rsid w:val="00CE7D06"/>
  </w:style>
  <w:style w:type="paragraph" w:styleId="af2">
    <w:name w:val="footnote text"/>
    <w:basedOn w:val="a"/>
    <w:link w:val="af3"/>
    <w:semiHidden/>
    <w:rsid w:val="00CE7D06"/>
    <w:rPr>
      <w:rFonts w:ascii="Times Armenian" w:hAnsi="Times Armenian"/>
      <w:sz w:val="20"/>
      <w:szCs w:val="20"/>
      <w:lang w:eastAsia="ru-RU"/>
    </w:rPr>
  </w:style>
  <w:style w:type="character" w:customStyle="1" w:styleId="af3">
    <w:name w:val="Текст сноски Знак"/>
    <w:basedOn w:val="a0"/>
    <w:link w:val="af2"/>
    <w:semiHidden/>
    <w:rsid w:val="00CE7D06"/>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CE7D06"/>
    <w:pPr>
      <w:spacing w:after="160" w:line="240" w:lineRule="exact"/>
    </w:pPr>
    <w:rPr>
      <w:rFonts w:ascii="Arial" w:hAnsi="Arial" w:cs="Arial"/>
      <w:sz w:val="20"/>
      <w:szCs w:val="20"/>
    </w:rPr>
  </w:style>
  <w:style w:type="paragraph" w:customStyle="1" w:styleId="norm">
    <w:name w:val="norm"/>
    <w:basedOn w:val="a"/>
    <w:rsid w:val="00CE7D06"/>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7D06"/>
    <w:rPr>
      <w:rFonts w:ascii="Arial Armenian" w:hAnsi="Arial Armenian"/>
      <w:sz w:val="22"/>
      <w:lang w:val="en-US" w:eastAsia="ru-RU" w:bidi="ar-SA"/>
    </w:rPr>
  </w:style>
  <w:style w:type="character" w:customStyle="1" w:styleId="CharCharChar">
    <w:name w:val="Char Char Char"/>
    <w:rsid w:val="00CE7D06"/>
    <w:rPr>
      <w:rFonts w:ascii="Arial LatArm" w:hAnsi="Arial LatArm"/>
      <w:sz w:val="24"/>
      <w:lang w:eastAsia="ru-RU"/>
    </w:rPr>
  </w:style>
  <w:style w:type="paragraph" w:styleId="af4">
    <w:name w:val="Normal (Web)"/>
    <w:basedOn w:val="a"/>
    <w:uiPriority w:val="99"/>
    <w:rsid w:val="00CE7D06"/>
    <w:pPr>
      <w:spacing w:before="100" w:beforeAutospacing="1" w:after="100" w:afterAutospacing="1"/>
    </w:pPr>
  </w:style>
  <w:style w:type="character" w:styleId="af5">
    <w:name w:val="Strong"/>
    <w:qFormat/>
    <w:rsid w:val="00CE7D06"/>
    <w:rPr>
      <w:b/>
      <w:bCs/>
    </w:rPr>
  </w:style>
  <w:style w:type="character" w:styleId="af6">
    <w:name w:val="footnote reference"/>
    <w:semiHidden/>
    <w:rsid w:val="00CE7D06"/>
    <w:rPr>
      <w:vertAlign w:val="superscript"/>
    </w:rPr>
  </w:style>
  <w:style w:type="character" w:customStyle="1" w:styleId="CharChar22">
    <w:name w:val="Char Char22"/>
    <w:rsid w:val="00CE7D06"/>
    <w:rPr>
      <w:rFonts w:ascii="Arial Armenian" w:hAnsi="Arial Armenian"/>
      <w:sz w:val="28"/>
      <w:lang w:val="en-US"/>
    </w:rPr>
  </w:style>
  <w:style w:type="character" w:customStyle="1" w:styleId="CharChar20">
    <w:name w:val="Char Char20"/>
    <w:rsid w:val="00CE7D06"/>
    <w:rPr>
      <w:rFonts w:ascii="Times LatArm" w:hAnsi="Times LatArm"/>
      <w:b/>
      <w:sz w:val="28"/>
      <w:lang w:val="en-US"/>
    </w:rPr>
  </w:style>
  <w:style w:type="character" w:customStyle="1" w:styleId="CharChar16">
    <w:name w:val="Char Char16"/>
    <w:rsid w:val="00CE7D06"/>
    <w:rPr>
      <w:rFonts w:ascii="Times Armenian" w:hAnsi="Times Armenian"/>
      <w:b/>
      <w:lang w:val="hy-AM"/>
    </w:rPr>
  </w:style>
  <w:style w:type="character" w:customStyle="1" w:styleId="CharChar15">
    <w:name w:val="Char Char15"/>
    <w:rsid w:val="00CE7D06"/>
    <w:rPr>
      <w:rFonts w:ascii="Times Armenian" w:hAnsi="Times Armenian"/>
      <w:i/>
      <w:lang w:val="nl-NL"/>
    </w:rPr>
  </w:style>
  <w:style w:type="character" w:customStyle="1" w:styleId="CharChar13">
    <w:name w:val="Char Char13"/>
    <w:rsid w:val="00CE7D06"/>
    <w:rPr>
      <w:rFonts w:ascii="Arial Armenian" w:hAnsi="Arial Armenian"/>
      <w:lang w:val="en-US"/>
    </w:rPr>
  </w:style>
  <w:style w:type="character" w:styleId="af7">
    <w:name w:val="annotation reference"/>
    <w:semiHidden/>
    <w:rsid w:val="00CE7D06"/>
    <w:rPr>
      <w:sz w:val="16"/>
      <w:szCs w:val="16"/>
    </w:rPr>
  </w:style>
  <w:style w:type="paragraph" w:styleId="af8">
    <w:name w:val="annotation text"/>
    <w:basedOn w:val="a"/>
    <w:link w:val="af9"/>
    <w:semiHidden/>
    <w:rsid w:val="00CE7D06"/>
    <w:rPr>
      <w:rFonts w:ascii="Times Armenian" w:hAnsi="Times Armenian"/>
      <w:sz w:val="20"/>
      <w:szCs w:val="20"/>
      <w:lang w:eastAsia="ru-RU"/>
    </w:rPr>
  </w:style>
  <w:style w:type="character" w:customStyle="1" w:styleId="af9">
    <w:name w:val="Текст примечания Знак"/>
    <w:basedOn w:val="a0"/>
    <w:link w:val="af8"/>
    <w:semiHidden/>
    <w:rsid w:val="00CE7D06"/>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CE7D06"/>
    <w:rPr>
      <w:b/>
      <w:bCs/>
    </w:rPr>
  </w:style>
  <w:style w:type="character" w:customStyle="1" w:styleId="afb">
    <w:name w:val="Тема примечания Знак"/>
    <w:basedOn w:val="af9"/>
    <w:link w:val="afa"/>
    <w:semiHidden/>
    <w:rsid w:val="00CE7D06"/>
    <w:rPr>
      <w:rFonts w:ascii="Times Armenian" w:eastAsia="Times New Roman" w:hAnsi="Times Armenian" w:cs="Times New Roman"/>
      <w:b/>
      <w:bCs/>
      <w:sz w:val="20"/>
      <w:szCs w:val="20"/>
      <w:lang w:eastAsia="ru-RU"/>
    </w:rPr>
  </w:style>
  <w:style w:type="paragraph" w:styleId="afc">
    <w:name w:val="endnote text"/>
    <w:basedOn w:val="a"/>
    <w:link w:val="afd"/>
    <w:semiHidden/>
    <w:rsid w:val="00CE7D06"/>
    <w:rPr>
      <w:rFonts w:ascii="Times Armenian" w:hAnsi="Times Armenian"/>
      <w:sz w:val="20"/>
      <w:szCs w:val="20"/>
      <w:lang w:eastAsia="ru-RU"/>
    </w:rPr>
  </w:style>
  <w:style w:type="character" w:customStyle="1" w:styleId="afd">
    <w:name w:val="Текст концевой сноски Знак"/>
    <w:basedOn w:val="a0"/>
    <w:link w:val="afc"/>
    <w:semiHidden/>
    <w:rsid w:val="00CE7D06"/>
    <w:rPr>
      <w:rFonts w:ascii="Times Armenian" w:eastAsia="Times New Roman" w:hAnsi="Times Armenian" w:cs="Times New Roman"/>
      <w:sz w:val="20"/>
      <w:szCs w:val="20"/>
      <w:lang w:eastAsia="ru-RU"/>
    </w:rPr>
  </w:style>
  <w:style w:type="character" w:styleId="afe">
    <w:name w:val="endnote reference"/>
    <w:semiHidden/>
    <w:rsid w:val="00CE7D06"/>
    <w:rPr>
      <w:vertAlign w:val="superscript"/>
    </w:rPr>
  </w:style>
  <w:style w:type="paragraph" w:styleId="aff">
    <w:name w:val="Document Map"/>
    <w:basedOn w:val="a"/>
    <w:link w:val="aff0"/>
    <w:semiHidden/>
    <w:rsid w:val="00CE7D06"/>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CE7D06"/>
    <w:rPr>
      <w:rFonts w:ascii="Tahoma" w:eastAsia="Times New Roman" w:hAnsi="Tahoma" w:cs="Tahoma"/>
      <w:sz w:val="20"/>
      <w:szCs w:val="20"/>
      <w:shd w:val="clear" w:color="auto" w:fill="000080"/>
      <w:lang w:eastAsia="ru-RU"/>
    </w:rPr>
  </w:style>
  <w:style w:type="paragraph" w:styleId="aff1">
    <w:name w:val="Revision"/>
    <w:hidden/>
    <w:semiHidden/>
    <w:rsid w:val="00CE7D06"/>
    <w:pPr>
      <w:spacing w:after="0" w:line="240" w:lineRule="auto"/>
    </w:pPr>
    <w:rPr>
      <w:rFonts w:ascii="Times Armenian" w:eastAsia="Times New Roman" w:hAnsi="Times Armenian" w:cs="Times New Roman"/>
      <w:sz w:val="24"/>
      <w:szCs w:val="20"/>
      <w:lang w:eastAsia="ru-RU"/>
    </w:rPr>
  </w:style>
  <w:style w:type="table" w:styleId="aff2">
    <w:name w:val="Table Grid"/>
    <w:basedOn w:val="a1"/>
    <w:rsid w:val="00CE7D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E7D06"/>
    <w:pPr>
      <w:spacing w:after="160" w:line="240" w:lineRule="exact"/>
    </w:pPr>
    <w:rPr>
      <w:rFonts w:ascii="Verdana" w:hAnsi="Verdana"/>
      <w:sz w:val="20"/>
      <w:szCs w:val="20"/>
    </w:rPr>
  </w:style>
  <w:style w:type="paragraph" w:customStyle="1" w:styleId="Style2">
    <w:name w:val="Style2"/>
    <w:basedOn w:val="a"/>
    <w:rsid w:val="00CE7D06"/>
    <w:pPr>
      <w:jc w:val="center"/>
    </w:pPr>
    <w:rPr>
      <w:rFonts w:ascii="Arial Armenian" w:hAnsi="Arial Armenian"/>
      <w:w w:val="90"/>
      <w:sz w:val="22"/>
      <w:szCs w:val="20"/>
      <w:lang w:eastAsia="ru-RU"/>
    </w:rPr>
  </w:style>
  <w:style w:type="character" w:customStyle="1" w:styleId="CharChar23">
    <w:name w:val="Char Char23"/>
    <w:rsid w:val="00CE7D06"/>
    <w:rPr>
      <w:rFonts w:ascii="Arial Armenian" w:hAnsi="Arial Armenian"/>
      <w:sz w:val="28"/>
      <w:lang w:val="en-US" w:eastAsia="ru-RU" w:bidi="ar-SA"/>
    </w:rPr>
  </w:style>
  <w:style w:type="character" w:customStyle="1" w:styleId="CharChar21">
    <w:name w:val="Char Char21"/>
    <w:rsid w:val="00CE7D06"/>
    <w:rPr>
      <w:rFonts w:ascii="Arial LatArm" w:hAnsi="Arial LatArm"/>
      <w:b/>
      <w:color w:val="0000FF"/>
      <w:lang w:val="en-US" w:eastAsia="ru-RU" w:bidi="ar-SA"/>
    </w:rPr>
  </w:style>
  <w:style w:type="paragraph" w:styleId="aff3">
    <w:name w:val="List Paragraph"/>
    <w:basedOn w:val="a"/>
    <w:link w:val="aff4"/>
    <w:uiPriority w:val="34"/>
    <w:qFormat/>
    <w:rsid w:val="00CE7D06"/>
    <w:pPr>
      <w:ind w:left="720"/>
    </w:pPr>
    <w:rPr>
      <w:rFonts w:ascii="Times Armenian" w:hAnsi="Times Armenian"/>
      <w:lang w:eastAsia="ru-RU"/>
    </w:rPr>
  </w:style>
  <w:style w:type="character" w:customStyle="1" w:styleId="CharChar25">
    <w:name w:val="Char Char25"/>
    <w:rsid w:val="00CE7D06"/>
    <w:rPr>
      <w:rFonts w:ascii="Arial Armenian" w:hAnsi="Arial Armenian"/>
      <w:sz w:val="28"/>
      <w:lang w:val="en-US" w:eastAsia="ru-RU" w:bidi="ar-SA"/>
    </w:rPr>
  </w:style>
  <w:style w:type="character" w:customStyle="1" w:styleId="CharChar24">
    <w:name w:val="Char Char24"/>
    <w:rsid w:val="00CE7D06"/>
    <w:rPr>
      <w:rFonts w:ascii="Arial LatArm" w:hAnsi="Arial LatArm"/>
      <w:b/>
      <w:color w:val="0000FF"/>
      <w:lang w:val="en-US" w:eastAsia="ru-RU" w:bidi="ar-SA"/>
    </w:rPr>
  </w:style>
  <w:style w:type="paragraph" w:styleId="aff5">
    <w:name w:val="Block Text"/>
    <w:basedOn w:val="a"/>
    <w:rsid w:val="00CE7D06"/>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7D06"/>
    <w:pPr>
      <w:autoSpaceDE w:val="0"/>
      <w:autoSpaceDN w:val="0"/>
      <w:adjustRightInd w:val="0"/>
    </w:pPr>
    <w:rPr>
      <w:rFonts w:ascii="Times Armenian" w:hAnsi="Times Armenian"/>
      <w:lang w:val="ru-RU" w:eastAsia="ru-RU"/>
    </w:rPr>
  </w:style>
  <w:style w:type="paragraph" w:customStyle="1" w:styleId="Normal2">
    <w:name w:val="Normal+2"/>
    <w:basedOn w:val="a"/>
    <w:next w:val="a"/>
    <w:rsid w:val="00CE7D06"/>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7D06"/>
    <w:pPr>
      <w:widowControl w:val="0"/>
      <w:bidi/>
      <w:adjustRightInd w:val="0"/>
      <w:spacing w:after="160" w:line="240" w:lineRule="exact"/>
    </w:pPr>
    <w:rPr>
      <w:sz w:val="20"/>
      <w:szCs w:val="20"/>
      <w:lang w:val="en-GB" w:eastAsia="ru-RU" w:bidi="he-IL"/>
    </w:rPr>
  </w:style>
  <w:style w:type="paragraph" w:customStyle="1" w:styleId="xl63">
    <w:name w:val="xl63"/>
    <w:basedOn w:val="a"/>
    <w:rsid w:val="00CE7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7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7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7D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7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7D0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7D0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7D0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7D0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7D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7D06"/>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7D06"/>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7D06"/>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7D06"/>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7D06"/>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7D06"/>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7D06"/>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7D06"/>
    <w:pPr>
      <w:spacing w:before="100" w:beforeAutospacing="1" w:after="100" w:afterAutospacing="1"/>
    </w:pPr>
    <w:rPr>
      <w:rFonts w:eastAsia="Arial Unicode MS"/>
      <w:sz w:val="16"/>
      <w:szCs w:val="16"/>
    </w:rPr>
  </w:style>
  <w:style w:type="paragraph" w:customStyle="1" w:styleId="font13">
    <w:name w:val="font13"/>
    <w:basedOn w:val="a"/>
    <w:rsid w:val="00CE7D06"/>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7D0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7D0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7D0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7D06"/>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7D06"/>
    <w:pPr>
      <w:suppressAutoHyphens/>
      <w:spacing w:line="100" w:lineRule="atLeast"/>
    </w:pPr>
    <w:rPr>
      <w:kern w:val="1"/>
      <w:sz w:val="20"/>
      <w:szCs w:val="20"/>
      <w:lang w:val="en-AU" w:eastAsia="ar-SA"/>
    </w:rPr>
  </w:style>
  <w:style w:type="character" w:styleId="aff6">
    <w:name w:val="FollowedHyperlink"/>
    <w:rsid w:val="00CE7D06"/>
    <w:rPr>
      <w:color w:val="800080"/>
      <w:u w:val="single"/>
    </w:rPr>
  </w:style>
  <w:style w:type="character" w:customStyle="1" w:styleId="CharCharCharChar1">
    <w:name w:val="Char Char Char Char1"/>
    <w:aliases w:val=" Char Char Char Char Char Char"/>
    <w:rsid w:val="00CE7D06"/>
    <w:rPr>
      <w:rFonts w:ascii="Arial LatArm" w:hAnsi="Arial LatArm"/>
      <w:sz w:val="24"/>
      <w:lang w:val="en-US" w:eastAsia="ru-RU" w:bidi="ar-SA"/>
    </w:rPr>
  </w:style>
  <w:style w:type="character" w:customStyle="1" w:styleId="CharChar">
    <w:name w:val="Char Char"/>
    <w:locked/>
    <w:rsid w:val="00CE7D06"/>
    <w:rPr>
      <w:lang w:val="en-US" w:eastAsia="en-US" w:bidi="ar-SA"/>
    </w:rPr>
  </w:style>
  <w:style w:type="paragraph" w:customStyle="1" w:styleId="Char3CharCharChar">
    <w:name w:val="Char3 Char Char Char"/>
    <w:basedOn w:val="a"/>
    <w:next w:val="a"/>
    <w:semiHidden/>
    <w:rsid w:val="00CE7D06"/>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CE7D06"/>
    <w:rPr>
      <w:rFonts w:ascii="Times Armenian" w:eastAsia="Times New Roman" w:hAnsi="Times Armenian" w:cs="Times New Roman"/>
      <w:sz w:val="24"/>
      <w:szCs w:val="24"/>
      <w:lang w:eastAsia="ru-RU"/>
    </w:rPr>
  </w:style>
  <w:style w:type="character" w:styleId="aff7">
    <w:name w:val="Emphasis"/>
    <w:qFormat/>
    <w:rsid w:val="00CE7D06"/>
    <w:rPr>
      <w:i/>
      <w:iCs/>
    </w:rPr>
  </w:style>
  <w:style w:type="character" w:customStyle="1" w:styleId="UnresolvedMention">
    <w:name w:val="Unresolved Mention"/>
    <w:uiPriority w:val="99"/>
    <w:semiHidden/>
    <w:unhideWhenUsed/>
    <w:rsid w:val="00CE7D06"/>
    <w:rPr>
      <w:color w:val="605E5C"/>
      <w:shd w:val="clear" w:color="auto" w:fill="E1DFDD"/>
    </w:rPr>
  </w:style>
  <w:style w:type="paragraph" w:styleId="af">
    <w:name w:val="Title"/>
    <w:basedOn w:val="a"/>
    <w:next w:val="a"/>
    <w:link w:val="13"/>
    <w:uiPriority w:val="10"/>
    <w:qFormat/>
    <w:rsid w:val="00CE7D06"/>
    <w:pPr>
      <w:contextualSpacing/>
    </w:pPr>
    <w:rPr>
      <w:rFonts w:asciiTheme="majorHAnsi" w:eastAsiaTheme="majorEastAsia" w:hAnsiTheme="majorHAnsi" w:cstheme="majorBidi"/>
      <w:spacing w:val="-10"/>
      <w:kern w:val="28"/>
      <w:sz w:val="56"/>
      <w:szCs w:val="56"/>
    </w:rPr>
  </w:style>
  <w:style w:type="character" w:customStyle="1" w:styleId="13">
    <w:name w:val="Название Знак1"/>
    <w:basedOn w:val="a0"/>
    <w:link w:val="af"/>
    <w:uiPriority w:val="10"/>
    <w:rsid w:val="00CE7D06"/>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81576D"/>
  </w:style>
  <w:style w:type="character" w:customStyle="1" w:styleId="CharCharChar1">
    <w:name w:val="Char Char Char1"/>
    <w:rsid w:val="0081576D"/>
    <w:rPr>
      <w:rFonts w:ascii="Arial LatArm" w:hAnsi="Arial LatArm"/>
      <w:sz w:val="24"/>
      <w:lang w:eastAsia="ru-RU"/>
    </w:rPr>
  </w:style>
  <w:style w:type="character" w:customStyle="1" w:styleId="CharChar221">
    <w:name w:val="Char Char221"/>
    <w:rsid w:val="0081576D"/>
    <w:rPr>
      <w:rFonts w:ascii="Arial Armenian" w:hAnsi="Arial Armenian"/>
      <w:sz w:val="28"/>
      <w:lang w:val="en-US"/>
    </w:rPr>
  </w:style>
  <w:style w:type="character" w:customStyle="1" w:styleId="CharChar201">
    <w:name w:val="Char Char201"/>
    <w:rsid w:val="0081576D"/>
    <w:rPr>
      <w:rFonts w:ascii="Times LatArm" w:hAnsi="Times LatArm"/>
      <w:b/>
      <w:sz w:val="28"/>
      <w:lang w:val="en-US"/>
    </w:rPr>
  </w:style>
  <w:style w:type="character" w:customStyle="1" w:styleId="CharChar161">
    <w:name w:val="Char Char161"/>
    <w:rsid w:val="0081576D"/>
    <w:rPr>
      <w:rFonts w:ascii="Times Armenian" w:hAnsi="Times Armenian"/>
      <w:b/>
      <w:lang w:val="hy-AM"/>
    </w:rPr>
  </w:style>
  <w:style w:type="character" w:customStyle="1" w:styleId="CharChar151">
    <w:name w:val="Char Char151"/>
    <w:rsid w:val="0081576D"/>
    <w:rPr>
      <w:rFonts w:ascii="Times Armenian" w:hAnsi="Times Armenian"/>
      <w:i/>
      <w:lang w:val="nl-NL"/>
    </w:rPr>
  </w:style>
  <w:style w:type="character" w:customStyle="1" w:styleId="CharChar131">
    <w:name w:val="Char Char131"/>
    <w:rsid w:val="0081576D"/>
    <w:rPr>
      <w:rFonts w:ascii="Arial Armenian" w:hAnsi="Arial Armenian"/>
      <w:lang w:val="en-US"/>
    </w:rPr>
  </w:style>
  <w:style w:type="character" w:customStyle="1" w:styleId="15">
    <w:name w:val="Текст примечания Знак1"/>
    <w:basedOn w:val="a0"/>
    <w:uiPriority w:val="99"/>
    <w:semiHidden/>
    <w:rsid w:val="0081576D"/>
    <w:rPr>
      <w:rFonts w:ascii="Times New Roman" w:eastAsia="Times New Roman" w:hAnsi="Times New Roman" w:cs="Times New Roman"/>
      <w:sz w:val="20"/>
      <w:szCs w:val="20"/>
    </w:rPr>
  </w:style>
  <w:style w:type="character" w:customStyle="1" w:styleId="16">
    <w:name w:val="Тема примечания Знак1"/>
    <w:basedOn w:val="15"/>
    <w:uiPriority w:val="99"/>
    <w:semiHidden/>
    <w:rsid w:val="0081576D"/>
    <w:rPr>
      <w:rFonts w:ascii="Times New Roman" w:eastAsia="Times New Roman" w:hAnsi="Times New Roman" w:cs="Times New Roman"/>
      <w:b/>
      <w:bCs/>
      <w:sz w:val="20"/>
      <w:szCs w:val="20"/>
    </w:rPr>
  </w:style>
  <w:style w:type="character" w:customStyle="1" w:styleId="17">
    <w:name w:val="Текст концевой сноски Знак1"/>
    <w:basedOn w:val="a0"/>
    <w:uiPriority w:val="99"/>
    <w:semiHidden/>
    <w:rsid w:val="0081576D"/>
    <w:rPr>
      <w:rFonts w:ascii="Times New Roman" w:eastAsia="Times New Roman" w:hAnsi="Times New Roman" w:cs="Times New Roman"/>
      <w:sz w:val="20"/>
      <w:szCs w:val="20"/>
    </w:rPr>
  </w:style>
  <w:style w:type="character" w:customStyle="1" w:styleId="18">
    <w:name w:val="Схема документа Знак1"/>
    <w:basedOn w:val="a0"/>
    <w:uiPriority w:val="99"/>
    <w:semiHidden/>
    <w:rsid w:val="0081576D"/>
    <w:rPr>
      <w:rFonts w:ascii="Segoe UI" w:eastAsia="Times New Roman" w:hAnsi="Segoe UI" w:cs="Segoe UI"/>
      <w:sz w:val="16"/>
      <w:szCs w:val="16"/>
    </w:rPr>
  </w:style>
  <w:style w:type="character" w:customStyle="1" w:styleId="CharChar231">
    <w:name w:val="Char Char231"/>
    <w:rsid w:val="0081576D"/>
    <w:rPr>
      <w:rFonts w:ascii="Arial Armenian" w:hAnsi="Arial Armenian"/>
      <w:sz w:val="28"/>
      <w:lang w:val="en-US" w:eastAsia="ru-RU" w:bidi="ar-SA"/>
    </w:rPr>
  </w:style>
  <w:style w:type="character" w:customStyle="1" w:styleId="CharChar211">
    <w:name w:val="Char Char211"/>
    <w:rsid w:val="0081576D"/>
    <w:rPr>
      <w:rFonts w:ascii="Arial LatArm" w:hAnsi="Arial LatArm"/>
      <w:b/>
      <w:color w:val="0000FF"/>
      <w:lang w:val="en-US" w:eastAsia="ru-RU" w:bidi="ar-SA"/>
    </w:rPr>
  </w:style>
  <w:style w:type="character" w:customStyle="1" w:styleId="CharChar251">
    <w:name w:val="Char Char251"/>
    <w:rsid w:val="0081576D"/>
    <w:rPr>
      <w:rFonts w:ascii="Arial Armenian" w:hAnsi="Arial Armenian"/>
      <w:sz w:val="28"/>
      <w:lang w:val="en-US" w:eastAsia="ru-RU" w:bidi="ar-SA"/>
    </w:rPr>
  </w:style>
  <w:style w:type="character" w:customStyle="1" w:styleId="CharChar241">
    <w:name w:val="Char Char241"/>
    <w:rsid w:val="0081576D"/>
    <w:rPr>
      <w:rFonts w:ascii="Arial LatArm" w:hAnsi="Arial LatArm"/>
      <w:b/>
      <w:color w:val="0000FF"/>
      <w:lang w:val="en-US" w:eastAsia="ru-RU" w:bidi="ar-SA"/>
    </w:rPr>
  </w:style>
  <w:style w:type="paragraph" w:customStyle="1" w:styleId="110">
    <w:name w:val="Указатель 11"/>
    <w:basedOn w:val="a"/>
    <w:rsid w:val="0081576D"/>
    <w:pPr>
      <w:suppressAutoHyphens/>
      <w:spacing w:line="100" w:lineRule="atLeast"/>
      <w:ind w:left="240" w:hanging="240"/>
    </w:pPr>
    <w:rPr>
      <w:rFonts w:ascii="Times Armenian" w:hAnsi="Times Armenian"/>
      <w:kern w:val="1"/>
      <w:sz w:val="16"/>
      <w:szCs w:val="16"/>
      <w:lang w:eastAsia="ar-SA"/>
    </w:rPr>
  </w:style>
  <w:style w:type="paragraph" w:customStyle="1" w:styleId="19">
    <w:name w:val="Указатель1"/>
    <w:basedOn w:val="a"/>
    <w:rsid w:val="0081576D"/>
    <w:pPr>
      <w:suppressAutoHyphens/>
      <w:spacing w:line="100" w:lineRule="atLeast"/>
    </w:pPr>
    <w:rPr>
      <w:kern w:val="1"/>
      <w:sz w:val="20"/>
      <w:szCs w:val="20"/>
      <w:lang w:val="en-AU" w:eastAsia="ar-SA"/>
    </w:rPr>
  </w:style>
  <w:style w:type="character" w:customStyle="1" w:styleId="CharChar4">
    <w:name w:val="Char Char4"/>
    <w:locked/>
    <w:rsid w:val="0081576D"/>
    <w:rPr>
      <w:sz w:val="24"/>
      <w:szCs w:val="24"/>
      <w:lang w:val="en-US" w:eastAsia="en-US" w:bidi="ar-SA"/>
    </w:rPr>
  </w:style>
  <w:style w:type="paragraph" w:customStyle="1" w:styleId="msonormalcxspmiddle">
    <w:name w:val="msonormalcxspmiddle"/>
    <w:basedOn w:val="a"/>
    <w:rsid w:val="0081576D"/>
    <w:pPr>
      <w:spacing w:before="100" w:beforeAutospacing="1" w:after="100" w:afterAutospacing="1"/>
    </w:pPr>
  </w:style>
  <w:style w:type="character" w:customStyle="1" w:styleId="CharChar5">
    <w:name w:val="Char Char5"/>
    <w:locked/>
    <w:rsid w:val="0081576D"/>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rarat2md@schools.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56</Pages>
  <Words>20036</Words>
  <Characters>114210</Characters>
  <Application>Microsoft Office Word</Application>
  <DocSecurity>0</DocSecurity>
  <Lines>951</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School2</cp:lastModifiedBy>
  <cp:revision>6</cp:revision>
  <dcterms:created xsi:type="dcterms:W3CDTF">2020-11-25T06:35:00Z</dcterms:created>
  <dcterms:modified xsi:type="dcterms:W3CDTF">2021-05-06T09:46:00Z</dcterms:modified>
</cp:coreProperties>
</file>